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05950" w14:textId="50E611D5" w:rsidR="007B254D" w:rsidRPr="009225B6" w:rsidRDefault="000C60F5" w:rsidP="00455A75">
      <w:pPr>
        <w:spacing w:line="276" w:lineRule="auto"/>
        <w:jc w:val="center"/>
        <w:rPr>
          <w:rFonts w:eastAsiaTheme="minorEastAsia"/>
          <w:b/>
          <w:bCs/>
          <w:color w:val="C00000"/>
          <w:sz w:val="28"/>
          <w:szCs w:val="28"/>
        </w:rPr>
      </w:pPr>
      <w:r>
        <w:rPr>
          <w:rFonts w:eastAsiaTheme="minorEastAsia"/>
          <w:b/>
          <w:bCs/>
          <w:color w:val="C00000"/>
          <w:sz w:val="28"/>
          <w:szCs w:val="28"/>
        </w:rPr>
        <w:t>Załącznik nr 3</w:t>
      </w:r>
      <w:r w:rsidR="007B254D" w:rsidRPr="009225B6">
        <w:rPr>
          <w:rFonts w:eastAsiaTheme="minorEastAsia"/>
          <w:b/>
          <w:bCs/>
          <w:color w:val="C00000"/>
          <w:sz w:val="28"/>
          <w:szCs w:val="28"/>
        </w:rPr>
        <w:t xml:space="preserve"> do </w:t>
      </w:r>
      <w:r w:rsidR="132335E2" w:rsidRPr="009225B6">
        <w:rPr>
          <w:rFonts w:eastAsiaTheme="minorEastAsia"/>
          <w:b/>
          <w:bCs/>
          <w:color w:val="C00000"/>
          <w:sz w:val="28"/>
          <w:szCs w:val="28"/>
        </w:rPr>
        <w:t>U</w:t>
      </w:r>
      <w:r w:rsidR="007B254D" w:rsidRPr="009225B6">
        <w:rPr>
          <w:rFonts w:eastAsiaTheme="minorEastAsia"/>
          <w:b/>
          <w:bCs/>
          <w:color w:val="C00000"/>
          <w:sz w:val="28"/>
          <w:szCs w:val="28"/>
        </w:rPr>
        <w:t xml:space="preserve">mowy - </w:t>
      </w:r>
      <w:r w:rsidR="007A0E10" w:rsidRPr="009225B6">
        <w:rPr>
          <w:rFonts w:eastAsiaTheme="minorEastAsia"/>
          <w:b/>
          <w:bCs/>
          <w:color w:val="C00000"/>
          <w:sz w:val="28"/>
          <w:szCs w:val="28"/>
        </w:rPr>
        <w:t xml:space="preserve">Wymagania stawiane </w:t>
      </w:r>
      <w:r w:rsidR="007C63E8" w:rsidRPr="009225B6">
        <w:rPr>
          <w:rFonts w:eastAsiaTheme="minorEastAsia"/>
          <w:b/>
          <w:bCs/>
          <w:color w:val="C00000"/>
          <w:sz w:val="28"/>
          <w:szCs w:val="28"/>
        </w:rPr>
        <w:t>Partnerowi</w:t>
      </w:r>
      <w:r w:rsidR="007A0E10" w:rsidRPr="009225B6">
        <w:rPr>
          <w:rFonts w:eastAsiaTheme="minorEastAsia"/>
          <w:b/>
          <w:bCs/>
          <w:color w:val="C00000"/>
          <w:sz w:val="28"/>
          <w:szCs w:val="28"/>
        </w:rPr>
        <w:t xml:space="preserve"> Strategiczne</w:t>
      </w:r>
      <w:r w:rsidR="007C63E8" w:rsidRPr="009225B6">
        <w:rPr>
          <w:rFonts w:eastAsiaTheme="minorEastAsia"/>
          <w:b/>
          <w:bCs/>
          <w:color w:val="C00000"/>
          <w:sz w:val="28"/>
          <w:szCs w:val="28"/>
        </w:rPr>
        <w:t>mu</w:t>
      </w:r>
    </w:p>
    <w:p w14:paraId="69EB265E" w14:textId="77777777" w:rsidR="00017837" w:rsidRDefault="00017837">
      <w:pPr>
        <w:rPr>
          <w:rFonts w:asciiTheme="majorHAnsi" w:eastAsiaTheme="majorEastAsia" w:hAnsiTheme="majorHAnsi" w:cstheme="majorBidi"/>
          <w:color w:val="2F5496" w:themeColor="accent1" w:themeShade="BF"/>
          <w:sz w:val="32"/>
          <w:szCs w:val="32"/>
        </w:rPr>
      </w:pPr>
    </w:p>
    <w:sdt>
      <w:sdtPr>
        <w:rPr>
          <w:rFonts w:asciiTheme="minorHAnsi" w:eastAsiaTheme="minorHAnsi" w:hAnsiTheme="minorHAnsi" w:cstheme="minorBidi"/>
          <w:color w:val="auto"/>
          <w:sz w:val="22"/>
          <w:szCs w:val="22"/>
          <w:lang w:eastAsia="en-US"/>
        </w:rPr>
        <w:id w:val="491151169"/>
        <w:docPartObj>
          <w:docPartGallery w:val="Table of Contents"/>
          <w:docPartUnique/>
        </w:docPartObj>
      </w:sdtPr>
      <w:sdtEndPr>
        <w:rPr>
          <w:b/>
          <w:bCs/>
        </w:rPr>
      </w:sdtEndPr>
      <w:sdtContent>
        <w:p w14:paraId="7D2BD669" w14:textId="15162C05" w:rsidR="00017837" w:rsidRDefault="00017837">
          <w:pPr>
            <w:pStyle w:val="Nagwekspisutreci"/>
          </w:pPr>
          <w:r>
            <w:t>Spis treści</w:t>
          </w:r>
        </w:p>
        <w:p w14:paraId="193795A8" w14:textId="25AA0483" w:rsidR="00A6012C" w:rsidRDefault="00017837">
          <w:pPr>
            <w:pStyle w:val="Spistreci1"/>
            <w:tabs>
              <w:tab w:val="right" w:leader="dot" w:pos="9062"/>
            </w:tabs>
            <w:rPr>
              <w:rFonts w:eastAsiaTheme="minorEastAsia"/>
              <w:noProof/>
              <w:lang w:eastAsia="pl-PL"/>
            </w:rPr>
          </w:pPr>
          <w:r>
            <w:fldChar w:fldCharType="begin"/>
          </w:r>
          <w:r>
            <w:instrText xml:space="preserve"> TOC \o "1-3" \h \z \u </w:instrText>
          </w:r>
          <w:r>
            <w:fldChar w:fldCharType="separate"/>
          </w:r>
          <w:hyperlink w:anchor="_Toc76032549" w:history="1">
            <w:r w:rsidR="00A6012C" w:rsidRPr="00B36213">
              <w:rPr>
                <w:rStyle w:val="Hipercze"/>
                <w:noProof/>
              </w:rPr>
              <w:t>Wprowadzenie</w:t>
            </w:r>
            <w:r w:rsidR="00A6012C">
              <w:rPr>
                <w:noProof/>
                <w:webHidden/>
              </w:rPr>
              <w:tab/>
            </w:r>
            <w:r w:rsidR="00A6012C">
              <w:rPr>
                <w:noProof/>
                <w:webHidden/>
              </w:rPr>
              <w:fldChar w:fldCharType="begin"/>
            </w:r>
            <w:r w:rsidR="00A6012C">
              <w:rPr>
                <w:noProof/>
                <w:webHidden/>
              </w:rPr>
              <w:instrText xml:space="preserve"> PAGEREF _Toc76032549 \h </w:instrText>
            </w:r>
            <w:r w:rsidR="00A6012C">
              <w:rPr>
                <w:noProof/>
                <w:webHidden/>
              </w:rPr>
            </w:r>
            <w:r w:rsidR="00A6012C">
              <w:rPr>
                <w:noProof/>
                <w:webHidden/>
              </w:rPr>
              <w:fldChar w:fldCharType="separate"/>
            </w:r>
            <w:r w:rsidR="00A6012C">
              <w:rPr>
                <w:noProof/>
                <w:webHidden/>
              </w:rPr>
              <w:t>2</w:t>
            </w:r>
            <w:r w:rsidR="00A6012C">
              <w:rPr>
                <w:noProof/>
                <w:webHidden/>
              </w:rPr>
              <w:fldChar w:fldCharType="end"/>
            </w:r>
          </w:hyperlink>
        </w:p>
        <w:p w14:paraId="0474FD04" w14:textId="2023113C" w:rsidR="00A6012C" w:rsidRDefault="00B6659B">
          <w:pPr>
            <w:pStyle w:val="Spistreci1"/>
            <w:tabs>
              <w:tab w:val="right" w:leader="dot" w:pos="9062"/>
            </w:tabs>
            <w:rPr>
              <w:rFonts w:eastAsiaTheme="minorEastAsia"/>
              <w:noProof/>
              <w:lang w:eastAsia="pl-PL"/>
            </w:rPr>
          </w:pPr>
          <w:hyperlink w:anchor="_Toc76032550" w:history="1">
            <w:r w:rsidR="00A6012C" w:rsidRPr="00B36213">
              <w:rPr>
                <w:rStyle w:val="Hipercze"/>
                <w:b/>
                <w:noProof/>
              </w:rPr>
              <w:t xml:space="preserve">CZĘŚĆ A - </w:t>
            </w:r>
            <w:r w:rsidR="00A6012C" w:rsidRPr="00B36213">
              <w:rPr>
                <w:rStyle w:val="Hipercze"/>
                <w:rFonts w:cstheme="minorHAnsi"/>
                <w:b/>
                <w:noProof/>
              </w:rPr>
              <w:t>Wymagania dla Nieruchomości 1 oraz Partnera Strategicznego prowadzącego działania na Nieruchomości 1</w:t>
            </w:r>
            <w:r w:rsidR="00A6012C">
              <w:rPr>
                <w:noProof/>
                <w:webHidden/>
              </w:rPr>
              <w:tab/>
            </w:r>
            <w:r w:rsidR="00A6012C">
              <w:rPr>
                <w:noProof/>
                <w:webHidden/>
              </w:rPr>
              <w:fldChar w:fldCharType="begin"/>
            </w:r>
            <w:r w:rsidR="00A6012C">
              <w:rPr>
                <w:noProof/>
                <w:webHidden/>
              </w:rPr>
              <w:instrText xml:space="preserve"> PAGEREF _Toc76032550 \h </w:instrText>
            </w:r>
            <w:r w:rsidR="00A6012C">
              <w:rPr>
                <w:noProof/>
                <w:webHidden/>
              </w:rPr>
            </w:r>
            <w:r w:rsidR="00A6012C">
              <w:rPr>
                <w:noProof/>
                <w:webHidden/>
              </w:rPr>
              <w:fldChar w:fldCharType="separate"/>
            </w:r>
            <w:r w:rsidR="00A6012C">
              <w:rPr>
                <w:noProof/>
                <w:webHidden/>
              </w:rPr>
              <w:t>3</w:t>
            </w:r>
            <w:r w:rsidR="00A6012C">
              <w:rPr>
                <w:noProof/>
                <w:webHidden/>
              </w:rPr>
              <w:fldChar w:fldCharType="end"/>
            </w:r>
          </w:hyperlink>
        </w:p>
        <w:p w14:paraId="171B31A9" w14:textId="0D1F43C4" w:rsidR="00A6012C" w:rsidRDefault="00B6659B">
          <w:pPr>
            <w:pStyle w:val="Spistreci2"/>
            <w:tabs>
              <w:tab w:val="right" w:leader="dot" w:pos="9062"/>
            </w:tabs>
            <w:rPr>
              <w:rFonts w:eastAsiaTheme="minorEastAsia"/>
              <w:noProof/>
              <w:sz w:val="22"/>
              <w:szCs w:val="22"/>
              <w:lang w:eastAsia="pl-PL" w:bidi="ar-SA"/>
            </w:rPr>
          </w:pPr>
          <w:hyperlink w:anchor="_Toc76032551" w:history="1">
            <w:r w:rsidR="00A6012C" w:rsidRPr="00B36213">
              <w:rPr>
                <w:rStyle w:val="Hipercze"/>
                <w:rFonts w:eastAsia="Calibri Light"/>
                <w:i/>
                <w:noProof/>
              </w:rPr>
              <w:t>Faza 1A: Przygotowanie i udostępnienie Nieruchomości 1</w:t>
            </w:r>
            <w:r w:rsidR="00A6012C">
              <w:rPr>
                <w:noProof/>
                <w:webHidden/>
              </w:rPr>
              <w:tab/>
            </w:r>
            <w:r w:rsidR="00A6012C">
              <w:rPr>
                <w:noProof/>
                <w:webHidden/>
              </w:rPr>
              <w:fldChar w:fldCharType="begin"/>
            </w:r>
            <w:r w:rsidR="00A6012C">
              <w:rPr>
                <w:noProof/>
                <w:webHidden/>
              </w:rPr>
              <w:instrText xml:space="preserve"> PAGEREF _Toc76032551 \h </w:instrText>
            </w:r>
            <w:r w:rsidR="00A6012C">
              <w:rPr>
                <w:noProof/>
                <w:webHidden/>
              </w:rPr>
            </w:r>
            <w:r w:rsidR="00A6012C">
              <w:rPr>
                <w:noProof/>
                <w:webHidden/>
              </w:rPr>
              <w:fldChar w:fldCharType="separate"/>
            </w:r>
            <w:r w:rsidR="00A6012C">
              <w:rPr>
                <w:noProof/>
                <w:webHidden/>
              </w:rPr>
              <w:t>3</w:t>
            </w:r>
            <w:r w:rsidR="00A6012C">
              <w:rPr>
                <w:noProof/>
                <w:webHidden/>
              </w:rPr>
              <w:fldChar w:fldCharType="end"/>
            </w:r>
          </w:hyperlink>
        </w:p>
        <w:p w14:paraId="094CE482" w14:textId="71B6BFA4" w:rsidR="00A6012C" w:rsidRDefault="00B6659B">
          <w:pPr>
            <w:pStyle w:val="Spistreci2"/>
            <w:tabs>
              <w:tab w:val="right" w:leader="dot" w:pos="9062"/>
            </w:tabs>
            <w:rPr>
              <w:rFonts w:eastAsiaTheme="minorEastAsia"/>
              <w:noProof/>
              <w:sz w:val="22"/>
              <w:szCs w:val="22"/>
              <w:lang w:eastAsia="pl-PL" w:bidi="ar-SA"/>
            </w:rPr>
          </w:pPr>
          <w:hyperlink w:anchor="_Toc76032552" w:history="1">
            <w:r w:rsidR="00A6012C" w:rsidRPr="00B36213">
              <w:rPr>
                <w:rStyle w:val="Hipercze"/>
                <w:rFonts w:eastAsia="Calibri Light"/>
                <w:i/>
                <w:noProof/>
              </w:rPr>
              <w:t>Faza 2A: Przygotowanie i przeprowadzenie testów Instalacji Ułamkowo-Technicznych</w:t>
            </w:r>
            <w:r w:rsidR="00A6012C">
              <w:rPr>
                <w:noProof/>
                <w:webHidden/>
              </w:rPr>
              <w:tab/>
            </w:r>
            <w:r w:rsidR="00A6012C">
              <w:rPr>
                <w:noProof/>
                <w:webHidden/>
              </w:rPr>
              <w:fldChar w:fldCharType="begin"/>
            </w:r>
            <w:r w:rsidR="00A6012C">
              <w:rPr>
                <w:noProof/>
                <w:webHidden/>
              </w:rPr>
              <w:instrText xml:space="preserve"> PAGEREF _Toc76032552 \h </w:instrText>
            </w:r>
            <w:r w:rsidR="00A6012C">
              <w:rPr>
                <w:noProof/>
                <w:webHidden/>
              </w:rPr>
            </w:r>
            <w:r w:rsidR="00A6012C">
              <w:rPr>
                <w:noProof/>
                <w:webHidden/>
              </w:rPr>
              <w:fldChar w:fldCharType="separate"/>
            </w:r>
            <w:r w:rsidR="00A6012C">
              <w:rPr>
                <w:noProof/>
                <w:webHidden/>
              </w:rPr>
              <w:t>9</w:t>
            </w:r>
            <w:r w:rsidR="00A6012C">
              <w:rPr>
                <w:noProof/>
                <w:webHidden/>
              </w:rPr>
              <w:fldChar w:fldCharType="end"/>
            </w:r>
          </w:hyperlink>
        </w:p>
        <w:p w14:paraId="65E706F9" w14:textId="2BD4FAD6" w:rsidR="00A6012C" w:rsidRDefault="00B6659B">
          <w:pPr>
            <w:pStyle w:val="Spistreci2"/>
            <w:tabs>
              <w:tab w:val="right" w:leader="dot" w:pos="9062"/>
            </w:tabs>
            <w:rPr>
              <w:rFonts w:eastAsiaTheme="minorEastAsia"/>
              <w:noProof/>
              <w:sz w:val="22"/>
              <w:szCs w:val="22"/>
              <w:lang w:eastAsia="pl-PL" w:bidi="ar-SA"/>
            </w:rPr>
          </w:pPr>
          <w:hyperlink w:anchor="_Toc76032553" w:history="1">
            <w:r w:rsidR="00A6012C" w:rsidRPr="00B36213">
              <w:rPr>
                <w:rStyle w:val="Hipercze"/>
                <w:rFonts w:eastAsia="Calibri Light"/>
                <w:i/>
                <w:noProof/>
              </w:rPr>
              <w:t>Faza 3A. Działania po zakończeniu testów Instalacji Ułamkowo-technicznych</w:t>
            </w:r>
            <w:r w:rsidR="00A6012C">
              <w:rPr>
                <w:noProof/>
                <w:webHidden/>
              </w:rPr>
              <w:tab/>
            </w:r>
            <w:r w:rsidR="00A6012C">
              <w:rPr>
                <w:noProof/>
                <w:webHidden/>
              </w:rPr>
              <w:fldChar w:fldCharType="begin"/>
            </w:r>
            <w:r w:rsidR="00A6012C">
              <w:rPr>
                <w:noProof/>
                <w:webHidden/>
              </w:rPr>
              <w:instrText xml:space="preserve"> PAGEREF _Toc76032553 \h </w:instrText>
            </w:r>
            <w:r w:rsidR="00A6012C">
              <w:rPr>
                <w:noProof/>
                <w:webHidden/>
              </w:rPr>
            </w:r>
            <w:r w:rsidR="00A6012C">
              <w:rPr>
                <w:noProof/>
                <w:webHidden/>
              </w:rPr>
              <w:fldChar w:fldCharType="separate"/>
            </w:r>
            <w:r w:rsidR="00A6012C">
              <w:rPr>
                <w:noProof/>
                <w:webHidden/>
              </w:rPr>
              <w:t>20</w:t>
            </w:r>
            <w:r w:rsidR="00A6012C">
              <w:rPr>
                <w:noProof/>
                <w:webHidden/>
              </w:rPr>
              <w:fldChar w:fldCharType="end"/>
            </w:r>
          </w:hyperlink>
        </w:p>
        <w:p w14:paraId="6B035DB0" w14:textId="4CB65161" w:rsidR="00A6012C" w:rsidRDefault="00B6659B">
          <w:pPr>
            <w:pStyle w:val="Spistreci1"/>
            <w:tabs>
              <w:tab w:val="right" w:leader="dot" w:pos="9062"/>
            </w:tabs>
            <w:rPr>
              <w:rFonts w:eastAsiaTheme="minorEastAsia"/>
              <w:noProof/>
              <w:lang w:eastAsia="pl-PL"/>
            </w:rPr>
          </w:pPr>
          <w:hyperlink w:anchor="_Toc76032554" w:history="1">
            <w:r w:rsidR="00A6012C" w:rsidRPr="00B36213">
              <w:rPr>
                <w:rStyle w:val="Hipercze"/>
                <w:rFonts w:eastAsiaTheme="majorEastAsia" w:cstheme="minorHAnsi"/>
                <w:b/>
                <w:noProof/>
              </w:rPr>
              <w:t>CZĘŚĆ B - Wymagania dla Nieruchomości 2 oraz Partnera Strategicznego prowadzącego działania na Nieruchomości 2</w:t>
            </w:r>
            <w:r w:rsidR="00A6012C">
              <w:rPr>
                <w:noProof/>
                <w:webHidden/>
              </w:rPr>
              <w:tab/>
            </w:r>
            <w:r w:rsidR="00A6012C">
              <w:rPr>
                <w:noProof/>
                <w:webHidden/>
              </w:rPr>
              <w:fldChar w:fldCharType="begin"/>
            </w:r>
            <w:r w:rsidR="00A6012C">
              <w:rPr>
                <w:noProof/>
                <w:webHidden/>
              </w:rPr>
              <w:instrText xml:space="preserve"> PAGEREF _Toc76032554 \h </w:instrText>
            </w:r>
            <w:r w:rsidR="00A6012C">
              <w:rPr>
                <w:noProof/>
                <w:webHidden/>
              </w:rPr>
            </w:r>
            <w:r w:rsidR="00A6012C">
              <w:rPr>
                <w:noProof/>
                <w:webHidden/>
              </w:rPr>
              <w:fldChar w:fldCharType="separate"/>
            </w:r>
            <w:r w:rsidR="00A6012C">
              <w:rPr>
                <w:noProof/>
                <w:webHidden/>
              </w:rPr>
              <w:t>22</w:t>
            </w:r>
            <w:r w:rsidR="00A6012C">
              <w:rPr>
                <w:noProof/>
                <w:webHidden/>
              </w:rPr>
              <w:fldChar w:fldCharType="end"/>
            </w:r>
          </w:hyperlink>
        </w:p>
        <w:p w14:paraId="7B2E23F7" w14:textId="668ECD97" w:rsidR="00A6012C" w:rsidRDefault="00B6659B">
          <w:pPr>
            <w:pStyle w:val="Spistreci2"/>
            <w:tabs>
              <w:tab w:val="right" w:leader="dot" w:pos="9062"/>
            </w:tabs>
            <w:rPr>
              <w:rFonts w:eastAsiaTheme="minorEastAsia"/>
              <w:noProof/>
              <w:sz w:val="22"/>
              <w:szCs w:val="22"/>
              <w:lang w:eastAsia="pl-PL" w:bidi="ar-SA"/>
            </w:rPr>
          </w:pPr>
          <w:hyperlink w:anchor="_Toc76032555" w:history="1">
            <w:r w:rsidR="00A6012C" w:rsidRPr="00B36213">
              <w:rPr>
                <w:rStyle w:val="Hipercze"/>
                <w:rFonts w:eastAsia="Calibri Light"/>
                <w:i/>
                <w:noProof/>
              </w:rPr>
              <w:t>Faza 1B: Przygotowanie i udostępnienie Nieruchomości 2</w:t>
            </w:r>
            <w:r w:rsidR="00A6012C">
              <w:rPr>
                <w:noProof/>
                <w:webHidden/>
              </w:rPr>
              <w:tab/>
            </w:r>
            <w:r w:rsidR="00A6012C">
              <w:rPr>
                <w:noProof/>
                <w:webHidden/>
              </w:rPr>
              <w:fldChar w:fldCharType="begin"/>
            </w:r>
            <w:r w:rsidR="00A6012C">
              <w:rPr>
                <w:noProof/>
                <w:webHidden/>
              </w:rPr>
              <w:instrText xml:space="preserve"> PAGEREF _Toc76032555 \h </w:instrText>
            </w:r>
            <w:r w:rsidR="00A6012C">
              <w:rPr>
                <w:noProof/>
                <w:webHidden/>
              </w:rPr>
            </w:r>
            <w:r w:rsidR="00A6012C">
              <w:rPr>
                <w:noProof/>
                <w:webHidden/>
              </w:rPr>
              <w:fldChar w:fldCharType="separate"/>
            </w:r>
            <w:r w:rsidR="00A6012C">
              <w:rPr>
                <w:noProof/>
                <w:webHidden/>
              </w:rPr>
              <w:t>22</w:t>
            </w:r>
            <w:r w:rsidR="00A6012C">
              <w:rPr>
                <w:noProof/>
                <w:webHidden/>
              </w:rPr>
              <w:fldChar w:fldCharType="end"/>
            </w:r>
          </w:hyperlink>
        </w:p>
        <w:p w14:paraId="3426C4D3" w14:textId="65A950AB" w:rsidR="00A6012C" w:rsidRDefault="00B6659B">
          <w:pPr>
            <w:pStyle w:val="Spistreci2"/>
            <w:tabs>
              <w:tab w:val="right" w:leader="dot" w:pos="9062"/>
            </w:tabs>
            <w:rPr>
              <w:rFonts w:eastAsiaTheme="minorEastAsia"/>
              <w:noProof/>
              <w:sz w:val="22"/>
              <w:szCs w:val="22"/>
              <w:lang w:eastAsia="pl-PL" w:bidi="ar-SA"/>
            </w:rPr>
          </w:pPr>
          <w:hyperlink w:anchor="_Toc76032556" w:history="1">
            <w:r w:rsidR="00A6012C" w:rsidRPr="00B36213">
              <w:rPr>
                <w:rStyle w:val="Hipercze"/>
                <w:rFonts w:eastAsia="Calibri Light"/>
                <w:i/>
                <w:noProof/>
              </w:rPr>
              <w:t>Faza 2B: Przygotowanie i przeprowadzenie testów Demonstratora Technologii</w:t>
            </w:r>
            <w:r w:rsidR="00A6012C">
              <w:rPr>
                <w:noProof/>
                <w:webHidden/>
              </w:rPr>
              <w:tab/>
            </w:r>
            <w:r w:rsidR="00A6012C">
              <w:rPr>
                <w:noProof/>
                <w:webHidden/>
              </w:rPr>
              <w:fldChar w:fldCharType="begin"/>
            </w:r>
            <w:r w:rsidR="00A6012C">
              <w:rPr>
                <w:noProof/>
                <w:webHidden/>
              </w:rPr>
              <w:instrText xml:space="preserve"> PAGEREF _Toc76032556 \h </w:instrText>
            </w:r>
            <w:r w:rsidR="00A6012C">
              <w:rPr>
                <w:noProof/>
                <w:webHidden/>
              </w:rPr>
            </w:r>
            <w:r w:rsidR="00A6012C">
              <w:rPr>
                <w:noProof/>
                <w:webHidden/>
              </w:rPr>
              <w:fldChar w:fldCharType="separate"/>
            </w:r>
            <w:r w:rsidR="00A6012C">
              <w:rPr>
                <w:noProof/>
                <w:webHidden/>
              </w:rPr>
              <w:t>25</w:t>
            </w:r>
            <w:r w:rsidR="00A6012C">
              <w:rPr>
                <w:noProof/>
                <w:webHidden/>
              </w:rPr>
              <w:fldChar w:fldCharType="end"/>
            </w:r>
          </w:hyperlink>
        </w:p>
        <w:p w14:paraId="4E59A380" w14:textId="179A61EC" w:rsidR="00A6012C" w:rsidRDefault="00B6659B">
          <w:pPr>
            <w:pStyle w:val="Spistreci2"/>
            <w:tabs>
              <w:tab w:val="right" w:leader="dot" w:pos="9062"/>
            </w:tabs>
            <w:rPr>
              <w:rFonts w:eastAsiaTheme="minorEastAsia"/>
              <w:noProof/>
              <w:sz w:val="22"/>
              <w:szCs w:val="22"/>
              <w:lang w:eastAsia="pl-PL" w:bidi="ar-SA"/>
            </w:rPr>
          </w:pPr>
          <w:hyperlink w:anchor="_Toc76032557" w:history="1">
            <w:r w:rsidR="00A6012C" w:rsidRPr="00B36213">
              <w:rPr>
                <w:rStyle w:val="Hipercze"/>
                <w:rFonts w:eastAsia="Calibri Light"/>
                <w:i/>
                <w:noProof/>
              </w:rPr>
              <w:t>Faza 3B. Działania po  zakończeniu testów Demonstratora Technologii</w:t>
            </w:r>
            <w:r w:rsidR="00A6012C">
              <w:rPr>
                <w:noProof/>
                <w:webHidden/>
              </w:rPr>
              <w:tab/>
            </w:r>
            <w:r w:rsidR="00A6012C">
              <w:rPr>
                <w:noProof/>
                <w:webHidden/>
              </w:rPr>
              <w:fldChar w:fldCharType="begin"/>
            </w:r>
            <w:r w:rsidR="00A6012C">
              <w:rPr>
                <w:noProof/>
                <w:webHidden/>
              </w:rPr>
              <w:instrText xml:space="preserve"> PAGEREF _Toc76032557 \h </w:instrText>
            </w:r>
            <w:r w:rsidR="00A6012C">
              <w:rPr>
                <w:noProof/>
                <w:webHidden/>
              </w:rPr>
            </w:r>
            <w:r w:rsidR="00A6012C">
              <w:rPr>
                <w:noProof/>
                <w:webHidden/>
              </w:rPr>
              <w:fldChar w:fldCharType="separate"/>
            </w:r>
            <w:r w:rsidR="00A6012C">
              <w:rPr>
                <w:noProof/>
                <w:webHidden/>
              </w:rPr>
              <w:t>32</w:t>
            </w:r>
            <w:r w:rsidR="00A6012C">
              <w:rPr>
                <w:noProof/>
                <w:webHidden/>
              </w:rPr>
              <w:fldChar w:fldCharType="end"/>
            </w:r>
          </w:hyperlink>
        </w:p>
        <w:p w14:paraId="5FE23EF6" w14:textId="5E1434EB" w:rsidR="00A6012C" w:rsidRDefault="00B6659B">
          <w:pPr>
            <w:pStyle w:val="Spistreci1"/>
            <w:tabs>
              <w:tab w:val="right" w:leader="dot" w:pos="9062"/>
            </w:tabs>
            <w:rPr>
              <w:rFonts w:eastAsiaTheme="minorEastAsia"/>
              <w:noProof/>
              <w:lang w:eastAsia="pl-PL"/>
            </w:rPr>
          </w:pPr>
          <w:hyperlink w:anchor="_Toc76032558" w:history="1">
            <w:r w:rsidR="00A6012C" w:rsidRPr="00B36213">
              <w:rPr>
                <w:rStyle w:val="Hipercze"/>
                <w:rFonts w:eastAsiaTheme="majorEastAsia" w:cstheme="minorHAnsi"/>
                <w:b/>
                <w:noProof/>
              </w:rPr>
              <w:t>CZĘŚĆ C - Podsumowanie ilości analiz laboratoryjnych wykonywanych przez Partnera Strategicznego</w:t>
            </w:r>
            <w:r w:rsidR="00A6012C">
              <w:rPr>
                <w:noProof/>
                <w:webHidden/>
              </w:rPr>
              <w:tab/>
            </w:r>
            <w:r w:rsidR="00A6012C">
              <w:rPr>
                <w:noProof/>
                <w:webHidden/>
              </w:rPr>
              <w:fldChar w:fldCharType="begin"/>
            </w:r>
            <w:r w:rsidR="00A6012C">
              <w:rPr>
                <w:noProof/>
                <w:webHidden/>
              </w:rPr>
              <w:instrText xml:space="preserve"> PAGEREF _Toc76032558 \h </w:instrText>
            </w:r>
            <w:r w:rsidR="00A6012C">
              <w:rPr>
                <w:noProof/>
                <w:webHidden/>
              </w:rPr>
            </w:r>
            <w:r w:rsidR="00A6012C">
              <w:rPr>
                <w:noProof/>
                <w:webHidden/>
              </w:rPr>
              <w:fldChar w:fldCharType="separate"/>
            </w:r>
            <w:r w:rsidR="00A6012C">
              <w:rPr>
                <w:noProof/>
                <w:webHidden/>
              </w:rPr>
              <w:t>36</w:t>
            </w:r>
            <w:r w:rsidR="00A6012C">
              <w:rPr>
                <w:noProof/>
                <w:webHidden/>
              </w:rPr>
              <w:fldChar w:fldCharType="end"/>
            </w:r>
          </w:hyperlink>
        </w:p>
        <w:p w14:paraId="05965EEE" w14:textId="7C4F8889" w:rsidR="00A6012C" w:rsidRDefault="00B6659B">
          <w:pPr>
            <w:pStyle w:val="Spistreci1"/>
            <w:tabs>
              <w:tab w:val="right" w:leader="dot" w:pos="9062"/>
            </w:tabs>
            <w:rPr>
              <w:rFonts w:eastAsiaTheme="minorEastAsia"/>
              <w:noProof/>
              <w:lang w:eastAsia="pl-PL"/>
            </w:rPr>
          </w:pPr>
          <w:hyperlink w:anchor="_Toc76032559" w:history="1">
            <w:r w:rsidR="00A6012C" w:rsidRPr="00B36213">
              <w:rPr>
                <w:rStyle w:val="Hipercze"/>
                <w:rFonts w:eastAsiaTheme="majorEastAsia" w:cstheme="minorHAnsi"/>
                <w:b/>
                <w:noProof/>
              </w:rPr>
              <w:t>CZĘŚĆ D - Wyciąg z dokumentacji Przedsięwzięcia PCP „Innowacyjna biogazownia” – Postępowanie nr 98/20/PU/P80</w:t>
            </w:r>
            <w:r w:rsidR="00A6012C">
              <w:rPr>
                <w:noProof/>
                <w:webHidden/>
              </w:rPr>
              <w:tab/>
            </w:r>
            <w:r w:rsidR="00A6012C">
              <w:rPr>
                <w:noProof/>
                <w:webHidden/>
              </w:rPr>
              <w:fldChar w:fldCharType="begin"/>
            </w:r>
            <w:r w:rsidR="00A6012C">
              <w:rPr>
                <w:noProof/>
                <w:webHidden/>
              </w:rPr>
              <w:instrText xml:space="preserve"> PAGEREF _Toc76032559 \h </w:instrText>
            </w:r>
            <w:r w:rsidR="00A6012C">
              <w:rPr>
                <w:noProof/>
                <w:webHidden/>
              </w:rPr>
            </w:r>
            <w:r w:rsidR="00A6012C">
              <w:rPr>
                <w:noProof/>
                <w:webHidden/>
              </w:rPr>
              <w:fldChar w:fldCharType="separate"/>
            </w:r>
            <w:r w:rsidR="00A6012C">
              <w:rPr>
                <w:noProof/>
                <w:webHidden/>
              </w:rPr>
              <w:t>38</w:t>
            </w:r>
            <w:r w:rsidR="00A6012C">
              <w:rPr>
                <w:noProof/>
                <w:webHidden/>
              </w:rPr>
              <w:fldChar w:fldCharType="end"/>
            </w:r>
          </w:hyperlink>
        </w:p>
        <w:p w14:paraId="74C471BA" w14:textId="25B6F009" w:rsidR="00A6012C" w:rsidRDefault="00B6659B">
          <w:pPr>
            <w:pStyle w:val="Spistreci2"/>
            <w:tabs>
              <w:tab w:val="right" w:leader="dot" w:pos="9062"/>
            </w:tabs>
            <w:rPr>
              <w:rFonts w:eastAsiaTheme="minorEastAsia"/>
              <w:noProof/>
              <w:sz w:val="22"/>
              <w:szCs w:val="22"/>
              <w:lang w:eastAsia="pl-PL" w:bidi="ar-SA"/>
            </w:rPr>
          </w:pPr>
          <w:hyperlink w:anchor="_Toc76032560" w:history="1">
            <w:r w:rsidR="00A6012C" w:rsidRPr="00B36213">
              <w:rPr>
                <w:rStyle w:val="Hipercze"/>
                <w:rFonts w:eastAsia="Calibri Light"/>
                <w:i/>
                <w:noProof/>
              </w:rPr>
              <w:t>I. Wyciąg z „Załącznika nr 1 do Regulaminu – Wymagania stawiane Technologii Uniwersalnej Biogazowni”</w:t>
            </w:r>
            <w:r w:rsidR="00A6012C">
              <w:rPr>
                <w:noProof/>
                <w:webHidden/>
              </w:rPr>
              <w:tab/>
            </w:r>
            <w:r w:rsidR="00A6012C">
              <w:rPr>
                <w:noProof/>
                <w:webHidden/>
              </w:rPr>
              <w:fldChar w:fldCharType="begin"/>
            </w:r>
            <w:r w:rsidR="00A6012C">
              <w:rPr>
                <w:noProof/>
                <w:webHidden/>
              </w:rPr>
              <w:instrText xml:space="preserve"> PAGEREF _Toc76032560 \h </w:instrText>
            </w:r>
            <w:r w:rsidR="00A6012C">
              <w:rPr>
                <w:noProof/>
                <w:webHidden/>
              </w:rPr>
            </w:r>
            <w:r w:rsidR="00A6012C">
              <w:rPr>
                <w:noProof/>
                <w:webHidden/>
              </w:rPr>
              <w:fldChar w:fldCharType="separate"/>
            </w:r>
            <w:r w:rsidR="00A6012C">
              <w:rPr>
                <w:noProof/>
                <w:webHidden/>
              </w:rPr>
              <w:t>39</w:t>
            </w:r>
            <w:r w:rsidR="00A6012C">
              <w:rPr>
                <w:noProof/>
                <w:webHidden/>
              </w:rPr>
              <w:fldChar w:fldCharType="end"/>
            </w:r>
          </w:hyperlink>
        </w:p>
        <w:p w14:paraId="2F4BDF49" w14:textId="2A5DC899" w:rsidR="00A6012C" w:rsidRDefault="00B6659B">
          <w:pPr>
            <w:pStyle w:val="Spistreci2"/>
            <w:tabs>
              <w:tab w:val="right" w:leader="dot" w:pos="9062"/>
            </w:tabs>
            <w:rPr>
              <w:rFonts w:eastAsiaTheme="minorEastAsia"/>
              <w:noProof/>
              <w:sz w:val="22"/>
              <w:szCs w:val="22"/>
              <w:lang w:eastAsia="pl-PL" w:bidi="ar-SA"/>
            </w:rPr>
          </w:pPr>
          <w:hyperlink w:anchor="_Toc76032561" w:history="1">
            <w:r w:rsidR="00A6012C" w:rsidRPr="00B36213">
              <w:rPr>
                <w:rStyle w:val="Hipercze"/>
                <w:rFonts w:eastAsia="Calibri Light"/>
                <w:i/>
                <w:noProof/>
              </w:rPr>
              <w:t>II. Wyciąg z „Załącznika nr 4 do Regulaminu - Harmonogram Przedsięwzięcia, opis Wyników Prac Etapu oraz założeń testów”</w:t>
            </w:r>
            <w:r w:rsidR="00A6012C">
              <w:rPr>
                <w:noProof/>
                <w:webHidden/>
              </w:rPr>
              <w:tab/>
            </w:r>
            <w:r w:rsidR="00A6012C">
              <w:rPr>
                <w:noProof/>
                <w:webHidden/>
              </w:rPr>
              <w:fldChar w:fldCharType="begin"/>
            </w:r>
            <w:r w:rsidR="00A6012C">
              <w:rPr>
                <w:noProof/>
                <w:webHidden/>
              </w:rPr>
              <w:instrText xml:space="preserve"> PAGEREF _Toc76032561 \h </w:instrText>
            </w:r>
            <w:r w:rsidR="00A6012C">
              <w:rPr>
                <w:noProof/>
                <w:webHidden/>
              </w:rPr>
            </w:r>
            <w:r w:rsidR="00A6012C">
              <w:rPr>
                <w:noProof/>
                <w:webHidden/>
              </w:rPr>
              <w:fldChar w:fldCharType="separate"/>
            </w:r>
            <w:r w:rsidR="00A6012C">
              <w:rPr>
                <w:noProof/>
                <w:webHidden/>
              </w:rPr>
              <w:t>61</w:t>
            </w:r>
            <w:r w:rsidR="00A6012C">
              <w:rPr>
                <w:noProof/>
                <w:webHidden/>
              </w:rPr>
              <w:fldChar w:fldCharType="end"/>
            </w:r>
          </w:hyperlink>
        </w:p>
        <w:p w14:paraId="0CC1D0F5" w14:textId="7C3A0AE9" w:rsidR="00A6012C" w:rsidRDefault="00B6659B">
          <w:pPr>
            <w:pStyle w:val="Spistreci2"/>
            <w:tabs>
              <w:tab w:val="right" w:leader="dot" w:pos="9062"/>
            </w:tabs>
            <w:rPr>
              <w:rFonts w:eastAsiaTheme="minorEastAsia"/>
              <w:noProof/>
              <w:sz w:val="22"/>
              <w:szCs w:val="22"/>
              <w:lang w:eastAsia="pl-PL" w:bidi="ar-SA"/>
            </w:rPr>
          </w:pPr>
          <w:hyperlink w:anchor="_Toc76032570" w:history="1">
            <w:r w:rsidR="00A6012C" w:rsidRPr="00B36213">
              <w:rPr>
                <w:rStyle w:val="Hipercze"/>
                <w:rFonts w:eastAsia="Calibri Light"/>
                <w:i/>
                <w:noProof/>
              </w:rPr>
              <w:t>III. „Załącznik nr 6 do Regulaminu – Wymagania dla Wykonawcy po uruchomieniu Demonstratora Technologii”</w:t>
            </w:r>
            <w:r w:rsidR="00A6012C">
              <w:rPr>
                <w:noProof/>
                <w:webHidden/>
              </w:rPr>
              <w:tab/>
            </w:r>
            <w:r w:rsidR="00A6012C">
              <w:rPr>
                <w:noProof/>
                <w:webHidden/>
              </w:rPr>
              <w:fldChar w:fldCharType="begin"/>
            </w:r>
            <w:r w:rsidR="00A6012C">
              <w:rPr>
                <w:noProof/>
                <w:webHidden/>
              </w:rPr>
              <w:instrText xml:space="preserve"> PAGEREF _Toc76032570 \h </w:instrText>
            </w:r>
            <w:r w:rsidR="00A6012C">
              <w:rPr>
                <w:noProof/>
                <w:webHidden/>
              </w:rPr>
            </w:r>
            <w:r w:rsidR="00A6012C">
              <w:rPr>
                <w:noProof/>
                <w:webHidden/>
              </w:rPr>
              <w:fldChar w:fldCharType="separate"/>
            </w:r>
            <w:r w:rsidR="00A6012C">
              <w:rPr>
                <w:noProof/>
                <w:webHidden/>
              </w:rPr>
              <w:t>91</w:t>
            </w:r>
            <w:r w:rsidR="00A6012C">
              <w:rPr>
                <w:noProof/>
                <w:webHidden/>
              </w:rPr>
              <w:fldChar w:fldCharType="end"/>
            </w:r>
          </w:hyperlink>
        </w:p>
        <w:p w14:paraId="027A0DE4" w14:textId="6D19EB8D" w:rsidR="00A6012C" w:rsidRDefault="00B6659B">
          <w:pPr>
            <w:pStyle w:val="Spistreci2"/>
            <w:tabs>
              <w:tab w:val="right" w:leader="dot" w:pos="9062"/>
            </w:tabs>
            <w:rPr>
              <w:rFonts w:eastAsiaTheme="minorEastAsia"/>
              <w:noProof/>
              <w:sz w:val="22"/>
              <w:szCs w:val="22"/>
              <w:lang w:eastAsia="pl-PL" w:bidi="ar-SA"/>
            </w:rPr>
          </w:pPr>
          <w:hyperlink w:anchor="_Toc76032571" w:history="1">
            <w:r w:rsidR="00A6012C" w:rsidRPr="00B36213">
              <w:rPr>
                <w:rStyle w:val="Hipercze"/>
                <w:rFonts w:eastAsia="Calibri Light"/>
                <w:i/>
                <w:noProof/>
              </w:rPr>
              <w:t>IV. „Załącznik nr 7 do Regulaminu – Opis substratów”</w:t>
            </w:r>
            <w:r w:rsidR="00A6012C">
              <w:rPr>
                <w:noProof/>
                <w:webHidden/>
              </w:rPr>
              <w:tab/>
            </w:r>
            <w:r w:rsidR="00A6012C">
              <w:rPr>
                <w:noProof/>
                <w:webHidden/>
              </w:rPr>
              <w:fldChar w:fldCharType="begin"/>
            </w:r>
            <w:r w:rsidR="00A6012C">
              <w:rPr>
                <w:noProof/>
                <w:webHidden/>
              </w:rPr>
              <w:instrText xml:space="preserve"> PAGEREF _Toc76032571 \h </w:instrText>
            </w:r>
            <w:r w:rsidR="00A6012C">
              <w:rPr>
                <w:noProof/>
                <w:webHidden/>
              </w:rPr>
            </w:r>
            <w:r w:rsidR="00A6012C">
              <w:rPr>
                <w:noProof/>
                <w:webHidden/>
              </w:rPr>
              <w:fldChar w:fldCharType="separate"/>
            </w:r>
            <w:r w:rsidR="00A6012C">
              <w:rPr>
                <w:noProof/>
                <w:webHidden/>
              </w:rPr>
              <w:t>93</w:t>
            </w:r>
            <w:r w:rsidR="00A6012C">
              <w:rPr>
                <w:noProof/>
                <w:webHidden/>
              </w:rPr>
              <w:fldChar w:fldCharType="end"/>
            </w:r>
          </w:hyperlink>
        </w:p>
        <w:p w14:paraId="1F7390DD" w14:textId="302BCC89" w:rsidR="00A6012C" w:rsidRDefault="00B6659B">
          <w:pPr>
            <w:pStyle w:val="Spistreci2"/>
            <w:tabs>
              <w:tab w:val="right" w:leader="dot" w:pos="9062"/>
            </w:tabs>
            <w:rPr>
              <w:rFonts w:eastAsiaTheme="minorEastAsia"/>
              <w:noProof/>
              <w:sz w:val="22"/>
              <w:szCs w:val="22"/>
              <w:lang w:eastAsia="pl-PL" w:bidi="ar-SA"/>
            </w:rPr>
          </w:pPr>
          <w:hyperlink w:anchor="_Toc76032572" w:history="1">
            <w:r w:rsidR="00A6012C" w:rsidRPr="00B36213">
              <w:rPr>
                <w:rStyle w:val="Hipercze"/>
                <w:rFonts w:eastAsia="Calibri Light"/>
                <w:i/>
                <w:noProof/>
              </w:rPr>
              <w:t>V. Wyciąg z „Załącznika nr 8 do Regulaminu – wzór Umowy”</w:t>
            </w:r>
            <w:r w:rsidR="00A6012C">
              <w:rPr>
                <w:noProof/>
                <w:webHidden/>
              </w:rPr>
              <w:tab/>
            </w:r>
            <w:r w:rsidR="00A6012C">
              <w:rPr>
                <w:noProof/>
                <w:webHidden/>
              </w:rPr>
              <w:fldChar w:fldCharType="begin"/>
            </w:r>
            <w:r w:rsidR="00A6012C">
              <w:rPr>
                <w:noProof/>
                <w:webHidden/>
              </w:rPr>
              <w:instrText xml:space="preserve"> PAGEREF _Toc76032572 \h </w:instrText>
            </w:r>
            <w:r w:rsidR="00A6012C">
              <w:rPr>
                <w:noProof/>
                <w:webHidden/>
              </w:rPr>
            </w:r>
            <w:r w:rsidR="00A6012C">
              <w:rPr>
                <w:noProof/>
                <w:webHidden/>
              </w:rPr>
              <w:fldChar w:fldCharType="separate"/>
            </w:r>
            <w:r w:rsidR="00A6012C">
              <w:rPr>
                <w:noProof/>
                <w:webHidden/>
              </w:rPr>
              <w:t>98</w:t>
            </w:r>
            <w:r w:rsidR="00A6012C">
              <w:rPr>
                <w:noProof/>
                <w:webHidden/>
              </w:rPr>
              <w:fldChar w:fldCharType="end"/>
            </w:r>
          </w:hyperlink>
        </w:p>
        <w:p w14:paraId="15CD7A6D" w14:textId="5FDF6BCE" w:rsidR="00017837" w:rsidRDefault="00017837">
          <w:r>
            <w:rPr>
              <w:b/>
              <w:bCs/>
            </w:rPr>
            <w:fldChar w:fldCharType="end"/>
          </w:r>
        </w:p>
      </w:sdtContent>
    </w:sdt>
    <w:p w14:paraId="52A1380B" w14:textId="76D66B2D" w:rsidR="00017837" w:rsidRDefault="00017837">
      <w:pPr>
        <w:rPr>
          <w:rFonts w:asciiTheme="majorHAnsi" w:eastAsiaTheme="majorEastAsia" w:hAnsiTheme="majorHAnsi" w:cstheme="majorBidi"/>
          <w:color w:val="2F5496" w:themeColor="accent1" w:themeShade="BF"/>
          <w:sz w:val="32"/>
          <w:szCs w:val="32"/>
        </w:rPr>
      </w:pPr>
      <w:r>
        <w:br w:type="page"/>
      </w:r>
    </w:p>
    <w:p w14:paraId="5F7B0C7B" w14:textId="13D61B49" w:rsidR="05F0E61D" w:rsidRPr="00017837" w:rsidRDefault="05F0E61D" w:rsidP="00017837">
      <w:pPr>
        <w:pStyle w:val="Nagwek1"/>
        <w:numPr>
          <w:ilvl w:val="0"/>
          <w:numId w:val="0"/>
        </w:numPr>
        <w:ind w:left="720"/>
      </w:pPr>
      <w:bookmarkStart w:id="0" w:name="_Toc76032549"/>
      <w:r w:rsidRPr="00017837">
        <w:lastRenderedPageBreak/>
        <w:t>Wprowadzenie</w:t>
      </w:r>
      <w:bookmarkEnd w:id="0"/>
      <w:r w:rsidRPr="00017837">
        <w:t xml:space="preserve"> </w:t>
      </w:r>
    </w:p>
    <w:p w14:paraId="622767B7" w14:textId="246936DE" w:rsidR="00017837" w:rsidRDefault="00017837" w:rsidP="00017837"/>
    <w:p w14:paraId="736AAA34" w14:textId="7D9BCC1B" w:rsidR="00DD2EBC" w:rsidRDefault="00DD2EBC" w:rsidP="00DD2EBC">
      <w:pPr>
        <w:jc w:val="both"/>
      </w:pPr>
      <w:r>
        <w:t>W ramach Umowy z Zamawiającym Partner Strategiczny jest zobowiązany do czterech głównych świadczeń:</w:t>
      </w:r>
    </w:p>
    <w:p w14:paraId="78CE4587" w14:textId="63FAFF1B" w:rsidR="00DD2EBC" w:rsidRDefault="00DD2EBC" w:rsidP="00643162">
      <w:pPr>
        <w:pStyle w:val="Akapitzlist"/>
        <w:numPr>
          <w:ilvl w:val="0"/>
          <w:numId w:val="61"/>
        </w:numPr>
        <w:jc w:val="both"/>
      </w:pPr>
      <w:r>
        <w:t>udostępnienia wskazanym przez Zamawiającego podmiotom</w:t>
      </w:r>
      <w:ins w:id="1" w:author="Autor">
        <w:r w:rsidR="007E3F81">
          <w:t xml:space="preserve"> Nieruchomości 1 oraz </w:t>
        </w:r>
      </w:ins>
      <w:r>
        <w:t xml:space="preserve"> </w:t>
      </w:r>
      <w:ins w:id="2" w:author="Autor">
        <w:r w:rsidR="007E3F81">
          <w:t xml:space="preserve">Nieruchomości 2 </w:t>
        </w:r>
      </w:ins>
      <w:del w:id="3" w:author="Autor">
        <w:r w:rsidDel="007E3F81">
          <w:delText xml:space="preserve">nieruchomości </w:delText>
        </w:r>
      </w:del>
      <w:r>
        <w:t xml:space="preserve">należących do Partnera Strategicznego oraz wsparcie tych podmiotów w wykonaniu </w:t>
      </w:r>
      <w:r w:rsidR="008611F9">
        <w:t>Instalacji Ułamkowo-Technicznych</w:t>
      </w:r>
      <w:r>
        <w:t xml:space="preserve"> i </w:t>
      </w:r>
      <w:r w:rsidR="008611F9">
        <w:t>D</w:t>
      </w:r>
      <w:r>
        <w:t xml:space="preserve">emonstratora </w:t>
      </w:r>
      <w:r w:rsidR="008611F9">
        <w:t>T</w:t>
      </w:r>
      <w:r>
        <w:t>echnologii na tych nieruchomościach,</w:t>
      </w:r>
    </w:p>
    <w:p w14:paraId="783CCAE1" w14:textId="74CCE623" w:rsidR="00DD2EBC" w:rsidRDefault="00DD2EBC" w:rsidP="00643162">
      <w:pPr>
        <w:pStyle w:val="Akapitzlist"/>
        <w:numPr>
          <w:ilvl w:val="0"/>
          <w:numId w:val="61"/>
        </w:numPr>
        <w:jc w:val="both"/>
      </w:pPr>
      <w:r>
        <w:t xml:space="preserve">przeprowadzenie w imieniu i na rzecz Zamawiającego testów </w:t>
      </w:r>
      <w:r w:rsidR="008611F9">
        <w:t xml:space="preserve">Instalacji Ułamkowo-Technicznych i Demonstratora Technologii </w:t>
      </w:r>
      <w:r>
        <w:t>wskazanych w pkt 1, będących wynikiem prac badawczo-rozwojowych podmiotów wskazanych w pkt 1,</w:t>
      </w:r>
    </w:p>
    <w:p w14:paraId="51551952" w14:textId="41553F1D" w:rsidR="00DD2EBC" w:rsidRDefault="74F9C11F" w:rsidP="00643162">
      <w:pPr>
        <w:pStyle w:val="Akapitzlist"/>
        <w:numPr>
          <w:ilvl w:val="0"/>
          <w:numId w:val="61"/>
        </w:numPr>
        <w:jc w:val="both"/>
      </w:pPr>
      <w:ins w:id="4" w:author="Autor">
        <w:r>
          <w:t xml:space="preserve">przejęcie nieodpłatne </w:t>
        </w:r>
        <w:r w:rsidR="009E38FB">
          <w:t>połowy z wybudowanych</w:t>
        </w:r>
        <w:del w:id="5" w:author="Autor">
          <w:r w:rsidDel="009E38FB">
            <w:delText>części</w:delText>
          </w:r>
        </w:del>
        <w:r>
          <w:t xml:space="preserve"> Instalacji Ułamkowo-Technicznych</w:t>
        </w:r>
        <w:r w:rsidR="009E38FB">
          <w:t xml:space="preserve"> (tj. 3 Instalacji z maksymalnie 6 wybudowanych)</w:t>
        </w:r>
        <w:r>
          <w:t xml:space="preserve"> i Demonstratora Technologii w celu dalszej eksploatacji po zakończeniu Przedsięwzięcia PCP, w tym </w:t>
        </w:r>
      </w:ins>
      <w:r w:rsidR="2AB510A8">
        <w:t xml:space="preserve">przekazywania NCBR </w:t>
      </w:r>
      <w:ins w:id="6" w:author="Autor">
        <w:r w:rsidR="07135C37">
          <w:t xml:space="preserve">m.in. </w:t>
        </w:r>
      </w:ins>
      <w:r w:rsidR="2AB510A8">
        <w:t xml:space="preserve">informacji dotyczących eksploatacji </w:t>
      </w:r>
      <w:r w:rsidR="008611F9">
        <w:t xml:space="preserve">Demonstratora Technologii </w:t>
      </w:r>
      <w:r w:rsidR="2AB510A8">
        <w:t>wskazanego w pkt 1 w trakcie jego eksploatacji oraz dokonywanie demonstracji technologicznej na rzecz podmiotów wskazanych przez NCBR,</w:t>
      </w:r>
    </w:p>
    <w:p w14:paraId="4999A7DC" w14:textId="10B84678" w:rsidR="00DD2EBC" w:rsidRDefault="00DD2EBC" w:rsidP="00643162">
      <w:pPr>
        <w:pStyle w:val="Akapitzlist"/>
        <w:numPr>
          <w:ilvl w:val="0"/>
          <w:numId w:val="61"/>
        </w:numPr>
        <w:jc w:val="both"/>
      </w:pPr>
      <w:r>
        <w:t xml:space="preserve">przekazywania NCBR udziału w </w:t>
      </w:r>
      <w:r w:rsidR="008611F9">
        <w:t>do</w:t>
      </w:r>
      <w:r>
        <w:t xml:space="preserve">chodzie z działalności </w:t>
      </w:r>
      <w:r w:rsidR="008611F9">
        <w:t xml:space="preserve">Demonstratora Technologii, </w:t>
      </w:r>
      <w:r>
        <w:t>w granicach prawidłowej gospodarki,</w:t>
      </w:r>
    </w:p>
    <w:p w14:paraId="34BB3882" w14:textId="78CA8022" w:rsidR="00DD2EBC" w:rsidRPr="00017837" w:rsidRDefault="00DD2EBC" w:rsidP="00DD2EBC">
      <w:pPr>
        <w:jc w:val="both"/>
      </w:pPr>
      <w:r>
        <w:t>na zasadach szczegółowo opisanych poniżej.</w:t>
      </w:r>
    </w:p>
    <w:p w14:paraId="2AFF7721" w14:textId="56187093" w:rsidR="00F85F1A" w:rsidRDefault="00F85F1A" w:rsidP="00455A75">
      <w:pPr>
        <w:spacing w:line="276" w:lineRule="auto"/>
        <w:jc w:val="both"/>
      </w:pPr>
      <w:r>
        <w:t xml:space="preserve">Wymagania w ramach prowadzonego </w:t>
      </w:r>
      <w:r w:rsidR="007C63E8">
        <w:t>P</w:t>
      </w:r>
      <w:r>
        <w:t xml:space="preserve">ostępowania </w:t>
      </w:r>
      <w:r w:rsidRPr="00CD0B22">
        <w:t>podzielono wg poniższych kategorii: </w:t>
      </w:r>
    </w:p>
    <w:p w14:paraId="2DA5B33C" w14:textId="1E90DBC1" w:rsidR="00F85F1A" w:rsidRDefault="00F85F1A" w:rsidP="00044822">
      <w:pPr>
        <w:pStyle w:val="Akapitzlist"/>
        <w:numPr>
          <w:ilvl w:val="0"/>
          <w:numId w:val="2"/>
        </w:numPr>
        <w:spacing w:line="276" w:lineRule="auto"/>
        <w:jc w:val="both"/>
      </w:pPr>
      <w:r>
        <w:t>Nieruchomość 1</w:t>
      </w:r>
      <w:r w:rsidR="00AC137D">
        <w:t>,</w:t>
      </w:r>
    </w:p>
    <w:p w14:paraId="587A38C3" w14:textId="670443FE" w:rsidR="00F85F1A" w:rsidRDefault="00F85F1A" w:rsidP="00044822">
      <w:pPr>
        <w:pStyle w:val="Akapitzlist"/>
        <w:numPr>
          <w:ilvl w:val="0"/>
          <w:numId w:val="2"/>
        </w:numPr>
        <w:spacing w:line="276" w:lineRule="auto"/>
        <w:jc w:val="both"/>
      </w:pPr>
      <w:r>
        <w:t>Nieruchomość 2</w:t>
      </w:r>
      <w:r w:rsidR="00AC137D">
        <w:t>.</w:t>
      </w:r>
    </w:p>
    <w:p w14:paraId="52D33BAB" w14:textId="6660534E" w:rsidR="00DB4988" w:rsidRPr="00455A75" w:rsidRDefault="0C10DEBF" w:rsidP="24BEDB9B">
      <w:pPr>
        <w:spacing w:line="276" w:lineRule="auto"/>
        <w:jc w:val="both"/>
      </w:pPr>
      <w:r>
        <w:t>W Części A. i Części B</w:t>
      </w:r>
      <w:ins w:id="7" w:author="Autor">
        <w:r w:rsidR="62D6CE8E">
          <w:t>.</w:t>
        </w:r>
      </w:ins>
      <w:r>
        <w:t xml:space="preserve"> niniejszego dokumentu, Zamawiający przedstawia </w:t>
      </w:r>
      <w:r w:rsidR="59E2E059">
        <w:t xml:space="preserve">szczegółowe </w:t>
      </w:r>
      <w:r w:rsidR="00312328">
        <w:t xml:space="preserve">informacje </w:t>
      </w:r>
      <w:r>
        <w:t>dotyczące</w:t>
      </w:r>
      <w:r w:rsidR="00312328">
        <w:t xml:space="preserve"> W</w:t>
      </w:r>
      <w:r w:rsidR="2D0AA360">
        <w:t xml:space="preserve">ymagań </w:t>
      </w:r>
      <w:r w:rsidR="62357BFD">
        <w:t>dla Partnera Strategicznego</w:t>
      </w:r>
      <w:r>
        <w:t xml:space="preserve"> w odniesieniu </w:t>
      </w:r>
      <w:r w:rsidR="002258AD">
        <w:t xml:space="preserve">do </w:t>
      </w:r>
      <w:r>
        <w:t>Nieruchomości 1 oraz Nieruchomości 2</w:t>
      </w:r>
      <w:r w:rsidR="2D0AA360">
        <w:t>. W ramach P</w:t>
      </w:r>
      <w:r w:rsidR="59E2E059">
        <w:t xml:space="preserve">ostępowania Zamawiający wymagać będzie od Partnera Strategicznego wsparcia w realizacji Przedsięwzięcia PCP </w:t>
      </w:r>
      <w:r w:rsidR="01D12926" w:rsidRPr="35CA6950">
        <w:rPr>
          <w:rFonts w:ascii="Calibri" w:eastAsia="Calibri" w:hAnsi="Calibri" w:cs="Calibri"/>
        </w:rPr>
        <w:t>„Innowacyjna Biogazownia” (</w:t>
      </w:r>
      <w:r w:rsidR="01D12926" w:rsidRPr="35CA6950">
        <w:rPr>
          <w:rFonts w:ascii="Calibri" w:eastAsia="Calibri" w:hAnsi="Calibri" w:cs="Calibri"/>
          <w:u w:val="dotted"/>
        </w:rPr>
        <w:t xml:space="preserve">dalej zwanego </w:t>
      </w:r>
      <w:r w:rsidR="2E43522B" w:rsidRPr="35CA6950">
        <w:rPr>
          <w:rFonts w:ascii="Calibri" w:eastAsia="Calibri" w:hAnsi="Calibri" w:cs="Calibri"/>
          <w:u w:val="dotted"/>
        </w:rPr>
        <w:t>„</w:t>
      </w:r>
      <w:r w:rsidR="01D12926" w:rsidRPr="35CA6950">
        <w:rPr>
          <w:rFonts w:ascii="Calibri" w:eastAsia="Calibri" w:hAnsi="Calibri" w:cs="Calibri"/>
          <w:u w:val="dotted"/>
        </w:rPr>
        <w:t>Przedsięwzięciem PCP</w:t>
      </w:r>
      <w:r w:rsidR="2E43522B" w:rsidRPr="35CA6950">
        <w:rPr>
          <w:rFonts w:ascii="Calibri" w:eastAsia="Calibri" w:hAnsi="Calibri" w:cs="Calibri"/>
          <w:u w:val="dotted"/>
        </w:rPr>
        <w:t>”</w:t>
      </w:r>
      <w:r w:rsidR="01D12926" w:rsidRPr="35CA6950">
        <w:rPr>
          <w:rFonts w:ascii="Calibri" w:eastAsia="Calibri" w:hAnsi="Calibri" w:cs="Calibri"/>
        </w:rPr>
        <w:t xml:space="preserve">) </w:t>
      </w:r>
      <w:r w:rsidR="59E2E059">
        <w:t>poprzez udostępnienie przez Partnera Strategicznego dwóch lokalizacji pod realizację Przedsięwzięcia PCP, zwanych dalej Nieruchomością 1 oraz Nieruchomością 2</w:t>
      </w:r>
      <w:r w:rsidR="4F4AA460">
        <w:t xml:space="preserve"> </w:t>
      </w:r>
      <w:r w:rsidR="4F4AA460" w:rsidRPr="35CA6950">
        <w:rPr>
          <w:rFonts w:ascii="Calibri" w:eastAsia="Calibri" w:hAnsi="Calibri" w:cs="Calibri"/>
        </w:rPr>
        <w:t xml:space="preserve">oraz </w:t>
      </w:r>
      <w:r w:rsidR="1C22B78E" w:rsidRPr="35CA6950">
        <w:rPr>
          <w:rFonts w:ascii="Calibri" w:eastAsia="Calibri" w:hAnsi="Calibri" w:cs="Calibri"/>
        </w:rPr>
        <w:t xml:space="preserve">przeprowadzenie </w:t>
      </w:r>
      <w:r w:rsidR="4F4AA460" w:rsidRPr="35CA6950">
        <w:rPr>
          <w:rFonts w:ascii="Calibri" w:eastAsia="Calibri" w:hAnsi="Calibri" w:cs="Calibri"/>
        </w:rPr>
        <w:t xml:space="preserve">testów </w:t>
      </w:r>
      <w:r w:rsidR="065413F2" w:rsidRPr="35CA6950">
        <w:rPr>
          <w:rFonts w:ascii="Calibri" w:eastAsia="Calibri" w:hAnsi="Calibri" w:cs="Calibri"/>
        </w:rPr>
        <w:t xml:space="preserve">oraz weryfikacji </w:t>
      </w:r>
      <w:r w:rsidR="4F4AA460" w:rsidRPr="35CA6950">
        <w:rPr>
          <w:rFonts w:ascii="Calibri" w:eastAsia="Calibri" w:hAnsi="Calibri" w:cs="Calibri"/>
        </w:rPr>
        <w:t>opracowanych w ramach Przedsięwzięcia PCP instalacji biogazowych</w:t>
      </w:r>
      <w:r w:rsidR="59E2E059">
        <w:t>.</w:t>
      </w:r>
    </w:p>
    <w:p w14:paraId="2A4CFF64" w14:textId="6E39BA62" w:rsidR="00455A75" w:rsidRPr="00455A75" w:rsidRDefault="5756881C" w:rsidP="007946FB">
      <w:pPr>
        <w:spacing w:line="276" w:lineRule="auto"/>
        <w:jc w:val="both"/>
        <w:rPr>
          <w:rFonts w:ascii="Calibri" w:eastAsia="Calibri" w:hAnsi="Calibri" w:cs="Calibri"/>
        </w:rPr>
      </w:pPr>
      <w:r w:rsidRPr="4D4A09F5">
        <w:rPr>
          <w:rFonts w:ascii="Calibri" w:eastAsia="Calibri" w:hAnsi="Calibri" w:cs="Calibri"/>
        </w:rPr>
        <w:t>Część A niniejszego dokumentu przedstawia wymagania i zadania oczekiwane od Partnera Strategicznego</w:t>
      </w:r>
      <w:r w:rsidR="008611F9">
        <w:rPr>
          <w:rFonts w:ascii="Calibri" w:eastAsia="Calibri" w:hAnsi="Calibri" w:cs="Calibri"/>
        </w:rPr>
        <w:t>,</w:t>
      </w:r>
      <w:r w:rsidRPr="4D4A09F5">
        <w:rPr>
          <w:rFonts w:ascii="Calibri" w:eastAsia="Calibri" w:hAnsi="Calibri" w:cs="Calibri"/>
        </w:rPr>
        <w:t xml:space="preserve"> dotyczące przygotowania i udostępniania Nieruchomości 1. Cześć B zawiera wymagania dotyczące przygotowania i udostępnienia Nieruchomości 2. W Części C zamieszczono opis wymaganych od Partnera Strategicznego analiz laboratoryjnych, które będą służyły</w:t>
      </w:r>
      <w:r w:rsidR="14CAB833" w:rsidRPr="4D4A09F5">
        <w:rPr>
          <w:rFonts w:ascii="Calibri" w:eastAsia="Calibri" w:hAnsi="Calibri" w:cs="Calibri"/>
        </w:rPr>
        <w:t xml:space="preserve"> </w:t>
      </w:r>
      <w:r w:rsidRPr="4D4A09F5">
        <w:rPr>
          <w:rFonts w:ascii="Calibri" w:eastAsia="Calibri" w:hAnsi="Calibri" w:cs="Calibri"/>
        </w:rPr>
        <w:t>weryfikacji</w:t>
      </w:r>
      <w:r w:rsidR="28948266" w:rsidRPr="4D4A09F5">
        <w:rPr>
          <w:rFonts w:ascii="Calibri" w:eastAsia="Calibri" w:hAnsi="Calibri" w:cs="Calibri"/>
        </w:rPr>
        <w:t xml:space="preserve"> i ocenie</w:t>
      </w:r>
      <w:r w:rsidRPr="4D4A09F5">
        <w:rPr>
          <w:rFonts w:ascii="Calibri" w:eastAsia="Calibri" w:hAnsi="Calibri" w:cs="Calibri"/>
        </w:rPr>
        <w:t xml:space="preserve"> </w:t>
      </w:r>
      <w:r w:rsidR="00946DFD" w:rsidRPr="4D4A09F5">
        <w:rPr>
          <w:rFonts w:ascii="Calibri" w:eastAsia="Calibri" w:hAnsi="Calibri" w:cs="Calibri"/>
        </w:rPr>
        <w:t>instalacji biogazowych</w:t>
      </w:r>
      <w:r w:rsidR="00946DFD">
        <w:rPr>
          <w:rFonts w:ascii="Calibri" w:eastAsia="Calibri" w:hAnsi="Calibri" w:cs="Calibri"/>
        </w:rPr>
        <w:t>,</w:t>
      </w:r>
      <w:r w:rsidR="00946DFD" w:rsidRPr="4D4A09F5">
        <w:rPr>
          <w:rFonts w:ascii="Calibri" w:eastAsia="Calibri" w:hAnsi="Calibri" w:cs="Calibri"/>
        </w:rPr>
        <w:t xml:space="preserve"> </w:t>
      </w:r>
      <w:r w:rsidRPr="4D4A09F5">
        <w:rPr>
          <w:rFonts w:ascii="Calibri" w:eastAsia="Calibri" w:hAnsi="Calibri" w:cs="Calibri"/>
        </w:rPr>
        <w:t xml:space="preserve">opracowanych przez </w:t>
      </w:r>
      <w:r w:rsidR="001D5B12">
        <w:rPr>
          <w:rFonts w:ascii="Calibri" w:eastAsia="Calibri" w:hAnsi="Calibri" w:cs="Calibri"/>
        </w:rPr>
        <w:t>wykonawców</w:t>
      </w:r>
      <w:r w:rsidR="00946DFD">
        <w:rPr>
          <w:rFonts w:ascii="Calibri" w:eastAsia="Calibri" w:hAnsi="Calibri" w:cs="Calibri"/>
        </w:rPr>
        <w:t xml:space="preserve"> </w:t>
      </w:r>
      <w:r w:rsidR="008611F9">
        <w:rPr>
          <w:rFonts w:ascii="Calibri" w:eastAsia="Calibri" w:hAnsi="Calibri" w:cs="Calibri"/>
        </w:rPr>
        <w:t>uczestniczących w Przedsięwzięciu PCP (</w:t>
      </w:r>
      <w:r w:rsidR="008611F9" w:rsidRPr="001D5B12">
        <w:rPr>
          <w:rFonts w:ascii="Calibri" w:eastAsia="Calibri" w:hAnsi="Calibri" w:cs="Calibri"/>
          <w:u w:val="dotted"/>
        </w:rPr>
        <w:t xml:space="preserve">dalej </w:t>
      </w:r>
      <w:r w:rsidR="002258AD">
        <w:rPr>
          <w:rFonts w:ascii="Calibri" w:eastAsia="Calibri" w:hAnsi="Calibri" w:cs="Calibri"/>
          <w:u w:val="dotted"/>
        </w:rPr>
        <w:t xml:space="preserve">zwanych </w:t>
      </w:r>
      <w:r w:rsidR="008611F9" w:rsidRPr="001D5B12">
        <w:rPr>
          <w:rFonts w:ascii="Calibri" w:eastAsia="Calibri" w:hAnsi="Calibri" w:cs="Calibri"/>
          <w:u w:val="dotted"/>
        </w:rPr>
        <w:t>jako „Uczestników PCP</w:t>
      </w:r>
      <w:r w:rsidR="008611F9" w:rsidRPr="001D5B12" w:rsidDel="002258AD">
        <w:rPr>
          <w:rFonts w:ascii="Calibri" w:eastAsia="Calibri" w:hAnsi="Calibri" w:cs="Calibri"/>
          <w:u w:val="dotted"/>
        </w:rPr>
        <w:t>”</w:t>
      </w:r>
      <w:r w:rsidR="008611F9">
        <w:rPr>
          <w:rFonts w:ascii="Calibri" w:eastAsia="Calibri" w:hAnsi="Calibri" w:cs="Calibri"/>
        </w:rPr>
        <w:t>),</w:t>
      </w:r>
      <w:r w:rsidR="008611F9" w:rsidRPr="4D4A09F5">
        <w:rPr>
          <w:rFonts w:ascii="Calibri" w:eastAsia="Calibri" w:hAnsi="Calibri" w:cs="Calibri"/>
        </w:rPr>
        <w:t xml:space="preserve"> </w:t>
      </w:r>
      <w:r w:rsidR="00946DFD">
        <w:rPr>
          <w:rFonts w:ascii="Calibri" w:eastAsia="Calibri" w:hAnsi="Calibri" w:cs="Calibri"/>
        </w:rPr>
        <w:t xml:space="preserve">w ramach usług badawczo-rozwojowych na rzecz NCBR. </w:t>
      </w:r>
      <w:r w:rsidRPr="4D4A09F5">
        <w:rPr>
          <w:rFonts w:ascii="Calibri" w:eastAsia="Calibri" w:hAnsi="Calibri" w:cs="Calibri"/>
        </w:rPr>
        <w:t xml:space="preserve">Cześć </w:t>
      </w:r>
      <w:r w:rsidRPr="4D4A09F5">
        <w:rPr>
          <w:rFonts w:ascii="Calibri" w:eastAsia="Calibri" w:hAnsi="Calibri" w:cs="Calibri"/>
        </w:rPr>
        <w:lastRenderedPageBreak/>
        <w:t>D zawiera wyciąg z dokumentacji Przedsięwzięcia PCP w zakresie niezbędnym do zapoznania się przez Partnera Strategicznego</w:t>
      </w:r>
      <w:r w:rsidR="00BB331F">
        <w:rPr>
          <w:rFonts w:ascii="Calibri" w:eastAsia="Calibri" w:hAnsi="Calibri" w:cs="Calibri"/>
        </w:rPr>
        <w:t xml:space="preserve"> i wyznaczającej jego zobowiązania w zakresie współdziałania z Zamawiającym i Uczestnikami PCP w ramach umowy z NCBR</w:t>
      </w:r>
      <w:r w:rsidRPr="4D4A09F5">
        <w:rPr>
          <w:rFonts w:ascii="Calibri" w:eastAsia="Calibri" w:hAnsi="Calibri" w:cs="Calibri"/>
        </w:rPr>
        <w:t xml:space="preserve">.  </w:t>
      </w:r>
    </w:p>
    <w:p w14:paraId="7FF208C4" w14:textId="180D8F93" w:rsidR="00455A75" w:rsidRPr="00455A75" w:rsidRDefault="08427618" w:rsidP="004D6102">
      <w:pPr>
        <w:spacing w:line="276" w:lineRule="auto"/>
        <w:jc w:val="both"/>
      </w:pPr>
      <w:r w:rsidRPr="36A70569">
        <w:rPr>
          <w:rFonts w:ascii="Calibri" w:eastAsia="Calibri" w:hAnsi="Calibri" w:cs="Calibri"/>
        </w:rPr>
        <w:t xml:space="preserve">W szczególności opis </w:t>
      </w:r>
      <w:r w:rsidR="00AD7410">
        <w:rPr>
          <w:rFonts w:ascii="Calibri" w:eastAsia="Calibri" w:hAnsi="Calibri" w:cs="Calibri"/>
        </w:rPr>
        <w:t>Wymagań Obligatoryjnych</w:t>
      </w:r>
      <w:r w:rsidRPr="36A70569">
        <w:rPr>
          <w:rFonts w:ascii="Calibri" w:eastAsia="Calibri" w:hAnsi="Calibri" w:cs="Calibri"/>
        </w:rPr>
        <w:t xml:space="preserve">, </w:t>
      </w:r>
      <w:r w:rsidR="00AD7410">
        <w:rPr>
          <w:rFonts w:ascii="Calibri" w:eastAsia="Calibri" w:hAnsi="Calibri" w:cs="Calibri"/>
        </w:rPr>
        <w:t>K</w:t>
      </w:r>
      <w:r w:rsidRPr="36A70569">
        <w:rPr>
          <w:rFonts w:ascii="Calibri" w:eastAsia="Calibri" w:hAnsi="Calibri" w:cs="Calibri"/>
        </w:rPr>
        <w:t>onkursowych</w:t>
      </w:r>
      <w:r w:rsidR="4BA280CC" w:rsidRPr="36A70569">
        <w:rPr>
          <w:rFonts w:ascii="Calibri" w:eastAsia="Calibri" w:hAnsi="Calibri" w:cs="Calibri"/>
        </w:rPr>
        <w:t xml:space="preserve"> oraz </w:t>
      </w:r>
      <w:r w:rsidR="00AD7410">
        <w:rPr>
          <w:rFonts w:ascii="Calibri" w:eastAsia="Calibri" w:hAnsi="Calibri" w:cs="Calibri"/>
        </w:rPr>
        <w:t>O</w:t>
      </w:r>
      <w:r w:rsidRPr="36A70569">
        <w:rPr>
          <w:rFonts w:ascii="Calibri" w:eastAsia="Calibri" w:hAnsi="Calibri" w:cs="Calibri"/>
        </w:rPr>
        <w:t xml:space="preserve">pcjonalnych, które Partner Strategiczny będzie weryfikował w imieniu Zamawiającego wobec wyników </w:t>
      </w:r>
      <w:r w:rsidR="00021B3B">
        <w:rPr>
          <w:rFonts w:ascii="Calibri" w:eastAsia="Calibri" w:hAnsi="Calibri" w:cs="Calibri"/>
        </w:rPr>
        <w:t>P</w:t>
      </w:r>
      <w:r w:rsidRPr="36A70569">
        <w:rPr>
          <w:rFonts w:ascii="Calibri" w:eastAsia="Calibri" w:hAnsi="Calibri" w:cs="Calibri"/>
        </w:rPr>
        <w:t>rac B+R Uczestników Przedsięwzięcia PCP zostały przedstawione w Części D niniejszego dokumentu (jako wyciąg z dokumentacji Przedsięwzięcia PCP). W Części D przedstawiono także m.in. harmonogram Przedsięwzięcia PCP, opis wyników prac etapów, założenia testów.</w:t>
      </w:r>
    </w:p>
    <w:p w14:paraId="69030811" w14:textId="5E66A32D" w:rsidR="0006607F" w:rsidRDefault="57879677" w:rsidP="00926FBD">
      <w:pPr>
        <w:spacing w:line="276" w:lineRule="auto"/>
        <w:jc w:val="both"/>
      </w:pPr>
      <w:r>
        <w:t>Zamawiający zwraca uwagę, ze k</w:t>
      </w:r>
      <w:r w:rsidR="00312328">
        <w:t>ażdorazowo, gdy dane W</w:t>
      </w:r>
      <w:r w:rsidR="00DB4988" w:rsidRPr="00455A75">
        <w:t xml:space="preserve">ymaganie </w:t>
      </w:r>
      <w:r w:rsidR="3D06B1A4">
        <w:t xml:space="preserve">stawiane Partnerowi Strategicznemu </w:t>
      </w:r>
      <w:r w:rsidR="00DB4988" w:rsidRPr="00455A75">
        <w:t>odwołuje się do przepisów aktów prawa bezwzględnie obowiązującego, to odnos</w:t>
      </w:r>
      <w:r w:rsidR="007450B3" w:rsidRPr="00455A75">
        <w:t>i</w:t>
      </w:r>
      <w:r w:rsidR="00DB4988" w:rsidRPr="00455A75">
        <w:t xml:space="preserve"> się on</w:t>
      </w:r>
      <w:r w:rsidR="007450B3" w:rsidRPr="00455A75">
        <w:t>o</w:t>
      </w:r>
      <w:r w:rsidR="00DB4988" w:rsidRPr="00455A75">
        <w:t xml:space="preserve"> do ich aktualnego brzmienia z uwzględnieniem dotychczasowych zmian, a w przypadku </w:t>
      </w:r>
      <w:r w:rsidR="007450B3" w:rsidRPr="00455A75">
        <w:t xml:space="preserve">zmiany </w:t>
      </w:r>
      <w:r w:rsidR="00DB4988" w:rsidRPr="00455A75">
        <w:t xml:space="preserve">tych przepisów w drodze innego aktu – wskazane odwołania odnoszą się do aktów </w:t>
      </w:r>
      <w:r w:rsidR="007450B3" w:rsidRPr="00455A75">
        <w:t>zmieniających</w:t>
      </w:r>
      <w:r w:rsidR="00DB4988" w:rsidRPr="00455A75">
        <w:t xml:space="preserve">. Jeśli w toku </w:t>
      </w:r>
      <w:r w:rsidR="00455A75" w:rsidRPr="00455A75">
        <w:t xml:space="preserve">realizacji Umowy współpracy </w:t>
      </w:r>
      <w:r w:rsidR="00DB4988" w:rsidRPr="00455A75">
        <w:t>dojdzie do zmiany wymogów technicznych lub norm wynikających z bezwzględnie o</w:t>
      </w:r>
      <w:r w:rsidR="00455A75" w:rsidRPr="00455A75">
        <w:t xml:space="preserve">bowiązujących przepisów prawa, Partner Strategiczny </w:t>
      </w:r>
      <w:r w:rsidR="00DB4988" w:rsidRPr="00455A75">
        <w:t xml:space="preserve">jest zobowiązany dostosować </w:t>
      </w:r>
      <w:r w:rsidR="00455A75" w:rsidRPr="00455A75">
        <w:t>swoje działania i ich ewentualne efekty</w:t>
      </w:r>
      <w:r w:rsidR="00DB4988" w:rsidRPr="00455A75">
        <w:t xml:space="preserve"> do takich zmienionych wymogów lub norm.</w:t>
      </w:r>
    </w:p>
    <w:p w14:paraId="228EE2AC" w14:textId="7C4E7D86" w:rsidR="00926FBD" w:rsidRDefault="00926FBD" w:rsidP="00926FBD">
      <w:pPr>
        <w:spacing w:line="276" w:lineRule="auto"/>
        <w:jc w:val="both"/>
      </w:pPr>
      <w:r>
        <w:t xml:space="preserve">Partner Strategiczny jest związany terminami wynikającymi z </w:t>
      </w:r>
      <w:r w:rsidR="009E5873">
        <w:t>h</w:t>
      </w:r>
      <w:r>
        <w:t xml:space="preserve">armonogramu Przedsięwzięcia </w:t>
      </w:r>
      <w:r w:rsidR="009E5873">
        <w:t>PCP</w:t>
      </w:r>
      <w:r w:rsidR="00F57BF2">
        <w:t xml:space="preserve">, w szczególności w zakresie udostępniania Uczestnikom PCP Nieruchomości 1 i Nieruchomości 2 oraz terminów </w:t>
      </w:r>
      <w:r w:rsidR="00946DFD">
        <w:t>prze</w:t>
      </w:r>
      <w:r w:rsidR="00F57BF2">
        <w:t xml:space="preserve">prowadzenia testów </w:t>
      </w:r>
      <w:r>
        <w:t xml:space="preserve">– dla celu obliczenia terminów Zamawiający wskazuje, że umowy z Uczestnikami PCP zostały zawarte w dniu </w:t>
      </w:r>
      <w:r w:rsidR="006C7513">
        <w:t>8 czerwca 2021 r</w:t>
      </w:r>
      <w:r>
        <w:t>.</w:t>
      </w:r>
    </w:p>
    <w:p w14:paraId="452806F5" w14:textId="77777777" w:rsidR="00017837" w:rsidRDefault="00017837" w:rsidP="00017837">
      <w:pPr>
        <w:pStyle w:val="Nagwek1"/>
        <w:numPr>
          <w:ilvl w:val="0"/>
          <w:numId w:val="0"/>
        </w:numPr>
        <w:ind w:left="720"/>
        <w:jc w:val="center"/>
        <w:rPr>
          <w:rFonts w:asciiTheme="minorHAnsi" w:hAnsiTheme="minorHAnsi"/>
          <w:b/>
          <w:color w:val="C00000"/>
        </w:rPr>
      </w:pPr>
    </w:p>
    <w:p w14:paraId="2C23E23A" w14:textId="77777777" w:rsidR="00017837" w:rsidRDefault="00017837" w:rsidP="00017837">
      <w:pPr>
        <w:rPr>
          <w:rFonts w:eastAsiaTheme="majorEastAsia" w:cstheme="majorBidi"/>
          <w:sz w:val="32"/>
          <w:szCs w:val="32"/>
        </w:rPr>
      </w:pPr>
      <w:r>
        <w:br w:type="page"/>
      </w:r>
    </w:p>
    <w:p w14:paraId="52A79FFB" w14:textId="2B9FCA62" w:rsidR="00426AD6" w:rsidRPr="00017837" w:rsidRDefault="00426AD6" w:rsidP="00017837">
      <w:pPr>
        <w:pStyle w:val="Nagwek1"/>
        <w:numPr>
          <w:ilvl w:val="0"/>
          <w:numId w:val="0"/>
        </w:numPr>
        <w:ind w:left="720"/>
        <w:jc w:val="center"/>
        <w:rPr>
          <w:rFonts w:asciiTheme="minorHAnsi" w:hAnsiTheme="minorHAnsi"/>
          <w:b/>
          <w:color w:val="C00000"/>
        </w:rPr>
      </w:pPr>
      <w:bookmarkStart w:id="8" w:name="_Toc76032550"/>
      <w:r w:rsidRPr="00017837">
        <w:rPr>
          <w:rFonts w:asciiTheme="minorHAnsi" w:hAnsiTheme="minorHAnsi"/>
          <w:b/>
          <w:color w:val="C00000"/>
        </w:rPr>
        <w:lastRenderedPageBreak/>
        <w:t>CZĘŚĆ A</w:t>
      </w:r>
      <w:r w:rsidR="00017837">
        <w:rPr>
          <w:rFonts w:asciiTheme="minorHAnsi" w:hAnsiTheme="minorHAnsi"/>
          <w:b/>
          <w:color w:val="C00000"/>
        </w:rPr>
        <w:t xml:space="preserve"> - </w:t>
      </w:r>
      <w:r w:rsidRPr="00455A75">
        <w:rPr>
          <w:rFonts w:asciiTheme="minorHAnsi" w:hAnsiTheme="minorHAnsi" w:cstheme="minorHAnsi"/>
          <w:b/>
          <w:color w:val="C00000"/>
        </w:rPr>
        <w:t>Wymagania dla Nieruchomości 1 oraz Partnera Strategicznego prowadzącego działania na Nieruchomości 1</w:t>
      </w:r>
      <w:bookmarkEnd w:id="8"/>
    </w:p>
    <w:p w14:paraId="41060A1C" w14:textId="547C8F3F" w:rsidR="00426AD6" w:rsidRDefault="00426AD6" w:rsidP="00455A75">
      <w:pPr>
        <w:spacing w:line="276" w:lineRule="auto"/>
        <w:jc w:val="both"/>
      </w:pPr>
    </w:p>
    <w:p w14:paraId="23186409" w14:textId="77777777" w:rsidR="00017837" w:rsidRDefault="00017837" w:rsidP="0022689F"/>
    <w:p w14:paraId="4AF7F1E6" w14:textId="4B700263" w:rsidR="4D8D3922" w:rsidRPr="00017837" w:rsidRDefault="4D8D3922" w:rsidP="00017837">
      <w:pPr>
        <w:pStyle w:val="Nagwek2"/>
        <w:rPr>
          <w:i/>
          <w:sz w:val="32"/>
        </w:rPr>
      </w:pPr>
      <w:bookmarkStart w:id="9" w:name="_Toc76032551"/>
      <w:r w:rsidRPr="00017837">
        <w:rPr>
          <w:rFonts w:eastAsia="Calibri Light"/>
          <w:i/>
          <w:sz w:val="32"/>
        </w:rPr>
        <w:t>Faza 1</w:t>
      </w:r>
      <w:r w:rsidR="7F846BC7" w:rsidRPr="00017837">
        <w:rPr>
          <w:rFonts w:eastAsia="Calibri Light"/>
          <w:i/>
          <w:sz w:val="32"/>
        </w:rPr>
        <w:t>A</w:t>
      </w:r>
      <w:r w:rsidRPr="00017837">
        <w:rPr>
          <w:rFonts w:eastAsia="Calibri Light"/>
          <w:i/>
          <w:sz w:val="32"/>
        </w:rPr>
        <w:t>: Przygotowanie i udost</w:t>
      </w:r>
      <w:r w:rsidR="00AC137D" w:rsidRPr="00017837">
        <w:rPr>
          <w:rFonts w:eastAsia="Calibri Light"/>
          <w:i/>
          <w:sz w:val="32"/>
        </w:rPr>
        <w:t>ę</w:t>
      </w:r>
      <w:r w:rsidRPr="00017837">
        <w:rPr>
          <w:rFonts w:eastAsia="Calibri Light"/>
          <w:i/>
          <w:sz w:val="32"/>
        </w:rPr>
        <w:t>pnienie Nieruchomości 1</w:t>
      </w:r>
      <w:bookmarkEnd w:id="9"/>
    </w:p>
    <w:p w14:paraId="730C1D16" w14:textId="27A49415" w:rsidR="4D8D3922" w:rsidRDefault="4D8D3922" w:rsidP="004D6102">
      <w:pPr>
        <w:spacing w:line="257" w:lineRule="auto"/>
        <w:jc w:val="both"/>
        <w:rPr>
          <w:rFonts w:ascii="Calibri" w:eastAsia="Calibri" w:hAnsi="Calibri" w:cs="Calibri"/>
        </w:rPr>
      </w:pPr>
      <w:r w:rsidRPr="36A70569">
        <w:rPr>
          <w:rFonts w:ascii="Calibri" w:eastAsia="Calibri" w:hAnsi="Calibri" w:cs="Calibri"/>
        </w:rPr>
        <w:t xml:space="preserve"> </w:t>
      </w:r>
    </w:p>
    <w:p w14:paraId="4277F40F" w14:textId="37B0240F" w:rsidR="4D8D3922" w:rsidRDefault="4D8D3922" w:rsidP="36A70569">
      <w:pPr>
        <w:spacing w:line="276" w:lineRule="auto"/>
        <w:jc w:val="both"/>
        <w:rPr>
          <w:rFonts w:ascii="Calibri" w:eastAsia="Calibri" w:hAnsi="Calibri" w:cs="Calibri"/>
        </w:rPr>
      </w:pPr>
      <w:r w:rsidRPr="36A70569">
        <w:rPr>
          <w:rFonts w:ascii="Calibri" w:eastAsia="Calibri" w:hAnsi="Calibri" w:cs="Calibri"/>
        </w:rPr>
        <w:t>W ramach</w:t>
      </w:r>
      <w:r w:rsidRPr="36A70569" w:rsidDel="00441B3F">
        <w:rPr>
          <w:rFonts w:ascii="Calibri" w:eastAsia="Calibri" w:hAnsi="Calibri" w:cs="Calibri"/>
        </w:rPr>
        <w:t xml:space="preserve"> </w:t>
      </w:r>
      <w:r w:rsidRPr="36A70569">
        <w:rPr>
          <w:rFonts w:ascii="Calibri" w:eastAsia="Calibri" w:hAnsi="Calibri" w:cs="Calibri"/>
        </w:rPr>
        <w:t xml:space="preserve">Przedsięwzięcia PCP wykonawcy, z którymi NCBR zawarł umowę </w:t>
      </w:r>
      <w:r w:rsidRPr="00F83882">
        <w:rPr>
          <w:rFonts w:ascii="Calibri" w:eastAsia="Calibri" w:hAnsi="Calibri" w:cs="Calibri"/>
        </w:rPr>
        <w:t>(Uczestnicy PCP),</w:t>
      </w:r>
      <w:r w:rsidRPr="36A70569">
        <w:rPr>
          <w:rFonts w:ascii="Calibri" w:eastAsia="Calibri" w:hAnsi="Calibri" w:cs="Calibri"/>
        </w:rPr>
        <w:t xml:space="preserve"> przeprowadzą </w:t>
      </w:r>
      <w:r w:rsidR="00441B3F">
        <w:rPr>
          <w:rFonts w:ascii="Calibri" w:eastAsia="Calibri" w:hAnsi="Calibri" w:cs="Calibri"/>
        </w:rPr>
        <w:t xml:space="preserve">w Etapie I </w:t>
      </w:r>
      <w:r w:rsidRPr="36A70569">
        <w:rPr>
          <w:rFonts w:ascii="Calibri" w:eastAsia="Calibri" w:hAnsi="Calibri" w:cs="Calibri"/>
        </w:rPr>
        <w:t>prace badawcze-rozwojowe nad opracowaniem Technologii Uniwersalnej Biogazowni oraz wybudowaniem i uruchomieniem Instalacji Ułamkowo-Technicznych. Każda z Instalacji Ułamkowo-Technicznych będzie charakteryzowała się produkcją biogaz</w:t>
      </w:r>
      <w:r w:rsidR="00021B3B">
        <w:rPr>
          <w:rFonts w:ascii="Calibri" w:eastAsia="Calibri" w:hAnsi="Calibri" w:cs="Calibri"/>
        </w:rPr>
        <w:t>u</w:t>
      </w:r>
      <w:r w:rsidRPr="36A70569">
        <w:rPr>
          <w:rFonts w:ascii="Calibri" w:eastAsia="Calibri" w:hAnsi="Calibri" w:cs="Calibri"/>
        </w:rPr>
        <w:t xml:space="preserve"> brutto na godzinę stanowiącą ekwiwalent 15 kW mocy elektrycznej z tolerancją technologiczną ±10%</w:t>
      </w:r>
      <w:r w:rsidR="46DBF38C" w:rsidRPr="36A70569">
        <w:rPr>
          <w:rFonts w:ascii="Calibri" w:eastAsia="Calibri" w:hAnsi="Calibri" w:cs="Calibri"/>
        </w:rPr>
        <w:t xml:space="preserve">. Szczegółowe wymagania stawiane </w:t>
      </w:r>
      <w:r w:rsidR="651B28AD" w:rsidRPr="36A70569">
        <w:rPr>
          <w:rFonts w:ascii="Calibri" w:eastAsia="Calibri" w:hAnsi="Calibri" w:cs="Calibri"/>
        </w:rPr>
        <w:t xml:space="preserve">Uczestnikom PCP wobec </w:t>
      </w:r>
      <w:r w:rsidR="00A2E343" w:rsidRPr="36A70569">
        <w:rPr>
          <w:rFonts w:ascii="Calibri" w:eastAsia="Calibri" w:hAnsi="Calibri" w:cs="Calibri"/>
        </w:rPr>
        <w:t xml:space="preserve">opracowywanych </w:t>
      </w:r>
      <w:r w:rsidR="46DBF38C" w:rsidRPr="36A70569">
        <w:rPr>
          <w:rFonts w:ascii="Calibri" w:eastAsia="Calibri" w:hAnsi="Calibri" w:cs="Calibri"/>
        </w:rPr>
        <w:t>Instalacj</w:t>
      </w:r>
      <w:r w:rsidR="1727E1CB" w:rsidRPr="36A70569">
        <w:rPr>
          <w:rFonts w:ascii="Calibri" w:eastAsia="Calibri" w:hAnsi="Calibri" w:cs="Calibri"/>
        </w:rPr>
        <w:t>i</w:t>
      </w:r>
      <w:r w:rsidR="46DBF38C" w:rsidRPr="36A70569">
        <w:rPr>
          <w:rFonts w:ascii="Calibri" w:eastAsia="Calibri" w:hAnsi="Calibri" w:cs="Calibri"/>
        </w:rPr>
        <w:t xml:space="preserve"> Ułamkowo-Techniczny</w:t>
      </w:r>
      <w:r w:rsidR="3558A532" w:rsidRPr="36A70569">
        <w:rPr>
          <w:rFonts w:ascii="Calibri" w:eastAsia="Calibri" w:hAnsi="Calibri" w:cs="Calibri"/>
        </w:rPr>
        <w:t>ch</w:t>
      </w:r>
      <w:r w:rsidR="46DBF38C" w:rsidRPr="36A70569">
        <w:rPr>
          <w:rFonts w:ascii="Calibri" w:eastAsia="Calibri" w:hAnsi="Calibri" w:cs="Calibri"/>
        </w:rPr>
        <w:t xml:space="preserve"> w ramach Przedsięwzięcia PCP zostały przedstawione w </w:t>
      </w:r>
      <w:r w:rsidR="4D4289F0" w:rsidRPr="36A70569">
        <w:rPr>
          <w:rFonts w:ascii="Calibri" w:eastAsia="Calibri" w:hAnsi="Calibri" w:cs="Calibri"/>
        </w:rPr>
        <w:t>Części</w:t>
      </w:r>
      <w:r w:rsidR="46DBF38C" w:rsidRPr="36A70569">
        <w:rPr>
          <w:rFonts w:ascii="Calibri" w:eastAsia="Calibri" w:hAnsi="Calibri" w:cs="Calibri"/>
        </w:rPr>
        <w:t xml:space="preserve"> D niniejszego dokumentu</w:t>
      </w:r>
      <w:r w:rsidR="26B29847" w:rsidRPr="36A70569">
        <w:rPr>
          <w:rFonts w:ascii="Calibri" w:eastAsia="Calibri" w:hAnsi="Calibri" w:cs="Calibri"/>
        </w:rPr>
        <w:t xml:space="preserve"> (</w:t>
      </w:r>
      <w:r w:rsidR="650BEFDB" w:rsidRPr="36A70569">
        <w:rPr>
          <w:rFonts w:ascii="Calibri" w:eastAsia="Calibri" w:hAnsi="Calibri" w:cs="Calibri"/>
        </w:rPr>
        <w:t>Cześć D, R</w:t>
      </w:r>
      <w:r w:rsidR="6BE020D0" w:rsidRPr="36A70569">
        <w:rPr>
          <w:rFonts w:ascii="Calibri" w:eastAsia="Calibri" w:hAnsi="Calibri" w:cs="Calibri"/>
        </w:rPr>
        <w:t>ozdział</w:t>
      </w:r>
      <w:r w:rsidR="46DBF38C" w:rsidRPr="36A70569">
        <w:rPr>
          <w:rFonts w:ascii="Calibri" w:eastAsia="Calibri" w:hAnsi="Calibri" w:cs="Calibri"/>
        </w:rPr>
        <w:t xml:space="preserve"> </w:t>
      </w:r>
      <w:r w:rsidR="6BA79AF7" w:rsidRPr="36A70569">
        <w:rPr>
          <w:rFonts w:ascii="Calibri" w:eastAsia="Calibri" w:hAnsi="Calibri" w:cs="Calibri"/>
        </w:rPr>
        <w:t>I. Wyciąg z „Załącznika nr 1 do Regulaminu – Wymagania stawiane Technologii Uniwersalnej Biogazowni”</w:t>
      </w:r>
      <w:r w:rsidR="40129E06" w:rsidRPr="36A70569">
        <w:rPr>
          <w:rFonts w:ascii="Calibri" w:eastAsia="Calibri" w:hAnsi="Calibri" w:cs="Calibri"/>
        </w:rPr>
        <w:t>).</w:t>
      </w:r>
    </w:p>
    <w:p w14:paraId="1EC104C3" w14:textId="22EB67BE" w:rsidR="4D8D3922" w:rsidRDefault="4D8D3922" w:rsidP="007946FB">
      <w:pPr>
        <w:spacing w:line="257" w:lineRule="auto"/>
        <w:jc w:val="both"/>
        <w:rPr>
          <w:rFonts w:ascii="Calibri" w:eastAsia="Calibri" w:hAnsi="Calibri" w:cs="Calibri"/>
        </w:rPr>
      </w:pPr>
      <w:r w:rsidRPr="4D4A09F5">
        <w:rPr>
          <w:rFonts w:ascii="Calibri" w:eastAsia="Calibri" w:hAnsi="Calibri" w:cs="Calibri"/>
        </w:rPr>
        <w:t>Partner Strategiczny zobowiązany jest przygotować i udostępnić Nieruchomość 1, na której zostaną zlokalizowane Instalacje Ułamkowo-</w:t>
      </w:r>
      <w:r w:rsidR="00AC137D">
        <w:rPr>
          <w:rFonts w:ascii="Calibri" w:eastAsia="Calibri" w:hAnsi="Calibri" w:cs="Calibri"/>
        </w:rPr>
        <w:t>T</w:t>
      </w:r>
      <w:r w:rsidRPr="4D4A09F5">
        <w:rPr>
          <w:rFonts w:ascii="Calibri" w:eastAsia="Calibri" w:hAnsi="Calibri" w:cs="Calibri"/>
        </w:rPr>
        <w:t xml:space="preserve">echniczne, po dwie instalacje na każdego Uczestnika PCP, maksymalnie </w:t>
      </w:r>
      <w:del w:id="10" w:author="Autor">
        <w:r w:rsidRPr="4D4A09F5" w:rsidDel="002258AD">
          <w:rPr>
            <w:rFonts w:ascii="Calibri" w:eastAsia="Calibri" w:hAnsi="Calibri" w:cs="Calibri"/>
          </w:rPr>
          <w:delText xml:space="preserve">osiem </w:delText>
        </w:r>
      </w:del>
      <w:ins w:id="11" w:author="Autor">
        <w:r w:rsidR="002258AD">
          <w:rPr>
            <w:rFonts w:ascii="Calibri" w:eastAsia="Calibri" w:hAnsi="Calibri" w:cs="Calibri"/>
          </w:rPr>
          <w:t>sześć</w:t>
        </w:r>
        <w:r w:rsidR="002258AD" w:rsidRPr="4D4A09F5">
          <w:rPr>
            <w:rFonts w:ascii="Calibri" w:eastAsia="Calibri" w:hAnsi="Calibri" w:cs="Calibri"/>
          </w:rPr>
          <w:t xml:space="preserve"> </w:t>
        </w:r>
      </w:ins>
      <w:r w:rsidRPr="4D4A09F5">
        <w:rPr>
          <w:rFonts w:ascii="Calibri" w:eastAsia="Calibri" w:hAnsi="Calibri" w:cs="Calibri"/>
        </w:rPr>
        <w:t xml:space="preserve">Instalacji Ułamkowo-Technicznych. </w:t>
      </w:r>
      <w:r w:rsidRPr="00F8332D">
        <w:rPr>
          <w:rFonts w:ascii="Calibri" w:eastAsia="Calibri" w:hAnsi="Calibri" w:cs="Calibri"/>
          <w:b/>
          <w:bCs/>
        </w:rPr>
        <w:t>Udostępnienie Nieruchomości 1 Uczestnikom PCP musi nas</w:t>
      </w:r>
      <w:r w:rsidR="00AC137D" w:rsidRPr="00F8332D">
        <w:rPr>
          <w:rFonts w:ascii="Calibri" w:eastAsia="Calibri" w:hAnsi="Calibri" w:cs="Calibri"/>
          <w:b/>
          <w:bCs/>
        </w:rPr>
        <w:t>tą</w:t>
      </w:r>
      <w:r w:rsidRPr="00F8332D">
        <w:rPr>
          <w:rFonts w:ascii="Calibri" w:eastAsia="Calibri" w:hAnsi="Calibri" w:cs="Calibri"/>
          <w:b/>
          <w:bCs/>
        </w:rPr>
        <w:t xml:space="preserve">pić nie później niż </w:t>
      </w:r>
      <w:r w:rsidR="00AC137D" w:rsidRPr="00F8332D">
        <w:rPr>
          <w:rFonts w:ascii="Calibri" w:eastAsia="Calibri" w:hAnsi="Calibri" w:cs="Calibri"/>
          <w:b/>
          <w:bCs/>
        </w:rPr>
        <w:t>12 października 2021 r.</w:t>
      </w:r>
    </w:p>
    <w:p w14:paraId="47FDF5BF" w14:textId="2AC710AF" w:rsidR="4D8D3922" w:rsidRDefault="4D8D3922" w:rsidP="004D6102">
      <w:pPr>
        <w:spacing w:line="257" w:lineRule="auto"/>
        <w:jc w:val="both"/>
        <w:rPr>
          <w:rFonts w:ascii="Calibri" w:eastAsia="Calibri" w:hAnsi="Calibri" w:cs="Calibri"/>
        </w:rPr>
      </w:pPr>
      <w:r w:rsidRPr="4D4A09F5">
        <w:rPr>
          <w:rFonts w:ascii="Calibri" w:eastAsia="Calibri" w:hAnsi="Calibri" w:cs="Calibri"/>
        </w:rPr>
        <w:t xml:space="preserve">W Tabeli 1 poniżej przedstawiono Wymagania względem Nieruchomości 1, które zobowiązany jest spełnić Partner Strategiczny. Poza opisem Wymagań podano termin/okres, w którym dane Wymaganie musi zostać spełnione. Wymagane terminy pozostają w ścisłym powiązaniu z harmonogramem Przedsięwzięcia PCP.  </w:t>
      </w:r>
    </w:p>
    <w:p w14:paraId="1104CAA7" w14:textId="4EF1E007" w:rsidR="67FAD2F8" w:rsidRDefault="4D8D3922" w:rsidP="67FAD2F8">
      <w:pPr>
        <w:spacing w:line="276" w:lineRule="auto"/>
        <w:jc w:val="both"/>
      </w:pPr>
      <w:r w:rsidRPr="4D4A09F5">
        <w:rPr>
          <w:rFonts w:ascii="Calibri" w:eastAsia="Calibri" w:hAnsi="Calibri" w:cs="Calibri"/>
        </w:rPr>
        <w:t xml:space="preserve"> </w:t>
      </w:r>
    </w:p>
    <w:p w14:paraId="7479F11E" w14:textId="2834B8D8" w:rsidR="007E1571" w:rsidRPr="00312328" w:rsidRDefault="0014455E" w:rsidP="00312328">
      <w:pPr>
        <w:spacing w:after="0" w:line="276" w:lineRule="auto"/>
        <w:jc w:val="both"/>
        <w:rPr>
          <w:i/>
          <w:sz w:val="18"/>
        </w:rPr>
      </w:pPr>
      <w:r w:rsidRPr="00312328">
        <w:rPr>
          <w:i/>
          <w:sz w:val="18"/>
        </w:rPr>
        <w:t xml:space="preserve">Tabela 1. </w:t>
      </w:r>
      <w:r w:rsidR="00312328" w:rsidRPr="00312328">
        <w:rPr>
          <w:i/>
          <w:sz w:val="18"/>
        </w:rPr>
        <w:t>Wymagania dla Nieruchomości 1 oraz Partnera Strategicznego prowadzącego działania na Nieruchomości 1</w:t>
      </w:r>
      <w:r w:rsidR="00E61CD6" w:rsidRPr="00312328">
        <w:rPr>
          <w:i/>
          <w:sz w:val="18"/>
        </w:rPr>
        <w:t>,</w:t>
      </w:r>
      <w:r w:rsidR="007E1571" w:rsidRPr="00312328">
        <w:rPr>
          <w:i/>
          <w:sz w:val="18"/>
        </w:rPr>
        <w:t xml:space="preserve"> przeznaczonej dla maksymalnie </w:t>
      </w:r>
      <w:del w:id="12" w:author="Autor">
        <w:r w:rsidR="007E1571" w:rsidRPr="00312328" w:rsidDel="002258AD">
          <w:rPr>
            <w:i/>
            <w:sz w:val="18"/>
          </w:rPr>
          <w:delText xml:space="preserve">ośmiu </w:delText>
        </w:r>
      </w:del>
      <w:ins w:id="13" w:author="Autor">
        <w:r w:rsidR="002258AD">
          <w:rPr>
            <w:i/>
            <w:sz w:val="18"/>
          </w:rPr>
          <w:t>sześciu</w:t>
        </w:r>
        <w:r w:rsidR="002258AD" w:rsidRPr="00312328">
          <w:rPr>
            <w:i/>
            <w:sz w:val="18"/>
          </w:rPr>
          <w:t xml:space="preserve"> </w:t>
        </w:r>
      </w:ins>
      <w:r w:rsidR="007E1571" w:rsidRPr="00312328">
        <w:rPr>
          <w:i/>
          <w:sz w:val="18"/>
        </w:rPr>
        <w:t>Instalacji Ułamkowo-Technicznych</w:t>
      </w:r>
      <w:r w:rsidR="007A1C9F">
        <w:rPr>
          <w:i/>
          <w:sz w:val="18"/>
        </w:rPr>
        <w:t xml:space="preserve"> – cz</w:t>
      </w:r>
      <w:r w:rsidR="003F5EFC">
        <w:rPr>
          <w:i/>
          <w:sz w:val="18"/>
        </w:rPr>
        <w:t>ę</w:t>
      </w:r>
      <w:r w:rsidR="007A1C9F">
        <w:rPr>
          <w:i/>
          <w:sz w:val="18"/>
        </w:rPr>
        <w:t>ść 1 tabeli</w:t>
      </w:r>
      <w:r w:rsidRPr="00312328">
        <w:rPr>
          <w:i/>
          <w:sz w:val="18"/>
        </w:rPr>
        <w:t>.</w:t>
      </w:r>
    </w:p>
    <w:tbl>
      <w:tblPr>
        <w:tblStyle w:val="Tabela-Siatka"/>
        <w:tblW w:w="11194" w:type="dxa"/>
        <w:jc w:val="center"/>
        <w:tblLayout w:type="fixed"/>
        <w:tblLook w:val="04A0" w:firstRow="1" w:lastRow="0" w:firstColumn="1" w:lastColumn="0" w:noHBand="0" w:noVBand="1"/>
      </w:tblPr>
      <w:tblGrid>
        <w:gridCol w:w="562"/>
        <w:gridCol w:w="2268"/>
        <w:gridCol w:w="6379"/>
        <w:gridCol w:w="1985"/>
      </w:tblGrid>
      <w:tr w:rsidR="007E1571" w:rsidRPr="00312328" w14:paraId="2AC3BA09" w14:textId="5D7BBD0F" w:rsidTr="50FE822B">
        <w:trPr>
          <w:trHeight w:val="730"/>
          <w:jc w:val="center"/>
        </w:trPr>
        <w:tc>
          <w:tcPr>
            <w:tcW w:w="562" w:type="dxa"/>
            <w:shd w:val="clear" w:color="auto" w:fill="C5E0B3" w:themeFill="accent6" w:themeFillTint="66"/>
            <w:vAlign w:val="center"/>
          </w:tcPr>
          <w:p w14:paraId="0523F76D" w14:textId="77777777" w:rsidR="007E1571" w:rsidRPr="00312328" w:rsidRDefault="007E1571" w:rsidP="00312328">
            <w:pPr>
              <w:pStyle w:val="Akapitzlist"/>
              <w:spacing w:line="276" w:lineRule="auto"/>
              <w:ind w:left="0"/>
              <w:jc w:val="center"/>
              <w:rPr>
                <w:rFonts w:cstheme="minorHAnsi"/>
                <w:b/>
                <w:sz w:val="20"/>
                <w:szCs w:val="20"/>
              </w:rPr>
            </w:pPr>
            <w:r w:rsidRPr="00312328">
              <w:rPr>
                <w:rFonts w:cstheme="minorHAnsi"/>
                <w:b/>
                <w:sz w:val="20"/>
                <w:szCs w:val="20"/>
              </w:rPr>
              <w:t>L.p.</w:t>
            </w:r>
          </w:p>
        </w:tc>
        <w:tc>
          <w:tcPr>
            <w:tcW w:w="2268" w:type="dxa"/>
            <w:shd w:val="clear" w:color="auto" w:fill="C5E0B3" w:themeFill="accent6" w:themeFillTint="66"/>
            <w:vAlign w:val="center"/>
          </w:tcPr>
          <w:p w14:paraId="4FD7B6E3" w14:textId="77777777" w:rsidR="007E1571" w:rsidRPr="00312328" w:rsidRDefault="007E1571" w:rsidP="00312328">
            <w:pPr>
              <w:spacing w:line="276" w:lineRule="auto"/>
              <w:jc w:val="center"/>
              <w:rPr>
                <w:rFonts w:cstheme="minorHAnsi"/>
                <w:b/>
                <w:sz w:val="20"/>
                <w:szCs w:val="20"/>
              </w:rPr>
            </w:pPr>
            <w:r w:rsidRPr="00312328">
              <w:rPr>
                <w:rFonts w:cstheme="minorHAnsi"/>
                <w:b/>
                <w:sz w:val="20"/>
                <w:szCs w:val="20"/>
              </w:rPr>
              <w:t>Nazwa Wymagania</w:t>
            </w:r>
          </w:p>
        </w:tc>
        <w:tc>
          <w:tcPr>
            <w:tcW w:w="6379" w:type="dxa"/>
            <w:shd w:val="clear" w:color="auto" w:fill="C5E0B3" w:themeFill="accent6" w:themeFillTint="66"/>
            <w:vAlign w:val="center"/>
          </w:tcPr>
          <w:p w14:paraId="218FF556" w14:textId="77777777" w:rsidR="007E1571" w:rsidRPr="00312328" w:rsidRDefault="007E1571" w:rsidP="00312328">
            <w:pPr>
              <w:spacing w:line="276" w:lineRule="auto"/>
              <w:jc w:val="center"/>
              <w:rPr>
                <w:rFonts w:cstheme="minorHAnsi"/>
                <w:b/>
                <w:sz w:val="20"/>
                <w:szCs w:val="20"/>
              </w:rPr>
            </w:pPr>
            <w:r w:rsidRPr="00312328">
              <w:rPr>
                <w:rFonts w:cstheme="minorHAnsi"/>
                <w:b/>
                <w:sz w:val="20"/>
                <w:szCs w:val="20"/>
              </w:rPr>
              <w:t>Opis Wymagania</w:t>
            </w:r>
          </w:p>
        </w:tc>
        <w:tc>
          <w:tcPr>
            <w:tcW w:w="1985" w:type="dxa"/>
            <w:shd w:val="clear" w:color="auto" w:fill="C5E0B3" w:themeFill="accent6" w:themeFillTint="66"/>
            <w:vAlign w:val="center"/>
          </w:tcPr>
          <w:p w14:paraId="6F10E01B" w14:textId="6BF445AA" w:rsidR="007E1571" w:rsidRPr="00312328" w:rsidRDefault="002F4503" w:rsidP="00312328">
            <w:pPr>
              <w:spacing w:line="276" w:lineRule="auto"/>
              <w:jc w:val="center"/>
              <w:rPr>
                <w:rFonts w:cstheme="minorHAnsi"/>
                <w:b/>
                <w:sz w:val="20"/>
                <w:szCs w:val="20"/>
              </w:rPr>
            </w:pPr>
            <w:r>
              <w:rPr>
                <w:rFonts w:cstheme="minorHAnsi"/>
                <w:b/>
                <w:sz w:val="20"/>
                <w:szCs w:val="20"/>
              </w:rPr>
              <w:t>Moment weryfikacji terenowej Wymagania</w:t>
            </w:r>
            <w:r w:rsidR="00011F5D" w:rsidRPr="00312328">
              <w:rPr>
                <w:rFonts w:cstheme="minorHAnsi"/>
                <w:b/>
                <w:sz w:val="20"/>
                <w:szCs w:val="20"/>
              </w:rPr>
              <w:t xml:space="preserve"> </w:t>
            </w:r>
            <w:r w:rsidR="00A9315E">
              <w:rPr>
                <w:rFonts w:cstheme="minorHAnsi"/>
                <w:b/>
                <w:sz w:val="20"/>
                <w:szCs w:val="20"/>
              </w:rPr>
              <w:t>/ Moment dokonania czynności</w:t>
            </w:r>
            <w:r w:rsidR="00011F5D" w:rsidRPr="00312328">
              <w:rPr>
                <w:rFonts w:cstheme="minorHAnsi"/>
                <w:b/>
                <w:sz w:val="20"/>
                <w:szCs w:val="20"/>
              </w:rPr>
              <w:t>/ Okres realizacji działania</w:t>
            </w:r>
          </w:p>
        </w:tc>
      </w:tr>
      <w:tr w:rsidR="00B44CF8" w:rsidRPr="00312328" w14:paraId="7FBDFBA2" w14:textId="77777777" w:rsidTr="50FE822B">
        <w:trPr>
          <w:trHeight w:val="1123"/>
          <w:jc w:val="center"/>
        </w:trPr>
        <w:tc>
          <w:tcPr>
            <w:tcW w:w="562" w:type="dxa"/>
            <w:shd w:val="clear" w:color="auto" w:fill="C5E0B3" w:themeFill="accent6" w:themeFillTint="66"/>
            <w:vAlign w:val="center"/>
          </w:tcPr>
          <w:p w14:paraId="41D9FCF5" w14:textId="77777777" w:rsidR="00B44CF8" w:rsidRPr="00312328" w:rsidRDefault="00B44CF8"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62CA0B02" w14:textId="4EDAAF18" w:rsidR="00B44CF8" w:rsidRPr="00312328" w:rsidRDefault="00312328" w:rsidP="00312328">
            <w:pPr>
              <w:spacing w:line="276" w:lineRule="auto"/>
              <w:rPr>
                <w:rFonts w:cstheme="minorHAnsi"/>
                <w:b/>
                <w:sz w:val="20"/>
                <w:szCs w:val="20"/>
              </w:rPr>
            </w:pPr>
            <w:r>
              <w:rPr>
                <w:rFonts w:cstheme="minorHAnsi"/>
                <w:b/>
                <w:sz w:val="20"/>
                <w:szCs w:val="20"/>
              </w:rPr>
              <w:t xml:space="preserve">Dysponowanie </w:t>
            </w:r>
            <w:r w:rsidR="00B44CF8" w:rsidRPr="00312328">
              <w:rPr>
                <w:rFonts w:cstheme="minorHAnsi"/>
                <w:b/>
                <w:sz w:val="20"/>
                <w:szCs w:val="20"/>
              </w:rPr>
              <w:t xml:space="preserve"> Nieruchomości</w:t>
            </w:r>
            <w:r>
              <w:rPr>
                <w:rFonts w:cstheme="minorHAnsi"/>
                <w:b/>
                <w:sz w:val="20"/>
                <w:szCs w:val="20"/>
              </w:rPr>
              <w:t>ą</w:t>
            </w:r>
            <w:r w:rsidR="00B44CF8" w:rsidRPr="00312328">
              <w:rPr>
                <w:rFonts w:cstheme="minorHAnsi"/>
                <w:b/>
                <w:sz w:val="20"/>
                <w:szCs w:val="20"/>
              </w:rPr>
              <w:t xml:space="preserve"> 1</w:t>
            </w:r>
          </w:p>
        </w:tc>
        <w:tc>
          <w:tcPr>
            <w:tcW w:w="6379" w:type="dxa"/>
            <w:vAlign w:val="center"/>
          </w:tcPr>
          <w:p w14:paraId="7939D536" w14:textId="03F70CFB" w:rsidR="007350DA" w:rsidRDefault="00B44CF8" w:rsidP="00203C83">
            <w:pPr>
              <w:spacing w:line="276" w:lineRule="auto"/>
              <w:jc w:val="both"/>
              <w:rPr>
                <w:ins w:id="14" w:author="Autor"/>
                <w:sz w:val="20"/>
                <w:szCs w:val="20"/>
              </w:rPr>
            </w:pPr>
            <w:r w:rsidRPr="23356256">
              <w:rPr>
                <w:sz w:val="20"/>
                <w:szCs w:val="20"/>
              </w:rPr>
              <w:t>Zamawiający wymaga</w:t>
            </w:r>
            <w:ins w:id="15" w:author="Autor">
              <w:r w:rsidR="715EE61C" w:rsidRPr="29446CE2">
                <w:rPr>
                  <w:sz w:val="20"/>
                  <w:szCs w:val="20"/>
                </w:rPr>
                <w:t>,</w:t>
              </w:r>
            </w:ins>
            <w:r w:rsidRPr="23356256">
              <w:rPr>
                <w:sz w:val="20"/>
                <w:szCs w:val="20"/>
              </w:rPr>
              <w:t xml:space="preserve"> aby Partner Strategiczny w celu realizacji partnerstwa </w:t>
            </w:r>
            <w:r w:rsidR="00312328" w:rsidRPr="23356256">
              <w:rPr>
                <w:sz w:val="20"/>
                <w:szCs w:val="20"/>
              </w:rPr>
              <w:t xml:space="preserve">dysponował Nieruchomością 1 </w:t>
            </w:r>
            <w:ins w:id="16" w:author="Autor">
              <w:r w:rsidR="00203C83" w:rsidRPr="23356256">
                <w:rPr>
                  <w:sz w:val="20"/>
                  <w:szCs w:val="20"/>
                </w:rPr>
                <w:t xml:space="preserve">(działka ewidencyjna lub oznaczone graficznie odpowiednie części działek ewidencyjnych lub obszary składające się z więcej niż jednej działki ewidencyjnej), </w:t>
              </w:r>
            </w:ins>
            <w:r w:rsidR="00312328" w:rsidRPr="23356256">
              <w:rPr>
                <w:sz w:val="20"/>
                <w:szCs w:val="20"/>
              </w:rPr>
              <w:t>spełniającą</w:t>
            </w:r>
            <w:r w:rsidRPr="23356256">
              <w:rPr>
                <w:sz w:val="20"/>
                <w:szCs w:val="20"/>
              </w:rPr>
              <w:t xml:space="preserve"> </w:t>
            </w:r>
            <w:ins w:id="17" w:author="Autor">
              <w:r w:rsidR="009E38FB">
                <w:rPr>
                  <w:sz w:val="20"/>
                  <w:szCs w:val="20"/>
                </w:rPr>
                <w:t>W</w:t>
              </w:r>
            </w:ins>
            <w:del w:id="18" w:author="Autor">
              <w:r w:rsidRPr="23356256" w:rsidDel="009E38FB">
                <w:rPr>
                  <w:sz w:val="20"/>
                  <w:szCs w:val="20"/>
                </w:rPr>
                <w:delText>w</w:delText>
              </w:r>
            </w:del>
            <w:r w:rsidRPr="23356256">
              <w:rPr>
                <w:sz w:val="20"/>
                <w:szCs w:val="20"/>
              </w:rPr>
              <w:t xml:space="preserve">ymagania </w:t>
            </w:r>
            <w:r w:rsidR="00AC3FF5" w:rsidRPr="23356256">
              <w:rPr>
                <w:sz w:val="20"/>
                <w:szCs w:val="20"/>
              </w:rPr>
              <w:t>1.2. do 1.8</w:t>
            </w:r>
            <w:ins w:id="19" w:author="Autor">
              <w:r w:rsidR="002258AD" w:rsidRPr="23356256">
                <w:rPr>
                  <w:sz w:val="20"/>
                  <w:szCs w:val="20"/>
                </w:rPr>
                <w:t>,</w:t>
              </w:r>
            </w:ins>
            <w:r w:rsidRPr="23356256">
              <w:rPr>
                <w:sz w:val="20"/>
                <w:szCs w:val="20"/>
              </w:rPr>
              <w:t xml:space="preserve"> na której będzie</w:t>
            </w:r>
          </w:p>
          <w:p w14:paraId="7C153AEB" w14:textId="2E1BBD4C" w:rsidR="00B44CF8" w:rsidRPr="00312328" w:rsidRDefault="00B44CF8" w:rsidP="00203C83">
            <w:pPr>
              <w:spacing w:line="276" w:lineRule="auto"/>
              <w:jc w:val="both"/>
              <w:rPr>
                <w:sz w:val="20"/>
                <w:szCs w:val="20"/>
              </w:rPr>
            </w:pPr>
            <w:r w:rsidRPr="23356256">
              <w:rPr>
                <w:sz w:val="20"/>
                <w:szCs w:val="20"/>
              </w:rPr>
              <w:lastRenderedPageBreak/>
              <w:t xml:space="preserve"> prowadzi</w:t>
            </w:r>
            <w:r w:rsidR="00312328" w:rsidRPr="23356256">
              <w:rPr>
                <w:sz w:val="20"/>
                <w:szCs w:val="20"/>
              </w:rPr>
              <w:t>ł działania zgodnie z W</w:t>
            </w:r>
            <w:r w:rsidRPr="23356256">
              <w:rPr>
                <w:sz w:val="20"/>
                <w:szCs w:val="20"/>
              </w:rPr>
              <w:t xml:space="preserve">ymaganiami </w:t>
            </w:r>
            <w:r w:rsidR="00AC3FF5" w:rsidRPr="23356256">
              <w:rPr>
                <w:sz w:val="20"/>
                <w:szCs w:val="20"/>
              </w:rPr>
              <w:t>1</w:t>
            </w:r>
            <w:r w:rsidR="00312328" w:rsidRPr="23356256">
              <w:rPr>
                <w:sz w:val="20"/>
                <w:szCs w:val="20"/>
              </w:rPr>
              <w:t>.</w:t>
            </w:r>
            <w:r w:rsidR="00AC3FF5" w:rsidRPr="23356256">
              <w:rPr>
                <w:sz w:val="20"/>
                <w:szCs w:val="20"/>
              </w:rPr>
              <w:t>9</w:t>
            </w:r>
            <w:r w:rsidR="00312328" w:rsidRPr="23356256">
              <w:rPr>
                <w:sz w:val="20"/>
                <w:szCs w:val="20"/>
              </w:rPr>
              <w:t xml:space="preserve"> d</w:t>
            </w:r>
            <w:r w:rsidRPr="23356256">
              <w:rPr>
                <w:sz w:val="20"/>
                <w:szCs w:val="20"/>
              </w:rPr>
              <w:t>o 1</w:t>
            </w:r>
            <w:r w:rsidR="00AC3FF5" w:rsidRPr="23356256">
              <w:rPr>
                <w:sz w:val="20"/>
                <w:szCs w:val="20"/>
              </w:rPr>
              <w:t>.30</w:t>
            </w:r>
            <w:r w:rsidR="003E75E7" w:rsidRPr="23356256">
              <w:rPr>
                <w:sz w:val="20"/>
                <w:szCs w:val="20"/>
              </w:rPr>
              <w:t>.</w:t>
            </w:r>
            <w:r w:rsidR="006B2EDB" w:rsidRPr="23356256">
              <w:rPr>
                <w:sz w:val="20"/>
                <w:szCs w:val="20"/>
              </w:rPr>
              <w:t>, położoną na terytorium Rzeczypospolitej Polskiej.</w:t>
            </w:r>
          </w:p>
        </w:tc>
        <w:tc>
          <w:tcPr>
            <w:tcW w:w="1985" w:type="dxa"/>
            <w:vAlign w:val="center"/>
          </w:tcPr>
          <w:p w14:paraId="5582387D" w14:textId="77C51265" w:rsidR="00B44CF8" w:rsidRPr="00312328" w:rsidRDefault="00E75864" w:rsidP="00312328">
            <w:pPr>
              <w:spacing w:line="276" w:lineRule="auto"/>
              <w:rPr>
                <w:rFonts w:cstheme="minorHAnsi"/>
                <w:sz w:val="20"/>
                <w:szCs w:val="20"/>
              </w:rPr>
            </w:pPr>
            <w:r w:rsidRPr="00312328">
              <w:rPr>
                <w:rFonts w:cstheme="minorHAnsi"/>
                <w:sz w:val="20"/>
                <w:szCs w:val="20"/>
              </w:rPr>
              <w:lastRenderedPageBreak/>
              <w:t xml:space="preserve">W terminie złożenia </w:t>
            </w:r>
            <w:ins w:id="20" w:author="Autor">
              <w:r w:rsidR="009E38FB">
                <w:rPr>
                  <w:rFonts w:cstheme="minorHAnsi"/>
                  <w:sz w:val="20"/>
                  <w:szCs w:val="20"/>
                </w:rPr>
                <w:t>O</w:t>
              </w:r>
            </w:ins>
            <w:del w:id="21" w:author="Autor">
              <w:r w:rsidRPr="00312328" w:rsidDel="009E38FB">
                <w:rPr>
                  <w:rFonts w:cstheme="minorHAnsi"/>
                  <w:sz w:val="20"/>
                  <w:szCs w:val="20"/>
                </w:rPr>
                <w:delText>o</w:delText>
              </w:r>
            </w:del>
            <w:r w:rsidRPr="00312328">
              <w:rPr>
                <w:rFonts w:cstheme="minorHAnsi"/>
                <w:sz w:val="20"/>
                <w:szCs w:val="20"/>
              </w:rPr>
              <w:t>ferty</w:t>
            </w:r>
          </w:p>
        </w:tc>
      </w:tr>
      <w:tr w:rsidR="00800091" w:rsidRPr="00312328" w14:paraId="69E292FE" w14:textId="77777777" w:rsidTr="50FE822B">
        <w:trPr>
          <w:trHeight w:val="1123"/>
          <w:jc w:val="center"/>
        </w:trPr>
        <w:tc>
          <w:tcPr>
            <w:tcW w:w="562" w:type="dxa"/>
            <w:shd w:val="clear" w:color="auto" w:fill="C5E0B3" w:themeFill="accent6" w:themeFillTint="66"/>
            <w:vAlign w:val="center"/>
          </w:tcPr>
          <w:p w14:paraId="3B8AA2F1" w14:textId="77777777" w:rsidR="00800091" w:rsidRPr="00312328" w:rsidRDefault="00800091"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5099DD61" w14:textId="366D4919" w:rsidR="00800091" w:rsidRPr="00312328" w:rsidRDefault="00800091" w:rsidP="50FE822B">
            <w:pPr>
              <w:spacing w:line="276" w:lineRule="auto"/>
              <w:rPr>
                <w:b/>
                <w:bCs/>
                <w:sz w:val="20"/>
                <w:szCs w:val="20"/>
              </w:rPr>
            </w:pPr>
            <w:del w:id="22" w:author="Autor">
              <w:r w:rsidRPr="50FE822B" w:rsidDel="00800091">
                <w:rPr>
                  <w:b/>
                  <w:bCs/>
                  <w:sz w:val="20"/>
                  <w:szCs w:val="20"/>
                </w:rPr>
                <w:delText>Brak powiązania technologicznego Nieruchomości 1 z Nieruchomością 2</w:delText>
              </w:r>
            </w:del>
            <w:ins w:id="23" w:author="Autor">
              <w:r w:rsidR="4D668892" w:rsidRPr="50FE822B">
                <w:rPr>
                  <w:b/>
                  <w:bCs/>
                  <w:sz w:val="20"/>
                  <w:szCs w:val="20"/>
                </w:rPr>
                <w:t>[celowo usunięte]</w:t>
              </w:r>
            </w:ins>
          </w:p>
        </w:tc>
        <w:tc>
          <w:tcPr>
            <w:tcW w:w="6379" w:type="dxa"/>
            <w:vAlign w:val="center"/>
          </w:tcPr>
          <w:p w14:paraId="39CEA64F" w14:textId="7CAE0348" w:rsidR="00F7770D" w:rsidRPr="00312328" w:rsidRDefault="00747846" w:rsidP="50FE822B">
            <w:pPr>
              <w:spacing w:line="276" w:lineRule="auto"/>
              <w:jc w:val="both"/>
              <w:rPr>
                <w:sz w:val="20"/>
                <w:szCs w:val="20"/>
              </w:rPr>
            </w:pPr>
            <w:del w:id="24" w:author="Autor">
              <w:r w:rsidRPr="50FE822B" w:rsidDel="00747846">
                <w:rPr>
                  <w:sz w:val="20"/>
                  <w:szCs w:val="20"/>
                </w:rPr>
                <w:delText>Zamawiający wymaga aby</w:delText>
              </w:r>
              <w:r w:rsidRPr="50FE822B" w:rsidDel="00800091">
                <w:rPr>
                  <w:sz w:val="20"/>
                  <w:szCs w:val="20"/>
                </w:rPr>
                <w:delText xml:space="preserve"> Partner Strategiczny zastosowa</w:delText>
              </w:r>
              <w:r w:rsidRPr="50FE822B" w:rsidDel="007450B3">
                <w:rPr>
                  <w:sz w:val="20"/>
                  <w:szCs w:val="20"/>
                </w:rPr>
                <w:delText xml:space="preserve">ł </w:delText>
              </w:r>
              <w:r w:rsidRPr="50FE822B" w:rsidDel="00800091">
                <w:rPr>
                  <w:sz w:val="20"/>
                  <w:szCs w:val="20"/>
                </w:rPr>
                <w:delText>takie rozwiązania organizacyjne w trakcie realizacji Przedsięwzięcia PCP, aby ciągi technologiczne Instalacji Ułamkowo-Technicznych nie były połączone z ciągami technologic</w:delText>
              </w:r>
              <w:r w:rsidRPr="50FE822B" w:rsidDel="00747846">
                <w:rPr>
                  <w:sz w:val="20"/>
                  <w:szCs w:val="20"/>
                </w:rPr>
                <w:delText>znymi Demonstratora Technologii</w:delText>
              </w:r>
              <w:r w:rsidRPr="50FE822B" w:rsidDel="00800091">
                <w:rPr>
                  <w:sz w:val="20"/>
                  <w:szCs w:val="20"/>
                </w:rPr>
                <w:delText>.</w:delText>
              </w:r>
            </w:del>
            <w:ins w:id="25" w:author="Autor">
              <w:r w:rsidR="00E534A3" w:rsidRPr="50FE822B">
                <w:rPr>
                  <w:sz w:val="20"/>
                  <w:szCs w:val="20"/>
                </w:rPr>
                <w:t xml:space="preserve"> [celowo usunięt</w:t>
              </w:r>
              <w:r w:rsidR="0FC290AB" w:rsidRPr="50FE822B">
                <w:rPr>
                  <w:sz w:val="20"/>
                  <w:szCs w:val="20"/>
                </w:rPr>
                <w:t>e</w:t>
              </w:r>
              <w:r w:rsidR="00E534A3" w:rsidRPr="50FE822B">
                <w:rPr>
                  <w:sz w:val="20"/>
                  <w:szCs w:val="20"/>
                </w:rPr>
                <w:t>]</w:t>
              </w:r>
            </w:ins>
          </w:p>
        </w:tc>
        <w:tc>
          <w:tcPr>
            <w:tcW w:w="1985" w:type="dxa"/>
            <w:vAlign w:val="center"/>
          </w:tcPr>
          <w:p w14:paraId="47CEF6E5" w14:textId="377CAC78" w:rsidR="00800091" w:rsidRPr="00312328" w:rsidRDefault="00800091">
            <w:pPr>
              <w:spacing w:line="276" w:lineRule="auto"/>
              <w:rPr>
                <w:sz w:val="20"/>
                <w:szCs w:val="20"/>
              </w:rPr>
            </w:pPr>
            <w:del w:id="26" w:author="Autor">
              <w:r w:rsidRPr="50FE822B" w:rsidDel="00800091">
                <w:rPr>
                  <w:sz w:val="20"/>
                  <w:szCs w:val="20"/>
                </w:rPr>
                <w:delText>W terminie złożenia oferty</w:delText>
              </w:r>
            </w:del>
            <w:ins w:id="27" w:author="Autor">
              <w:r w:rsidR="7E01CDEB" w:rsidRPr="50FE822B">
                <w:rPr>
                  <w:sz w:val="20"/>
                  <w:szCs w:val="20"/>
                </w:rPr>
                <w:t>[celowo usuni</w:t>
              </w:r>
              <w:r w:rsidR="009E38FB">
                <w:rPr>
                  <w:sz w:val="20"/>
                  <w:szCs w:val="20"/>
                </w:rPr>
                <w:t>ę</w:t>
              </w:r>
              <w:del w:id="28" w:author="Autor">
                <w:r w:rsidR="7E01CDEB" w:rsidRPr="50FE822B" w:rsidDel="009E38FB">
                  <w:rPr>
                    <w:sz w:val="20"/>
                    <w:szCs w:val="20"/>
                  </w:rPr>
                  <w:delText>e</w:delText>
                </w:r>
              </w:del>
              <w:r w:rsidR="7E01CDEB" w:rsidRPr="50FE822B">
                <w:rPr>
                  <w:sz w:val="20"/>
                  <w:szCs w:val="20"/>
                </w:rPr>
                <w:t>te]</w:t>
              </w:r>
            </w:ins>
          </w:p>
        </w:tc>
      </w:tr>
      <w:tr w:rsidR="007E1571" w:rsidRPr="00312328" w14:paraId="69EA1FF4" w14:textId="75726F14" w:rsidTr="50FE822B">
        <w:trPr>
          <w:trHeight w:val="1123"/>
          <w:jc w:val="center"/>
        </w:trPr>
        <w:tc>
          <w:tcPr>
            <w:tcW w:w="562" w:type="dxa"/>
            <w:shd w:val="clear" w:color="auto" w:fill="C5E0B3" w:themeFill="accent6" w:themeFillTint="66"/>
            <w:vAlign w:val="center"/>
          </w:tcPr>
          <w:p w14:paraId="31C4C449" w14:textId="77777777" w:rsidR="007E1571" w:rsidRPr="00312328" w:rsidRDefault="007E1571"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64AAF644" w14:textId="77777777" w:rsidR="007E1571" w:rsidRPr="00312328" w:rsidRDefault="007E1571" w:rsidP="00312328">
            <w:pPr>
              <w:spacing w:line="276" w:lineRule="auto"/>
              <w:rPr>
                <w:rFonts w:cstheme="minorHAnsi"/>
                <w:b/>
                <w:sz w:val="20"/>
                <w:szCs w:val="20"/>
              </w:rPr>
            </w:pPr>
            <w:r w:rsidRPr="00312328">
              <w:rPr>
                <w:rFonts w:cstheme="minorHAnsi"/>
                <w:b/>
                <w:sz w:val="20"/>
                <w:szCs w:val="20"/>
              </w:rPr>
              <w:t xml:space="preserve">Powierzchnia </w:t>
            </w:r>
          </w:p>
          <w:p w14:paraId="0DB66F10" w14:textId="77777777" w:rsidR="007E1571" w:rsidRPr="00312328" w:rsidRDefault="007E1571" w:rsidP="00312328">
            <w:pPr>
              <w:spacing w:line="276" w:lineRule="auto"/>
              <w:rPr>
                <w:rFonts w:cstheme="minorHAnsi"/>
                <w:b/>
                <w:sz w:val="20"/>
                <w:szCs w:val="20"/>
                <w:highlight w:val="yellow"/>
              </w:rPr>
            </w:pPr>
            <w:r w:rsidRPr="00312328">
              <w:rPr>
                <w:rFonts w:cstheme="minorHAnsi"/>
                <w:b/>
                <w:sz w:val="20"/>
                <w:szCs w:val="20"/>
              </w:rPr>
              <w:t>Nieruchomości 1</w:t>
            </w:r>
          </w:p>
        </w:tc>
        <w:tc>
          <w:tcPr>
            <w:tcW w:w="6379" w:type="dxa"/>
            <w:vAlign w:val="center"/>
          </w:tcPr>
          <w:p w14:paraId="75DE3D7F" w14:textId="53BB86D4" w:rsidR="007E1571" w:rsidRPr="00312328" w:rsidRDefault="007E1571" w:rsidP="00312328">
            <w:pPr>
              <w:spacing w:line="276" w:lineRule="auto"/>
              <w:jc w:val="both"/>
              <w:rPr>
                <w:rFonts w:cstheme="minorHAnsi"/>
                <w:sz w:val="20"/>
                <w:szCs w:val="20"/>
              </w:rPr>
            </w:pPr>
            <w:r w:rsidRPr="00312328">
              <w:rPr>
                <w:rFonts w:cstheme="minorHAnsi"/>
                <w:sz w:val="20"/>
                <w:szCs w:val="20"/>
              </w:rPr>
              <w:t>Zamawiający wymaga, aby powierzchnia Nieruchomości 1 była nie mniejsza niż 0,</w:t>
            </w:r>
            <w:ins w:id="29" w:author="Autor">
              <w:r w:rsidR="00B971D0">
                <w:rPr>
                  <w:rFonts w:cstheme="minorHAnsi"/>
                  <w:sz w:val="20"/>
                  <w:szCs w:val="20"/>
                </w:rPr>
                <w:t>37</w:t>
              </w:r>
            </w:ins>
            <w:r w:rsidRPr="00312328">
              <w:rPr>
                <w:rFonts w:cstheme="minorHAnsi"/>
                <w:sz w:val="20"/>
                <w:szCs w:val="20"/>
              </w:rPr>
              <w:t>5 ha (</w:t>
            </w:r>
            <w:ins w:id="30" w:author="Autor">
              <w:r w:rsidR="00B971D0">
                <w:rPr>
                  <w:rFonts w:cstheme="minorHAnsi"/>
                  <w:sz w:val="20"/>
                  <w:szCs w:val="20"/>
                </w:rPr>
                <w:t>3 7</w:t>
              </w:r>
            </w:ins>
            <w:r w:rsidRPr="00312328">
              <w:rPr>
                <w:rFonts w:cstheme="minorHAnsi"/>
                <w:sz w:val="20"/>
                <w:szCs w:val="20"/>
              </w:rPr>
              <w:t>5</w:t>
            </w:r>
            <w:ins w:id="31" w:author="Autor">
              <w:r w:rsidR="00B971D0">
                <w:rPr>
                  <w:rFonts w:cstheme="minorHAnsi"/>
                  <w:sz w:val="20"/>
                  <w:szCs w:val="20"/>
                </w:rPr>
                <w:t>0</w:t>
              </w:r>
            </w:ins>
            <w:del w:id="32" w:author="Autor">
              <w:r w:rsidRPr="00312328">
                <w:rPr>
                  <w:rFonts w:cstheme="minorHAnsi"/>
                  <w:sz w:val="20"/>
                  <w:szCs w:val="20"/>
                </w:rPr>
                <w:delText xml:space="preserve"> 000</w:delText>
              </w:r>
            </w:del>
            <w:r w:rsidRPr="00312328">
              <w:rPr>
                <w:rFonts w:cstheme="minorHAnsi"/>
                <w:sz w:val="20"/>
                <w:szCs w:val="20"/>
              </w:rPr>
              <w:t xml:space="preserve"> m</w:t>
            </w:r>
            <w:r w:rsidRPr="00312328">
              <w:rPr>
                <w:rFonts w:cstheme="minorHAnsi"/>
                <w:sz w:val="20"/>
                <w:szCs w:val="20"/>
                <w:vertAlign w:val="superscript"/>
              </w:rPr>
              <w:t>2</w:t>
            </w:r>
            <w:r w:rsidRPr="00312328">
              <w:rPr>
                <w:rFonts w:cstheme="minorHAnsi"/>
                <w:sz w:val="20"/>
                <w:szCs w:val="20"/>
              </w:rPr>
              <w:t xml:space="preserve">), zlokalizowana na jednej działce ewidencyjnej lub </w:t>
            </w:r>
            <w:r w:rsidR="0072746E" w:rsidRPr="00312328">
              <w:rPr>
                <w:rFonts w:cstheme="minorHAnsi"/>
                <w:sz w:val="20"/>
                <w:szCs w:val="20"/>
              </w:rPr>
              <w:t xml:space="preserve">na </w:t>
            </w:r>
            <w:r w:rsidRPr="00312328">
              <w:rPr>
                <w:rFonts w:cstheme="minorHAnsi"/>
                <w:sz w:val="20"/>
                <w:szCs w:val="20"/>
              </w:rPr>
              <w:t>działkach ewidencyjnych przylegających do siebie</w:t>
            </w:r>
            <w:r w:rsidR="007C63E8" w:rsidRPr="00312328">
              <w:rPr>
                <w:rFonts w:cstheme="minorHAnsi"/>
                <w:sz w:val="20"/>
                <w:szCs w:val="20"/>
              </w:rPr>
              <w:t>.</w:t>
            </w:r>
            <w:r w:rsidRPr="00312328">
              <w:rPr>
                <w:rFonts w:cstheme="minorHAnsi"/>
                <w:sz w:val="20"/>
                <w:szCs w:val="20"/>
              </w:rPr>
              <w:t xml:space="preserve"> </w:t>
            </w:r>
          </w:p>
        </w:tc>
        <w:tc>
          <w:tcPr>
            <w:tcW w:w="1985" w:type="dxa"/>
            <w:vAlign w:val="center"/>
          </w:tcPr>
          <w:p w14:paraId="421C5B76" w14:textId="61D15C3B" w:rsidR="007E1571" w:rsidRPr="00312328" w:rsidRDefault="007C63E8" w:rsidP="00312328">
            <w:pPr>
              <w:spacing w:line="276" w:lineRule="auto"/>
              <w:rPr>
                <w:rFonts w:cstheme="minorHAnsi"/>
                <w:sz w:val="20"/>
                <w:szCs w:val="20"/>
              </w:rPr>
            </w:pPr>
            <w:r w:rsidRPr="00312328">
              <w:rPr>
                <w:rFonts w:cstheme="minorHAnsi"/>
                <w:sz w:val="20"/>
                <w:szCs w:val="20"/>
              </w:rPr>
              <w:t xml:space="preserve">W terminie złożenia </w:t>
            </w:r>
            <w:ins w:id="33" w:author="Autor">
              <w:r w:rsidR="009E38FB">
                <w:rPr>
                  <w:rFonts w:cstheme="minorHAnsi"/>
                  <w:sz w:val="20"/>
                  <w:szCs w:val="20"/>
                </w:rPr>
                <w:t>O</w:t>
              </w:r>
            </w:ins>
            <w:del w:id="34" w:author="Autor">
              <w:r w:rsidRPr="00312328" w:rsidDel="009E38FB">
                <w:rPr>
                  <w:rFonts w:cstheme="minorHAnsi"/>
                  <w:sz w:val="20"/>
                  <w:szCs w:val="20"/>
                </w:rPr>
                <w:delText>o</w:delText>
              </w:r>
            </w:del>
            <w:r w:rsidRPr="00312328">
              <w:rPr>
                <w:rFonts w:cstheme="minorHAnsi"/>
                <w:sz w:val="20"/>
                <w:szCs w:val="20"/>
              </w:rPr>
              <w:t>ferty</w:t>
            </w:r>
          </w:p>
        </w:tc>
      </w:tr>
      <w:tr w:rsidR="00744765" w:rsidRPr="00312328" w14:paraId="7C46FF94" w14:textId="77777777" w:rsidTr="50FE822B">
        <w:trPr>
          <w:trHeight w:val="1123"/>
          <w:jc w:val="center"/>
        </w:trPr>
        <w:tc>
          <w:tcPr>
            <w:tcW w:w="562" w:type="dxa"/>
            <w:shd w:val="clear" w:color="auto" w:fill="C5E0B3" w:themeFill="accent6" w:themeFillTint="66"/>
            <w:vAlign w:val="center"/>
          </w:tcPr>
          <w:p w14:paraId="37315B68" w14:textId="77777777" w:rsidR="00744765" w:rsidRPr="00312328" w:rsidRDefault="00744765"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7B8C73E7" w14:textId="05E4DCA0" w:rsidR="00744765" w:rsidRPr="00312328" w:rsidRDefault="00744765" w:rsidP="00312328">
            <w:pPr>
              <w:spacing w:line="276" w:lineRule="auto"/>
              <w:rPr>
                <w:rFonts w:cstheme="minorHAnsi"/>
                <w:b/>
                <w:sz w:val="20"/>
                <w:szCs w:val="20"/>
              </w:rPr>
            </w:pPr>
            <w:r w:rsidRPr="00312328">
              <w:rPr>
                <w:rFonts w:cstheme="minorHAnsi"/>
                <w:b/>
                <w:sz w:val="20"/>
                <w:szCs w:val="20"/>
              </w:rPr>
              <w:t>Charakterystyka terenu</w:t>
            </w:r>
          </w:p>
        </w:tc>
        <w:tc>
          <w:tcPr>
            <w:tcW w:w="6379" w:type="dxa"/>
            <w:vAlign w:val="center"/>
          </w:tcPr>
          <w:p w14:paraId="56475DED" w14:textId="7E3FF316" w:rsidR="00744765" w:rsidRPr="00312328" w:rsidRDefault="00744765" w:rsidP="00312328">
            <w:pPr>
              <w:spacing w:line="276" w:lineRule="auto"/>
              <w:jc w:val="both"/>
              <w:rPr>
                <w:rFonts w:cstheme="minorHAnsi"/>
                <w:sz w:val="20"/>
                <w:szCs w:val="20"/>
              </w:rPr>
            </w:pPr>
            <w:r w:rsidRPr="00312328">
              <w:rPr>
                <w:sz w:val="20"/>
                <w:szCs w:val="20"/>
              </w:rPr>
              <w:t xml:space="preserve">Zamawiający wymaga, aby teren, na którym znajduje się Nieruchomość 1 był płaski </w:t>
            </w:r>
            <w:r w:rsidR="00A152F3" w:rsidRPr="00312328">
              <w:rPr>
                <w:sz w:val="20"/>
                <w:szCs w:val="20"/>
              </w:rPr>
              <w:t>tj.</w:t>
            </w:r>
            <w:r w:rsidRPr="00312328">
              <w:rPr>
                <w:sz w:val="20"/>
                <w:szCs w:val="20"/>
              </w:rPr>
              <w:t xml:space="preserve"> bez znaczących różnic wysokości, stabilny, z ustabilizowanym poziomem zwierciadła wód gruntowych.</w:t>
            </w:r>
          </w:p>
        </w:tc>
        <w:tc>
          <w:tcPr>
            <w:tcW w:w="1985" w:type="dxa"/>
            <w:vAlign w:val="center"/>
          </w:tcPr>
          <w:p w14:paraId="0AEB346D" w14:textId="4ABC8A97" w:rsidR="00744765" w:rsidRPr="00312328" w:rsidRDefault="00744765" w:rsidP="00312328">
            <w:pPr>
              <w:spacing w:line="276" w:lineRule="auto"/>
              <w:rPr>
                <w:rFonts w:cstheme="minorHAnsi"/>
                <w:sz w:val="20"/>
                <w:szCs w:val="20"/>
              </w:rPr>
            </w:pPr>
            <w:r w:rsidRPr="00312328">
              <w:rPr>
                <w:rFonts w:cstheme="minorHAnsi"/>
                <w:sz w:val="20"/>
                <w:szCs w:val="20"/>
              </w:rPr>
              <w:t xml:space="preserve">W terminie złożenia </w:t>
            </w:r>
            <w:ins w:id="35" w:author="Autor">
              <w:r w:rsidR="009E38FB">
                <w:rPr>
                  <w:rFonts w:cstheme="minorHAnsi"/>
                  <w:sz w:val="20"/>
                  <w:szCs w:val="20"/>
                </w:rPr>
                <w:t>O</w:t>
              </w:r>
            </w:ins>
            <w:del w:id="36" w:author="Autor">
              <w:r w:rsidRPr="00312328" w:rsidDel="009E38FB">
                <w:rPr>
                  <w:rFonts w:cstheme="minorHAnsi"/>
                  <w:sz w:val="20"/>
                  <w:szCs w:val="20"/>
                </w:rPr>
                <w:delText>o</w:delText>
              </w:r>
            </w:del>
            <w:r w:rsidRPr="00312328">
              <w:rPr>
                <w:rFonts w:cstheme="minorHAnsi"/>
                <w:sz w:val="20"/>
                <w:szCs w:val="20"/>
              </w:rPr>
              <w:t>ferty</w:t>
            </w:r>
          </w:p>
        </w:tc>
      </w:tr>
      <w:tr w:rsidR="00744765" w:rsidRPr="00312328" w14:paraId="34A3D2D8" w14:textId="77777777" w:rsidTr="50FE822B">
        <w:trPr>
          <w:trHeight w:val="1123"/>
          <w:jc w:val="center"/>
        </w:trPr>
        <w:tc>
          <w:tcPr>
            <w:tcW w:w="562" w:type="dxa"/>
            <w:shd w:val="clear" w:color="auto" w:fill="C5E0B3" w:themeFill="accent6" w:themeFillTint="66"/>
            <w:vAlign w:val="center"/>
          </w:tcPr>
          <w:p w14:paraId="6613DE9E" w14:textId="77777777" w:rsidR="00744765" w:rsidRPr="00312328" w:rsidRDefault="00744765"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235049B6" w14:textId="62CDCBFA" w:rsidR="00744765" w:rsidRPr="00312328" w:rsidRDefault="00744765" w:rsidP="00312328">
            <w:pPr>
              <w:spacing w:line="276" w:lineRule="auto"/>
              <w:rPr>
                <w:rFonts w:cstheme="minorHAnsi"/>
                <w:b/>
                <w:sz w:val="20"/>
                <w:szCs w:val="20"/>
              </w:rPr>
            </w:pPr>
            <w:r w:rsidRPr="00312328">
              <w:rPr>
                <w:rFonts w:cstheme="minorHAnsi"/>
                <w:b/>
                <w:sz w:val="20"/>
                <w:szCs w:val="20"/>
              </w:rPr>
              <w:t>Odległość od zwartej zabudowy mieszkaniowej</w:t>
            </w:r>
          </w:p>
        </w:tc>
        <w:tc>
          <w:tcPr>
            <w:tcW w:w="6379" w:type="dxa"/>
            <w:vAlign w:val="center"/>
          </w:tcPr>
          <w:p w14:paraId="6728AB80" w14:textId="4CFCD561" w:rsidR="000A1C0C" w:rsidDel="000A1C0C" w:rsidRDefault="00312328" w:rsidP="00312328">
            <w:pPr>
              <w:tabs>
                <w:tab w:val="left" w:pos="6050"/>
              </w:tabs>
              <w:spacing w:line="276" w:lineRule="auto"/>
              <w:jc w:val="both"/>
              <w:rPr>
                <w:del w:id="37" w:author="Autor"/>
                <w:sz w:val="20"/>
                <w:szCs w:val="20"/>
              </w:rPr>
            </w:pPr>
            <w:r>
              <w:rPr>
                <w:sz w:val="20"/>
                <w:szCs w:val="20"/>
              </w:rPr>
              <w:t>Z</w:t>
            </w:r>
            <w:r w:rsidR="00744765" w:rsidRPr="00312328">
              <w:rPr>
                <w:sz w:val="20"/>
                <w:szCs w:val="20"/>
              </w:rPr>
              <w:t>amawiający wymaga</w:t>
            </w:r>
            <w:r w:rsidR="00A152F3" w:rsidRPr="00312328">
              <w:rPr>
                <w:sz w:val="20"/>
                <w:szCs w:val="20"/>
              </w:rPr>
              <w:t>,</w:t>
            </w:r>
            <w:r w:rsidR="00744765" w:rsidRPr="00312328">
              <w:rPr>
                <w:sz w:val="20"/>
                <w:szCs w:val="20"/>
              </w:rPr>
              <w:t xml:space="preserve"> aby Nieruchomość 1 znajdowała się w odległości co najmniej 200 metrów od zwartej zabudowy mieszkaniowej. </w:t>
            </w:r>
            <w:ins w:id="38" w:author="Autor">
              <w:r w:rsidR="000A1C0C" w:rsidRPr="008A4ECA">
                <w:rPr>
                  <w:sz w:val="20"/>
                  <w:szCs w:val="20"/>
                </w:rPr>
                <w:t xml:space="preserve">Odległość mierzona </w:t>
              </w:r>
              <w:r w:rsidR="000A1C0C">
                <w:rPr>
                  <w:sz w:val="20"/>
                  <w:szCs w:val="20"/>
                </w:rPr>
                <w:t>od granicy Nieruchomości 1 (punkt</w:t>
              </w:r>
              <w:r w:rsidR="000A1C0C" w:rsidRPr="008A4ECA">
                <w:rPr>
                  <w:sz w:val="20"/>
                  <w:szCs w:val="20"/>
                </w:rPr>
                <w:t xml:space="preserve"> położon</w:t>
              </w:r>
              <w:r w:rsidR="000A1C0C">
                <w:rPr>
                  <w:sz w:val="20"/>
                  <w:szCs w:val="20"/>
                </w:rPr>
                <w:t xml:space="preserve">y </w:t>
              </w:r>
              <w:r w:rsidR="000A1C0C" w:rsidRPr="008A4ECA">
                <w:rPr>
                  <w:sz w:val="20"/>
                  <w:szCs w:val="20"/>
                </w:rPr>
                <w:t>najbliżej tej zabudowy</w:t>
              </w:r>
              <w:r w:rsidR="000A1C0C">
                <w:rPr>
                  <w:sz w:val="20"/>
                  <w:szCs w:val="20"/>
                </w:rPr>
                <w:t xml:space="preserve">) do najbliżej </w:t>
              </w:r>
              <w:r w:rsidR="000A1C0C" w:rsidRPr="008A4ECA">
                <w:rPr>
                  <w:sz w:val="20"/>
                  <w:szCs w:val="20"/>
                </w:rPr>
                <w:t xml:space="preserve">zlokalizowanej </w:t>
              </w:r>
              <w:r w:rsidR="000A1C0C">
                <w:rPr>
                  <w:sz w:val="20"/>
                  <w:szCs w:val="20"/>
                </w:rPr>
                <w:t>zwartej zabudowy mieszkaniowej</w:t>
              </w:r>
              <w:r w:rsidR="009E38FB">
                <w:rPr>
                  <w:sz w:val="20"/>
                  <w:szCs w:val="20"/>
                </w:rPr>
                <w:t>.</w:t>
              </w:r>
              <w:r w:rsidR="000A1C0C" w:rsidRPr="00312328">
                <w:rPr>
                  <w:sz w:val="20"/>
                  <w:szCs w:val="20"/>
                </w:rPr>
                <w:t xml:space="preserve"> </w:t>
              </w:r>
            </w:ins>
            <w:del w:id="39" w:author="Autor">
              <w:r w:rsidR="00744765" w:rsidRPr="00312328" w:rsidDel="000A1C0C">
                <w:rPr>
                  <w:sz w:val="20"/>
                  <w:szCs w:val="20"/>
                </w:rPr>
                <w:delText xml:space="preserve">Odległość ta jest definiowana jako odległość od najbliżej zlokalizowanej zwartej zabudowy mieszkaniowej względem Nieruchomości 1, do granicy Nieruchomości 1 położonej najbliżej tej zabudowy. </w:delText>
              </w:r>
            </w:del>
            <w:r w:rsidR="00744765" w:rsidRPr="00312328">
              <w:rPr>
                <w:sz w:val="20"/>
                <w:szCs w:val="20"/>
              </w:rPr>
              <w:t>Zamawiający dopuszcza pomiary wykonane za pomocą serwisu geoportal.gov.pl.</w:t>
            </w:r>
          </w:p>
          <w:p w14:paraId="09010703" w14:textId="08C602F4" w:rsidR="00981C89" w:rsidDel="000A1C0C" w:rsidRDefault="00981C89" w:rsidP="00312328">
            <w:pPr>
              <w:tabs>
                <w:tab w:val="left" w:pos="6050"/>
              </w:tabs>
              <w:spacing w:line="276" w:lineRule="auto"/>
              <w:jc w:val="both"/>
              <w:rPr>
                <w:del w:id="40" w:author="Autor"/>
                <w:sz w:val="20"/>
                <w:szCs w:val="20"/>
              </w:rPr>
            </w:pPr>
          </w:p>
          <w:p w14:paraId="251EA74E" w14:textId="1183EA14" w:rsidR="00981C89" w:rsidRDefault="00BB643B" w:rsidP="00312328">
            <w:pPr>
              <w:tabs>
                <w:tab w:val="left" w:pos="6050"/>
              </w:tabs>
              <w:spacing w:line="276" w:lineRule="auto"/>
              <w:jc w:val="both"/>
              <w:rPr>
                <w:sz w:val="20"/>
                <w:szCs w:val="20"/>
              </w:rPr>
            </w:pPr>
            <w:r>
              <w:rPr>
                <w:sz w:val="20"/>
                <w:szCs w:val="20"/>
              </w:rPr>
              <w:t xml:space="preserve">Dodatkowo Zamawiający wymaga, aby </w:t>
            </w:r>
            <w:r w:rsidR="00D93357">
              <w:rPr>
                <w:sz w:val="20"/>
                <w:szCs w:val="20"/>
              </w:rPr>
              <w:t>Partner Strategiczny przedstawił plan działania</w:t>
            </w:r>
            <w:r>
              <w:rPr>
                <w:sz w:val="20"/>
                <w:szCs w:val="20"/>
              </w:rPr>
              <w:t xml:space="preserve"> </w:t>
            </w:r>
            <w:r w:rsidR="00D93357">
              <w:rPr>
                <w:sz w:val="20"/>
                <w:szCs w:val="20"/>
              </w:rPr>
              <w:t>na wypadek</w:t>
            </w:r>
            <w:r>
              <w:rPr>
                <w:sz w:val="20"/>
                <w:szCs w:val="20"/>
              </w:rPr>
              <w:t xml:space="preserve"> wystąpienia protestów społecznych, </w:t>
            </w:r>
            <w:r w:rsidR="00D93357">
              <w:rPr>
                <w:sz w:val="20"/>
                <w:szCs w:val="20"/>
              </w:rPr>
              <w:t>związanych z realizacją</w:t>
            </w:r>
            <w:r>
              <w:rPr>
                <w:sz w:val="20"/>
                <w:szCs w:val="20"/>
              </w:rPr>
              <w:t xml:space="preserve"> przedsięwzięcia</w:t>
            </w:r>
            <w:r w:rsidR="00D93357">
              <w:rPr>
                <w:sz w:val="20"/>
                <w:szCs w:val="20"/>
              </w:rPr>
              <w:t>.</w:t>
            </w:r>
          </w:p>
          <w:p w14:paraId="5A289DB0" w14:textId="20FFE3A9" w:rsidR="00F7770D" w:rsidRPr="00312328" w:rsidRDefault="00F7770D" w:rsidP="00312328">
            <w:pPr>
              <w:tabs>
                <w:tab w:val="left" w:pos="6050"/>
              </w:tabs>
              <w:spacing w:line="276" w:lineRule="auto"/>
              <w:jc w:val="both"/>
              <w:rPr>
                <w:sz w:val="20"/>
                <w:szCs w:val="20"/>
              </w:rPr>
            </w:pPr>
          </w:p>
        </w:tc>
        <w:tc>
          <w:tcPr>
            <w:tcW w:w="1985" w:type="dxa"/>
            <w:vAlign w:val="center"/>
          </w:tcPr>
          <w:p w14:paraId="63364938" w14:textId="4323BC55" w:rsidR="00744765" w:rsidRPr="00312328" w:rsidRDefault="00744765" w:rsidP="00312328">
            <w:pPr>
              <w:spacing w:line="276" w:lineRule="auto"/>
              <w:rPr>
                <w:rFonts w:cstheme="minorHAnsi"/>
                <w:sz w:val="20"/>
                <w:szCs w:val="20"/>
              </w:rPr>
            </w:pPr>
            <w:r w:rsidRPr="00312328">
              <w:rPr>
                <w:rFonts w:cstheme="minorHAnsi"/>
                <w:sz w:val="20"/>
                <w:szCs w:val="20"/>
              </w:rPr>
              <w:t xml:space="preserve">W terminie złożenia </w:t>
            </w:r>
            <w:ins w:id="41" w:author="Autor">
              <w:r w:rsidR="009E38FB">
                <w:rPr>
                  <w:rFonts w:cstheme="minorHAnsi"/>
                  <w:sz w:val="20"/>
                  <w:szCs w:val="20"/>
                </w:rPr>
                <w:t>O</w:t>
              </w:r>
            </w:ins>
            <w:del w:id="42" w:author="Autor">
              <w:r w:rsidRPr="00312328" w:rsidDel="009E38FB">
                <w:rPr>
                  <w:rFonts w:cstheme="minorHAnsi"/>
                  <w:sz w:val="20"/>
                  <w:szCs w:val="20"/>
                </w:rPr>
                <w:delText>o</w:delText>
              </w:r>
            </w:del>
            <w:r w:rsidRPr="00312328">
              <w:rPr>
                <w:rFonts w:cstheme="minorHAnsi"/>
                <w:sz w:val="20"/>
                <w:szCs w:val="20"/>
              </w:rPr>
              <w:t>ferty</w:t>
            </w:r>
          </w:p>
        </w:tc>
      </w:tr>
      <w:tr w:rsidR="00012CD0" w:rsidRPr="00312328" w14:paraId="7B998BA8" w14:textId="77777777" w:rsidTr="50FE822B">
        <w:trPr>
          <w:trHeight w:val="1123"/>
          <w:jc w:val="center"/>
        </w:trPr>
        <w:tc>
          <w:tcPr>
            <w:tcW w:w="562" w:type="dxa"/>
            <w:shd w:val="clear" w:color="auto" w:fill="C5E0B3" w:themeFill="accent6" w:themeFillTint="66"/>
            <w:vAlign w:val="center"/>
          </w:tcPr>
          <w:p w14:paraId="7087DAA5" w14:textId="77777777" w:rsidR="00012CD0" w:rsidRPr="00312328" w:rsidRDefault="00012CD0"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26DBEA6C" w14:textId="26699024" w:rsidR="00012CD0" w:rsidRPr="00312328" w:rsidRDefault="00012CD0" w:rsidP="00312328">
            <w:pPr>
              <w:spacing w:line="276" w:lineRule="auto"/>
              <w:rPr>
                <w:rFonts w:cstheme="minorHAnsi"/>
                <w:b/>
                <w:sz w:val="20"/>
                <w:szCs w:val="20"/>
              </w:rPr>
            </w:pPr>
            <w:r w:rsidRPr="00312328">
              <w:rPr>
                <w:rFonts w:cstheme="minorHAnsi"/>
                <w:b/>
                <w:sz w:val="20"/>
                <w:szCs w:val="20"/>
              </w:rPr>
              <w:t>Okolica</w:t>
            </w:r>
            <w:r w:rsidR="00312328">
              <w:rPr>
                <w:rFonts w:cstheme="minorHAnsi"/>
                <w:b/>
                <w:sz w:val="20"/>
                <w:szCs w:val="20"/>
              </w:rPr>
              <w:t xml:space="preserve"> Nieruchomości 1</w:t>
            </w:r>
          </w:p>
        </w:tc>
        <w:tc>
          <w:tcPr>
            <w:tcW w:w="6379" w:type="dxa"/>
            <w:vAlign w:val="center"/>
          </w:tcPr>
          <w:p w14:paraId="5DBCFC16" w14:textId="6A05B952" w:rsidR="00012CD0" w:rsidRPr="00312328" w:rsidRDefault="00012CD0" w:rsidP="00FB03F6">
            <w:pPr>
              <w:tabs>
                <w:tab w:val="left" w:pos="6050"/>
              </w:tabs>
              <w:spacing w:line="276" w:lineRule="auto"/>
              <w:jc w:val="both"/>
              <w:rPr>
                <w:sz w:val="20"/>
                <w:szCs w:val="20"/>
              </w:rPr>
            </w:pPr>
            <w:r w:rsidRPr="00312328">
              <w:rPr>
                <w:sz w:val="20"/>
                <w:szCs w:val="20"/>
              </w:rPr>
              <w:t>Zamawiający wymaga, aby Nieruchomość 1 była zlokalizowana w okolicy o charakterze rolniczym</w:t>
            </w:r>
            <w:r w:rsidR="00A72A45">
              <w:rPr>
                <w:sz w:val="20"/>
                <w:szCs w:val="20"/>
              </w:rPr>
              <w:t xml:space="preserve"> </w:t>
            </w:r>
            <w:ins w:id="43" w:author="Autor">
              <w:r w:rsidR="00FB03F6">
                <w:rPr>
                  <w:sz w:val="20"/>
                  <w:szCs w:val="20"/>
                </w:rPr>
                <w:t xml:space="preserve">lub na </w:t>
              </w:r>
              <w:r w:rsidR="00FB03F6" w:rsidRPr="00A72A45">
                <w:rPr>
                  <w:sz w:val="20"/>
                  <w:szCs w:val="20"/>
                </w:rPr>
                <w:t>teren</w:t>
              </w:r>
              <w:r w:rsidR="00FB03F6">
                <w:rPr>
                  <w:sz w:val="20"/>
                  <w:szCs w:val="20"/>
                </w:rPr>
                <w:t xml:space="preserve">ach przemysłowych lub </w:t>
              </w:r>
              <w:r w:rsidR="00FB03F6" w:rsidRPr="00A72A45">
                <w:rPr>
                  <w:sz w:val="20"/>
                  <w:szCs w:val="20"/>
                </w:rPr>
                <w:t>inn</w:t>
              </w:r>
              <w:r w:rsidR="00FB03F6">
                <w:rPr>
                  <w:sz w:val="20"/>
                  <w:szCs w:val="20"/>
                </w:rPr>
                <w:t>ych</w:t>
              </w:r>
              <w:r w:rsidR="00FB03F6" w:rsidRPr="00A72A45">
                <w:rPr>
                  <w:sz w:val="20"/>
                  <w:szCs w:val="20"/>
                </w:rPr>
                <w:t xml:space="preserve"> teren</w:t>
              </w:r>
              <w:r w:rsidR="00FB03F6">
                <w:rPr>
                  <w:sz w:val="20"/>
                  <w:szCs w:val="20"/>
                </w:rPr>
                <w:t>ach</w:t>
              </w:r>
              <w:r w:rsidR="00FB03F6" w:rsidRPr="00A72A45">
                <w:rPr>
                  <w:sz w:val="20"/>
                  <w:szCs w:val="20"/>
                </w:rPr>
                <w:t xml:space="preserve"> zabudowan</w:t>
              </w:r>
              <w:r w:rsidR="00FB03F6">
                <w:rPr>
                  <w:sz w:val="20"/>
                  <w:szCs w:val="20"/>
                </w:rPr>
                <w:t>ych lub</w:t>
              </w:r>
              <w:r w:rsidR="00FB03F6" w:rsidRPr="00A72A45">
                <w:rPr>
                  <w:sz w:val="20"/>
                  <w:szCs w:val="20"/>
                </w:rPr>
                <w:t xml:space="preserve"> zurbanizowan</w:t>
              </w:r>
              <w:r w:rsidR="00FB03F6">
                <w:rPr>
                  <w:sz w:val="20"/>
                  <w:szCs w:val="20"/>
                </w:rPr>
                <w:t>ych</w:t>
              </w:r>
              <w:r w:rsidR="00FB03F6" w:rsidRPr="00A72A45">
                <w:rPr>
                  <w:sz w:val="20"/>
                  <w:szCs w:val="20"/>
                </w:rPr>
                <w:t xml:space="preserve"> teren</w:t>
              </w:r>
              <w:r w:rsidR="00FB03F6">
                <w:rPr>
                  <w:sz w:val="20"/>
                  <w:szCs w:val="20"/>
                </w:rPr>
                <w:t>ach</w:t>
              </w:r>
              <w:r w:rsidR="00FB03F6" w:rsidRPr="00A72A45">
                <w:rPr>
                  <w:sz w:val="20"/>
                  <w:szCs w:val="20"/>
                </w:rPr>
                <w:t xml:space="preserve"> niezabudowan</w:t>
              </w:r>
              <w:r w:rsidR="00FB03F6">
                <w:rPr>
                  <w:sz w:val="20"/>
                  <w:szCs w:val="20"/>
                </w:rPr>
                <w:t>ych</w:t>
              </w:r>
              <w:r w:rsidR="00FB03F6" w:rsidRPr="00A72A45">
                <w:rPr>
                  <w:sz w:val="20"/>
                  <w:szCs w:val="20"/>
                </w:rPr>
                <w:t xml:space="preserve"> lub w trakcie zabudowy</w:t>
              </w:r>
              <w:r w:rsidR="00FB03F6" w:rsidRPr="00312328">
                <w:rPr>
                  <w:sz w:val="20"/>
                  <w:szCs w:val="20"/>
                </w:rPr>
                <w:t>.</w:t>
              </w:r>
            </w:ins>
          </w:p>
        </w:tc>
        <w:tc>
          <w:tcPr>
            <w:tcW w:w="1985" w:type="dxa"/>
            <w:vAlign w:val="center"/>
          </w:tcPr>
          <w:p w14:paraId="361FC371" w14:textId="53EE7400" w:rsidR="00012CD0" w:rsidRPr="00312328" w:rsidRDefault="00012CD0" w:rsidP="00312328">
            <w:pPr>
              <w:spacing w:line="276" w:lineRule="auto"/>
              <w:rPr>
                <w:rFonts w:cstheme="minorHAnsi"/>
                <w:sz w:val="20"/>
                <w:szCs w:val="20"/>
              </w:rPr>
            </w:pPr>
            <w:r w:rsidRPr="00312328">
              <w:rPr>
                <w:rFonts w:cstheme="minorHAnsi"/>
                <w:sz w:val="20"/>
                <w:szCs w:val="20"/>
              </w:rPr>
              <w:t xml:space="preserve">W terminie złożenia </w:t>
            </w:r>
            <w:ins w:id="44" w:author="Autor">
              <w:r w:rsidR="009E38FB">
                <w:rPr>
                  <w:rFonts w:cstheme="minorHAnsi"/>
                  <w:sz w:val="20"/>
                  <w:szCs w:val="20"/>
                </w:rPr>
                <w:t>O</w:t>
              </w:r>
            </w:ins>
            <w:del w:id="45" w:author="Autor">
              <w:r w:rsidRPr="00312328" w:rsidDel="009E38FB">
                <w:rPr>
                  <w:rFonts w:cstheme="minorHAnsi"/>
                  <w:sz w:val="20"/>
                  <w:szCs w:val="20"/>
                </w:rPr>
                <w:delText>o</w:delText>
              </w:r>
            </w:del>
            <w:r w:rsidRPr="00312328">
              <w:rPr>
                <w:rFonts w:cstheme="minorHAnsi"/>
                <w:sz w:val="20"/>
                <w:szCs w:val="20"/>
              </w:rPr>
              <w:t>ferty</w:t>
            </w:r>
          </w:p>
        </w:tc>
      </w:tr>
      <w:tr w:rsidR="00012CD0" w:rsidRPr="00312328" w14:paraId="12E7FFE5" w14:textId="77777777" w:rsidTr="50FE822B">
        <w:trPr>
          <w:trHeight w:val="1123"/>
          <w:jc w:val="center"/>
        </w:trPr>
        <w:tc>
          <w:tcPr>
            <w:tcW w:w="562" w:type="dxa"/>
            <w:shd w:val="clear" w:color="auto" w:fill="C5E0B3" w:themeFill="accent6" w:themeFillTint="66"/>
            <w:vAlign w:val="center"/>
          </w:tcPr>
          <w:p w14:paraId="043CA253" w14:textId="77777777" w:rsidR="00012CD0" w:rsidRPr="00312328" w:rsidRDefault="00012CD0"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252C0C77" w14:textId="48DA5567" w:rsidR="00012CD0" w:rsidRPr="00312328" w:rsidRDefault="00012CD0" w:rsidP="00312328">
            <w:pPr>
              <w:spacing w:line="276" w:lineRule="auto"/>
              <w:rPr>
                <w:rFonts w:cstheme="minorHAnsi"/>
                <w:b/>
                <w:sz w:val="20"/>
                <w:szCs w:val="20"/>
              </w:rPr>
            </w:pPr>
            <w:r w:rsidRPr="00312328">
              <w:rPr>
                <w:rFonts w:cstheme="minorHAnsi"/>
                <w:b/>
                <w:sz w:val="20"/>
                <w:szCs w:val="20"/>
              </w:rPr>
              <w:t>Brak ograniczeń w zakresie ładu przestrzennego</w:t>
            </w:r>
          </w:p>
        </w:tc>
        <w:tc>
          <w:tcPr>
            <w:tcW w:w="6379" w:type="dxa"/>
            <w:vAlign w:val="center"/>
          </w:tcPr>
          <w:p w14:paraId="25E7018E" w14:textId="7B0B2A24" w:rsidR="00012CD0" w:rsidRPr="00312328" w:rsidRDefault="00012CD0" w:rsidP="00312328">
            <w:pPr>
              <w:tabs>
                <w:tab w:val="left" w:pos="6050"/>
              </w:tabs>
              <w:spacing w:line="276" w:lineRule="auto"/>
              <w:jc w:val="both"/>
              <w:rPr>
                <w:sz w:val="20"/>
                <w:szCs w:val="20"/>
              </w:rPr>
            </w:pPr>
            <w:r w:rsidRPr="00312328">
              <w:rPr>
                <w:sz w:val="20"/>
                <w:szCs w:val="20"/>
              </w:rPr>
              <w:t>Zamawiający wymaga, aby Nieruchomość 1 charakteryzowała się brakiem ograniczeń prawnych w zakresie ładu przestrzennego dla budowy biogazowni rolniczej.</w:t>
            </w:r>
          </w:p>
        </w:tc>
        <w:tc>
          <w:tcPr>
            <w:tcW w:w="1985" w:type="dxa"/>
            <w:vAlign w:val="center"/>
          </w:tcPr>
          <w:p w14:paraId="2A3373A3" w14:textId="61C0D247" w:rsidR="00012CD0" w:rsidRPr="00312328" w:rsidRDefault="00012CD0" w:rsidP="00312328">
            <w:pPr>
              <w:spacing w:line="276" w:lineRule="auto"/>
              <w:rPr>
                <w:rFonts w:cstheme="minorHAnsi"/>
                <w:sz w:val="20"/>
                <w:szCs w:val="20"/>
              </w:rPr>
            </w:pPr>
            <w:r w:rsidRPr="00312328">
              <w:rPr>
                <w:rFonts w:cstheme="minorHAnsi"/>
                <w:sz w:val="20"/>
                <w:szCs w:val="20"/>
              </w:rPr>
              <w:t xml:space="preserve">W terminie złożenia </w:t>
            </w:r>
            <w:ins w:id="46" w:author="Autor">
              <w:r w:rsidR="009E38FB">
                <w:rPr>
                  <w:rFonts w:cstheme="minorHAnsi"/>
                  <w:sz w:val="20"/>
                  <w:szCs w:val="20"/>
                </w:rPr>
                <w:t>O</w:t>
              </w:r>
            </w:ins>
            <w:del w:id="47" w:author="Autor">
              <w:r w:rsidRPr="00312328" w:rsidDel="009E38FB">
                <w:rPr>
                  <w:rFonts w:cstheme="minorHAnsi"/>
                  <w:sz w:val="20"/>
                  <w:szCs w:val="20"/>
                </w:rPr>
                <w:delText>o</w:delText>
              </w:r>
            </w:del>
            <w:r w:rsidRPr="00312328">
              <w:rPr>
                <w:rFonts w:cstheme="minorHAnsi"/>
                <w:sz w:val="20"/>
                <w:szCs w:val="20"/>
              </w:rPr>
              <w:t>ferty</w:t>
            </w:r>
          </w:p>
        </w:tc>
      </w:tr>
      <w:tr w:rsidR="00A268FD" w:rsidRPr="00312328" w14:paraId="002F4AD8" w14:textId="77777777" w:rsidTr="50FE822B">
        <w:trPr>
          <w:trHeight w:val="1123"/>
          <w:jc w:val="center"/>
        </w:trPr>
        <w:tc>
          <w:tcPr>
            <w:tcW w:w="562" w:type="dxa"/>
            <w:shd w:val="clear" w:color="auto" w:fill="C5E0B3" w:themeFill="accent6" w:themeFillTint="66"/>
            <w:vAlign w:val="center"/>
          </w:tcPr>
          <w:p w14:paraId="3BD2D50A" w14:textId="77777777" w:rsidR="00A268FD" w:rsidRPr="00312328" w:rsidRDefault="00A268FD"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2243C75D" w14:textId="6E0B2C59" w:rsidR="00A268FD" w:rsidRPr="00312328" w:rsidRDefault="00A268FD" w:rsidP="00312328">
            <w:pPr>
              <w:spacing w:line="276" w:lineRule="auto"/>
              <w:rPr>
                <w:rFonts w:cstheme="minorHAnsi"/>
                <w:b/>
                <w:sz w:val="20"/>
                <w:szCs w:val="20"/>
              </w:rPr>
            </w:pPr>
            <w:r w:rsidRPr="00312328">
              <w:rPr>
                <w:rFonts w:eastAsiaTheme="minorEastAsia"/>
                <w:b/>
                <w:sz w:val="20"/>
                <w:szCs w:val="20"/>
              </w:rPr>
              <w:t>Brak obciążeń</w:t>
            </w:r>
          </w:p>
        </w:tc>
        <w:tc>
          <w:tcPr>
            <w:tcW w:w="6379" w:type="dxa"/>
            <w:vAlign w:val="center"/>
          </w:tcPr>
          <w:p w14:paraId="1D43EF63" w14:textId="3DB14592" w:rsidR="00A268FD" w:rsidRPr="00312328" w:rsidRDefault="00A268FD" w:rsidP="00312328">
            <w:pPr>
              <w:tabs>
                <w:tab w:val="left" w:pos="6050"/>
              </w:tabs>
              <w:spacing w:line="276" w:lineRule="auto"/>
              <w:jc w:val="both"/>
              <w:rPr>
                <w:sz w:val="20"/>
                <w:szCs w:val="20"/>
              </w:rPr>
            </w:pPr>
            <w:r w:rsidRPr="00312328">
              <w:rPr>
                <w:sz w:val="20"/>
                <w:szCs w:val="20"/>
              </w:rPr>
              <w:t>Zamawiający wymaga, aby Nieruchomość 1 charakteryzowała się brakiem obciążeń Nieruchomości 1 hipoteką oraz innymi obciążeniami rzeczowymi lub umownymi.</w:t>
            </w:r>
          </w:p>
        </w:tc>
        <w:tc>
          <w:tcPr>
            <w:tcW w:w="1985" w:type="dxa"/>
            <w:vAlign w:val="center"/>
          </w:tcPr>
          <w:p w14:paraId="52437012" w14:textId="7F2955DF" w:rsidR="00A268FD" w:rsidRPr="00312328" w:rsidRDefault="00A268FD" w:rsidP="00312328">
            <w:pPr>
              <w:spacing w:line="276" w:lineRule="auto"/>
              <w:rPr>
                <w:rFonts w:cstheme="minorHAnsi"/>
                <w:sz w:val="20"/>
                <w:szCs w:val="20"/>
              </w:rPr>
            </w:pPr>
            <w:r w:rsidRPr="00312328">
              <w:rPr>
                <w:rFonts w:cstheme="minorHAnsi"/>
                <w:sz w:val="20"/>
                <w:szCs w:val="20"/>
              </w:rPr>
              <w:t xml:space="preserve">W terminie złożenia </w:t>
            </w:r>
            <w:ins w:id="48" w:author="Autor">
              <w:r w:rsidR="009E38FB">
                <w:rPr>
                  <w:rFonts w:cstheme="minorHAnsi"/>
                  <w:sz w:val="20"/>
                  <w:szCs w:val="20"/>
                </w:rPr>
                <w:t>O</w:t>
              </w:r>
            </w:ins>
            <w:del w:id="49" w:author="Autor">
              <w:r w:rsidRPr="00312328" w:rsidDel="009E38FB">
                <w:rPr>
                  <w:rFonts w:cstheme="minorHAnsi"/>
                  <w:sz w:val="20"/>
                  <w:szCs w:val="20"/>
                </w:rPr>
                <w:delText>o</w:delText>
              </w:r>
            </w:del>
            <w:r w:rsidRPr="00312328">
              <w:rPr>
                <w:rFonts w:cstheme="minorHAnsi"/>
                <w:sz w:val="20"/>
                <w:szCs w:val="20"/>
              </w:rPr>
              <w:t>ferty</w:t>
            </w:r>
          </w:p>
        </w:tc>
      </w:tr>
      <w:tr w:rsidR="00DD123C" w:rsidRPr="00312328" w14:paraId="71809B7E" w14:textId="54ED87D2" w:rsidTr="50FE822B">
        <w:trPr>
          <w:trHeight w:val="1123"/>
          <w:jc w:val="center"/>
        </w:trPr>
        <w:tc>
          <w:tcPr>
            <w:tcW w:w="562" w:type="dxa"/>
            <w:shd w:val="clear" w:color="auto" w:fill="C5E0B3" w:themeFill="accent6" w:themeFillTint="66"/>
            <w:vAlign w:val="center"/>
          </w:tcPr>
          <w:p w14:paraId="55D8C65B" w14:textId="77777777" w:rsidR="00DD123C" w:rsidRPr="00312328" w:rsidRDefault="00DD123C"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783E6E6B" w14:textId="6BFA57F6" w:rsidR="00DD123C" w:rsidRPr="00312328" w:rsidRDefault="00DD123C" w:rsidP="00DD123C">
            <w:pPr>
              <w:spacing w:line="276" w:lineRule="auto"/>
              <w:rPr>
                <w:rFonts w:cstheme="minorHAnsi"/>
                <w:b/>
                <w:sz w:val="20"/>
                <w:szCs w:val="20"/>
              </w:rPr>
            </w:pPr>
            <w:r>
              <w:rPr>
                <w:rFonts w:cstheme="minorHAnsi"/>
                <w:b/>
                <w:sz w:val="20"/>
                <w:szCs w:val="20"/>
              </w:rPr>
              <w:t>Wydzielone S</w:t>
            </w:r>
            <w:r w:rsidRPr="00312328">
              <w:rPr>
                <w:rFonts w:cstheme="minorHAnsi"/>
                <w:b/>
                <w:sz w:val="20"/>
                <w:szCs w:val="20"/>
              </w:rPr>
              <w:t>ekcje</w:t>
            </w:r>
          </w:p>
        </w:tc>
        <w:tc>
          <w:tcPr>
            <w:tcW w:w="6379" w:type="dxa"/>
            <w:vAlign w:val="center"/>
          </w:tcPr>
          <w:p w14:paraId="7B6D75E7" w14:textId="7E02A041" w:rsidR="00DD123C" w:rsidRPr="00F7770D" w:rsidRDefault="00DD123C" w:rsidP="00DD123C">
            <w:pPr>
              <w:tabs>
                <w:tab w:val="left" w:pos="6050"/>
              </w:tabs>
              <w:spacing w:line="276" w:lineRule="auto"/>
              <w:jc w:val="both"/>
              <w:rPr>
                <w:sz w:val="20"/>
                <w:szCs w:val="20"/>
              </w:rPr>
            </w:pPr>
            <w:r w:rsidRPr="00F7770D">
              <w:rPr>
                <w:sz w:val="20"/>
                <w:szCs w:val="20"/>
              </w:rPr>
              <w:t xml:space="preserve">Zamawiający wymaga wydzielenia na Nieruchomości 1 </w:t>
            </w:r>
            <w:r w:rsidR="000577BB">
              <w:rPr>
                <w:sz w:val="20"/>
                <w:szCs w:val="20"/>
              </w:rPr>
              <w:t>trzech</w:t>
            </w:r>
            <w:r w:rsidR="000577BB" w:rsidRPr="00F7770D">
              <w:rPr>
                <w:sz w:val="20"/>
                <w:szCs w:val="20"/>
              </w:rPr>
              <w:t xml:space="preserve"> </w:t>
            </w:r>
            <w:r w:rsidRPr="00F7770D">
              <w:rPr>
                <w:sz w:val="20"/>
                <w:szCs w:val="20"/>
              </w:rPr>
              <w:t>Sekcji w kształcie prostokąta, o stosunku sąsiadujących boków najbardziej zbliżonym do 1, i powierzchni 1250 m</w:t>
            </w:r>
            <w:r w:rsidRPr="00EA7262">
              <w:rPr>
                <w:sz w:val="20"/>
                <w:szCs w:val="20"/>
                <w:vertAlign w:val="superscript"/>
              </w:rPr>
              <w:t>2</w:t>
            </w:r>
            <w:r w:rsidRPr="00F7770D">
              <w:rPr>
                <w:sz w:val="20"/>
                <w:szCs w:val="20"/>
              </w:rPr>
              <w:t xml:space="preserve"> każda – po jednej Sekcji na Uczestnika PCP (maksymalnie </w:t>
            </w:r>
            <w:ins w:id="50" w:author="Autor">
              <w:r w:rsidR="009E38FB">
                <w:rPr>
                  <w:sz w:val="20"/>
                  <w:szCs w:val="20"/>
                </w:rPr>
                <w:t>3</w:t>
              </w:r>
            </w:ins>
            <w:del w:id="51" w:author="Autor">
              <w:r w:rsidR="009E38FB" w:rsidDel="009E38FB">
                <w:rPr>
                  <w:sz w:val="20"/>
                  <w:szCs w:val="20"/>
                </w:rPr>
                <w:delText>4</w:delText>
              </w:r>
            </w:del>
            <w:r w:rsidRPr="00F7770D">
              <w:rPr>
                <w:sz w:val="20"/>
                <w:szCs w:val="20"/>
              </w:rPr>
              <w:t xml:space="preserve"> Uczestników PCP). Wydzielone w ramach Nieruchomości 1 Sekcje muszą zapewniać jednakowe uwarunkowania dla realizacji biogazowych Instalacji Ułamkowo-Technicznych dla każdego Uczestnika PCP.</w:t>
            </w:r>
            <w:ins w:id="52" w:author="Autor">
              <w:r w:rsidR="00A72A45">
                <w:rPr>
                  <w:sz w:val="20"/>
                  <w:szCs w:val="20"/>
                </w:rPr>
                <w:t xml:space="preserve"> </w:t>
              </w:r>
            </w:ins>
          </w:p>
          <w:p w14:paraId="5249BA65" w14:textId="378B70A7" w:rsidR="00DD123C" w:rsidRPr="00312328" w:rsidRDefault="00DD123C" w:rsidP="00DD123C">
            <w:pPr>
              <w:spacing w:line="276" w:lineRule="auto"/>
              <w:jc w:val="both"/>
              <w:rPr>
                <w:rFonts w:cstheme="minorHAnsi"/>
                <w:sz w:val="20"/>
                <w:szCs w:val="20"/>
              </w:rPr>
            </w:pPr>
            <w:r w:rsidRPr="00312328">
              <w:rPr>
                <w:rFonts w:cstheme="minorHAnsi"/>
                <w:sz w:val="20"/>
                <w:szCs w:val="20"/>
              </w:rPr>
              <w:t xml:space="preserve"> </w:t>
            </w:r>
          </w:p>
        </w:tc>
        <w:tc>
          <w:tcPr>
            <w:tcW w:w="1985" w:type="dxa"/>
            <w:vAlign w:val="center"/>
          </w:tcPr>
          <w:p w14:paraId="378067D8" w14:textId="559AEC21" w:rsidR="00DD123C" w:rsidRPr="00312328" w:rsidRDefault="000A23D4" w:rsidP="00DD123C">
            <w:pPr>
              <w:spacing w:line="276" w:lineRule="auto"/>
              <w:rPr>
                <w:rFonts w:cstheme="minorHAnsi"/>
                <w:sz w:val="20"/>
                <w:szCs w:val="20"/>
              </w:rPr>
            </w:pPr>
            <w:r>
              <w:rPr>
                <w:sz w:val="20"/>
                <w:szCs w:val="20"/>
              </w:rPr>
              <w:t>W terminie 14 dni od podpisania Umowy</w:t>
            </w:r>
            <w:r w:rsidR="007E3227">
              <w:rPr>
                <w:sz w:val="20"/>
                <w:szCs w:val="20"/>
              </w:rPr>
              <w:t>.</w:t>
            </w:r>
          </w:p>
        </w:tc>
      </w:tr>
      <w:tr w:rsidR="00DD123C" w:rsidRPr="00312328" w14:paraId="2580F1EC" w14:textId="77777777" w:rsidTr="50FE822B">
        <w:trPr>
          <w:trHeight w:val="1123"/>
          <w:jc w:val="center"/>
        </w:trPr>
        <w:tc>
          <w:tcPr>
            <w:tcW w:w="562" w:type="dxa"/>
            <w:shd w:val="clear" w:color="auto" w:fill="C5E0B3" w:themeFill="accent6" w:themeFillTint="66"/>
            <w:vAlign w:val="center"/>
          </w:tcPr>
          <w:p w14:paraId="3F56D6B7" w14:textId="77777777" w:rsidR="00DD123C" w:rsidRPr="00312328" w:rsidRDefault="00DD123C"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0177F6FD" w14:textId="00F4851F" w:rsidR="00DD123C" w:rsidRPr="00312328" w:rsidRDefault="00DD123C" w:rsidP="00DD123C">
            <w:pPr>
              <w:spacing w:line="276" w:lineRule="auto"/>
              <w:rPr>
                <w:rFonts w:cstheme="minorHAnsi"/>
                <w:b/>
                <w:sz w:val="20"/>
                <w:szCs w:val="20"/>
              </w:rPr>
            </w:pPr>
            <w:r>
              <w:rPr>
                <w:rFonts w:cstheme="minorHAnsi"/>
                <w:b/>
                <w:sz w:val="20"/>
                <w:szCs w:val="20"/>
              </w:rPr>
              <w:t>Ogrodzenie S</w:t>
            </w:r>
            <w:r w:rsidRPr="00312328">
              <w:rPr>
                <w:rFonts w:cstheme="minorHAnsi"/>
                <w:b/>
                <w:sz w:val="20"/>
                <w:szCs w:val="20"/>
              </w:rPr>
              <w:t>ekcji</w:t>
            </w:r>
          </w:p>
        </w:tc>
        <w:tc>
          <w:tcPr>
            <w:tcW w:w="6379" w:type="dxa"/>
            <w:vAlign w:val="center"/>
          </w:tcPr>
          <w:p w14:paraId="3FDA5F6B" w14:textId="3A847635" w:rsidR="00DD123C" w:rsidRDefault="00AC3FF5" w:rsidP="00DD123C">
            <w:pPr>
              <w:spacing w:line="276" w:lineRule="auto"/>
              <w:jc w:val="both"/>
              <w:rPr>
                <w:rFonts w:cstheme="minorHAnsi"/>
                <w:sz w:val="20"/>
                <w:szCs w:val="20"/>
              </w:rPr>
            </w:pPr>
            <w:r>
              <w:rPr>
                <w:rFonts w:cstheme="minorHAnsi"/>
                <w:sz w:val="20"/>
                <w:szCs w:val="20"/>
              </w:rPr>
              <w:t>Zamawiający wymaga, aby Partner Strategiczny oddzielił od siebie w</w:t>
            </w:r>
            <w:r w:rsidR="00DD123C" w:rsidRPr="00312328">
              <w:rPr>
                <w:rFonts w:cstheme="minorHAnsi"/>
                <w:sz w:val="20"/>
                <w:szCs w:val="20"/>
              </w:rPr>
              <w:t>ydzi</w:t>
            </w:r>
            <w:r>
              <w:rPr>
                <w:rFonts w:cstheme="minorHAnsi"/>
                <w:sz w:val="20"/>
                <w:szCs w:val="20"/>
              </w:rPr>
              <w:t>elone w ramach Nieruchomości 1 S</w:t>
            </w:r>
            <w:r w:rsidR="00DD123C" w:rsidRPr="00312328">
              <w:rPr>
                <w:rFonts w:cstheme="minorHAnsi"/>
                <w:sz w:val="20"/>
                <w:szCs w:val="20"/>
              </w:rPr>
              <w:t xml:space="preserve">ekcje ogrodzeniem </w:t>
            </w:r>
            <w:r w:rsidR="00AC5C80">
              <w:rPr>
                <w:rFonts w:cstheme="minorHAnsi"/>
                <w:sz w:val="20"/>
                <w:szCs w:val="20"/>
              </w:rPr>
              <w:t>nie związanym z gruntem (ogrodzeniem tymczasowym)</w:t>
            </w:r>
            <w:r w:rsidR="00DD123C">
              <w:rPr>
                <w:rFonts w:cstheme="minorHAnsi"/>
                <w:sz w:val="20"/>
                <w:szCs w:val="20"/>
              </w:rPr>
              <w:t xml:space="preserve"> o wysokości co najmniej 2 m</w:t>
            </w:r>
            <w:r w:rsidR="00A72A45">
              <w:rPr>
                <w:rFonts w:cstheme="minorHAnsi"/>
                <w:sz w:val="20"/>
                <w:szCs w:val="20"/>
              </w:rPr>
              <w:t>, ale nie większ</w:t>
            </w:r>
            <w:r w:rsidR="005577EC">
              <w:rPr>
                <w:rFonts w:cstheme="minorHAnsi"/>
                <w:sz w:val="20"/>
                <w:szCs w:val="20"/>
              </w:rPr>
              <w:t>ym</w:t>
            </w:r>
            <w:ins w:id="53" w:author="Autor">
              <w:r w:rsidR="00A72A45">
                <w:rPr>
                  <w:rFonts w:cstheme="minorHAnsi"/>
                  <w:sz w:val="20"/>
                  <w:szCs w:val="20"/>
                </w:rPr>
                <w:t xml:space="preserve"> niż 2,2 m</w:t>
              </w:r>
            </w:ins>
            <w:r w:rsidR="00DD123C">
              <w:rPr>
                <w:rFonts w:cstheme="minorHAnsi"/>
                <w:sz w:val="20"/>
                <w:szCs w:val="20"/>
              </w:rPr>
              <w:t>. Dla każdej S</w:t>
            </w:r>
            <w:r w:rsidR="00DD123C" w:rsidRPr="00312328">
              <w:rPr>
                <w:rFonts w:cstheme="minorHAnsi"/>
                <w:sz w:val="20"/>
                <w:szCs w:val="20"/>
              </w:rPr>
              <w:t xml:space="preserve">ekcji Zamawiający wymaga osobnej bramy umożliwiającej swobodny wjazd i wyjazd pojazdu ciężarowego kat. N3. </w:t>
            </w:r>
          </w:p>
          <w:p w14:paraId="724AF1F1" w14:textId="0EDC98B0" w:rsidR="00DD123C" w:rsidRPr="00F7770D" w:rsidRDefault="00DD123C" w:rsidP="00DD123C">
            <w:pPr>
              <w:spacing w:line="276" w:lineRule="auto"/>
              <w:jc w:val="both"/>
              <w:rPr>
                <w:sz w:val="20"/>
                <w:szCs w:val="20"/>
              </w:rPr>
            </w:pPr>
          </w:p>
        </w:tc>
        <w:tc>
          <w:tcPr>
            <w:tcW w:w="1985" w:type="dxa"/>
            <w:vAlign w:val="center"/>
          </w:tcPr>
          <w:p w14:paraId="4030A6EF" w14:textId="4C2A3173" w:rsidR="00DD123C" w:rsidRPr="00312328" w:rsidRDefault="00DD123C" w:rsidP="00FB03F6">
            <w:pPr>
              <w:spacing w:line="276" w:lineRule="auto"/>
              <w:rPr>
                <w:rFonts w:cstheme="minorHAnsi"/>
                <w:sz w:val="20"/>
                <w:szCs w:val="20"/>
              </w:rPr>
            </w:pPr>
            <w:r>
              <w:rPr>
                <w:sz w:val="20"/>
                <w:szCs w:val="20"/>
              </w:rPr>
              <w:t xml:space="preserve">W terminie </w:t>
            </w:r>
            <w:del w:id="54" w:author="Autor">
              <w:r w:rsidR="004F41AB" w:rsidDel="00FB03F6">
                <w:rPr>
                  <w:sz w:val="20"/>
                  <w:szCs w:val="20"/>
                </w:rPr>
                <w:delText>14</w:delText>
              </w:r>
            </w:del>
            <w:ins w:id="55" w:author="Autor">
              <w:r w:rsidR="00FB03F6">
                <w:rPr>
                  <w:sz w:val="20"/>
                  <w:szCs w:val="20"/>
                </w:rPr>
                <w:t>21</w:t>
              </w:r>
            </w:ins>
            <w:r w:rsidR="004F41AB">
              <w:rPr>
                <w:sz w:val="20"/>
                <w:szCs w:val="20"/>
              </w:rPr>
              <w:t xml:space="preserve"> dni od podpisania Umowy</w:t>
            </w:r>
            <w:r w:rsidR="007E3227">
              <w:rPr>
                <w:sz w:val="20"/>
                <w:szCs w:val="20"/>
              </w:rPr>
              <w:t>.</w:t>
            </w:r>
          </w:p>
        </w:tc>
      </w:tr>
      <w:tr w:rsidR="00DD123C" w:rsidRPr="00312328" w14:paraId="6135165E" w14:textId="39099DC6" w:rsidTr="50FE822B">
        <w:trPr>
          <w:trHeight w:val="1123"/>
          <w:jc w:val="center"/>
        </w:trPr>
        <w:tc>
          <w:tcPr>
            <w:tcW w:w="562" w:type="dxa"/>
            <w:shd w:val="clear" w:color="auto" w:fill="C5E0B3" w:themeFill="accent6" w:themeFillTint="66"/>
            <w:vAlign w:val="center"/>
          </w:tcPr>
          <w:p w14:paraId="00A84DA4" w14:textId="77777777" w:rsidR="00DD123C" w:rsidRPr="00312328" w:rsidRDefault="00DD123C"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53B74FCA" w14:textId="77777777" w:rsidR="00DD123C" w:rsidRPr="00312328" w:rsidRDefault="00DD123C" w:rsidP="00DD123C">
            <w:pPr>
              <w:spacing w:line="276" w:lineRule="auto"/>
              <w:rPr>
                <w:rFonts w:cstheme="minorHAnsi"/>
                <w:b/>
                <w:sz w:val="20"/>
                <w:szCs w:val="20"/>
              </w:rPr>
            </w:pPr>
            <w:r w:rsidRPr="00312328">
              <w:rPr>
                <w:rFonts w:cstheme="minorHAnsi"/>
                <w:b/>
                <w:sz w:val="20"/>
                <w:szCs w:val="20"/>
              </w:rPr>
              <w:t>Dojazd</w:t>
            </w:r>
          </w:p>
        </w:tc>
        <w:tc>
          <w:tcPr>
            <w:tcW w:w="6379" w:type="dxa"/>
            <w:vAlign w:val="center"/>
          </w:tcPr>
          <w:p w14:paraId="49A1FE0E" w14:textId="6A1F9388" w:rsidR="00DD123C" w:rsidRDefault="00DD123C" w:rsidP="00FB03F6">
            <w:pPr>
              <w:spacing w:line="276" w:lineRule="auto"/>
              <w:jc w:val="both"/>
              <w:rPr>
                <w:sz w:val="20"/>
                <w:szCs w:val="20"/>
              </w:rPr>
            </w:pPr>
            <w:r w:rsidRPr="00312328">
              <w:rPr>
                <w:sz w:val="20"/>
                <w:szCs w:val="20"/>
              </w:rPr>
              <w:t xml:space="preserve">Zamawiający wymaga, aby Partner Strategiczny zapewnił </w:t>
            </w:r>
            <w:r w:rsidR="00335AEB">
              <w:rPr>
                <w:sz w:val="20"/>
                <w:szCs w:val="20"/>
              </w:rPr>
              <w:t xml:space="preserve">utwardzoną </w:t>
            </w:r>
            <w:r w:rsidRPr="00312328">
              <w:rPr>
                <w:sz w:val="20"/>
                <w:szCs w:val="20"/>
              </w:rPr>
              <w:t xml:space="preserve">infrastrukturę drogową zapewniającą dojazd do bramy każdej </w:t>
            </w:r>
            <w:r w:rsidR="004F41AB">
              <w:rPr>
                <w:sz w:val="20"/>
                <w:szCs w:val="20"/>
              </w:rPr>
              <w:t>S</w:t>
            </w:r>
            <w:r w:rsidRPr="00312328">
              <w:rPr>
                <w:sz w:val="20"/>
                <w:szCs w:val="20"/>
              </w:rPr>
              <w:t>ekcji zlokalizowanych na  Nieruchomości 1 dla potrzeb realizacji budowy</w:t>
            </w:r>
            <w:r w:rsidR="005E06BD">
              <w:rPr>
                <w:sz w:val="20"/>
                <w:szCs w:val="20"/>
              </w:rPr>
              <w:t>,</w:t>
            </w:r>
            <w:r w:rsidRPr="00312328">
              <w:rPr>
                <w:sz w:val="20"/>
                <w:szCs w:val="20"/>
              </w:rPr>
              <w:t xml:space="preserve"> eksploatacji </w:t>
            </w:r>
            <w:r w:rsidR="005E06BD">
              <w:rPr>
                <w:sz w:val="20"/>
                <w:szCs w:val="20"/>
              </w:rPr>
              <w:t>oraz zapewnienia bezpieczeństwa pożarowego</w:t>
            </w:r>
            <w:r w:rsidR="005E06BD" w:rsidRPr="00312328">
              <w:rPr>
                <w:sz w:val="20"/>
                <w:szCs w:val="20"/>
              </w:rPr>
              <w:t xml:space="preserve"> </w:t>
            </w:r>
            <w:r w:rsidRPr="00312328">
              <w:rPr>
                <w:sz w:val="20"/>
                <w:szCs w:val="20"/>
              </w:rPr>
              <w:t>Instalacji Ułamkowo-Technicznych</w:t>
            </w:r>
            <w:r>
              <w:rPr>
                <w:sz w:val="20"/>
                <w:szCs w:val="20"/>
              </w:rPr>
              <w:t>.</w:t>
            </w:r>
            <w:r w:rsidRPr="00312328">
              <w:rPr>
                <w:sz w:val="20"/>
                <w:szCs w:val="20"/>
              </w:rPr>
              <w:t xml:space="preserve"> Infrastruktura drogowa musi umożliwiać przejazd pojazdów kategorii N3.</w:t>
            </w:r>
            <w:ins w:id="56" w:author="Autor">
              <w:r w:rsidR="00FA258A">
                <w:rPr>
                  <w:rFonts w:eastAsiaTheme="minorEastAsia"/>
                  <w:sz w:val="20"/>
                  <w:szCs w:val="20"/>
                </w:rPr>
                <w:t xml:space="preserve"> Zamawiający dopuszcza </w:t>
              </w:r>
              <w:r w:rsidR="00FA258A" w:rsidRPr="00FA258A">
                <w:rPr>
                  <w:rFonts w:eastAsiaTheme="minorEastAsia"/>
                  <w:sz w:val="20"/>
                  <w:szCs w:val="20"/>
                </w:rPr>
                <w:t xml:space="preserve">drogi </w:t>
              </w:r>
              <w:r w:rsidR="00FA258A">
                <w:rPr>
                  <w:rFonts w:eastAsiaTheme="minorEastAsia"/>
                  <w:sz w:val="20"/>
                  <w:szCs w:val="20"/>
                </w:rPr>
                <w:t xml:space="preserve">twarde </w:t>
              </w:r>
              <w:r w:rsidR="00FA258A" w:rsidRPr="00FA258A">
                <w:rPr>
                  <w:rFonts w:eastAsiaTheme="minorEastAsia"/>
                  <w:sz w:val="20"/>
                  <w:szCs w:val="20"/>
                </w:rPr>
                <w:t xml:space="preserve">o nawierzchni nieulepszonej </w:t>
              </w:r>
              <w:r w:rsidR="00FA258A">
                <w:rPr>
                  <w:rFonts w:eastAsiaTheme="minorEastAsia"/>
                  <w:sz w:val="20"/>
                  <w:szCs w:val="20"/>
                </w:rPr>
                <w:t xml:space="preserve">tj. </w:t>
              </w:r>
              <w:r w:rsidR="00FA258A" w:rsidRPr="00FA258A">
                <w:rPr>
                  <w:rFonts w:eastAsiaTheme="minorEastAsia"/>
                  <w:sz w:val="20"/>
                  <w:szCs w:val="20"/>
                </w:rPr>
                <w:t>o naw</w:t>
              </w:r>
              <w:r w:rsidR="00FA258A">
                <w:rPr>
                  <w:rFonts w:eastAsiaTheme="minorEastAsia"/>
                  <w:sz w:val="20"/>
                  <w:szCs w:val="20"/>
                </w:rPr>
                <w:t xml:space="preserve">ierzchni tłuczniowej i brukowej oraz </w:t>
              </w:r>
              <w:r w:rsidR="00FA258A" w:rsidRPr="00FA258A">
                <w:rPr>
                  <w:rFonts w:eastAsiaTheme="minorEastAsia"/>
                  <w:sz w:val="20"/>
                  <w:szCs w:val="20"/>
                </w:rPr>
                <w:t>dr</w:t>
              </w:r>
              <w:r w:rsidR="00FA258A">
                <w:rPr>
                  <w:rFonts w:eastAsiaTheme="minorEastAsia"/>
                  <w:sz w:val="20"/>
                  <w:szCs w:val="20"/>
                </w:rPr>
                <w:t xml:space="preserve">ogi </w:t>
              </w:r>
              <w:r w:rsidR="00FA258A" w:rsidRPr="00FA258A">
                <w:rPr>
                  <w:rFonts w:eastAsiaTheme="minorEastAsia"/>
                  <w:sz w:val="20"/>
                  <w:szCs w:val="20"/>
                </w:rPr>
                <w:t>o nawierzchni gruntowej utrwalone w wyniku specjalnych zabiegów</w:t>
              </w:r>
              <w:r w:rsidR="00A374B3">
                <w:rPr>
                  <w:rFonts w:eastAsiaTheme="minorEastAsia"/>
                  <w:sz w:val="20"/>
                  <w:szCs w:val="20"/>
                </w:rPr>
                <w:t xml:space="preserve">. </w:t>
              </w:r>
              <w:del w:id="57" w:author="Autor">
                <w:r w:rsidR="00FA258A" w:rsidRPr="00FA258A" w:rsidDel="00A374B3">
                  <w:rPr>
                    <w:rFonts w:eastAsiaTheme="minorEastAsia"/>
                    <w:sz w:val="20"/>
                    <w:szCs w:val="20"/>
                  </w:rPr>
                  <w:delText xml:space="preserve"> </w:delText>
                </w:r>
              </w:del>
            </w:ins>
          </w:p>
          <w:p w14:paraId="3A7CCF9A" w14:textId="0C418BEF" w:rsidR="00DD123C" w:rsidRPr="00312328" w:rsidRDefault="00DD123C" w:rsidP="00FB03F6">
            <w:pPr>
              <w:spacing w:line="276" w:lineRule="auto"/>
              <w:jc w:val="both"/>
              <w:rPr>
                <w:sz w:val="20"/>
                <w:szCs w:val="20"/>
              </w:rPr>
            </w:pPr>
          </w:p>
        </w:tc>
        <w:tc>
          <w:tcPr>
            <w:tcW w:w="1985" w:type="dxa"/>
            <w:vAlign w:val="center"/>
          </w:tcPr>
          <w:p w14:paraId="40F68840" w14:textId="3BBCB64F" w:rsidR="00DD123C" w:rsidRPr="00312328" w:rsidRDefault="00DD123C" w:rsidP="00FB03F6">
            <w:pPr>
              <w:spacing w:line="276" w:lineRule="auto"/>
              <w:rPr>
                <w:sz w:val="20"/>
                <w:szCs w:val="20"/>
              </w:rPr>
            </w:pPr>
            <w:r>
              <w:rPr>
                <w:sz w:val="20"/>
                <w:szCs w:val="20"/>
              </w:rPr>
              <w:t xml:space="preserve">W terminie </w:t>
            </w:r>
            <w:del w:id="58" w:author="Autor">
              <w:r w:rsidR="00AC5C80" w:rsidDel="00FB03F6">
                <w:rPr>
                  <w:sz w:val="20"/>
                  <w:szCs w:val="20"/>
                </w:rPr>
                <w:delText xml:space="preserve">14 </w:delText>
              </w:r>
            </w:del>
            <w:ins w:id="59" w:author="Autor">
              <w:r w:rsidR="00FB03F6">
                <w:rPr>
                  <w:sz w:val="20"/>
                  <w:szCs w:val="20"/>
                </w:rPr>
                <w:t xml:space="preserve">21 </w:t>
              </w:r>
            </w:ins>
            <w:r w:rsidR="00AC5C80">
              <w:rPr>
                <w:sz w:val="20"/>
                <w:szCs w:val="20"/>
              </w:rPr>
              <w:t>dni od podpisania Umowy</w:t>
            </w:r>
            <w:r w:rsidR="007E3227">
              <w:rPr>
                <w:sz w:val="20"/>
                <w:szCs w:val="20"/>
              </w:rPr>
              <w:t>.</w:t>
            </w:r>
          </w:p>
        </w:tc>
      </w:tr>
      <w:tr w:rsidR="00DD123C" w:rsidRPr="00312328" w14:paraId="19300182" w14:textId="4CD5D87D" w:rsidTr="50FE822B">
        <w:trPr>
          <w:trHeight w:val="1123"/>
          <w:jc w:val="center"/>
        </w:trPr>
        <w:tc>
          <w:tcPr>
            <w:tcW w:w="562" w:type="dxa"/>
            <w:shd w:val="clear" w:color="auto" w:fill="C5E0B3" w:themeFill="accent6" w:themeFillTint="66"/>
            <w:vAlign w:val="center"/>
          </w:tcPr>
          <w:p w14:paraId="4CA802AB" w14:textId="77777777" w:rsidR="00DD123C" w:rsidRPr="00312328" w:rsidRDefault="00DD123C" w:rsidP="00044822">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647B30E3" w14:textId="77777777" w:rsidR="00DD123C" w:rsidRPr="00312328" w:rsidRDefault="00DD123C" w:rsidP="00DD123C">
            <w:pPr>
              <w:spacing w:line="276" w:lineRule="auto"/>
              <w:rPr>
                <w:rFonts w:cstheme="minorHAnsi"/>
                <w:b/>
                <w:sz w:val="20"/>
                <w:szCs w:val="20"/>
              </w:rPr>
            </w:pPr>
            <w:r w:rsidRPr="00312328">
              <w:rPr>
                <w:rFonts w:cstheme="minorHAnsi"/>
                <w:b/>
                <w:sz w:val="20"/>
                <w:szCs w:val="20"/>
              </w:rPr>
              <w:t>Zapewnione media</w:t>
            </w:r>
          </w:p>
        </w:tc>
        <w:tc>
          <w:tcPr>
            <w:tcW w:w="6379" w:type="dxa"/>
            <w:vAlign w:val="center"/>
          </w:tcPr>
          <w:p w14:paraId="1F6CD8C7" w14:textId="6405460A" w:rsidR="00DD123C" w:rsidRPr="00AE59C0" w:rsidRDefault="00DD123C" w:rsidP="00DD123C">
            <w:pPr>
              <w:spacing w:line="276" w:lineRule="auto"/>
              <w:jc w:val="both"/>
              <w:rPr>
                <w:sz w:val="20"/>
                <w:szCs w:val="20"/>
              </w:rPr>
            </w:pPr>
            <w:r w:rsidRPr="00AE59C0">
              <w:rPr>
                <w:sz w:val="20"/>
                <w:szCs w:val="20"/>
              </w:rPr>
              <w:t xml:space="preserve">Zamawiający wymaga, aby </w:t>
            </w:r>
            <w:r w:rsidR="00AC3FF5">
              <w:rPr>
                <w:sz w:val="20"/>
                <w:szCs w:val="20"/>
              </w:rPr>
              <w:t xml:space="preserve">Partner Strategiczny </w:t>
            </w:r>
            <w:r w:rsidRPr="00AE59C0">
              <w:rPr>
                <w:sz w:val="20"/>
                <w:szCs w:val="20"/>
              </w:rPr>
              <w:t xml:space="preserve">dla Nieruchomości 1 </w:t>
            </w:r>
            <w:r w:rsidR="00AC3FF5">
              <w:rPr>
                <w:sz w:val="20"/>
                <w:szCs w:val="20"/>
              </w:rPr>
              <w:t>zapewnił media: wodę</w:t>
            </w:r>
            <w:r w:rsidRPr="00AE59C0">
              <w:rPr>
                <w:sz w:val="20"/>
                <w:szCs w:val="20"/>
              </w:rPr>
              <w:t xml:space="preserve"> (wydajność źródła co najmniej </w:t>
            </w:r>
            <w:ins w:id="60" w:author="Autor">
              <w:r w:rsidR="005577EC">
                <w:rPr>
                  <w:sz w:val="20"/>
                  <w:szCs w:val="20"/>
                </w:rPr>
                <w:t>6</w:t>
              </w:r>
            </w:ins>
            <w:del w:id="61" w:author="Autor">
              <w:r w:rsidRPr="00AE59C0">
                <w:rPr>
                  <w:sz w:val="20"/>
                  <w:szCs w:val="20"/>
                </w:rPr>
                <w:delText>3</w:delText>
              </w:r>
            </w:del>
            <w:r w:rsidRPr="00AE59C0">
              <w:rPr>
                <w:sz w:val="20"/>
                <w:szCs w:val="20"/>
              </w:rPr>
              <w:t xml:space="preserve"> m</w:t>
            </w:r>
            <w:r w:rsidRPr="00AE59C0">
              <w:rPr>
                <w:sz w:val="20"/>
                <w:szCs w:val="20"/>
                <w:vertAlign w:val="superscript"/>
              </w:rPr>
              <w:t>3</w:t>
            </w:r>
            <w:r w:rsidRPr="00AE59C0">
              <w:rPr>
                <w:sz w:val="20"/>
                <w:szCs w:val="20"/>
              </w:rPr>
              <w:t xml:space="preserve">/h dla </w:t>
            </w:r>
            <w:ins w:id="62" w:author="Autor">
              <w:r w:rsidR="005577EC">
                <w:rPr>
                  <w:sz w:val="20"/>
                  <w:szCs w:val="20"/>
                </w:rPr>
                <w:t>wszystkich</w:t>
              </w:r>
            </w:ins>
            <w:del w:id="63" w:author="Autor">
              <w:r w:rsidRPr="00AE59C0">
                <w:rPr>
                  <w:sz w:val="20"/>
                  <w:szCs w:val="20"/>
                </w:rPr>
                <w:delText>każdej</w:delText>
              </w:r>
            </w:del>
            <w:r w:rsidRPr="00AE59C0">
              <w:rPr>
                <w:sz w:val="20"/>
                <w:szCs w:val="20"/>
              </w:rPr>
              <w:t xml:space="preserve"> Instalacji Ułamkowo-Techniczn</w:t>
            </w:r>
            <w:ins w:id="64" w:author="Autor">
              <w:r w:rsidR="005577EC">
                <w:rPr>
                  <w:sz w:val="20"/>
                  <w:szCs w:val="20"/>
                </w:rPr>
                <w:t>ych</w:t>
              </w:r>
            </w:ins>
            <w:del w:id="65" w:author="Autor">
              <w:r w:rsidRPr="00AE59C0" w:rsidDel="005577EC">
                <w:rPr>
                  <w:sz w:val="20"/>
                  <w:szCs w:val="20"/>
                </w:rPr>
                <w:delText>ej</w:delText>
              </w:r>
            </w:del>
            <w:r w:rsidRPr="00AE59C0">
              <w:rPr>
                <w:sz w:val="20"/>
                <w:szCs w:val="20"/>
              </w:rPr>
              <w:t xml:space="preserve">) </w:t>
            </w:r>
            <w:r w:rsidR="00AC3FF5">
              <w:rPr>
                <w:sz w:val="20"/>
                <w:szCs w:val="20"/>
              </w:rPr>
              <w:t>i energię elektryczną</w:t>
            </w:r>
            <w:r w:rsidRPr="00AE59C0">
              <w:rPr>
                <w:sz w:val="20"/>
                <w:szCs w:val="20"/>
              </w:rPr>
              <w:t xml:space="preserve"> (moc przyłączeniowa na potrzeby Instalacji Ułamkowo-Technicznych po 10 kWe na każdą Instalację Ułamkowo-Techniczną) w okresie całego roku, z uwzględnieniem warunków klimatycznych Polski. Przy czym Zamawiający dopuszcza  </w:t>
            </w:r>
            <w:r w:rsidR="00AC5C80" w:rsidRPr="00AE59C0">
              <w:rPr>
                <w:sz w:val="20"/>
                <w:szCs w:val="20"/>
              </w:rPr>
              <w:t>zapewnienie ww. mediów ze źródeł zastępczych (o parametrach wskazanych powyżej</w:t>
            </w:r>
            <w:r w:rsidR="00AC5C80">
              <w:rPr>
                <w:sz w:val="20"/>
                <w:szCs w:val="20"/>
              </w:rPr>
              <w:t xml:space="preserve"> lub zbliżonych</w:t>
            </w:r>
            <w:r w:rsidR="00AC5C80" w:rsidRPr="00AE59C0">
              <w:rPr>
                <w:sz w:val="20"/>
                <w:szCs w:val="20"/>
              </w:rPr>
              <w:t>)</w:t>
            </w:r>
            <w:r w:rsidR="00AC5C80">
              <w:rPr>
                <w:sz w:val="20"/>
                <w:szCs w:val="20"/>
              </w:rPr>
              <w:t xml:space="preserve"> w okresie </w:t>
            </w:r>
            <w:r>
              <w:rPr>
                <w:sz w:val="20"/>
                <w:szCs w:val="20"/>
              </w:rPr>
              <w:t xml:space="preserve">od </w:t>
            </w:r>
            <w:ins w:id="66" w:author="Autor">
              <w:r w:rsidR="00A374B3">
                <w:rPr>
                  <w:sz w:val="20"/>
                  <w:szCs w:val="20"/>
                </w:rPr>
                <w:t>21</w:t>
              </w:r>
            </w:ins>
            <w:del w:id="67" w:author="Autor">
              <w:r w:rsidRPr="00AE59C0" w:rsidDel="00A374B3">
                <w:rPr>
                  <w:sz w:val="20"/>
                  <w:szCs w:val="20"/>
                </w:rPr>
                <w:delText>1</w:delText>
              </w:r>
              <w:r w:rsidR="00AC5C80" w:rsidDel="00A374B3">
                <w:rPr>
                  <w:sz w:val="20"/>
                  <w:szCs w:val="20"/>
                </w:rPr>
                <w:delText>4</w:delText>
              </w:r>
            </w:del>
            <w:r w:rsidR="00AC5C80">
              <w:rPr>
                <w:sz w:val="20"/>
                <w:szCs w:val="20"/>
              </w:rPr>
              <w:t xml:space="preserve"> dnia</w:t>
            </w:r>
            <w:r w:rsidR="009158BC">
              <w:rPr>
                <w:sz w:val="20"/>
                <w:szCs w:val="20"/>
              </w:rPr>
              <w:t xml:space="preserve"> od </w:t>
            </w:r>
            <w:ins w:id="68" w:author="Autor">
              <w:r w:rsidR="005577EC">
                <w:rPr>
                  <w:sz w:val="20"/>
                  <w:szCs w:val="20"/>
                </w:rPr>
                <w:t xml:space="preserve">momentu </w:t>
              </w:r>
            </w:ins>
            <w:r w:rsidR="009158BC">
              <w:rPr>
                <w:sz w:val="20"/>
                <w:szCs w:val="20"/>
              </w:rPr>
              <w:t>podpisania Umowy</w:t>
            </w:r>
            <w:r w:rsidRPr="00AE59C0">
              <w:rPr>
                <w:sz w:val="20"/>
                <w:szCs w:val="20"/>
              </w:rPr>
              <w:t xml:space="preserve"> do </w:t>
            </w:r>
            <w:r w:rsidR="009158BC">
              <w:rPr>
                <w:sz w:val="20"/>
                <w:szCs w:val="20"/>
              </w:rPr>
              <w:t>170 dnia od podpisania umowy</w:t>
            </w:r>
            <w:r w:rsidR="003C6398">
              <w:rPr>
                <w:sz w:val="20"/>
                <w:szCs w:val="20"/>
              </w:rPr>
              <w:t>.</w:t>
            </w:r>
          </w:p>
          <w:p w14:paraId="2BC6FF6C" w14:textId="670A3096" w:rsidR="00DD123C" w:rsidRDefault="009158BC" w:rsidP="00DD123C">
            <w:pPr>
              <w:spacing w:line="276" w:lineRule="auto"/>
              <w:jc w:val="both"/>
              <w:rPr>
                <w:sz w:val="20"/>
                <w:szCs w:val="20"/>
              </w:rPr>
            </w:pPr>
            <w:r>
              <w:rPr>
                <w:sz w:val="20"/>
                <w:szCs w:val="20"/>
              </w:rPr>
              <w:t>Po upływie okresu wskazanego w zdaniu poprzedzającym,</w:t>
            </w:r>
            <w:r w:rsidR="00DD123C" w:rsidRPr="00AE59C0">
              <w:rPr>
                <w:sz w:val="20"/>
                <w:szCs w:val="20"/>
              </w:rPr>
              <w:t xml:space="preserve"> Nieruchomość 1 musi być wy</w:t>
            </w:r>
            <w:r w:rsidR="003C6398">
              <w:rPr>
                <w:sz w:val="20"/>
                <w:szCs w:val="20"/>
              </w:rPr>
              <w:t xml:space="preserve">posażona w docelowe instalacje </w:t>
            </w:r>
            <w:r w:rsidR="00DD123C" w:rsidRPr="00AE59C0">
              <w:rPr>
                <w:sz w:val="20"/>
                <w:szCs w:val="20"/>
              </w:rPr>
              <w:t>doprowadzające media.</w:t>
            </w:r>
          </w:p>
          <w:p w14:paraId="650F5B57" w14:textId="171F6DE1" w:rsidR="00DD123C" w:rsidRPr="00312328" w:rsidRDefault="00DD123C" w:rsidP="00DD123C">
            <w:pPr>
              <w:spacing w:line="276" w:lineRule="auto"/>
              <w:jc w:val="both"/>
              <w:rPr>
                <w:sz w:val="20"/>
                <w:szCs w:val="20"/>
              </w:rPr>
            </w:pPr>
          </w:p>
        </w:tc>
        <w:tc>
          <w:tcPr>
            <w:tcW w:w="1985" w:type="dxa"/>
            <w:vAlign w:val="center"/>
          </w:tcPr>
          <w:p w14:paraId="42DF1A10" w14:textId="747A007F" w:rsidR="00DD123C" w:rsidRPr="00312328" w:rsidRDefault="00DD123C" w:rsidP="00A374B3">
            <w:pPr>
              <w:spacing w:line="276" w:lineRule="auto"/>
              <w:rPr>
                <w:sz w:val="20"/>
                <w:szCs w:val="20"/>
              </w:rPr>
            </w:pPr>
            <w:r>
              <w:rPr>
                <w:sz w:val="20"/>
                <w:szCs w:val="20"/>
              </w:rPr>
              <w:t xml:space="preserve">W terminie </w:t>
            </w:r>
            <w:del w:id="69" w:author="Autor">
              <w:r w:rsidR="00AC5C80" w:rsidDel="00A374B3">
                <w:rPr>
                  <w:sz w:val="20"/>
                  <w:szCs w:val="20"/>
                </w:rPr>
                <w:delText xml:space="preserve">14 </w:delText>
              </w:r>
            </w:del>
            <w:ins w:id="70" w:author="Autor">
              <w:r w:rsidR="00A374B3">
                <w:rPr>
                  <w:sz w:val="20"/>
                  <w:szCs w:val="20"/>
                </w:rPr>
                <w:t xml:space="preserve">21 </w:t>
              </w:r>
            </w:ins>
            <w:r w:rsidR="00AC5C80">
              <w:rPr>
                <w:sz w:val="20"/>
                <w:szCs w:val="20"/>
              </w:rPr>
              <w:t>dni od podpisania Umowy</w:t>
            </w:r>
            <w:r w:rsidR="007E3227">
              <w:rPr>
                <w:sz w:val="20"/>
                <w:szCs w:val="20"/>
              </w:rPr>
              <w:t>.</w:t>
            </w:r>
          </w:p>
        </w:tc>
      </w:tr>
      <w:tr w:rsidR="00814839" w:rsidRPr="00312328" w14:paraId="0EBB2EB1" w14:textId="77777777" w:rsidTr="50FE822B">
        <w:trPr>
          <w:trHeight w:val="1123"/>
          <w:jc w:val="center"/>
        </w:trPr>
        <w:tc>
          <w:tcPr>
            <w:tcW w:w="562" w:type="dxa"/>
            <w:shd w:val="clear" w:color="auto" w:fill="C5E0B3" w:themeFill="accent6" w:themeFillTint="66"/>
            <w:vAlign w:val="center"/>
          </w:tcPr>
          <w:p w14:paraId="2B32FCB9" w14:textId="591A6340" w:rsidR="00814839" w:rsidRDefault="00814839" w:rsidP="00814839">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5E161035" w14:textId="545C43D9" w:rsidR="00814839" w:rsidRPr="00312328" w:rsidRDefault="00814839" w:rsidP="00814839">
            <w:pPr>
              <w:spacing w:line="276" w:lineRule="auto"/>
              <w:rPr>
                <w:rFonts w:cstheme="minorHAnsi"/>
                <w:b/>
                <w:sz w:val="20"/>
                <w:szCs w:val="20"/>
              </w:rPr>
            </w:pPr>
            <w:r>
              <w:rPr>
                <w:rFonts w:eastAsiaTheme="minorEastAsia"/>
                <w:b/>
                <w:sz w:val="20"/>
                <w:szCs w:val="20"/>
              </w:rPr>
              <w:t>Udostępnienie Nieruchomości 1 Uczestnikom PCP</w:t>
            </w:r>
          </w:p>
        </w:tc>
        <w:tc>
          <w:tcPr>
            <w:tcW w:w="6379" w:type="dxa"/>
            <w:vAlign w:val="center"/>
          </w:tcPr>
          <w:p w14:paraId="0F78BAA4" w14:textId="72A3AE07" w:rsidR="00814839" w:rsidRPr="00AE59C0" w:rsidRDefault="00814839" w:rsidP="00814839">
            <w:pPr>
              <w:spacing w:line="276" w:lineRule="auto"/>
              <w:jc w:val="both"/>
              <w:rPr>
                <w:sz w:val="20"/>
                <w:szCs w:val="20"/>
              </w:rPr>
            </w:pPr>
            <w:r>
              <w:rPr>
                <w:sz w:val="20"/>
                <w:szCs w:val="20"/>
              </w:rPr>
              <w:t xml:space="preserve">Zamawiający wymaga, aby Partner Strategiczny udostępnił na potrzeby realizacji Przedsięwzięcia PCP Nieruchomość 1 Uczestnikom PCP na podstawie protokołu zdawczo-odbiorczego. </w:t>
            </w:r>
          </w:p>
        </w:tc>
        <w:tc>
          <w:tcPr>
            <w:tcW w:w="1985" w:type="dxa"/>
            <w:vAlign w:val="center"/>
          </w:tcPr>
          <w:p w14:paraId="259CE2F2" w14:textId="111D7477" w:rsidR="00814839" w:rsidRDefault="00814839" w:rsidP="00814839">
            <w:pPr>
              <w:spacing w:line="276" w:lineRule="auto"/>
              <w:rPr>
                <w:sz w:val="20"/>
                <w:szCs w:val="20"/>
              </w:rPr>
            </w:pPr>
            <w:r>
              <w:rPr>
                <w:rFonts w:cstheme="minorHAnsi"/>
                <w:sz w:val="20"/>
                <w:szCs w:val="20"/>
              </w:rPr>
              <w:t>W terminie 21 dni od podpisania Umowy</w:t>
            </w:r>
            <w:r w:rsidR="009E2C3D">
              <w:rPr>
                <w:sz w:val="20"/>
                <w:szCs w:val="20"/>
              </w:rPr>
              <w:t xml:space="preserve"> lecz nie później niż do 12 października</w:t>
            </w:r>
            <w:r>
              <w:rPr>
                <w:rFonts w:cstheme="minorHAnsi"/>
                <w:sz w:val="20"/>
                <w:szCs w:val="20"/>
              </w:rPr>
              <w:t xml:space="preserve">. </w:t>
            </w:r>
          </w:p>
        </w:tc>
      </w:tr>
      <w:tr w:rsidR="00814839" w:rsidRPr="00312328" w14:paraId="756F0994" w14:textId="77777777" w:rsidTr="50FE822B">
        <w:trPr>
          <w:trHeight w:val="1123"/>
          <w:jc w:val="center"/>
        </w:trPr>
        <w:tc>
          <w:tcPr>
            <w:tcW w:w="562" w:type="dxa"/>
            <w:shd w:val="clear" w:color="auto" w:fill="C5E0B3" w:themeFill="accent6" w:themeFillTint="66"/>
            <w:vAlign w:val="center"/>
          </w:tcPr>
          <w:p w14:paraId="6370DFBF" w14:textId="72F0DD87" w:rsidR="00814839" w:rsidRPr="00312328" w:rsidRDefault="00814839" w:rsidP="00814839">
            <w:pPr>
              <w:pStyle w:val="Akapitzlist"/>
              <w:numPr>
                <w:ilvl w:val="0"/>
                <w:numId w:val="3"/>
              </w:numPr>
              <w:spacing w:line="276" w:lineRule="auto"/>
              <w:ind w:left="0" w:firstLine="0"/>
              <w:rPr>
                <w:rFonts w:cstheme="minorHAnsi"/>
                <w:color w:val="44546A" w:themeColor="text2"/>
                <w:sz w:val="20"/>
                <w:szCs w:val="20"/>
              </w:rPr>
            </w:pPr>
          </w:p>
        </w:tc>
        <w:tc>
          <w:tcPr>
            <w:tcW w:w="2268" w:type="dxa"/>
            <w:shd w:val="clear" w:color="auto" w:fill="C5E0B3" w:themeFill="accent6" w:themeFillTint="66"/>
            <w:vAlign w:val="center"/>
          </w:tcPr>
          <w:p w14:paraId="7C448284" w14:textId="1D7E047C" w:rsidR="00814839" w:rsidRPr="00312328" w:rsidRDefault="00814839" w:rsidP="00814839">
            <w:pPr>
              <w:spacing w:line="276" w:lineRule="auto"/>
              <w:rPr>
                <w:rFonts w:cstheme="minorHAnsi"/>
                <w:b/>
                <w:sz w:val="20"/>
                <w:szCs w:val="20"/>
              </w:rPr>
            </w:pPr>
            <w:r w:rsidRPr="00312328">
              <w:rPr>
                <w:rFonts w:cstheme="minorHAnsi"/>
                <w:b/>
                <w:sz w:val="20"/>
                <w:szCs w:val="20"/>
              </w:rPr>
              <w:t>Pełnomocnictwo dla Uczestników PCP</w:t>
            </w:r>
          </w:p>
        </w:tc>
        <w:tc>
          <w:tcPr>
            <w:tcW w:w="6379" w:type="dxa"/>
            <w:vAlign w:val="center"/>
          </w:tcPr>
          <w:p w14:paraId="067ECCDC" w14:textId="446E321B" w:rsidR="00814839" w:rsidRDefault="00814839" w:rsidP="00814839">
            <w:pPr>
              <w:spacing w:line="276" w:lineRule="auto"/>
              <w:jc w:val="both"/>
              <w:rPr>
                <w:sz w:val="20"/>
                <w:szCs w:val="20"/>
              </w:rPr>
            </w:pPr>
            <w:r w:rsidRPr="00312328">
              <w:rPr>
                <w:sz w:val="20"/>
                <w:szCs w:val="20"/>
              </w:rPr>
              <w:t>Zamawiający wymaga, aby Partner Strategiczny udzielił niezbędnego pełnomocnictwa każdemu z Uczestników PCP lub wskazanym przez nich przedstawicielom</w:t>
            </w:r>
            <w:ins w:id="71" w:author="Autor">
              <w:r w:rsidR="005E18D1">
                <w:rPr>
                  <w:sz w:val="20"/>
                  <w:szCs w:val="20"/>
                </w:rPr>
                <w:t xml:space="preserve">, w szczególności podmiotowi działającemu w imieniu i na koszt wszystkich Uczestników PCP, </w:t>
              </w:r>
            </w:ins>
            <w:del w:id="72" w:author="Autor">
              <w:r w:rsidRPr="00312328" w:rsidDel="005E18D1">
                <w:rPr>
                  <w:sz w:val="20"/>
                  <w:szCs w:val="20"/>
                </w:rPr>
                <w:delText xml:space="preserve"> </w:delText>
              </w:r>
            </w:del>
            <w:r w:rsidRPr="00312328">
              <w:rPr>
                <w:sz w:val="20"/>
                <w:szCs w:val="20"/>
              </w:rPr>
              <w:t xml:space="preserve">w celu dokonania przez nich </w:t>
            </w:r>
            <w:r w:rsidR="001F7559" w:rsidRPr="00312328">
              <w:rPr>
                <w:sz w:val="20"/>
                <w:szCs w:val="20"/>
              </w:rPr>
              <w:t xml:space="preserve">wszelkich </w:t>
            </w:r>
            <w:r w:rsidRPr="00312328">
              <w:rPr>
                <w:sz w:val="20"/>
                <w:szCs w:val="20"/>
              </w:rPr>
              <w:t xml:space="preserve">zgłoszeń, pozyskania decyzji lub pozwoleń, uzyskiwanych w drodze postępowania przed organem władzy publicznej w celu przygotowania, </w:t>
            </w:r>
            <w:r w:rsidRPr="00312328">
              <w:rPr>
                <w:sz w:val="20"/>
                <w:szCs w:val="20"/>
              </w:rPr>
              <w:lastRenderedPageBreak/>
              <w:t>wybudowania, uruchomienia i eksploatacji jego Instalacji Ułamkowo-Technicznych</w:t>
            </w:r>
            <w:r>
              <w:rPr>
                <w:sz w:val="20"/>
                <w:szCs w:val="20"/>
              </w:rPr>
              <w:t xml:space="preserve"> na Nieruchomości 1, oraz na potrzeby realizacji dokumentacji projektowej i materiałów na poczet budowy Demonstratora Technologii.</w:t>
            </w:r>
            <w:ins w:id="73" w:author="Autor">
              <w:r w:rsidR="001F3655">
                <w:rPr>
                  <w:sz w:val="20"/>
                  <w:szCs w:val="20"/>
                </w:rPr>
                <w:t xml:space="preserve"> </w:t>
              </w:r>
            </w:ins>
          </w:p>
          <w:p w14:paraId="7343DEF2" w14:textId="6B782ABD" w:rsidR="002E6284" w:rsidRDefault="009503FB" w:rsidP="00814839">
            <w:pPr>
              <w:spacing w:line="276" w:lineRule="auto"/>
              <w:jc w:val="both"/>
              <w:rPr>
                <w:sz w:val="20"/>
                <w:szCs w:val="20"/>
              </w:rPr>
            </w:pPr>
            <w:r>
              <w:rPr>
                <w:sz w:val="20"/>
                <w:szCs w:val="20"/>
              </w:rPr>
              <w:t xml:space="preserve">Partner Strategiczny jest zobowiązany </w:t>
            </w:r>
            <w:r w:rsidR="00155545">
              <w:rPr>
                <w:sz w:val="20"/>
                <w:szCs w:val="20"/>
              </w:rPr>
              <w:t xml:space="preserve">do </w:t>
            </w:r>
            <w:r>
              <w:rPr>
                <w:sz w:val="20"/>
                <w:szCs w:val="20"/>
              </w:rPr>
              <w:t>przekazywa</w:t>
            </w:r>
            <w:r w:rsidR="00155545">
              <w:rPr>
                <w:sz w:val="20"/>
                <w:szCs w:val="20"/>
              </w:rPr>
              <w:t>nia</w:t>
            </w:r>
            <w:r>
              <w:rPr>
                <w:sz w:val="20"/>
                <w:szCs w:val="20"/>
              </w:rPr>
              <w:t xml:space="preserve"> nieodpłatnie Uczestnikom PCP </w:t>
            </w:r>
            <w:ins w:id="74" w:author="Autor">
              <w:r w:rsidR="005E18D1">
                <w:rPr>
                  <w:sz w:val="20"/>
                  <w:szCs w:val="20"/>
                </w:rPr>
                <w:t xml:space="preserve">lub podmiotowi działającemu w imieniu </w:t>
              </w:r>
              <w:r w:rsidR="0073773D">
                <w:rPr>
                  <w:sz w:val="20"/>
                  <w:szCs w:val="20"/>
                </w:rPr>
                <w:t xml:space="preserve">wszystkich </w:t>
              </w:r>
              <w:r w:rsidR="005E18D1">
                <w:rPr>
                  <w:sz w:val="20"/>
                  <w:szCs w:val="20"/>
                </w:rPr>
                <w:t xml:space="preserve">Uczestników PCP </w:t>
              </w:r>
            </w:ins>
            <w:r>
              <w:rPr>
                <w:sz w:val="20"/>
                <w:szCs w:val="20"/>
              </w:rPr>
              <w:t>wszelki</w:t>
            </w:r>
            <w:r w:rsidR="00155545">
              <w:rPr>
                <w:sz w:val="20"/>
                <w:szCs w:val="20"/>
              </w:rPr>
              <w:t>ch</w:t>
            </w:r>
            <w:r>
              <w:rPr>
                <w:sz w:val="20"/>
                <w:szCs w:val="20"/>
              </w:rPr>
              <w:t xml:space="preserve"> informacj</w:t>
            </w:r>
            <w:r w:rsidR="00155545">
              <w:rPr>
                <w:sz w:val="20"/>
                <w:szCs w:val="20"/>
              </w:rPr>
              <w:t>i</w:t>
            </w:r>
            <w:r>
              <w:rPr>
                <w:sz w:val="20"/>
                <w:szCs w:val="20"/>
              </w:rPr>
              <w:t xml:space="preserve"> i dan</w:t>
            </w:r>
            <w:r w:rsidR="00155545">
              <w:rPr>
                <w:sz w:val="20"/>
                <w:szCs w:val="20"/>
              </w:rPr>
              <w:t>ych</w:t>
            </w:r>
            <w:r>
              <w:rPr>
                <w:sz w:val="20"/>
                <w:szCs w:val="20"/>
              </w:rPr>
              <w:t xml:space="preserve"> dotycząc</w:t>
            </w:r>
            <w:r w:rsidR="00155545">
              <w:rPr>
                <w:sz w:val="20"/>
                <w:szCs w:val="20"/>
              </w:rPr>
              <w:t>ych</w:t>
            </w:r>
            <w:r>
              <w:rPr>
                <w:sz w:val="20"/>
                <w:szCs w:val="20"/>
              </w:rPr>
              <w:t xml:space="preserve"> Nieruchomości 1 i Partnera Strategicznego (np. posiadana wiedza co do właściwości gruntu, wyciągi z rejestrów, akty własności itp.) oraz podejmowania współdziałań w zakresie, który będzie potrzebny do przeprowadzenia ww. postępowań. </w:t>
            </w:r>
          </w:p>
          <w:p w14:paraId="21B7FC54" w14:textId="52B5F6E1" w:rsidR="008135A3" w:rsidRDefault="009503FB" w:rsidP="00814839">
            <w:pPr>
              <w:spacing w:line="276" w:lineRule="auto"/>
              <w:jc w:val="both"/>
              <w:rPr>
                <w:ins w:id="75" w:author="Autor"/>
                <w:sz w:val="20"/>
                <w:szCs w:val="20"/>
              </w:rPr>
            </w:pPr>
            <w:r>
              <w:rPr>
                <w:sz w:val="20"/>
                <w:szCs w:val="20"/>
              </w:rPr>
              <w:t>W cel</w:t>
            </w:r>
            <w:r w:rsidR="002E6284">
              <w:rPr>
                <w:sz w:val="20"/>
                <w:szCs w:val="20"/>
              </w:rPr>
              <w:t>u</w:t>
            </w:r>
            <w:r>
              <w:rPr>
                <w:sz w:val="20"/>
                <w:szCs w:val="20"/>
              </w:rPr>
              <w:t xml:space="preserve"> usunięcia wątpliwości </w:t>
            </w:r>
            <w:r w:rsidR="002E6284">
              <w:rPr>
                <w:sz w:val="20"/>
                <w:szCs w:val="20"/>
              </w:rPr>
              <w:t>Zamawiający</w:t>
            </w:r>
            <w:r>
              <w:rPr>
                <w:sz w:val="20"/>
                <w:szCs w:val="20"/>
              </w:rPr>
              <w:t xml:space="preserve"> wskazuj</w:t>
            </w:r>
            <w:r w:rsidR="002E6284">
              <w:rPr>
                <w:sz w:val="20"/>
                <w:szCs w:val="20"/>
              </w:rPr>
              <w:t>e</w:t>
            </w:r>
            <w:r>
              <w:rPr>
                <w:sz w:val="20"/>
                <w:szCs w:val="20"/>
              </w:rPr>
              <w:t>, że obowiązek ten nie dotyczy informacji i danych związanych bezpośrednio z rozwiązaniem technologicznym opracowywanym przez Uczestnika PCP oraz działań obciążających zgodnie z Częścią D Uczestnika PCP</w:t>
            </w:r>
            <w:r w:rsidR="00577987">
              <w:rPr>
                <w:sz w:val="20"/>
                <w:szCs w:val="20"/>
              </w:rPr>
              <w:t>.</w:t>
            </w:r>
          </w:p>
          <w:p w14:paraId="25BE6995" w14:textId="67EB2869" w:rsidR="001F3655" w:rsidDel="00317B78" w:rsidRDefault="001F3655" w:rsidP="001F3655">
            <w:pPr>
              <w:spacing w:line="276" w:lineRule="auto"/>
              <w:jc w:val="both"/>
              <w:rPr>
                <w:ins w:id="76" w:author="Autor"/>
                <w:del w:id="77" w:author="Autor"/>
                <w:sz w:val="20"/>
                <w:szCs w:val="20"/>
              </w:rPr>
            </w:pPr>
          </w:p>
          <w:p w14:paraId="29CCEC95" w14:textId="3FB65CA3" w:rsidR="001F3655" w:rsidDel="001F3655" w:rsidRDefault="001F3655" w:rsidP="00814839">
            <w:pPr>
              <w:spacing w:line="276" w:lineRule="auto"/>
              <w:jc w:val="both"/>
              <w:rPr>
                <w:del w:id="78" w:author="Autor"/>
                <w:sz w:val="20"/>
                <w:szCs w:val="20"/>
              </w:rPr>
            </w:pPr>
          </w:p>
          <w:p w14:paraId="108D967E" w14:textId="48687DF0" w:rsidR="009503FB" w:rsidRDefault="009503FB" w:rsidP="781010B5">
            <w:pPr>
              <w:spacing w:line="276" w:lineRule="auto"/>
              <w:jc w:val="both"/>
              <w:rPr>
                <w:ins w:id="79" w:author="Autor"/>
                <w:rFonts w:eastAsiaTheme="minorEastAsia"/>
                <w:sz w:val="20"/>
                <w:szCs w:val="20"/>
              </w:rPr>
            </w:pPr>
            <w:del w:id="80" w:author="Autor">
              <w:r w:rsidDel="00F17E90">
                <w:rPr>
                  <w:rFonts w:eastAsiaTheme="minorEastAsia"/>
                  <w:sz w:val="20"/>
                  <w:szCs w:val="20"/>
                </w:rPr>
                <w:delText xml:space="preserve">Partner Strategiczny w oparciu o dokumentację przygotowaną przez Uczestników PCP jest zobowiązany za ich </w:delText>
              </w:r>
            </w:del>
            <w:ins w:id="81" w:author="Autor">
              <w:r w:rsidR="5AE69C63" w:rsidRPr="781010B5">
                <w:rPr>
                  <w:rFonts w:eastAsiaTheme="minorEastAsia"/>
                  <w:sz w:val="20"/>
                  <w:szCs w:val="20"/>
                </w:rPr>
                <w:t>Aby uniknąć wszelkich wątpliwości, Zamawiający informuje, że stroną odpowiedzialną za uzyskanie na rzecz Partnera Strategicznego wszelkich niezbędn</w:t>
              </w:r>
              <w:r w:rsidR="08EFC4DA" w:rsidRPr="781010B5">
                <w:rPr>
                  <w:rFonts w:eastAsiaTheme="minorEastAsia"/>
                  <w:sz w:val="20"/>
                  <w:szCs w:val="20"/>
                </w:rPr>
                <w:t>ych</w:t>
              </w:r>
              <w:r w:rsidR="5AE69C63" w:rsidRPr="781010B5">
                <w:rPr>
                  <w:rFonts w:eastAsiaTheme="minorEastAsia"/>
                  <w:sz w:val="20"/>
                  <w:szCs w:val="20"/>
                </w:rPr>
                <w:t xml:space="preserve"> decyzj</w:t>
              </w:r>
              <w:r w:rsidR="50121B3D" w:rsidRPr="781010B5">
                <w:rPr>
                  <w:rFonts w:eastAsiaTheme="minorEastAsia"/>
                  <w:sz w:val="20"/>
                  <w:szCs w:val="20"/>
                </w:rPr>
                <w:t>i</w:t>
              </w:r>
              <w:r w:rsidR="5AE69C63" w:rsidRPr="781010B5">
                <w:rPr>
                  <w:rFonts w:eastAsiaTheme="minorEastAsia"/>
                  <w:sz w:val="20"/>
                  <w:szCs w:val="20"/>
                </w:rPr>
                <w:t xml:space="preserve"> i zezwoleń, w szczególności dotycząc</w:t>
              </w:r>
              <w:r w:rsidR="3ECBB668" w:rsidRPr="781010B5">
                <w:rPr>
                  <w:rFonts w:eastAsiaTheme="minorEastAsia"/>
                  <w:sz w:val="20"/>
                  <w:szCs w:val="20"/>
                </w:rPr>
                <w:t>ych</w:t>
              </w:r>
              <w:r w:rsidR="5AE69C63" w:rsidRPr="781010B5">
                <w:rPr>
                  <w:rFonts w:eastAsiaTheme="minorEastAsia"/>
                  <w:sz w:val="20"/>
                  <w:szCs w:val="20"/>
                </w:rPr>
                <w:t xml:space="preserve"> produkcji biogazu i gospodarowania odpadami</w:t>
              </w:r>
              <w:r w:rsidR="727CB2E3" w:rsidRPr="781010B5">
                <w:rPr>
                  <w:rFonts w:eastAsiaTheme="minorEastAsia"/>
                  <w:sz w:val="20"/>
                  <w:szCs w:val="20"/>
                </w:rPr>
                <w:t xml:space="preserve"> są Uczestnicy PCP</w:t>
              </w:r>
              <w:r w:rsidR="005E18D1">
                <w:rPr>
                  <w:rFonts w:eastAsiaTheme="minorEastAsia"/>
                  <w:sz w:val="20"/>
                  <w:szCs w:val="20"/>
                </w:rPr>
                <w:t xml:space="preserve"> lub/i </w:t>
              </w:r>
              <w:r w:rsidR="727CB2E3" w:rsidRPr="781010B5">
                <w:rPr>
                  <w:sz w:val="20"/>
                  <w:szCs w:val="20"/>
                </w:rPr>
                <w:t>podmioty działające</w:t>
              </w:r>
              <w:r w:rsidR="005E18D1">
                <w:rPr>
                  <w:sz w:val="20"/>
                  <w:szCs w:val="20"/>
                </w:rPr>
                <w:t xml:space="preserve"> w imieniu Uczestników PCP</w:t>
              </w:r>
              <w:r w:rsidR="727CB2E3" w:rsidRPr="781010B5">
                <w:rPr>
                  <w:sz w:val="20"/>
                  <w:szCs w:val="20"/>
                </w:rPr>
                <w:t>.</w:t>
              </w:r>
            </w:ins>
          </w:p>
          <w:p w14:paraId="5A4CA534" w14:textId="4E988CA9" w:rsidR="009503FB" w:rsidRDefault="009503FB" w:rsidP="009503FB">
            <w:pPr>
              <w:spacing w:line="276" w:lineRule="auto"/>
              <w:jc w:val="both"/>
              <w:rPr>
                <w:ins w:id="82" w:author="Autor"/>
                <w:rFonts w:eastAsiaTheme="minorEastAsia"/>
                <w:sz w:val="20"/>
                <w:szCs w:val="20"/>
              </w:rPr>
            </w:pPr>
            <w:del w:id="83" w:author="Autor">
              <w:r w:rsidRPr="781010B5" w:rsidDel="00673722">
                <w:rPr>
                  <w:rFonts w:eastAsiaTheme="minorEastAsia"/>
                  <w:sz w:val="20"/>
                  <w:szCs w:val="20"/>
                </w:rPr>
                <w:delText>pośrednictwem</w:delText>
              </w:r>
              <w:r w:rsidR="00F17E90">
                <w:rPr>
                  <w:rFonts w:eastAsiaTheme="minorEastAsia"/>
                  <w:sz w:val="20"/>
                  <w:szCs w:val="20"/>
                </w:rPr>
                <w:delText xml:space="preserve"> </w:delText>
              </w:r>
              <w:r>
                <w:rPr>
                  <w:rFonts w:eastAsiaTheme="minorEastAsia"/>
                  <w:sz w:val="20"/>
                  <w:szCs w:val="20"/>
                </w:rPr>
                <w:delText>i przy ich wsparciu</w:delText>
              </w:r>
              <w:r w:rsidDel="00F17E90">
                <w:rPr>
                  <w:rFonts w:eastAsiaTheme="minorEastAsia"/>
                  <w:sz w:val="20"/>
                  <w:szCs w:val="20"/>
                </w:rPr>
                <w:delText xml:space="preserve"> uzyskać</w:delText>
              </w:r>
              <w:r>
                <w:rPr>
                  <w:rFonts w:eastAsiaTheme="minorEastAsia"/>
                  <w:sz w:val="20"/>
                  <w:szCs w:val="20"/>
                </w:rPr>
                <w:delText xml:space="preserve"> na swoją rzecz jako właściciela Nieruchomości 1 oraz przyszłego właściciela części Instalacji Ułamkowo-Technicznych</w:delText>
              </w:r>
            </w:del>
            <w:r>
              <w:rPr>
                <w:rFonts w:eastAsiaTheme="minorEastAsia"/>
                <w:sz w:val="20"/>
                <w:szCs w:val="20"/>
              </w:rPr>
              <w:t xml:space="preserve"> </w:t>
            </w:r>
            <w:del w:id="84" w:author="Autor">
              <w:r>
                <w:rPr>
                  <w:rFonts w:eastAsiaTheme="minorEastAsia"/>
                  <w:sz w:val="20"/>
                  <w:szCs w:val="20"/>
                </w:rPr>
                <w:delText>wszelkie niezbędne decyzje i zezwolenia, w szczególności dotyczące produkcji biogazu i gospodarowania odpadami.</w:delText>
              </w:r>
            </w:del>
          </w:p>
          <w:p w14:paraId="0F31EC3F" w14:textId="77777777" w:rsidR="00F17E90" w:rsidRPr="00312328" w:rsidRDefault="00F17E90" w:rsidP="009503FB">
            <w:pPr>
              <w:spacing w:line="276" w:lineRule="auto"/>
              <w:jc w:val="both"/>
              <w:rPr>
                <w:rFonts w:eastAsiaTheme="minorEastAsia"/>
                <w:sz w:val="20"/>
                <w:szCs w:val="20"/>
              </w:rPr>
            </w:pPr>
          </w:p>
          <w:p w14:paraId="4985D629" w14:textId="73EDA464" w:rsidR="00814839" w:rsidRDefault="00814839" w:rsidP="00814839">
            <w:pPr>
              <w:spacing w:line="276" w:lineRule="auto"/>
              <w:jc w:val="both"/>
              <w:rPr>
                <w:rFonts w:eastAsiaTheme="minorEastAsia"/>
                <w:sz w:val="20"/>
                <w:szCs w:val="20"/>
              </w:rPr>
            </w:pPr>
            <w:r w:rsidRPr="00312328">
              <w:rPr>
                <w:rFonts w:eastAsiaTheme="minorEastAsia"/>
                <w:sz w:val="20"/>
                <w:szCs w:val="20"/>
              </w:rPr>
              <w:t>Zamawiający informuje, że Uczestnicy PCP są zobowiązani przygotować wszelką dokumentację, niezbędną do uzyskania takiego rozstrzygnięcia lub dokonania takiej czynności oraz przeprowadzić, na swój koszt i ryzyko, wymagane prawem działania przed organami władzy publicznej w imieniu i na rzecz Partnera Strategicznego.</w:t>
            </w:r>
          </w:p>
          <w:p w14:paraId="2E75AC40" w14:textId="7EC89074" w:rsidR="00814839" w:rsidRPr="00312328" w:rsidRDefault="00814839" w:rsidP="00814839">
            <w:pPr>
              <w:spacing w:line="276" w:lineRule="auto"/>
              <w:jc w:val="both"/>
              <w:rPr>
                <w:rFonts w:eastAsiaTheme="minorEastAsia"/>
                <w:sz w:val="20"/>
                <w:szCs w:val="20"/>
              </w:rPr>
            </w:pPr>
          </w:p>
          <w:p w14:paraId="735DE66B" w14:textId="7206BE3C" w:rsidR="00814839" w:rsidRPr="00312328" w:rsidRDefault="00814839" w:rsidP="00814839">
            <w:pPr>
              <w:spacing w:line="276" w:lineRule="auto"/>
              <w:jc w:val="both"/>
              <w:rPr>
                <w:rFonts w:eastAsiaTheme="minorEastAsia"/>
                <w:sz w:val="20"/>
                <w:szCs w:val="20"/>
              </w:rPr>
            </w:pPr>
            <w:r w:rsidRPr="00312328">
              <w:rPr>
                <w:rFonts w:eastAsiaTheme="minorEastAsia"/>
                <w:sz w:val="20"/>
                <w:szCs w:val="20"/>
              </w:rPr>
              <w:t>Jednocześnie, za zgodą Zamawiającego, Uczestnicy PCP i Partner Strategiczny mogą ustalić, że działania w oparciu o dokumenty przygotowane przez Uczestników PCP będzie</w:t>
            </w:r>
            <w:ins w:id="85" w:author="Autor">
              <w:r w:rsidR="00A374B3">
                <w:rPr>
                  <w:rFonts w:eastAsiaTheme="minorEastAsia"/>
                  <w:sz w:val="20"/>
                  <w:szCs w:val="20"/>
                </w:rPr>
                <w:t xml:space="preserve"> </w:t>
              </w:r>
            </w:ins>
            <w:r w:rsidR="002E6284">
              <w:rPr>
                <w:rFonts w:eastAsiaTheme="minorEastAsia"/>
                <w:sz w:val="20"/>
                <w:szCs w:val="20"/>
              </w:rPr>
              <w:t xml:space="preserve">w szczególności w zakresie wszelkich </w:t>
            </w:r>
            <w:r w:rsidR="001F7559">
              <w:rPr>
                <w:rFonts w:eastAsiaTheme="minorEastAsia"/>
                <w:sz w:val="20"/>
                <w:szCs w:val="20"/>
              </w:rPr>
              <w:t>niezbędnych</w:t>
            </w:r>
            <w:r w:rsidR="002E6284">
              <w:rPr>
                <w:rFonts w:eastAsiaTheme="minorEastAsia"/>
                <w:sz w:val="20"/>
                <w:szCs w:val="20"/>
              </w:rPr>
              <w:t xml:space="preserve"> decyzji i zezwoleń dotyczących bezpośrednio produkcji biogazu i gospodarowania odpadami.</w:t>
            </w:r>
          </w:p>
          <w:p w14:paraId="6B5003E0" w14:textId="77777777" w:rsidR="00814839" w:rsidRPr="00AE59C0" w:rsidRDefault="00814839" w:rsidP="00814839">
            <w:pPr>
              <w:spacing w:line="276" w:lineRule="auto"/>
              <w:jc w:val="both"/>
              <w:rPr>
                <w:sz w:val="20"/>
                <w:szCs w:val="20"/>
              </w:rPr>
            </w:pPr>
          </w:p>
        </w:tc>
        <w:tc>
          <w:tcPr>
            <w:tcW w:w="1985" w:type="dxa"/>
            <w:vAlign w:val="center"/>
          </w:tcPr>
          <w:p w14:paraId="77B1A760" w14:textId="165F4EFD" w:rsidR="00814839" w:rsidRDefault="00814839" w:rsidP="009E2C3D">
            <w:pPr>
              <w:spacing w:line="276" w:lineRule="auto"/>
              <w:rPr>
                <w:sz w:val="20"/>
                <w:szCs w:val="20"/>
              </w:rPr>
            </w:pPr>
            <w:r>
              <w:rPr>
                <w:sz w:val="20"/>
                <w:szCs w:val="20"/>
              </w:rPr>
              <w:lastRenderedPageBreak/>
              <w:t>W terminie 21 dni od podpisania Umowy</w:t>
            </w:r>
            <w:r w:rsidR="009E2C3D">
              <w:rPr>
                <w:sz w:val="20"/>
                <w:szCs w:val="20"/>
              </w:rPr>
              <w:t>.</w:t>
            </w:r>
            <w:r w:rsidR="00331061">
              <w:rPr>
                <w:sz w:val="20"/>
                <w:szCs w:val="20"/>
              </w:rPr>
              <w:t xml:space="preserve"> </w:t>
            </w:r>
          </w:p>
        </w:tc>
      </w:tr>
      <w:tr w:rsidR="00814839" w:rsidRPr="00312328" w14:paraId="7891A8BC" w14:textId="03F7ABD0" w:rsidTr="50FE822B">
        <w:trPr>
          <w:trHeight w:val="1123"/>
          <w:jc w:val="center"/>
        </w:trPr>
        <w:tc>
          <w:tcPr>
            <w:tcW w:w="562" w:type="dxa"/>
            <w:shd w:val="clear" w:color="auto" w:fill="C5E0B3" w:themeFill="accent6" w:themeFillTint="66"/>
            <w:vAlign w:val="center"/>
          </w:tcPr>
          <w:p w14:paraId="61B69717" w14:textId="77777777" w:rsidR="00814839" w:rsidRPr="00312328" w:rsidRDefault="00814839" w:rsidP="24BEDB9B">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34CF3668" w14:textId="34ED0F7F" w:rsidR="00814839" w:rsidRPr="00312328" w:rsidRDefault="00814839" w:rsidP="00814839">
            <w:pPr>
              <w:spacing w:line="276" w:lineRule="auto"/>
              <w:rPr>
                <w:rFonts w:eastAsiaTheme="minorEastAsia"/>
                <w:b/>
                <w:sz w:val="20"/>
                <w:szCs w:val="20"/>
              </w:rPr>
            </w:pPr>
            <w:r w:rsidRPr="00312328">
              <w:rPr>
                <w:rFonts w:eastAsiaTheme="minorEastAsia"/>
                <w:b/>
                <w:sz w:val="20"/>
                <w:szCs w:val="20"/>
              </w:rPr>
              <w:t>Przestrzeń buforowa na</w:t>
            </w:r>
          </w:p>
          <w:p w14:paraId="0C670096" w14:textId="74D8171F" w:rsidR="00814839" w:rsidRPr="00312328" w:rsidRDefault="00814839" w:rsidP="00814839">
            <w:pPr>
              <w:spacing w:line="276" w:lineRule="auto"/>
              <w:rPr>
                <w:rFonts w:cstheme="minorHAnsi"/>
                <w:b/>
                <w:sz w:val="20"/>
                <w:szCs w:val="20"/>
              </w:rPr>
            </w:pPr>
            <w:r w:rsidRPr="00312328">
              <w:rPr>
                <w:rFonts w:eastAsiaTheme="minorEastAsia"/>
                <w:b/>
                <w:sz w:val="20"/>
                <w:szCs w:val="20"/>
              </w:rPr>
              <w:t>substraty stałe</w:t>
            </w:r>
          </w:p>
        </w:tc>
        <w:tc>
          <w:tcPr>
            <w:tcW w:w="6379" w:type="dxa"/>
            <w:vAlign w:val="center"/>
          </w:tcPr>
          <w:p w14:paraId="62D69F88" w14:textId="09CA29C7" w:rsidR="00814839" w:rsidRDefault="00814839" w:rsidP="00814839">
            <w:pPr>
              <w:spacing w:line="276" w:lineRule="auto"/>
              <w:jc w:val="both"/>
              <w:rPr>
                <w:sz w:val="20"/>
                <w:szCs w:val="20"/>
              </w:rPr>
            </w:pPr>
            <w:r w:rsidRPr="00312328">
              <w:rPr>
                <w:sz w:val="20"/>
                <w:szCs w:val="20"/>
              </w:rPr>
              <w:t>Zamawiający wymaga, aby w bezpośrednim sąsie</w:t>
            </w:r>
            <w:r>
              <w:rPr>
                <w:sz w:val="20"/>
                <w:szCs w:val="20"/>
              </w:rPr>
              <w:t xml:space="preserve">dztwie Nieruchomości 1, Partner </w:t>
            </w:r>
            <w:r w:rsidRPr="00312328">
              <w:rPr>
                <w:sz w:val="20"/>
                <w:szCs w:val="20"/>
              </w:rPr>
              <w:t>Strategiczny zapewnił przest</w:t>
            </w:r>
            <w:r>
              <w:rPr>
                <w:sz w:val="20"/>
                <w:szCs w:val="20"/>
              </w:rPr>
              <w:t xml:space="preserve">rzeń buforową na substraty stałe, wskazane w </w:t>
            </w:r>
            <w:ins w:id="86" w:author="Autor">
              <w:r w:rsidR="000C7F41">
                <w:rPr>
                  <w:sz w:val="20"/>
                  <w:szCs w:val="20"/>
                </w:rPr>
                <w:t xml:space="preserve">rozdziale IV w </w:t>
              </w:r>
            </w:ins>
            <w:r>
              <w:rPr>
                <w:sz w:val="20"/>
                <w:szCs w:val="20"/>
              </w:rPr>
              <w:t>Części D</w:t>
            </w:r>
            <w:r w:rsidR="000C7F41">
              <w:rPr>
                <w:sz w:val="20"/>
                <w:szCs w:val="20"/>
              </w:rPr>
              <w:t xml:space="preserve"> </w:t>
            </w:r>
            <w:r>
              <w:rPr>
                <w:sz w:val="20"/>
                <w:szCs w:val="20"/>
              </w:rPr>
              <w:t>niniejszego dokumentu.</w:t>
            </w:r>
          </w:p>
          <w:p w14:paraId="1F63A383" w14:textId="77777777" w:rsidR="00814839" w:rsidRDefault="00814839" w:rsidP="00814839">
            <w:pPr>
              <w:spacing w:line="276" w:lineRule="auto"/>
              <w:jc w:val="both"/>
              <w:rPr>
                <w:sz w:val="20"/>
                <w:szCs w:val="20"/>
              </w:rPr>
            </w:pPr>
          </w:p>
          <w:p w14:paraId="71A02C85" w14:textId="79EE75AC" w:rsidR="00814839" w:rsidRDefault="00814839" w:rsidP="00814839">
            <w:pPr>
              <w:spacing w:line="276" w:lineRule="auto"/>
              <w:jc w:val="both"/>
              <w:rPr>
                <w:sz w:val="20"/>
                <w:szCs w:val="20"/>
              </w:rPr>
            </w:pPr>
            <w:r w:rsidRPr="00312328">
              <w:rPr>
                <w:sz w:val="20"/>
                <w:szCs w:val="20"/>
              </w:rPr>
              <w:t xml:space="preserve">Partner Strategiczny musi zapewnić taką wielkość przestrzeni buforowej na substraty stałe oraz ustalić z Dostawcą Substratów częstotliwość ich dostaw </w:t>
            </w:r>
            <w:r w:rsidRPr="00312328">
              <w:rPr>
                <w:sz w:val="20"/>
                <w:szCs w:val="20"/>
              </w:rPr>
              <w:lastRenderedPageBreak/>
              <w:t>w taki sposób, aby zapewnić ciągłość Procesu Technologicznego na wszystkich Instalacjach Ułamkowo-Technicznych Uczestników PCP.</w:t>
            </w:r>
          </w:p>
          <w:p w14:paraId="4C25358E" w14:textId="77777777" w:rsidR="00814839" w:rsidRPr="00312328" w:rsidRDefault="00814839" w:rsidP="00814839">
            <w:pPr>
              <w:spacing w:line="276" w:lineRule="auto"/>
              <w:jc w:val="both"/>
              <w:rPr>
                <w:sz w:val="20"/>
                <w:szCs w:val="20"/>
              </w:rPr>
            </w:pPr>
          </w:p>
          <w:p w14:paraId="029EEDBE" w14:textId="77777777" w:rsidR="00814839" w:rsidRDefault="00814839" w:rsidP="00814839">
            <w:pPr>
              <w:spacing w:line="276" w:lineRule="auto"/>
              <w:jc w:val="both"/>
              <w:rPr>
                <w:sz w:val="20"/>
                <w:szCs w:val="20"/>
              </w:rPr>
            </w:pPr>
            <w:r w:rsidRPr="00312328">
              <w:rPr>
                <w:sz w:val="20"/>
                <w:szCs w:val="20"/>
              </w:rPr>
              <w:t xml:space="preserve">Przestrzeń buforowa na substraty stałe musi zapewniać możliwość pobierania ich w okresie całego roku, z uwzględnieniem polskich warunków klimatycznych. Partner Strategiczny </w:t>
            </w:r>
            <w:r>
              <w:rPr>
                <w:sz w:val="20"/>
                <w:szCs w:val="20"/>
              </w:rPr>
              <w:t xml:space="preserve">musi </w:t>
            </w:r>
            <w:r w:rsidRPr="00312328">
              <w:rPr>
                <w:sz w:val="20"/>
                <w:szCs w:val="20"/>
              </w:rPr>
              <w:t>zabezpieczy</w:t>
            </w:r>
            <w:r>
              <w:rPr>
                <w:sz w:val="20"/>
                <w:szCs w:val="20"/>
              </w:rPr>
              <w:t>ć</w:t>
            </w:r>
            <w:r w:rsidRPr="00312328">
              <w:rPr>
                <w:sz w:val="20"/>
                <w:szCs w:val="20"/>
              </w:rPr>
              <w:t xml:space="preserve"> przestrzeń buforową do przechowywania substratów stałych w sposób zgodny z prawem i bezpieczny dla środowiska, w tym z przepisami sanitarnymi dotyczącymi produktów ubocznych pochodzenia zwierzęcego nieprzeznaczonymi do spożycia przez ludzi oraz w stosunku do materiałów stanowiących kategorię 3. </w:t>
            </w:r>
          </w:p>
          <w:p w14:paraId="471D95CB" w14:textId="40727929" w:rsidR="00814839" w:rsidRPr="00312328" w:rsidRDefault="00814839" w:rsidP="00814839">
            <w:pPr>
              <w:spacing w:line="276" w:lineRule="auto"/>
              <w:jc w:val="both"/>
              <w:rPr>
                <w:sz w:val="20"/>
                <w:szCs w:val="20"/>
              </w:rPr>
            </w:pPr>
            <w:r w:rsidRPr="00312328">
              <w:rPr>
                <w:sz w:val="20"/>
                <w:szCs w:val="20"/>
              </w:rPr>
              <w:t>Substraty stałe o statusie odpadów muszą być przechowywane zgodnie z zapisami paragrafu 12 Rozporządzenia Ministra Klimatu z dnia 11 września 2020 r. w sprawie szczegółowych wymagań dla magazynowania odpadów.</w:t>
            </w:r>
          </w:p>
          <w:p w14:paraId="350C7F64" w14:textId="77777777" w:rsidR="00814839" w:rsidRPr="00312328" w:rsidRDefault="00814839" w:rsidP="00814839">
            <w:pPr>
              <w:spacing w:line="276" w:lineRule="auto"/>
              <w:jc w:val="both"/>
              <w:rPr>
                <w:sz w:val="20"/>
                <w:szCs w:val="20"/>
              </w:rPr>
            </w:pPr>
          </w:p>
          <w:p w14:paraId="3CCD6BC1" w14:textId="377D8382" w:rsidR="00814839" w:rsidRPr="00312328" w:rsidRDefault="00814839" w:rsidP="00814839">
            <w:pPr>
              <w:spacing w:line="276" w:lineRule="auto"/>
              <w:jc w:val="both"/>
              <w:rPr>
                <w:sz w:val="20"/>
                <w:szCs w:val="20"/>
              </w:rPr>
            </w:pPr>
            <w:r w:rsidRPr="00312328">
              <w:rPr>
                <w:sz w:val="20"/>
                <w:szCs w:val="20"/>
              </w:rPr>
              <w:t xml:space="preserve">Przestrzeń buforowa na substraty stałe musi być tak zorganizowana, aby pozwoliła na zmagazynowanie łącznie </w:t>
            </w:r>
            <w:r w:rsidRPr="00134738">
              <w:rPr>
                <w:sz w:val="20"/>
                <w:szCs w:val="20"/>
              </w:rPr>
              <w:t xml:space="preserve">min. </w:t>
            </w:r>
            <w:del w:id="87" w:author="Autor">
              <w:r w:rsidRPr="00134738" w:rsidDel="000C7F41">
                <w:rPr>
                  <w:sz w:val="20"/>
                  <w:szCs w:val="20"/>
                </w:rPr>
                <w:delText xml:space="preserve">110 </w:delText>
              </w:r>
            </w:del>
            <w:ins w:id="88" w:author="Autor">
              <w:r w:rsidR="000C7F41" w:rsidRPr="00134738">
                <w:rPr>
                  <w:sz w:val="20"/>
                  <w:szCs w:val="20"/>
                </w:rPr>
                <w:t xml:space="preserve">80 </w:t>
              </w:r>
            </w:ins>
            <w:r w:rsidRPr="00134738">
              <w:rPr>
                <w:sz w:val="20"/>
                <w:szCs w:val="20"/>
              </w:rPr>
              <w:t>t</w:t>
            </w:r>
            <w:r w:rsidRPr="00312328">
              <w:rPr>
                <w:sz w:val="20"/>
                <w:szCs w:val="20"/>
              </w:rPr>
              <w:t xml:space="preserve"> substratów stałych, w taki sposób by nie mieszały się ze sobą (dla czterech różnych substratów stałych).</w:t>
            </w:r>
          </w:p>
          <w:p w14:paraId="37E7A46C" w14:textId="77777777" w:rsidR="00814839" w:rsidRPr="00312328" w:rsidRDefault="00814839" w:rsidP="00814839">
            <w:pPr>
              <w:spacing w:line="276" w:lineRule="auto"/>
              <w:jc w:val="both"/>
              <w:rPr>
                <w:sz w:val="20"/>
                <w:szCs w:val="20"/>
              </w:rPr>
            </w:pPr>
          </w:p>
          <w:p w14:paraId="5590C79B" w14:textId="07499F3A" w:rsidR="00814839" w:rsidRPr="00312328" w:rsidRDefault="00814839" w:rsidP="00814839">
            <w:pPr>
              <w:spacing w:line="276" w:lineRule="auto"/>
              <w:jc w:val="both"/>
              <w:rPr>
                <w:sz w:val="20"/>
                <w:szCs w:val="20"/>
              </w:rPr>
            </w:pPr>
            <w:r w:rsidRPr="00312328">
              <w:rPr>
                <w:sz w:val="20"/>
                <w:szCs w:val="20"/>
              </w:rPr>
              <w:t>Zastosowane rozwiązania powinny ograniczać lub zapobiegać  uciążliwościom środowiskowym, związanym z przechowywaniem i transportowaniem substratów, takim jak np. odory.</w:t>
            </w:r>
          </w:p>
          <w:p w14:paraId="775D1200" w14:textId="77777777" w:rsidR="00814839" w:rsidRPr="00312328" w:rsidRDefault="00814839" w:rsidP="00814839">
            <w:pPr>
              <w:spacing w:line="276" w:lineRule="auto"/>
              <w:jc w:val="both"/>
              <w:rPr>
                <w:sz w:val="20"/>
                <w:szCs w:val="20"/>
              </w:rPr>
            </w:pPr>
          </w:p>
          <w:p w14:paraId="68436C0A" w14:textId="18AE6CDB" w:rsidR="00814839" w:rsidRPr="00312328" w:rsidRDefault="4440A800" w:rsidP="00814839">
            <w:pPr>
              <w:spacing w:line="276" w:lineRule="auto"/>
              <w:jc w:val="both"/>
              <w:rPr>
                <w:sz w:val="20"/>
                <w:szCs w:val="20"/>
              </w:rPr>
            </w:pPr>
            <w:r w:rsidRPr="143958DE">
              <w:rPr>
                <w:sz w:val="20"/>
                <w:szCs w:val="20"/>
              </w:rPr>
              <w:t>Zamawiający wymaga</w:t>
            </w:r>
            <w:r w:rsidR="18F7416D" w:rsidRPr="143958DE">
              <w:rPr>
                <w:sz w:val="20"/>
                <w:szCs w:val="20"/>
              </w:rPr>
              <w:t>,</w:t>
            </w:r>
            <w:r w:rsidRPr="143958DE">
              <w:rPr>
                <w:sz w:val="20"/>
                <w:szCs w:val="20"/>
              </w:rPr>
              <w:t xml:space="preserve"> aby Partner Strategiczny w ciągu nie więcej niż 45 dni od otrzymania od Zamawiającego informacji o terminie rozpoczęcia rozruchu</w:t>
            </w:r>
          </w:p>
          <w:p w14:paraId="672FBCD6" w14:textId="518569FE" w:rsidR="00814839" w:rsidRPr="00312328" w:rsidRDefault="4440A800" w:rsidP="00814839">
            <w:pPr>
              <w:spacing w:line="276" w:lineRule="auto"/>
              <w:jc w:val="both"/>
              <w:rPr>
                <w:sz w:val="20"/>
                <w:szCs w:val="20"/>
              </w:rPr>
            </w:pPr>
            <w:r w:rsidRPr="143958DE">
              <w:rPr>
                <w:sz w:val="20"/>
                <w:szCs w:val="20"/>
              </w:rPr>
              <w:t xml:space="preserve">poszczególnych Instalacji Ułamkowo-Technicznych (rozruch instalacji oznacza rozpoczęcie dostaw substratów) potwierdził gotowość do przyjmowania dostaw substratów stałych od Dostawcy Substratów oraz do przekazywania ich do lokalizacji Instalacji Ułamkowo-Technicznych poszczególnych Uczestników PCP w obrębie Nieruchomości 1, od wskazanego dnia rozpoczęcia rozruchu. </w:t>
            </w:r>
          </w:p>
          <w:p w14:paraId="668E34EF" w14:textId="6CAA7B1F" w:rsidR="00814839" w:rsidRPr="00312328" w:rsidRDefault="00814839" w:rsidP="00814839">
            <w:pPr>
              <w:spacing w:line="276" w:lineRule="auto"/>
              <w:jc w:val="both"/>
              <w:rPr>
                <w:sz w:val="20"/>
                <w:szCs w:val="20"/>
              </w:rPr>
            </w:pPr>
          </w:p>
        </w:tc>
        <w:tc>
          <w:tcPr>
            <w:tcW w:w="1985" w:type="dxa"/>
            <w:vAlign w:val="center"/>
          </w:tcPr>
          <w:p w14:paraId="4F86EF6D" w14:textId="5579FC81" w:rsidR="00814839" w:rsidRPr="00312328" w:rsidRDefault="00814839" w:rsidP="00814839">
            <w:pPr>
              <w:spacing w:line="276" w:lineRule="auto"/>
              <w:rPr>
                <w:sz w:val="20"/>
                <w:szCs w:val="20"/>
              </w:rPr>
            </w:pPr>
            <w:r>
              <w:rPr>
                <w:sz w:val="20"/>
                <w:szCs w:val="20"/>
              </w:rPr>
              <w:lastRenderedPageBreak/>
              <w:t xml:space="preserve">W terminie do </w:t>
            </w:r>
            <w:r w:rsidRPr="00312328">
              <w:rPr>
                <w:sz w:val="20"/>
                <w:szCs w:val="20"/>
              </w:rPr>
              <w:t>45 dni od otrzymania od Zamawiającego informacji o terminie rozpoczęcia rozruchu</w:t>
            </w:r>
          </w:p>
        </w:tc>
      </w:tr>
      <w:tr w:rsidR="00814839" w:rsidRPr="00312328" w14:paraId="7409744E" w14:textId="069C1087" w:rsidTr="50FE822B">
        <w:trPr>
          <w:trHeight w:val="1123"/>
          <w:jc w:val="center"/>
        </w:trPr>
        <w:tc>
          <w:tcPr>
            <w:tcW w:w="562" w:type="dxa"/>
            <w:shd w:val="clear" w:color="auto" w:fill="C5E0B3" w:themeFill="accent6" w:themeFillTint="66"/>
            <w:vAlign w:val="center"/>
          </w:tcPr>
          <w:p w14:paraId="0703346E" w14:textId="77777777" w:rsidR="00814839" w:rsidRPr="00312328" w:rsidRDefault="00814839" w:rsidP="24BEDB9B">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20FF0474" w14:textId="77777777" w:rsidR="00814839" w:rsidRPr="00312328" w:rsidRDefault="00814839" w:rsidP="00814839">
            <w:pPr>
              <w:spacing w:line="276" w:lineRule="auto"/>
              <w:rPr>
                <w:rFonts w:eastAsia="Calibri" w:cstheme="minorHAnsi"/>
                <w:b/>
                <w:sz w:val="20"/>
                <w:szCs w:val="20"/>
                <w:lang w:eastAsia="pl-PL"/>
              </w:rPr>
            </w:pPr>
            <w:r w:rsidRPr="00312328">
              <w:rPr>
                <w:rFonts w:eastAsia="Calibri" w:cstheme="minorHAnsi"/>
                <w:b/>
                <w:sz w:val="20"/>
                <w:szCs w:val="20"/>
                <w:lang w:eastAsia="pl-PL"/>
              </w:rPr>
              <w:t>Zbiornik/zbiorniki buforowe</w:t>
            </w:r>
          </w:p>
          <w:p w14:paraId="725A9B39" w14:textId="77777777" w:rsidR="00814839" w:rsidRPr="00312328" w:rsidRDefault="00814839" w:rsidP="00814839">
            <w:pPr>
              <w:spacing w:line="276" w:lineRule="auto"/>
              <w:rPr>
                <w:rFonts w:eastAsiaTheme="minorEastAsia"/>
                <w:b/>
                <w:sz w:val="20"/>
                <w:szCs w:val="20"/>
              </w:rPr>
            </w:pPr>
            <w:r w:rsidRPr="00312328">
              <w:rPr>
                <w:rFonts w:eastAsia="Calibri" w:cstheme="minorHAnsi"/>
                <w:b/>
                <w:sz w:val="20"/>
                <w:szCs w:val="20"/>
                <w:lang w:eastAsia="pl-PL"/>
              </w:rPr>
              <w:t>na substraty płynne</w:t>
            </w:r>
          </w:p>
        </w:tc>
        <w:tc>
          <w:tcPr>
            <w:tcW w:w="6379" w:type="dxa"/>
            <w:vAlign w:val="center"/>
          </w:tcPr>
          <w:p w14:paraId="7069876E" w14:textId="1DE03F16" w:rsidR="00814839" w:rsidRPr="00312328" w:rsidRDefault="00814839" w:rsidP="00814839">
            <w:pPr>
              <w:spacing w:line="276" w:lineRule="auto"/>
              <w:jc w:val="both"/>
              <w:rPr>
                <w:sz w:val="20"/>
                <w:szCs w:val="20"/>
              </w:rPr>
            </w:pPr>
            <w:r w:rsidRPr="00312328">
              <w:rPr>
                <w:sz w:val="20"/>
                <w:szCs w:val="20"/>
              </w:rPr>
              <w:t>Zamawiający wymaga, aby w bezpośrednim sąsiedztwie Nieruchomości 1, Partner Strategiczny zapewnił zbiornik/zbiorniki buforowe na substraty płynne</w:t>
            </w:r>
            <w:r>
              <w:rPr>
                <w:sz w:val="20"/>
                <w:szCs w:val="20"/>
              </w:rPr>
              <w:t xml:space="preserve">, wskazane w </w:t>
            </w:r>
            <w:ins w:id="89" w:author="Autor">
              <w:r w:rsidR="001F40D9">
                <w:rPr>
                  <w:sz w:val="20"/>
                  <w:szCs w:val="20"/>
                </w:rPr>
                <w:t>R</w:t>
              </w:r>
              <w:r w:rsidR="000C7F41">
                <w:rPr>
                  <w:sz w:val="20"/>
                  <w:szCs w:val="20"/>
                </w:rPr>
                <w:t>ozdziale IV</w:t>
              </w:r>
              <w:r w:rsidR="001F40D9">
                <w:rPr>
                  <w:sz w:val="20"/>
                  <w:szCs w:val="20"/>
                </w:rPr>
                <w:t>.</w:t>
              </w:r>
              <w:r w:rsidR="000C7F41">
                <w:rPr>
                  <w:sz w:val="20"/>
                  <w:szCs w:val="20"/>
                </w:rPr>
                <w:t xml:space="preserve"> w </w:t>
              </w:r>
            </w:ins>
            <w:r>
              <w:rPr>
                <w:sz w:val="20"/>
                <w:szCs w:val="20"/>
              </w:rPr>
              <w:t>Części D niniejszego dokumentu.</w:t>
            </w:r>
          </w:p>
          <w:p w14:paraId="3977F664" w14:textId="77777777" w:rsidR="00814839" w:rsidRPr="00312328" w:rsidRDefault="00814839" w:rsidP="00814839">
            <w:pPr>
              <w:spacing w:line="276" w:lineRule="auto"/>
              <w:jc w:val="both"/>
              <w:rPr>
                <w:sz w:val="20"/>
                <w:szCs w:val="20"/>
              </w:rPr>
            </w:pPr>
          </w:p>
          <w:p w14:paraId="01B63F7B" w14:textId="2D91DDF5" w:rsidR="00814839" w:rsidRPr="00312328" w:rsidRDefault="00814839" w:rsidP="00814839">
            <w:pPr>
              <w:spacing w:line="276" w:lineRule="auto"/>
              <w:jc w:val="both"/>
              <w:rPr>
                <w:sz w:val="20"/>
                <w:szCs w:val="20"/>
              </w:rPr>
            </w:pPr>
            <w:r w:rsidRPr="00312328">
              <w:rPr>
                <w:sz w:val="20"/>
                <w:szCs w:val="20"/>
              </w:rPr>
              <w:t xml:space="preserve">Przestrzeń buforowa na substraty płynne musi być tak zorganizowana, aby pozwoliła </w:t>
            </w:r>
            <w:r>
              <w:rPr>
                <w:sz w:val="20"/>
                <w:szCs w:val="20"/>
              </w:rPr>
              <w:t xml:space="preserve">na zmagazynowanie łącznie min. </w:t>
            </w:r>
            <w:ins w:id="90" w:author="Autor">
              <w:r w:rsidR="000C7F41" w:rsidRPr="00134738">
                <w:rPr>
                  <w:sz w:val="20"/>
                  <w:szCs w:val="20"/>
                </w:rPr>
                <w:t xml:space="preserve">45 </w:t>
              </w:r>
            </w:ins>
            <w:del w:id="91" w:author="Autor">
              <w:r w:rsidRPr="00134738" w:rsidDel="000C7F41">
                <w:rPr>
                  <w:sz w:val="20"/>
                  <w:szCs w:val="20"/>
                </w:rPr>
                <w:delText>60</w:delText>
              </w:r>
            </w:del>
            <w:r w:rsidRPr="00134738">
              <w:rPr>
                <w:sz w:val="20"/>
                <w:szCs w:val="20"/>
              </w:rPr>
              <w:t xml:space="preserve"> m</w:t>
            </w:r>
            <w:r w:rsidRPr="00134738">
              <w:rPr>
                <w:sz w:val="20"/>
                <w:szCs w:val="20"/>
                <w:vertAlign w:val="superscript"/>
              </w:rPr>
              <w:t>3</w:t>
            </w:r>
            <w:r w:rsidRPr="00312328">
              <w:rPr>
                <w:sz w:val="20"/>
                <w:szCs w:val="20"/>
              </w:rPr>
              <w:t xml:space="preserve"> substratów płynnych, w podziale na dwie odrębne, niemieszające się ze sobą części (dla dwóch różnych substratów płynnych). Zamawiający wymaga szczelnego zbiornika/zbiorników. Przestrzeń buforowa dla substratów płynnych musi umożliwić przekazanie Uczestnikom PCP surowców w stanie </w:t>
            </w:r>
            <w:r w:rsidRPr="00312328">
              <w:rPr>
                <w:sz w:val="20"/>
                <w:szCs w:val="20"/>
              </w:rPr>
              <w:lastRenderedPageBreak/>
              <w:t>zhomogenizowanym</w:t>
            </w:r>
            <w:ins w:id="92" w:author="Autor">
              <w:r w:rsidR="00D27773">
                <w:rPr>
                  <w:sz w:val="20"/>
                  <w:szCs w:val="20"/>
                </w:rPr>
                <w:t xml:space="preserve">, co oznacza konieczność </w:t>
              </w:r>
            </w:ins>
            <w:del w:id="93" w:author="Autor">
              <w:r w:rsidRPr="00312328" w:rsidDel="00D27773">
                <w:rPr>
                  <w:sz w:val="20"/>
                  <w:szCs w:val="20"/>
                </w:rPr>
                <w:delText>.</w:delText>
              </w:r>
            </w:del>
            <w:ins w:id="94" w:author="Autor">
              <w:del w:id="95" w:author="Autor">
                <w:r w:rsidR="000D2525" w:rsidRPr="000D2525" w:rsidDel="00D27773">
                  <w:rPr>
                    <w:sz w:val="20"/>
                    <w:szCs w:val="20"/>
                  </w:rPr>
                  <w:delText xml:space="preserve"> </w:delText>
                </w:r>
              </w:del>
              <w:r w:rsidR="000D2525" w:rsidRPr="000D2525">
                <w:rPr>
                  <w:sz w:val="20"/>
                  <w:szCs w:val="20"/>
                </w:rPr>
                <w:t>wyposaż</w:t>
              </w:r>
              <w:r w:rsidR="00D27773">
                <w:rPr>
                  <w:sz w:val="20"/>
                  <w:szCs w:val="20"/>
                </w:rPr>
                <w:t>enia</w:t>
              </w:r>
              <w:r w:rsidR="000D2525" w:rsidRPr="000D2525">
                <w:rPr>
                  <w:sz w:val="20"/>
                  <w:szCs w:val="20"/>
                </w:rPr>
                <w:t xml:space="preserve"> zbiornik</w:t>
              </w:r>
              <w:r w:rsidR="00D27773">
                <w:rPr>
                  <w:sz w:val="20"/>
                  <w:szCs w:val="20"/>
                </w:rPr>
                <w:t>ów</w:t>
              </w:r>
              <w:r w:rsidR="000D2525" w:rsidRPr="000D2525">
                <w:rPr>
                  <w:sz w:val="20"/>
                  <w:szCs w:val="20"/>
                </w:rPr>
                <w:t xml:space="preserve"> w infrastrukturę towarzyszącą (np. pompa, mieszadło).</w:t>
              </w:r>
            </w:ins>
          </w:p>
          <w:p w14:paraId="71F3CF21" w14:textId="332CC23E" w:rsidR="00814839" w:rsidRPr="00312328" w:rsidRDefault="00814839" w:rsidP="00814839">
            <w:pPr>
              <w:spacing w:line="276" w:lineRule="auto"/>
              <w:jc w:val="both"/>
              <w:rPr>
                <w:sz w:val="20"/>
                <w:szCs w:val="20"/>
              </w:rPr>
            </w:pPr>
            <w:r w:rsidRPr="00312328">
              <w:rPr>
                <w:sz w:val="20"/>
                <w:szCs w:val="20"/>
              </w:rPr>
              <w:t>Przestrzeń buforowa na substraty musi zapewniać możliwość pobierania substratów w okresie całego roku, z uwzględnieniem polskich warunków klimatycznych. Partner Strategiczny zabezpieczy przestrzeń buforową do przechowywania substratów płynnych w sposób zgodny z prawem i bezpieczny dla środowiska w tym z przepisami sanitarnymi dotyczącymi produktów ubocznych pochodzenia zwierzęcego nieprzeznaczonymi do spożycia przez ludzi oraz w stosunku do materiałów stanowiących kategorię 3.</w:t>
            </w:r>
          </w:p>
          <w:p w14:paraId="40FA1C58" w14:textId="0560E998" w:rsidR="00814839" w:rsidRPr="00312328" w:rsidRDefault="00814839" w:rsidP="00814839">
            <w:pPr>
              <w:spacing w:line="276" w:lineRule="auto"/>
              <w:jc w:val="both"/>
              <w:rPr>
                <w:sz w:val="20"/>
                <w:szCs w:val="20"/>
              </w:rPr>
            </w:pPr>
            <w:r w:rsidRPr="00312328">
              <w:rPr>
                <w:sz w:val="20"/>
                <w:szCs w:val="20"/>
              </w:rPr>
              <w:t>Substraty płynne o statusie odpadów muszą być przechowywane zgodnie z zapisami paragrafu 12 Rozporządzenia Ministra Klimatu z dnia 11 września 2020 r. w sprawie szczegółowych wymagań dla magazynowania odpadów.</w:t>
            </w:r>
          </w:p>
          <w:p w14:paraId="03DC9984" w14:textId="6F9AD95F" w:rsidR="00814839" w:rsidRPr="00312328" w:rsidRDefault="00814839" w:rsidP="00814839">
            <w:pPr>
              <w:spacing w:line="276" w:lineRule="auto"/>
              <w:jc w:val="both"/>
              <w:rPr>
                <w:sz w:val="20"/>
                <w:szCs w:val="20"/>
              </w:rPr>
            </w:pPr>
          </w:p>
          <w:p w14:paraId="564EA75D" w14:textId="2E6E1BB5" w:rsidR="00814839" w:rsidRPr="00312328" w:rsidRDefault="00814839" w:rsidP="00814839">
            <w:pPr>
              <w:spacing w:line="276" w:lineRule="auto"/>
              <w:jc w:val="both"/>
              <w:rPr>
                <w:sz w:val="20"/>
                <w:szCs w:val="20"/>
              </w:rPr>
            </w:pPr>
            <w:r w:rsidRPr="00312328">
              <w:rPr>
                <w:sz w:val="20"/>
                <w:szCs w:val="20"/>
              </w:rPr>
              <w:t>Zastosowane rozwiązania powinny ograniczać lub zapobiegać  uciążliwościom środowiskowym, związanym z przechowywaniem i transportowaniem substratów, takim jak np. odory.</w:t>
            </w:r>
          </w:p>
          <w:p w14:paraId="22778E07" w14:textId="77777777" w:rsidR="00814839" w:rsidRPr="00312328" w:rsidRDefault="00814839" w:rsidP="00814839">
            <w:pPr>
              <w:spacing w:line="276" w:lineRule="auto"/>
              <w:jc w:val="both"/>
              <w:rPr>
                <w:sz w:val="20"/>
                <w:szCs w:val="20"/>
              </w:rPr>
            </w:pPr>
          </w:p>
          <w:p w14:paraId="5F9063F4" w14:textId="599B727E" w:rsidR="00814839" w:rsidRPr="00312328" w:rsidRDefault="00814839" w:rsidP="00814839">
            <w:pPr>
              <w:spacing w:line="276" w:lineRule="auto"/>
              <w:jc w:val="both"/>
              <w:rPr>
                <w:sz w:val="20"/>
                <w:szCs w:val="20"/>
              </w:rPr>
            </w:pPr>
            <w:r w:rsidRPr="00312328">
              <w:rPr>
                <w:sz w:val="20"/>
                <w:szCs w:val="20"/>
              </w:rPr>
              <w:t>Zamawiający wymaga, aby Partner Strategiczny w ciągu nie więcej niż 45 dni od otrzymania od Zamawiającego informacji o terminie rozpoczęcia rozruchu</w:t>
            </w:r>
          </w:p>
          <w:p w14:paraId="22920175" w14:textId="32D387D9" w:rsidR="00814839" w:rsidRPr="00312328" w:rsidRDefault="00814839" w:rsidP="00814839">
            <w:pPr>
              <w:spacing w:line="276" w:lineRule="auto"/>
              <w:jc w:val="both"/>
              <w:rPr>
                <w:sz w:val="20"/>
                <w:szCs w:val="20"/>
              </w:rPr>
            </w:pPr>
            <w:r w:rsidRPr="00312328">
              <w:rPr>
                <w:sz w:val="20"/>
                <w:szCs w:val="20"/>
              </w:rPr>
              <w:t xml:space="preserve">poszczególnych Instalacji Ułamkowo-Technicznych (rozruch instalacji oznacza rozpoczęcie dostaw substratów) potwierdził gotowość do przyjmowania dostaw substratów stałych od Dostawcy Substratów oraz do transportowania ich do lokalizacji Instalacji Ułamkowo-Technicznych poszczególnych Uczestników PCP w obrębie Nieruchomości 1, od wskazanego dnia rozpoczęcia rozruchu. </w:t>
            </w:r>
          </w:p>
          <w:p w14:paraId="1901C5AE" w14:textId="1B7D8585" w:rsidR="00814839" w:rsidRPr="00312328" w:rsidRDefault="00814839" w:rsidP="00814839">
            <w:pPr>
              <w:spacing w:line="276" w:lineRule="auto"/>
              <w:jc w:val="both"/>
              <w:rPr>
                <w:sz w:val="20"/>
                <w:szCs w:val="20"/>
              </w:rPr>
            </w:pPr>
          </w:p>
        </w:tc>
        <w:tc>
          <w:tcPr>
            <w:tcW w:w="1985" w:type="dxa"/>
            <w:vAlign w:val="center"/>
          </w:tcPr>
          <w:p w14:paraId="2C32BC0C" w14:textId="347A6216" w:rsidR="00814839" w:rsidRPr="00312328" w:rsidRDefault="00814839" w:rsidP="00814839">
            <w:pPr>
              <w:spacing w:line="276" w:lineRule="auto"/>
              <w:rPr>
                <w:sz w:val="20"/>
                <w:szCs w:val="20"/>
              </w:rPr>
            </w:pPr>
            <w:r>
              <w:rPr>
                <w:sz w:val="20"/>
                <w:szCs w:val="20"/>
              </w:rPr>
              <w:lastRenderedPageBreak/>
              <w:t xml:space="preserve">W terminie </w:t>
            </w:r>
            <w:r w:rsidRPr="00312328">
              <w:rPr>
                <w:sz w:val="20"/>
                <w:szCs w:val="20"/>
              </w:rPr>
              <w:t>45 dni od otrzymania od Zamawiającego informacji o terminie rozpoczęcia rozruchu</w:t>
            </w:r>
          </w:p>
        </w:tc>
      </w:tr>
      <w:tr w:rsidR="00814839" w:rsidRPr="00312328" w14:paraId="156AADBF" w14:textId="77777777" w:rsidTr="50FE822B">
        <w:trPr>
          <w:trHeight w:val="770"/>
          <w:jc w:val="center"/>
        </w:trPr>
        <w:tc>
          <w:tcPr>
            <w:tcW w:w="562" w:type="dxa"/>
            <w:shd w:val="clear" w:color="auto" w:fill="C5E0B3" w:themeFill="accent6" w:themeFillTint="66"/>
            <w:vAlign w:val="center"/>
          </w:tcPr>
          <w:p w14:paraId="36F63D7B" w14:textId="77777777" w:rsidR="00814839" w:rsidRPr="00312328" w:rsidRDefault="00814839" w:rsidP="24BEDB9B">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1FA16F80" w14:textId="0E6DC246" w:rsidR="00814839" w:rsidRPr="00312328" w:rsidRDefault="00814839" w:rsidP="00814839">
            <w:pPr>
              <w:spacing w:line="276" w:lineRule="auto"/>
              <w:rPr>
                <w:rFonts w:eastAsia="Calibri" w:cstheme="minorHAnsi"/>
                <w:b/>
                <w:sz w:val="20"/>
                <w:szCs w:val="20"/>
                <w:lang w:eastAsia="pl-PL"/>
              </w:rPr>
            </w:pPr>
            <w:r w:rsidRPr="00312328">
              <w:rPr>
                <w:rFonts w:eastAsia="Calibri" w:cstheme="minorHAnsi"/>
                <w:b/>
                <w:sz w:val="20"/>
                <w:szCs w:val="20"/>
                <w:lang w:eastAsia="pl-PL"/>
              </w:rPr>
              <w:t>Miejsce magazynowania masy pofermentacyjnej</w:t>
            </w:r>
          </w:p>
        </w:tc>
        <w:tc>
          <w:tcPr>
            <w:tcW w:w="6379" w:type="dxa"/>
            <w:vAlign w:val="center"/>
          </w:tcPr>
          <w:p w14:paraId="23C2A9A2" w14:textId="24CBF653" w:rsidR="00814839" w:rsidRDefault="00814839" w:rsidP="00814839">
            <w:pPr>
              <w:spacing w:line="276" w:lineRule="auto"/>
              <w:jc w:val="both"/>
              <w:rPr>
                <w:ins w:id="96" w:author="Autor"/>
                <w:sz w:val="20"/>
                <w:szCs w:val="20"/>
              </w:rPr>
            </w:pPr>
            <w:r w:rsidRPr="00312328">
              <w:rPr>
                <w:sz w:val="20"/>
                <w:szCs w:val="20"/>
              </w:rPr>
              <w:t xml:space="preserve">Zamawiający wymaga, aby w bezpośrednim sąsiedztwie Nieruchomości 1, Partner Strategiczny zapewnił </w:t>
            </w:r>
            <w:ins w:id="97" w:author="Autor">
              <w:r w:rsidR="00987964">
                <w:rPr>
                  <w:sz w:val="20"/>
                  <w:szCs w:val="20"/>
                </w:rPr>
                <w:t xml:space="preserve">miejsca magazynowania </w:t>
              </w:r>
            </w:ins>
            <w:del w:id="98" w:author="Autor">
              <w:r w:rsidRPr="00312328" w:rsidDel="00987964">
                <w:rPr>
                  <w:sz w:val="20"/>
                  <w:szCs w:val="20"/>
                </w:rPr>
                <w:delText xml:space="preserve">zbiorniki pofermentacyjne </w:delText>
              </w:r>
            </w:del>
            <w:r w:rsidRPr="00312328">
              <w:rPr>
                <w:sz w:val="20"/>
                <w:szCs w:val="20"/>
              </w:rPr>
              <w:t xml:space="preserve">na poferment w postaci płynnej i </w:t>
            </w:r>
            <w:ins w:id="99" w:author="Autor">
              <w:r w:rsidR="00987964">
                <w:rPr>
                  <w:sz w:val="20"/>
                  <w:szCs w:val="20"/>
                </w:rPr>
                <w:t>stałej</w:t>
              </w:r>
            </w:ins>
            <w:del w:id="100" w:author="Autor">
              <w:r w:rsidRPr="00312328" w:rsidDel="00987964">
                <w:rPr>
                  <w:sz w:val="20"/>
                  <w:szCs w:val="20"/>
                </w:rPr>
                <w:delText>przestrzeń na poferment w postaci stałej</w:delText>
              </w:r>
            </w:del>
            <w:r w:rsidRPr="00312328">
              <w:rPr>
                <w:sz w:val="20"/>
                <w:szCs w:val="20"/>
              </w:rPr>
              <w:t>, pochodzące z Instalacji Ułamkowo-Technicznych, zlokalizowanych na Nieruchomości 1.</w:t>
            </w:r>
          </w:p>
          <w:p w14:paraId="2869965F" w14:textId="77777777" w:rsidR="00F04F14" w:rsidRDefault="00F04F14" w:rsidP="00814839">
            <w:pPr>
              <w:spacing w:line="276" w:lineRule="auto"/>
              <w:jc w:val="both"/>
              <w:rPr>
                <w:ins w:id="101" w:author="Autor"/>
                <w:sz w:val="20"/>
                <w:szCs w:val="20"/>
              </w:rPr>
            </w:pPr>
          </w:p>
          <w:p w14:paraId="6A8AFF1F" w14:textId="22C52AE7" w:rsidR="00F04F14" w:rsidRPr="00312328" w:rsidRDefault="00F04F14" w:rsidP="00814839">
            <w:pPr>
              <w:spacing w:line="276" w:lineRule="auto"/>
              <w:jc w:val="both"/>
              <w:rPr>
                <w:sz w:val="20"/>
                <w:szCs w:val="20"/>
              </w:rPr>
            </w:pPr>
            <w:ins w:id="102" w:author="Autor">
              <w:r>
                <w:rPr>
                  <w:sz w:val="20"/>
                  <w:szCs w:val="20"/>
                </w:rPr>
                <w:t xml:space="preserve">Poferment </w:t>
              </w:r>
              <w:r w:rsidRPr="00F04F14">
                <w:rPr>
                  <w:sz w:val="20"/>
                  <w:szCs w:val="20"/>
                </w:rPr>
                <w:t>będzie</w:t>
              </w:r>
              <w:r>
                <w:rPr>
                  <w:sz w:val="20"/>
                  <w:szCs w:val="20"/>
                </w:rPr>
                <w:t xml:space="preserve"> </w:t>
              </w:r>
              <w:r w:rsidRPr="00F04F14">
                <w:rPr>
                  <w:sz w:val="20"/>
                  <w:szCs w:val="20"/>
                </w:rPr>
                <w:t>musiał być odpowiednio przechowywan</w:t>
              </w:r>
              <w:r w:rsidR="00987964">
                <w:rPr>
                  <w:sz w:val="20"/>
                  <w:szCs w:val="20"/>
                </w:rPr>
                <w:t>y</w:t>
              </w:r>
              <w:r w:rsidRPr="00F04F14">
                <w:rPr>
                  <w:sz w:val="20"/>
                  <w:szCs w:val="20"/>
                </w:rPr>
                <w:t xml:space="preserve"> zgodnie</w:t>
              </w:r>
              <w:r>
                <w:rPr>
                  <w:sz w:val="20"/>
                  <w:szCs w:val="20"/>
                </w:rPr>
                <w:t xml:space="preserve"> z</w:t>
              </w:r>
              <w:r>
                <w:t xml:space="preserve"> </w:t>
              </w:r>
              <w:r w:rsidRPr="00F04F14">
                <w:rPr>
                  <w:sz w:val="20"/>
                  <w:szCs w:val="20"/>
                </w:rPr>
                <w:t>Rozporządzenie</w:t>
              </w:r>
              <w:r>
                <w:rPr>
                  <w:sz w:val="20"/>
                  <w:szCs w:val="20"/>
                </w:rPr>
                <w:t>m</w:t>
              </w:r>
              <w:r w:rsidRPr="00F04F14">
                <w:rPr>
                  <w:sz w:val="20"/>
                  <w:szCs w:val="20"/>
                </w:rPr>
                <w:t xml:space="preserve"> Ministra Klimatu z dnia 11 września 2020 r. w sprawie szczegółowych wymagań dla magazynowania odpadów</w:t>
              </w:r>
              <w:r>
                <w:rPr>
                  <w:sz w:val="20"/>
                  <w:szCs w:val="20"/>
                </w:rPr>
                <w:t xml:space="preserve"> (</w:t>
              </w:r>
              <w:r w:rsidRPr="00F04F14">
                <w:rPr>
                  <w:sz w:val="20"/>
                  <w:szCs w:val="20"/>
                </w:rPr>
                <w:t>Dz.U. 2020 poz. 1742</w:t>
              </w:r>
              <w:r>
                <w:rPr>
                  <w:sz w:val="20"/>
                  <w:szCs w:val="20"/>
                </w:rPr>
                <w:t>)</w:t>
              </w:r>
              <w:r w:rsidR="009A241E">
                <w:rPr>
                  <w:sz w:val="20"/>
                  <w:szCs w:val="20"/>
                </w:rPr>
                <w:t>, w szczególności wyklucza się magazynowania frakcji stałej poferment na placu</w:t>
              </w:r>
              <w:r w:rsidR="00987964">
                <w:rPr>
                  <w:sz w:val="20"/>
                  <w:szCs w:val="20"/>
                </w:rPr>
                <w:t>.</w:t>
              </w:r>
              <w:del w:id="103" w:author="Autor">
                <w:r w:rsidDel="009A241E">
                  <w:rPr>
                    <w:sz w:val="20"/>
                    <w:szCs w:val="20"/>
                  </w:rPr>
                  <w:delText>.</w:delText>
                </w:r>
              </w:del>
            </w:ins>
          </w:p>
          <w:p w14:paraId="7DF27A26" w14:textId="77777777" w:rsidR="00814839" w:rsidRPr="00312328" w:rsidRDefault="00814839" w:rsidP="00814839">
            <w:pPr>
              <w:spacing w:line="276" w:lineRule="auto"/>
              <w:jc w:val="both"/>
              <w:rPr>
                <w:sz w:val="20"/>
                <w:szCs w:val="20"/>
              </w:rPr>
            </w:pPr>
          </w:p>
          <w:p w14:paraId="5A44FCE3" w14:textId="43922332" w:rsidR="00814839" w:rsidRPr="00312328" w:rsidRDefault="00814839" w:rsidP="00814839">
            <w:pPr>
              <w:spacing w:line="276" w:lineRule="auto"/>
              <w:jc w:val="both"/>
              <w:rPr>
                <w:sz w:val="20"/>
                <w:szCs w:val="20"/>
              </w:rPr>
            </w:pPr>
            <w:r w:rsidRPr="00312328">
              <w:rPr>
                <w:sz w:val="20"/>
                <w:szCs w:val="20"/>
              </w:rPr>
              <w:t xml:space="preserve">Zamawiający wymaga, aby Partner Strategiczny zapewnił dla </w:t>
            </w:r>
            <w:del w:id="104" w:author="Autor">
              <w:r w:rsidRPr="00312328" w:rsidDel="00987964">
                <w:rPr>
                  <w:sz w:val="20"/>
                  <w:szCs w:val="20"/>
                </w:rPr>
                <w:delText xml:space="preserve">każdego </w:delText>
              </w:r>
            </w:del>
            <w:ins w:id="105" w:author="Autor">
              <w:r w:rsidR="00987964">
                <w:rPr>
                  <w:sz w:val="20"/>
                  <w:szCs w:val="20"/>
                </w:rPr>
                <w:t>jednego</w:t>
              </w:r>
            </w:ins>
            <w:del w:id="106" w:author="Autor">
              <w:r w:rsidRPr="00312328" w:rsidDel="00987964">
                <w:rPr>
                  <w:sz w:val="20"/>
                  <w:szCs w:val="20"/>
                </w:rPr>
                <w:delText>z</w:delText>
              </w:r>
            </w:del>
            <w:r w:rsidRPr="00312328">
              <w:rPr>
                <w:sz w:val="20"/>
                <w:szCs w:val="20"/>
              </w:rPr>
              <w:t xml:space="preserve"> Uczestnik</w:t>
            </w:r>
            <w:ins w:id="107" w:author="Autor">
              <w:r w:rsidR="00987964">
                <w:rPr>
                  <w:sz w:val="20"/>
                  <w:szCs w:val="20"/>
                </w:rPr>
                <w:t>a</w:t>
              </w:r>
            </w:ins>
            <w:del w:id="108" w:author="Autor">
              <w:r w:rsidRPr="00312328" w:rsidDel="00987964">
                <w:rPr>
                  <w:sz w:val="20"/>
                  <w:szCs w:val="20"/>
                </w:rPr>
                <w:delText>ów</w:delText>
              </w:r>
            </w:del>
            <w:r w:rsidRPr="00312328">
              <w:rPr>
                <w:sz w:val="20"/>
                <w:szCs w:val="20"/>
              </w:rPr>
              <w:t xml:space="preserve"> PCP </w:t>
            </w:r>
            <w:del w:id="109" w:author="Autor">
              <w:r w:rsidRPr="00312328" w:rsidDel="00987964">
                <w:rPr>
                  <w:sz w:val="20"/>
                  <w:szCs w:val="20"/>
                </w:rPr>
                <w:delText xml:space="preserve">oddzielny </w:delText>
              </w:r>
            </w:del>
            <w:r w:rsidRPr="00312328">
              <w:rPr>
                <w:sz w:val="20"/>
                <w:szCs w:val="20"/>
              </w:rPr>
              <w:t>zbiornik na poferment w postaci płynnej z obu jego instalacji. Pojemność zbiornik</w:t>
            </w:r>
            <w:ins w:id="110" w:author="Autor">
              <w:r w:rsidR="00987964">
                <w:rPr>
                  <w:sz w:val="20"/>
                  <w:szCs w:val="20"/>
                </w:rPr>
                <w:t>a</w:t>
              </w:r>
            </w:ins>
            <w:del w:id="111" w:author="Autor">
              <w:r w:rsidRPr="00312328" w:rsidDel="00987964">
                <w:rPr>
                  <w:sz w:val="20"/>
                  <w:szCs w:val="20"/>
                </w:rPr>
                <w:delText>ów</w:delText>
              </w:r>
            </w:del>
            <w:r w:rsidRPr="00312328">
              <w:rPr>
                <w:sz w:val="20"/>
                <w:szCs w:val="20"/>
              </w:rPr>
              <w:t xml:space="preserve"> musi zostać dostosowana do ilości masy pofermentacyjnej w taki sposób, aby nie </w:t>
            </w:r>
            <w:r w:rsidRPr="00312328">
              <w:rPr>
                <w:sz w:val="20"/>
                <w:szCs w:val="20"/>
              </w:rPr>
              <w:lastRenderedPageBreak/>
              <w:t>zaburzać ciągłości Procesu Technologicznego na Instalacjach Ułamkowo-Technicznych.</w:t>
            </w:r>
          </w:p>
          <w:p w14:paraId="23A67EB0" w14:textId="77777777" w:rsidR="00814839" w:rsidRPr="00312328" w:rsidRDefault="00814839" w:rsidP="00814839">
            <w:pPr>
              <w:spacing w:line="276" w:lineRule="auto"/>
              <w:jc w:val="both"/>
              <w:rPr>
                <w:sz w:val="20"/>
                <w:szCs w:val="20"/>
              </w:rPr>
            </w:pPr>
          </w:p>
          <w:p w14:paraId="30FC1C61" w14:textId="585D13F2" w:rsidR="00814839" w:rsidRDefault="00814839" w:rsidP="00814839">
            <w:pPr>
              <w:spacing w:line="276" w:lineRule="auto"/>
              <w:jc w:val="both"/>
              <w:rPr>
                <w:ins w:id="112" w:author="Autor"/>
                <w:sz w:val="20"/>
                <w:szCs w:val="20"/>
              </w:rPr>
            </w:pPr>
            <w:r w:rsidRPr="00A754AA">
              <w:rPr>
                <w:sz w:val="20"/>
                <w:szCs w:val="20"/>
              </w:rPr>
              <w:t>Zamawiający wymaga, aby przestrzeń na poferment w postaci stałej pozwalała magazynować oddzielnie poferment pochodzący od każdego z Uczestników PCP.</w:t>
            </w:r>
          </w:p>
          <w:p w14:paraId="05D32281" w14:textId="77777777" w:rsidR="00987964" w:rsidRPr="00312328" w:rsidRDefault="00987964" w:rsidP="00814839">
            <w:pPr>
              <w:spacing w:line="276" w:lineRule="auto"/>
              <w:jc w:val="both"/>
              <w:rPr>
                <w:sz w:val="20"/>
                <w:szCs w:val="20"/>
              </w:rPr>
            </w:pPr>
          </w:p>
          <w:p w14:paraId="52D97646" w14:textId="1934EC31" w:rsidR="00814839" w:rsidRPr="00312328" w:rsidRDefault="77697A66" w:rsidP="00814839">
            <w:pPr>
              <w:spacing w:line="276" w:lineRule="auto"/>
              <w:jc w:val="both"/>
              <w:rPr>
                <w:sz w:val="20"/>
                <w:szCs w:val="20"/>
              </w:rPr>
            </w:pPr>
            <w:r w:rsidRPr="53C6FA38">
              <w:rPr>
                <w:sz w:val="20"/>
                <w:szCs w:val="20"/>
              </w:rPr>
              <w:t xml:space="preserve">Zamawiający szacuje ilość pofermentu </w:t>
            </w:r>
            <w:ins w:id="113" w:author="Autor">
              <w:r w:rsidR="260886A2" w:rsidRPr="032F17BE">
                <w:rPr>
                  <w:sz w:val="20"/>
                  <w:szCs w:val="20"/>
                </w:rPr>
                <w:t xml:space="preserve">dla maksymalnie 6 Instalacji Ułamkowo-Technicznych: </w:t>
              </w:r>
              <w:r w:rsidR="49037AC2" w:rsidRPr="032F17BE">
                <w:rPr>
                  <w:sz w:val="20"/>
                  <w:szCs w:val="20"/>
                </w:rPr>
                <w:t xml:space="preserve">poferment </w:t>
              </w:r>
            </w:ins>
            <w:r w:rsidRPr="53C6FA38">
              <w:rPr>
                <w:sz w:val="20"/>
                <w:szCs w:val="20"/>
              </w:rPr>
              <w:t xml:space="preserve">w postaci płynnej z </w:t>
            </w:r>
            <w:ins w:id="114" w:author="Autor">
              <w:r w:rsidR="5F311916" w:rsidRPr="53C6FA38">
                <w:rPr>
                  <w:sz w:val="20"/>
                  <w:szCs w:val="20"/>
                </w:rPr>
                <w:t>2</w:t>
              </w:r>
            </w:ins>
            <w:r w:rsidRPr="53C6FA38">
              <w:rPr>
                <w:sz w:val="20"/>
                <w:szCs w:val="20"/>
              </w:rPr>
              <w:t xml:space="preserve"> Instalacji Ułamkowo-Technicznych </w:t>
            </w:r>
            <w:ins w:id="115" w:author="Autor">
              <w:r w:rsidR="3265B428" w:rsidRPr="032F17BE">
                <w:rPr>
                  <w:sz w:val="20"/>
                  <w:szCs w:val="20"/>
                </w:rPr>
                <w:t>w ilości</w:t>
              </w:r>
            </w:ins>
            <w:del w:id="116" w:author="Autor">
              <w:r w:rsidRPr="00134738">
                <w:rPr>
                  <w:sz w:val="20"/>
                  <w:szCs w:val="20"/>
                </w:rPr>
                <w:delText>na</w:delText>
              </w:r>
            </w:del>
            <w:r w:rsidRPr="00134738">
              <w:rPr>
                <w:sz w:val="20"/>
                <w:szCs w:val="20"/>
              </w:rPr>
              <w:t xml:space="preserve"> ok. </w:t>
            </w:r>
            <w:ins w:id="117" w:author="Autor">
              <w:r w:rsidR="405BA12A" w:rsidRPr="032F17BE">
                <w:rPr>
                  <w:sz w:val="20"/>
                  <w:szCs w:val="20"/>
                </w:rPr>
                <w:t>1</w:t>
              </w:r>
            </w:ins>
            <w:r w:rsidR="16A79037" w:rsidRPr="032F17BE">
              <w:rPr>
                <w:sz w:val="20"/>
                <w:szCs w:val="20"/>
              </w:rPr>
              <w:t>5</w:t>
            </w:r>
            <w:del w:id="118" w:author="Autor">
              <w:r w:rsidRPr="032F17BE" w:rsidDel="06D520A2">
                <w:rPr>
                  <w:sz w:val="20"/>
                  <w:szCs w:val="20"/>
                </w:rPr>
                <w:delText>0</w:delText>
              </w:r>
            </w:del>
            <w:r w:rsidR="16A79037" w:rsidRPr="032F17BE">
              <w:rPr>
                <w:sz w:val="20"/>
                <w:szCs w:val="20"/>
              </w:rPr>
              <w:t xml:space="preserve"> m</w:t>
            </w:r>
            <w:r w:rsidR="16A79037" w:rsidRPr="032F17BE">
              <w:rPr>
                <w:sz w:val="20"/>
                <w:szCs w:val="20"/>
                <w:vertAlign w:val="superscript"/>
              </w:rPr>
              <w:t>3</w:t>
            </w:r>
            <w:r w:rsidR="16A79037" w:rsidRPr="032F17BE">
              <w:rPr>
                <w:sz w:val="20"/>
                <w:szCs w:val="20"/>
              </w:rPr>
              <w:t xml:space="preserve">/dobę, </w:t>
            </w:r>
            <w:ins w:id="119" w:author="Autor">
              <w:r w:rsidR="5578B0DA" w:rsidRPr="032F17BE">
                <w:rPr>
                  <w:sz w:val="20"/>
                  <w:szCs w:val="20"/>
                </w:rPr>
                <w:t>oraz poferment</w:t>
              </w:r>
              <w:r w:rsidR="05D8F4A8" w:rsidRPr="032F17BE">
                <w:rPr>
                  <w:sz w:val="20"/>
                  <w:szCs w:val="20"/>
                </w:rPr>
                <w:t xml:space="preserve"> w postaci stałej</w:t>
              </w:r>
            </w:ins>
            <w:del w:id="120" w:author="Autor">
              <w:r w:rsidRPr="032F17BE" w:rsidDel="16A79037">
                <w:rPr>
                  <w:sz w:val="20"/>
                  <w:szCs w:val="20"/>
                </w:rPr>
                <w:delText>a</w:delText>
              </w:r>
            </w:del>
            <w:r w:rsidR="16A79037" w:rsidRPr="032F17BE">
              <w:rPr>
                <w:sz w:val="20"/>
                <w:szCs w:val="20"/>
              </w:rPr>
              <w:t xml:space="preserve"> </w:t>
            </w:r>
            <w:ins w:id="121" w:author="Autor">
              <w:r w:rsidR="5001B8C9" w:rsidRPr="032F17BE">
                <w:rPr>
                  <w:sz w:val="20"/>
                  <w:szCs w:val="20"/>
                </w:rPr>
                <w:t xml:space="preserve">z pozostałych czterech Instalacji Ułamkowo-Technicznych </w:t>
              </w:r>
            </w:ins>
            <w:del w:id="122" w:author="Autor">
              <w:r w:rsidRPr="032F17BE" w:rsidDel="16A79037">
                <w:rPr>
                  <w:sz w:val="20"/>
                  <w:szCs w:val="20"/>
                </w:rPr>
                <w:delText>ilość pofermentu w postaci stałej na</w:delText>
              </w:r>
            </w:del>
            <w:ins w:id="123" w:author="Autor">
              <w:r w:rsidR="245D860F" w:rsidRPr="032F17BE">
                <w:rPr>
                  <w:sz w:val="20"/>
                  <w:szCs w:val="20"/>
                </w:rPr>
                <w:t>-</w:t>
              </w:r>
            </w:ins>
            <w:r w:rsidR="16A79037" w:rsidRPr="032F17BE">
              <w:rPr>
                <w:sz w:val="20"/>
                <w:szCs w:val="20"/>
              </w:rPr>
              <w:t xml:space="preserve"> </w:t>
            </w:r>
            <w:ins w:id="124" w:author="Autor">
              <w:r w:rsidR="5B1987AF" w:rsidRPr="032F17BE">
                <w:rPr>
                  <w:sz w:val="20"/>
                  <w:szCs w:val="20"/>
                </w:rPr>
                <w:t xml:space="preserve">ok. </w:t>
              </w:r>
            </w:ins>
            <w:r w:rsidR="413F45A2" w:rsidRPr="032F17BE">
              <w:rPr>
                <w:sz w:val="20"/>
                <w:szCs w:val="20"/>
              </w:rPr>
              <w:t>1</w:t>
            </w:r>
            <w:ins w:id="125" w:author="Autor">
              <w:r w:rsidR="6C6253E4" w:rsidRPr="032F17BE">
                <w:rPr>
                  <w:sz w:val="20"/>
                  <w:szCs w:val="20"/>
                </w:rPr>
                <w:t>3</w:t>
              </w:r>
            </w:ins>
            <w:del w:id="126" w:author="Autor">
              <w:r w:rsidRPr="032F17BE" w:rsidDel="413F45A2">
                <w:rPr>
                  <w:sz w:val="20"/>
                  <w:szCs w:val="20"/>
                </w:rPr>
                <w:delText>0</w:delText>
              </w:r>
            </w:del>
            <w:r w:rsidR="14111569" w:rsidRPr="00134738">
              <w:rPr>
                <w:sz w:val="20"/>
                <w:szCs w:val="20"/>
              </w:rPr>
              <w:t xml:space="preserve"> t/dobę</w:t>
            </w:r>
            <w:r w:rsidRPr="00134738">
              <w:rPr>
                <w:sz w:val="20"/>
                <w:szCs w:val="20"/>
              </w:rPr>
              <w:t>.</w:t>
            </w:r>
          </w:p>
          <w:p w14:paraId="7B9B4EBE" w14:textId="77777777" w:rsidR="00814839" w:rsidRPr="00312328" w:rsidRDefault="00814839" w:rsidP="00814839">
            <w:pPr>
              <w:spacing w:line="276" w:lineRule="auto"/>
              <w:jc w:val="both"/>
              <w:rPr>
                <w:sz w:val="20"/>
                <w:szCs w:val="20"/>
              </w:rPr>
            </w:pPr>
          </w:p>
          <w:p w14:paraId="1028BDC5" w14:textId="76FC96B4" w:rsidR="00814839" w:rsidRPr="00312328" w:rsidDel="00E72EAC" w:rsidRDefault="00814839" w:rsidP="00814839">
            <w:pPr>
              <w:spacing w:line="276" w:lineRule="auto"/>
              <w:jc w:val="both"/>
              <w:rPr>
                <w:del w:id="127" w:author="Autor"/>
                <w:sz w:val="20"/>
                <w:szCs w:val="20"/>
              </w:rPr>
            </w:pPr>
            <w:del w:id="128" w:author="Autor">
              <w:r w:rsidRPr="00312328" w:rsidDel="00E72EAC">
                <w:rPr>
                  <w:sz w:val="20"/>
                  <w:szCs w:val="20"/>
                </w:rPr>
                <w:delText>Zamawiający wymaga, aby miejsce magazynowania pofermentu zapewniało magazynowanie pofermentu w sposób zgodny z prawem i bezpieczny dla środowiska.</w:delText>
              </w:r>
            </w:del>
          </w:p>
          <w:p w14:paraId="0604F407" w14:textId="77777777" w:rsidR="00814839" w:rsidRPr="00312328" w:rsidRDefault="00814839" w:rsidP="00814839">
            <w:pPr>
              <w:spacing w:line="276" w:lineRule="auto"/>
              <w:jc w:val="both"/>
              <w:rPr>
                <w:sz w:val="20"/>
                <w:szCs w:val="20"/>
              </w:rPr>
            </w:pPr>
          </w:p>
          <w:p w14:paraId="071272A2" w14:textId="5F77EBF7" w:rsidR="00814839" w:rsidRPr="00312328" w:rsidRDefault="00814839" w:rsidP="00814839">
            <w:pPr>
              <w:spacing w:line="276" w:lineRule="auto"/>
              <w:jc w:val="both"/>
              <w:rPr>
                <w:sz w:val="20"/>
                <w:szCs w:val="20"/>
              </w:rPr>
            </w:pPr>
            <w:r w:rsidRPr="00312328">
              <w:rPr>
                <w:sz w:val="20"/>
                <w:szCs w:val="20"/>
              </w:rPr>
              <w:t>Zamawiający wymaga</w:t>
            </w:r>
            <w:r>
              <w:rPr>
                <w:sz w:val="20"/>
                <w:szCs w:val="20"/>
              </w:rPr>
              <w:t xml:space="preserve"> dodatkowo</w:t>
            </w:r>
            <w:r w:rsidRPr="00312328">
              <w:rPr>
                <w:sz w:val="20"/>
                <w:szCs w:val="20"/>
              </w:rPr>
              <w:t>, aby Partner Strategiczny zapewnił rozwiązania, które uniemożliwią mieszanie się pofermentu z Instalacji Ułamkowo-Technicznych poszczególnych Uczestników PCP.</w:t>
            </w:r>
          </w:p>
          <w:p w14:paraId="69C46C44" w14:textId="77777777" w:rsidR="00814839" w:rsidRPr="00312328" w:rsidRDefault="00814839" w:rsidP="00814839">
            <w:pPr>
              <w:spacing w:line="276" w:lineRule="auto"/>
              <w:jc w:val="both"/>
              <w:rPr>
                <w:sz w:val="20"/>
                <w:szCs w:val="20"/>
              </w:rPr>
            </w:pPr>
          </w:p>
          <w:p w14:paraId="2F7A6E7B" w14:textId="1149E4D9" w:rsidR="00814839" w:rsidRPr="00312328" w:rsidRDefault="00814839" w:rsidP="00814839">
            <w:pPr>
              <w:spacing w:line="276" w:lineRule="auto"/>
              <w:jc w:val="both"/>
              <w:rPr>
                <w:sz w:val="20"/>
                <w:szCs w:val="20"/>
              </w:rPr>
            </w:pPr>
            <w:r w:rsidRPr="00312328">
              <w:rPr>
                <w:sz w:val="20"/>
                <w:szCs w:val="20"/>
              </w:rPr>
              <w:t>Zamawiający wymaga, aby zbiorniki pofermentacyjne były dostępne dla Uczestników PCP w chwili rozpoczęcia rozruchu Instalacji przez Uczestników PCP. Zamawiający na co najmniej 50 dni przed planowanym rozruchem Instalacji Ułamkowo-Technicznych przekaże Partnerowi Strategicznemu informację o terminie planowanego rozruchu poszczególnych Instalacji Uczestników PCP.</w:t>
            </w:r>
          </w:p>
          <w:p w14:paraId="06ED2F3E" w14:textId="77777777" w:rsidR="00814839" w:rsidRPr="00312328" w:rsidRDefault="00814839" w:rsidP="00814839">
            <w:pPr>
              <w:spacing w:line="276" w:lineRule="auto"/>
              <w:jc w:val="both"/>
              <w:rPr>
                <w:sz w:val="20"/>
                <w:szCs w:val="20"/>
              </w:rPr>
            </w:pPr>
          </w:p>
          <w:p w14:paraId="543A06BC" w14:textId="4D0BEF09" w:rsidR="00814839" w:rsidRDefault="77697A66" w:rsidP="00814839">
            <w:pPr>
              <w:spacing w:line="276" w:lineRule="auto"/>
              <w:jc w:val="both"/>
              <w:rPr>
                <w:ins w:id="129" w:author="Autor"/>
                <w:sz w:val="20"/>
                <w:szCs w:val="20"/>
              </w:rPr>
            </w:pPr>
            <w:r w:rsidRPr="53C6FA38">
              <w:rPr>
                <w:sz w:val="20"/>
                <w:szCs w:val="20"/>
              </w:rPr>
              <w:t>Zamawiający wymaga, aby Partner Strategiczny wykonał połączenia (</w:t>
            </w:r>
            <w:ins w:id="130" w:author="Autor">
              <w:r w:rsidR="36A1473C" w:rsidRPr="53C6FA38">
                <w:rPr>
                  <w:sz w:val="20"/>
                  <w:szCs w:val="20"/>
                </w:rPr>
                <w:t xml:space="preserve">np. </w:t>
              </w:r>
            </w:ins>
            <w:r w:rsidRPr="53C6FA38">
              <w:rPr>
                <w:sz w:val="20"/>
                <w:szCs w:val="20"/>
              </w:rPr>
              <w:t xml:space="preserve">odpowiednie węże PCV lub rurociągi oraz armaturę przyłączeniową) pomiędzy </w:t>
            </w:r>
            <w:r w:rsidRPr="00134738">
              <w:rPr>
                <w:sz w:val="20"/>
                <w:szCs w:val="20"/>
              </w:rPr>
              <w:t>zbiornikami pofermentacyjnymi poszczególnych</w:t>
            </w:r>
            <w:r w:rsidRPr="53C6FA38">
              <w:rPr>
                <w:sz w:val="20"/>
                <w:szCs w:val="20"/>
              </w:rPr>
              <w:t xml:space="preserve"> Instalacji Ułamkowo-Technicznych (dwa zbiorniki na jednego Uczestnika PCP), a zbiornikami pofermentacyjnymi Partnera Strategicznego.</w:t>
            </w:r>
          </w:p>
          <w:p w14:paraId="73F01490" w14:textId="3FDF9FD4" w:rsidR="00E72EAC" w:rsidRDefault="00E72EAC" w:rsidP="00814839">
            <w:pPr>
              <w:spacing w:line="276" w:lineRule="auto"/>
              <w:jc w:val="both"/>
              <w:rPr>
                <w:ins w:id="131" w:author="Autor"/>
                <w:sz w:val="20"/>
                <w:szCs w:val="20"/>
              </w:rPr>
            </w:pPr>
          </w:p>
          <w:p w14:paraId="010360CF" w14:textId="2E3DF01E" w:rsidR="00E72EAC" w:rsidRPr="00312328" w:rsidRDefault="00E72EAC" w:rsidP="00814839">
            <w:pPr>
              <w:spacing w:line="276" w:lineRule="auto"/>
              <w:jc w:val="both"/>
              <w:rPr>
                <w:sz w:val="20"/>
                <w:szCs w:val="20"/>
              </w:rPr>
            </w:pPr>
            <w:ins w:id="132" w:author="Autor">
              <w:r w:rsidRPr="00312328">
                <w:rPr>
                  <w:sz w:val="20"/>
                  <w:szCs w:val="20"/>
                </w:rPr>
                <w:t xml:space="preserve">Zamawiający wymaga, </w:t>
              </w:r>
              <w:r>
                <w:rPr>
                  <w:sz w:val="20"/>
                  <w:szCs w:val="20"/>
                </w:rPr>
                <w:t xml:space="preserve">aby Partner Strategiczny zapewnił przetransportowanie masy pofermentacyjnej w postaci stałej z miejsc magazynowania poszczególnych Uczestników PCP do miejsc magazynowania Partnera Strategicznego. </w:t>
              </w:r>
            </w:ins>
          </w:p>
          <w:p w14:paraId="0F3F56D9" w14:textId="77777777" w:rsidR="00814839" w:rsidRPr="00312328" w:rsidRDefault="00814839" w:rsidP="00814839">
            <w:pPr>
              <w:spacing w:line="276" w:lineRule="auto"/>
              <w:jc w:val="both"/>
              <w:rPr>
                <w:sz w:val="20"/>
                <w:szCs w:val="20"/>
              </w:rPr>
            </w:pPr>
          </w:p>
        </w:tc>
        <w:tc>
          <w:tcPr>
            <w:tcW w:w="1985" w:type="dxa"/>
            <w:vAlign w:val="center"/>
          </w:tcPr>
          <w:p w14:paraId="0BF3720A" w14:textId="5611C2E7" w:rsidR="00814839" w:rsidRDefault="00814839" w:rsidP="00814839">
            <w:pPr>
              <w:spacing w:line="276" w:lineRule="auto"/>
              <w:rPr>
                <w:sz w:val="20"/>
                <w:szCs w:val="20"/>
              </w:rPr>
            </w:pPr>
            <w:r>
              <w:rPr>
                <w:sz w:val="20"/>
                <w:szCs w:val="20"/>
              </w:rPr>
              <w:lastRenderedPageBreak/>
              <w:t xml:space="preserve">W terminie do </w:t>
            </w:r>
            <w:r w:rsidRPr="00312328">
              <w:rPr>
                <w:sz w:val="20"/>
                <w:szCs w:val="20"/>
              </w:rPr>
              <w:t>45 dni od otrzymania od Zamawiającego informacji o terminie rozpoczęcia rozruchu</w:t>
            </w:r>
          </w:p>
        </w:tc>
      </w:tr>
      <w:tr w:rsidR="00814839" w:rsidRPr="00312328" w14:paraId="5E635A98" w14:textId="77777777" w:rsidTr="50FE822B">
        <w:trPr>
          <w:trHeight w:val="770"/>
          <w:jc w:val="center"/>
        </w:trPr>
        <w:tc>
          <w:tcPr>
            <w:tcW w:w="562" w:type="dxa"/>
            <w:shd w:val="clear" w:color="auto" w:fill="C5E0B3" w:themeFill="accent6" w:themeFillTint="66"/>
            <w:vAlign w:val="center"/>
          </w:tcPr>
          <w:p w14:paraId="29B38504" w14:textId="77777777" w:rsidR="00814839" w:rsidRPr="00312328" w:rsidRDefault="00814839" w:rsidP="24BEDB9B">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6702B8FA" w14:textId="490199D2" w:rsidR="00814839" w:rsidRPr="00312328" w:rsidRDefault="00814839" w:rsidP="00814839">
            <w:pPr>
              <w:spacing w:line="276" w:lineRule="auto"/>
              <w:rPr>
                <w:rFonts w:eastAsia="Calibri" w:cstheme="minorHAnsi"/>
                <w:b/>
                <w:sz w:val="20"/>
                <w:szCs w:val="20"/>
                <w:lang w:eastAsia="pl-PL"/>
              </w:rPr>
            </w:pPr>
            <w:r w:rsidRPr="00312328">
              <w:rPr>
                <w:rFonts w:eastAsiaTheme="minorEastAsia"/>
                <w:b/>
                <w:sz w:val="20"/>
                <w:szCs w:val="20"/>
              </w:rPr>
              <w:t xml:space="preserve">Wizyjny system kontroli </w:t>
            </w:r>
          </w:p>
        </w:tc>
        <w:tc>
          <w:tcPr>
            <w:tcW w:w="6379" w:type="dxa"/>
            <w:vAlign w:val="center"/>
          </w:tcPr>
          <w:p w14:paraId="6E7F3672" w14:textId="5D76D884" w:rsidR="00814839" w:rsidRPr="00312328" w:rsidRDefault="00814839" w:rsidP="00814839">
            <w:pPr>
              <w:spacing w:line="276" w:lineRule="auto"/>
              <w:jc w:val="both"/>
              <w:rPr>
                <w:sz w:val="20"/>
                <w:szCs w:val="20"/>
              </w:rPr>
            </w:pPr>
            <w:r w:rsidRPr="00312328">
              <w:rPr>
                <w:sz w:val="20"/>
                <w:szCs w:val="20"/>
              </w:rPr>
              <w:t>Zamawiający wymaga, aby Partner Strategiczny zapewnił wizyjny system kontroli miejsc magazynowania lub składowania odpadów w obrębie Nieruchomości 1 oraz przestrzeniach buforowych na substraty i masę pofermentacyjną, zgodnie z wytycznymi z Rozporządzenia Ministra Środowiska z dnia 29 sierpnia 2019 r. (Dz. U. poz. 1755).</w:t>
            </w:r>
          </w:p>
        </w:tc>
        <w:tc>
          <w:tcPr>
            <w:tcW w:w="1985" w:type="dxa"/>
            <w:vAlign w:val="center"/>
          </w:tcPr>
          <w:p w14:paraId="21589546" w14:textId="335D27E1" w:rsidR="00814839" w:rsidRDefault="00814839" w:rsidP="00814839">
            <w:pPr>
              <w:spacing w:line="276" w:lineRule="auto"/>
              <w:rPr>
                <w:sz w:val="20"/>
                <w:szCs w:val="20"/>
              </w:rPr>
            </w:pPr>
            <w:r w:rsidRPr="00312328">
              <w:rPr>
                <w:sz w:val="20"/>
                <w:szCs w:val="20"/>
              </w:rPr>
              <w:t xml:space="preserve">W terminie do 45 dni od otrzymania od Zamawiającego informacji o terminie rozpoczęcia rozruchu </w:t>
            </w:r>
          </w:p>
        </w:tc>
      </w:tr>
      <w:tr w:rsidR="00814839" w:rsidRPr="00312328" w14:paraId="0F9F283B" w14:textId="77777777" w:rsidTr="50FE822B">
        <w:trPr>
          <w:trHeight w:val="770"/>
          <w:jc w:val="center"/>
        </w:trPr>
        <w:tc>
          <w:tcPr>
            <w:tcW w:w="562" w:type="dxa"/>
            <w:shd w:val="clear" w:color="auto" w:fill="C5E0B3" w:themeFill="accent6" w:themeFillTint="66"/>
            <w:vAlign w:val="center"/>
          </w:tcPr>
          <w:p w14:paraId="2D22A8DF" w14:textId="77777777" w:rsidR="00814839" w:rsidRPr="00312328" w:rsidRDefault="00814839" w:rsidP="24BEDB9B">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25B5516C" w14:textId="14F938B1" w:rsidR="00814839" w:rsidRPr="00312328" w:rsidRDefault="00814839" w:rsidP="00814839">
            <w:pPr>
              <w:spacing w:line="276" w:lineRule="auto"/>
              <w:rPr>
                <w:rFonts w:eastAsia="Calibri" w:cstheme="minorHAnsi"/>
                <w:b/>
                <w:sz w:val="20"/>
                <w:szCs w:val="20"/>
                <w:lang w:eastAsia="pl-PL"/>
              </w:rPr>
            </w:pPr>
            <w:r w:rsidRPr="00312328">
              <w:rPr>
                <w:rFonts w:eastAsia="Calibri" w:cstheme="minorHAnsi"/>
                <w:b/>
                <w:sz w:val="20"/>
                <w:szCs w:val="20"/>
                <w:lang w:eastAsia="pl-PL"/>
              </w:rPr>
              <w:t>Park maszynowy</w:t>
            </w:r>
          </w:p>
        </w:tc>
        <w:tc>
          <w:tcPr>
            <w:tcW w:w="6379" w:type="dxa"/>
            <w:vAlign w:val="center"/>
          </w:tcPr>
          <w:p w14:paraId="7345BDD7" w14:textId="461EB3D7" w:rsidR="00814839" w:rsidRDefault="00814839" w:rsidP="00814839">
            <w:pPr>
              <w:spacing w:line="276" w:lineRule="auto"/>
              <w:jc w:val="both"/>
              <w:rPr>
                <w:sz w:val="20"/>
                <w:szCs w:val="20"/>
              </w:rPr>
            </w:pPr>
            <w:r w:rsidRPr="00312328">
              <w:rPr>
                <w:sz w:val="20"/>
                <w:szCs w:val="20"/>
              </w:rPr>
              <w:t>Zamawiający wymaga</w:t>
            </w:r>
            <w:r>
              <w:rPr>
                <w:sz w:val="20"/>
                <w:szCs w:val="20"/>
              </w:rPr>
              <w:t>,</w:t>
            </w:r>
            <w:r w:rsidRPr="00312328">
              <w:rPr>
                <w:sz w:val="20"/>
                <w:szCs w:val="20"/>
              </w:rPr>
              <w:t xml:space="preserve"> aby Partner Strategiczny </w:t>
            </w:r>
            <w:r w:rsidR="00E14792">
              <w:rPr>
                <w:sz w:val="20"/>
                <w:szCs w:val="20"/>
              </w:rPr>
              <w:t xml:space="preserve">na potrzeby prowadzonych przez siebie testów i ocen Instalacji Ułamkowo-Technicznych </w:t>
            </w:r>
            <w:r w:rsidRPr="00312328">
              <w:rPr>
                <w:sz w:val="20"/>
                <w:szCs w:val="20"/>
              </w:rPr>
              <w:t>dysponował maszynami i urządzeniami do transportu i podawania substratów na teren poszczególnych Instalacji Ułamkowo-Technicznych. Zastosowane rozwiązania powinny ograniczać lub zapobiegać</w:t>
            </w:r>
            <w:del w:id="133" w:author="Autor">
              <w:r w:rsidRPr="00312328" w:rsidDel="00F04F14">
                <w:rPr>
                  <w:sz w:val="20"/>
                  <w:szCs w:val="20"/>
                </w:rPr>
                <w:delText xml:space="preserve"> </w:delText>
              </w:r>
            </w:del>
            <w:r w:rsidRPr="00312328">
              <w:rPr>
                <w:sz w:val="20"/>
                <w:szCs w:val="20"/>
              </w:rPr>
              <w:t xml:space="preserve"> uciążliwościom środowiskowym, związanym z przechowywaniem i transportowaniem substratów, takim jak np. odory.</w:t>
            </w:r>
          </w:p>
          <w:p w14:paraId="6B735637" w14:textId="77777777" w:rsidR="00814839" w:rsidRPr="00312328" w:rsidRDefault="00814839" w:rsidP="00814839">
            <w:pPr>
              <w:spacing w:line="276" w:lineRule="auto"/>
              <w:jc w:val="both"/>
              <w:rPr>
                <w:sz w:val="20"/>
                <w:szCs w:val="20"/>
              </w:rPr>
            </w:pPr>
          </w:p>
          <w:p w14:paraId="380170FB" w14:textId="114E3B8C" w:rsidR="00814839" w:rsidRPr="00312328" w:rsidRDefault="00814839" w:rsidP="00814839">
            <w:pPr>
              <w:spacing w:line="276" w:lineRule="auto"/>
              <w:jc w:val="both"/>
              <w:rPr>
                <w:sz w:val="20"/>
                <w:szCs w:val="20"/>
              </w:rPr>
            </w:pPr>
            <w:r w:rsidRPr="00312328">
              <w:rPr>
                <w:sz w:val="20"/>
                <w:szCs w:val="20"/>
              </w:rPr>
              <w:t>Dodatkowo Zamawiający wymaga</w:t>
            </w:r>
            <w:r>
              <w:rPr>
                <w:sz w:val="20"/>
                <w:szCs w:val="20"/>
              </w:rPr>
              <w:t>,</w:t>
            </w:r>
            <w:r w:rsidRPr="00312328">
              <w:rPr>
                <w:sz w:val="20"/>
                <w:szCs w:val="20"/>
              </w:rPr>
              <w:t xml:space="preserve"> aby Partner Strategiczny przedstawił szczegółowe informacje odnośnie ilości i rodzaju maszyn i urządzeń, które planuje wykorzystywać, a także inne, istotne szczegóły dotyczące ich wyposażenia (np. rodzaje przyłączy czy rodzaj sprzętu kołowego). Ponadto Partner Strategiczny zobowiązany jest przedstawić opis procedur awaryjnych, które zastosuje w przypadku awarii każdego z planowanych do zastosowania urządzeń czy sprzętu wykorzystywanego do transportu i podawania substratów na teren poszczególnych Instalacji Ułamkowo-Technicznych.</w:t>
            </w:r>
          </w:p>
        </w:tc>
        <w:tc>
          <w:tcPr>
            <w:tcW w:w="1985" w:type="dxa"/>
            <w:vAlign w:val="center"/>
          </w:tcPr>
          <w:p w14:paraId="2A58115F" w14:textId="318AF823" w:rsidR="00814839" w:rsidRPr="00312328" w:rsidRDefault="00814839" w:rsidP="00331061">
            <w:pPr>
              <w:spacing w:line="276" w:lineRule="auto"/>
              <w:rPr>
                <w:sz w:val="20"/>
                <w:szCs w:val="20"/>
              </w:rPr>
            </w:pPr>
            <w:r>
              <w:rPr>
                <w:sz w:val="20"/>
                <w:szCs w:val="20"/>
              </w:rPr>
              <w:t xml:space="preserve">W terminie do </w:t>
            </w:r>
            <w:r w:rsidR="00331061">
              <w:rPr>
                <w:sz w:val="20"/>
                <w:szCs w:val="20"/>
              </w:rPr>
              <w:t>120 dni od podpisania Umowy</w:t>
            </w:r>
          </w:p>
        </w:tc>
      </w:tr>
    </w:tbl>
    <w:p w14:paraId="4BA518A7" w14:textId="4B20583A" w:rsidR="00B51AA4" w:rsidRDefault="00B51AA4"/>
    <w:p w14:paraId="05957899" w14:textId="77777777" w:rsidR="00B10787" w:rsidRDefault="00B10787" w:rsidP="00B10787">
      <w:pPr>
        <w:spacing w:line="276" w:lineRule="auto"/>
        <w:jc w:val="both"/>
      </w:pPr>
    </w:p>
    <w:p w14:paraId="524027AC" w14:textId="77777777" w:rsidR="00B10787" w:rsidRPr="00017837" w:rsidRDefault="00B10787" w:rsidP="00017837">
      <w:pPr>
        <w:pStyle w:val="Nagwek2"/>
        <w:rPr>
          <w:rFonts w:eastAsia="Calibri Light"/>
          <w:i/>
          <w:sz w:val="32"/>
        </w:rPr>
      </w:pPr>
      <w:bookmarkStart w:id="134" w:name="_Toc76032552"/>
      <w:r w:rsidRPr="00017837">
        <w:rPr>
          <w:rFonts w:eastAsia="Calibri Light"/>
          <w:i/>
          <w:sz w:val="32"/>
        </w:rPr>
        <w:t>Faza 2A: Przygotowanie i przeprowadzenie testów Instalacji Ułamkowo-Technicznych</w:t>
      </w:r>
      <w:bookmarkEnd w:id="134"/>
    </w:p>
    <w:p w14:paraId="023EE421" w14:textId="77777777" w:rsidR="00B10787" w:rsidRDefault="00B10787" w:rsidP="00B10787">
      <w:pPr>
        <w:spacing w:line="257" w:lineRule="auto"/>
        <w:jc w:val="both"/>
        <w:rPr>
          <w:rFonts w:ascii="Calibri" w:eastAsia="Calibri" w:hAnsi="Calibri" w:cs="Calibri"/>
        </w:rPr>
      </w:pPr>
      <w:r w:rsidRPr="36A70569">
        <w:rPr>
          <w:rFonts w:ascii="Calibri" w:eastAsia="Calibri" w:hAnsi="Calibri" w:cs="Calibri"/>
        </w:rPr>
        <w:t xml:space="preserve"> </w:t>
      </w:r>
    </w:p>
    <w:p w14:paraId="41C27604" w14:textId="4CCDE1EE" w:rsidR="00B10787" w:rsidRDefault="565FB0D1" w:rsidP="00B10787">
      <w:pPr>
        <w:spacing w:line="257" w:lineRule="auto"/>
        <w:jc w:val="both"/>
        <w:rPr>
          <w:rFonts w:ascii="Calibri" w:eastAsia="Calibri" w:hAnsi="Calibri" w:cs="Calibri"/>
        </w:rPr>
      </w:pPr>
      <w:del w:id="135" w:author="Autor">
        <w:r w:rsidRPr="53C6FA38" w:rsidDel="565FB0D1">
          <w:rPr>
            <w:rFonts w:ascii="Calibri" w:eastAsia="Calibri" w:hAnsi="Calibri" w:cs="Calibri"/>
          </w:rPr>
          <w:delText xml:space="preserve">W ramach Etapu I </w:delText>
        </w:r>
      </w:del>
      <w:ins w:id="136" w:author="Autor">
        <w:r w:rsidR="000D7FA7" w:rsidRPr="53C6FA38">
          <w:rPr>
            <w:rFonts w:ascii="Calibri" w:eastAsia="Calibri" w:hAnsi="Calibri" w:cs="Calibri"/>
          </w:rPr>
          <w:t>N</w:t>
        </w:r>
      </w:ins>
      <w:del w:id="137" w:author="Autor">
        <w:r w:rsidRPr="53C6FA38" w:rsidDel="565FB0D1">
          <w:rPr>
            <w:rFonts w:ascii="Calibri" w:eastAsia="Calibri" w:hAnsi="Calibri" w:cs="Calibri"/>
          </w:rPr>
          <w:delText>n</w:delText>
        </w:r>
      </w:del>
      <w:r w:rsidRPr="53C6FA38">
        <w:rPr>
          <w:rFonts w:ascii="Calibri" w:eastAsia="Calibri" w:hAnsi="Calibri" w:cs="Calibri"/>
        </w:rPr>
        <w:t>a Nieruchomości 1 Partner Strategiczny przeprowadzi w imieniu Zamawiającego testy Instalacji Ułamkowo-Technicznych</w:t>
      </w:r>
      <w:ins w:id="138" w:author="Autor">
        <w:r w:rsidR="3C4A07DD" w:rsidRPr="53C6FA38">
          <w:rPr>
            <w:rFonts w:ascii="Calibri" w:eastAsia="Calibri" w:hAnsi="Calibri" w:cs="Calibri"/>
          </w:rPr>
          <w:t>,</w:t>
        </w:r>
        <w:r w:rsidR="000D7FA7" w:rsidRPr="53C6FA38">
          <w:rPr>
            <w:rFonts w:ascii="Calibri" w:eastAsia="Calibri" w:hAnsi="Calibri" w:cs="Calibri"/>
          </w:rPr>
          <w:t xml:space="preserve"> które zostaną opracowane i wybudowane w ramach Etapu I Przedsięwzięcia PCP</w:t>
        </w:r>
      </w:ins>
      <w:r w:rsidRPr="53C6FA38">
        <w:rPr>
          <w:rFonts w:ascii="Calibri" w:eastAsia="Calibri" w:hAnsi="Calibri" w:cs="Calibri"/>
        </w:rPr>
        <w:t xml:space="preserve">. Zgodnie z harmonogramem Przedsięwzięcia PCP testy rozpoczną się po zakończeniu </w:t>
      </w:r>
      <w:r w:rsidR="6857FB51" w:rsidRPr="53C6FA38">
        <w:rPr>
          <w:rFonts w:ascii="Calibri" w:eastAsia="Calibri" w:hAnsi="Calibri" w:cs="Calibri"/>
        </w:rPr>
        <w:t>P</w:t>
      </w:r>
      <w:r w:rsidRPr="53C6FA38">
        <w:rPr>
          <w:rFonts w:ascii="Calibri" w:eastAsia="Calibri" w:hAnsi="Calibri" w:cs="Calibri"/>
        </w:rPr>
        <w:t xml:space="preserve">rac B+R prowadzonych w ramach Etapu I, które będą trwały maksymalnie 10,5 miesiąca od dnia zawarcia umowy pomiędzy Zamawiającym a Uczestnikami PCP. Nie później niż w kolejnym dniu po tym okresie Partner Strategiczny przystąpi do prowadzenia testów opracowanych przez Uczestników PCP Instalacji Ułamkowo-Technicznych. </w:t>
      </w:r>
    </w:p>
    <w:p w14:paraId="5C3661DA" w14:textId="24E38F0A" w:rsidR="00B10787" w:rsidRDefault="565FB0D1" w:rsidP="00B10787">
      <w:pPr>
        <w:spacing w:line="257" w:lineRule="auto"/>
        <w:jc w:val="both"/>
        <w:rPr>
          <w:rFonts w:ascii="Calibri" w:eastAsia="Calibri" w:hAnsi="Calibri" w:cs="Calibri"/>
        </w:rPr>
      </w:pPr>
      <w:r w:rsidRPr="57FB8132">
        <w:rPr>
          <w:rFonts w:ascii="Calibri" w:eastAsia="Calibri" w:hAnsi="Calibri" w:cs="Calibri"/>
        </w:rPr>
        <w:t xml:space="preserve">Testy będą prowadzone równolegle na wszystkich, tj. maksymalnie </w:t>
      </w:r>
      <w:del w:id="139" w:author="Autor">
        <w:r w:rsidRPr="57FB8132" w:rsidDel="000577BB">
          <w:rPr>
            <w:rFonts w:ascii="Calibri" w:eastAsia="Calibri" w:hAnsi="Calibri" w:cs="Calibri"/>
          </w:rPr>
          <w:delText xml:space="preserve">ośmiu </w:delText>
        </w:r>
      </w:del>
      <w:ins w:id="140" w:author="Autor">
        <w:r w:rsidR="000577BB">
          <w:rPr>
            <w:rFonts w:ascii="Calibri" w:eastAsia="Calibri" w:hAnsi="Calibri" w:cs="Calibri"/>
          </w:rPr>
          <w:t>sześciu</w:t>
        </w:r>
        <w:r w:rsidR="000577BB" w:rsidRPr="57FB8132">
          <w:rPr>
            <w:rFonts w:ascii="Calibri" w:eastAsia="Calibri" w:hAnsi="Calibri" w:cs="Calibri"/>
          </w:rPr>
          <w:t xml:space="preserve"> </w:t>
        </w:r>
      </w:ins>
      <w:r w:rsidRPr="57FB8132">
        <w:rPr>
          <w:rFonts w:ascii="Calibri" w:eastAsia="Calibri" w:hAnsi="Calibri" w:cs="Calibri"/>
        </w:rPr>
        <w:t>Instalacj</w:t>
      </w:r>
      <w:r w:rsidR="53178FD7" w:rsidRPr="57FB8132">
        <w:rPr>
          <w:rFonts w:ascii="Calibri" w:eastAsia="Calibri" w:hAnsi="Calibri" w:cs="Calibri"/>
        </w:rPr>
        <w:t>ach</w:t>
      </w:r>
      <w:r w:rsidRPr="57FB8132">
        <w:rPr>
          <w:rFonts w:ascii="Calibri" w:eastAsia="Calibri" w:hAnsi="Calibri" w:cs="Calibri"/>
        </w:rPr>
        <w:t xml:space="preserve"> Ułamkowo-Technicznych, przez okres 180 dni</w:t>
      </w:r>
      <w:r w:rsidR="00783498">
        <w:rPr>
          <w:rFonts w:ascii="Calibri" w:eastAsia="Calibri" w:hAnsi="Calibri" w:cs="Calibri"/>
        </w:rPr>
        <w:t xml:space="preserve"> </w:t>
      </w:r>
      <w:r w:rsidR="00B10787" w:rsidRPr="36A70569">
        <w:rPr>
          <w:rFonts w:ascii="Calibri" w:eastAsia="Calibri" w:hAnsi="Calibri" w:cs="Calibri"/>
        </w:rPr>
        <w:t xml:space="preserve">od zakończenia </w:t>
      </w:r>
      <w:r w:rsidR="00427068">
        <w:rPr>
          <w:rFonts w:ascii="Calibri" w:eastAsia="Calibri" w:hAnsi="Calibri" w:cs="Calibri"/>
        </w:rPr>
        <w:t>Prac B+R</w:t>
      </w:r>
      <w:r w:rsidR="00B10787" w:rsidRPr="36A70569">
        <w:rPr>
          <w:rFonts w:ascii="Calibri" w:eastAsia="Calibri" w:hAnsi="Calibri" w:cs="Calibri"/>
        </w:rPr>
        <w:t xml:space="preserve"> przez Uczestników PCP, przy czym testy będą prowadzone w podziale na dwie części po 90 dni każda, co związane jest ze zmianą testowanego wariantu substratowego na Instalacjach Ułamkowo-Technicznych, tj. 90 dni testów na wskazanym przez Zamawiającego wariancie substratowym a następnie kolejne 90 dni na innym wskazanym wariancie substratowym. </w:t>
      </w:r>
    </w:p>
    <w:p w14:paraId="2D54D657" w14:textId="1BF70557" w:rsidR="00B10787" w:rsidRDefault="00B10787" w:rsidP="00B10787">
      <w:pPr>
        <w:spacing w:line="257" w:lineRule="auto"/>
        <w:jc w:val="both"/>
        <w:rPr>
          <w:rFonts w:ascii="Calibri" w:eastAsia="Calibri" w:hAnsi="Calibri" w:cs="Calibri"/>
        </w:rPr>
      </w:pPr>
      <w:r w:rsidRPr="36A70569">
        <w:rPr>
          <w:rFonts w:ascii="Calibri" w:eastAsia="Calibri" w:hAnsi="Calibri" w:cs="Calibri"/>
        </w:rPr>
        <w:t xml:space="preserve">W ramach testów Instalacji Ułamkowo-Technicznych Partner Strategiczny dokona weryfikacji spełnienia przez Instalacje Ułamkowo-Techniczne </w:t>
      </w:r>
      <w:r w:rsidR="00AD7410">
        <w:rPr>
          <w:rFonts w:ascii="Calibri" w:eastAsia="Calibri" w:hAnsi="Calibri" w:cs="Calibri"/>
        </w:rPr>
        <w:t>Wymagań Obligatoryjnych</w:t>
      </w:r>
      <w:r w:rsidRPr="36A70569">
        <w:rPr>
          <w:rFonts w:ascii="Calibri" w:eastAsia="Calibri" w:hAnsi="Calibri" w:cs="Calibri"/>
        </w:rPr>
        <w:t xml:space="preserve">, parametrów konkursowych oraz </w:t>
      </w:r>
      <w:r w:rsidR="00AD7410">
        <w:rPr>
          <w:rFonts w:ascii="Calibri" w:eastAsia="Calibri" w:hAnsi="Calibri" w:cs="Calibri"/>
        </w:rPr>
        <w:t>W</w:t>
      </w:r>
      <w:r w:rsidRPr="36A70569">
        <w:rPr>
          <w:rFonts w:ascii="Calibri" w:eastAsia="Calibri" w:hAnsi="Calibri" w:cs="Calibri"/>
        </w:rPr>
        <w:t xml:space="preserve">ymagań </w:t>
      </w:r>
      <w:r w:rsidR="00AD7410">
        <w:rPr>
          <w:rFonts w:ascii="Calibri" w:eastAsia="Calibri" w:hAnsi="Calibri" w:cs="Calibri"/>
        </w:rPr>
        <w:t>O</w:t>
      </w:r>
      <w:r w:rsidRPr="36A70569">
        <w:rPr>
          <w:rFonts w:ascii="Calibri" w:eastAsia="Calibri" w:hAnsi="Calibri" w:cs="Calibri"/>
        </w:rPr>
        <w:t xml:space="preserve">pcjonalnych, o których mowa w </w:t>
      </w:r>
      <w:ins w:id="141" w:author="Autor">
        <w:r w:rsidR="000D7FA7">
          <w:rPr>
            <w:rFonts w:ascii="Calibri" w:eastAsia="Calibri" w:hAnsi="Calibri" w:cs="Calibri"/>
          </w:rPr>
          <w:t xml:space="preserve">rozdziale I w </w:t>
        </w:r>
      </w:ins>
      <w:r w:rsidRPr="36A70569">
        <w:rPr>
          <w:rFonts w:ascii="Calibri" w:eastAsia="Calibri" w:hAnsi="Calibri" w:cs="Calibri"/>
        </w:rPr>
        <w:t xml:space="preserve">Części D niniejszego dokumentu. </w:t>
      </w:r>
      <w:r w:rsidRPr="00450BEF">
        <w:rPr>
          <w:rFonts w:ascii="Calibri" w:eastAsia="Calibri" w:hAnsi="Calibri" w:cs="Calibri"/>
        </w:rPr>
        <w:t>Weryfikacja musi zostać przeprowadzona w terminie do dnia zakończenia Testów Instalacji Ułamkowo-Technicznych.</w:t>
      </w:r>
      <w:r w:rsidRPr="36A70569">
        <w:rPr>
          <w:rFonts w:ascii="Calibri" w:eastAsia="Calibri" w:hAnsi="Calibri" w:cs="Calibri"/>
        </w:rPr>
        <w:t xml:space="preserve"> Bezpośrednio po zakończeniu testów nastąpi proces oceny </w:t>
      </w:r>
      <w:r w:rsidRPr="36A70569">
        <w:rPr>
          <w:rFonts w:ascii="Calibri" w:eastAsia="Calibri" w:hAnsi="Calibri" w:cs="Calibri"/>
        </w:rPr>
        <w:lastRenderedPageBreak/>
        <w:t xml:space="preserve">wyników </w:t>
      </w:r>
      <w:r w:rsidR="00427068">
        <w:rPr>
          <w:rFonts w:ascii="Calibri" w:eastAsia="Calibri" w:hAnsi="Calibri" w:cs="Calibri"/>
        </w:rPr>
        <w:t>Prac B+R</w:t>
      </w:r>
      <w:r w:rsidRPr="36A70569">
        <w:rPr>
          <w:rFonts w:ascii="Calibri" w:eastAsia="Calibri" w:hAnsi="Calibri" w:cs="Calibri"/>
        </w:rPr>
        <w:t xml:space="preserve"> Uczestników PCP przez Zamawiającego oraz selekcja Uczestników PCP do Etapu II Przedsięwzięcia PCP.</w:t>
      </w:r>
    </w:p>
    <w:p w14:paraId="2EE2A350" w14:textId="01212CF6" w:rsidR="00B10787" w:rsidRDefault="00B10787" w:rsidP="00B10787">
      <w:pPr>
        <w:spacing w:line="276" w:lineRule="auto"/>
        <w:jc w:val="both"/>
      </w:pPr>
      <w:r>
        <w:t xml:space="preserve">W </w:t>
      </w:r>
      <w:r w:rsidR="003F5EFC">
        <w:rPr>
          <w:rFonts w:ascii="Calibri" w:eastAsia="Calibri" w:hAnsi="Calibri" w:cs="Calibri"/>
        </w:rPr>
        <w:t>T</w:t>
      </w:r>
      <w:r w:rsidRPr="15A58BA7">
        <w:rPr>
          <w:rFonts w:ascii="Calibri" w:eastAsia="Calibri" w:hAnsi="Calibri" w:cs="Calibri"/>
        </w:rPr>
        <w:t xml:space="preserve">abeli poniżej przedstawiono Wymagania dotyczące przyjęcia substratów na potrzeby Instalacji Ułamkowo-Technicznych, zagospodarowania masy pofermentacyjnej z Instalacji Ułamkowo-Technicznych oraz wymagania w zakresie prowadzenia testów tych instalacji, które zobowiązany jest spełnić Partner Strategiczny. Wymagane terminy pozostają w ścisłym powiązaniu z harmonogramem Przedsięwzięcia PCP.  </w:t>
      </w:r>
    </w:p>
    <w:p w14:paraId="3EE4D444" w14:textId="77777777" w:rsidR="00134579" w:rsidRDefault="00134579" w:rsidP="007A1C9F">
      <w:pPr>
        <w:spacing w:line="276" w:lineRule="auto"/>
        <w:jc w:val="both"/>
      </w:pPr>
    </w:p>
    <w:p w14:paraId="0FBC3351" w14:textId="78DA4EB9" w:rsidR="00572DA3" w:rsidRPr="003F5EFC" w:rsidRDefault="6781B45D" w:rsidP="57FB8132">
      <w:pPr>
        <w:spacing w:after="0" w:line="276" w:lineRule="auto"/>
        <w:jc w:val="both"/>
        <w:rPr>
          <w:i/>
          <w:iCs/>
          <w:sz w:val="18"/>
          <w:szCs w:val="18"/>
        </w:rPr>
      </w:pPr>
      <w:r w:rsidRPr="57FB8132">
        <w:rPr>
          <w:i/>
          <w:iCs/>
          <w:sz w:val="18"/>
          <w:szCs w:val="18"/>
        </w:rPr>
        <w:t>Tabela</w:t>
      </w:r>
      <w:r w:rsidR="6B005549" w:rsidRPr="57FB8132">
        <w:rPr>
          <w:i/>
          <w:iCs/>
          <w:sz w:val="18"/>
          <w:szCs w:val="18"/>
        </w:rPr>
        <w:t xml:space="preserve"> 1. </w:t>
      </w:r>
      <w:r w:rsidRPr="57FB8132">
        <w:rPr>
          <w:i/>
          <w:iCs/>
          <w:sz w:val="18"/>
          <w:szCs w:val="18"/>
        </w:rPr>
        <w:t xml:space="preserve">Wymagania dla Nieruchomości 1 oraz Partnera Strategicznego prowadzącego działania na Nieruchomości 1, przeznaczonej dla maksymalnie </w:t>
      </w:r>
      <w:del w:id="142" w:author="Autor">
        <w:r w:rsidRPr="57FB8132" w:rsidDel="000577BB">
          <w:rPr>
            <w:i/>
            <w:iCs/>
            <w:sz w:val="18"/>
            <w:szCs w:val="18"/>
          </w:rPr>
          <w:delText>ośmiu</w:delText>
        </w:r>
      </w:del>
      <w:ins w:id="143" w:author="Autor">
        <w:r w:rsidR="000577BB">
          <w:rPr>
            <w:i/>
            <w:iCs/>
            <w:sz w:val="18"/>
            <w:szCs w:val="18"/>
          </w:rPr>
          <w:t>sześciu</w:t>
        </w:r>
      </w:ins>
      <w:r w:rsidRPr="57FB8132">
        <w:rPr>
          <w:i/>
          <w:iCs/>
          <w:sz w:val="18"/>
          <w:szCs w:val="18"/>
        </w:rPr>
        <w:t xml:space="preserve"> Instalacji Ułamkowo-Technicznych – cz</w:t>
      </w:r>
      <w:r w:rsidR="6B005549" w:rsidRPr="57FB8132">
        <w:rPr>
          <w:i/>
          <w:iCs/>
          <w:sz w:val="18"/>
          <w:szCs w:val="18"/>
        </w:rPr>
        <w:t>ę</w:t>
      </w:r>
      <w:r w:rsidRPr="57FB8132">
        <w:rPr>
          <w:i/>
          <w:iCs/>
          <w:sz w:val="18"/>
          <w:szCs w:val="18"/>
        </w:rPr>
        <w:t>ść 2 tabeli</w:t>
      </w:r>
      <w:r w:rsidR="25145883" w:rsidRPr="57FB8132">
        <w:rPr>
          <w:i/>
          <w:iCs/>
          <w:sz w:val="18"/>
          <w:szCs w:val="18"/>
        </w:rPr>
        <w:t xml:space="preserve"> 1</w:t>
      </w:r>
      <w:r w:rsidRPr="57FB8132">
        <w:rPr>
          <w:i/>
          <w:iCs/>
          <w:sz w:val="18"/>
          <w:szCs w:val="18"/>
        </w:rPr>
        <w:t>.</w:t>
      </w:r>
    </w:p>
    <w:tbl>
      <w:tblPr>
        <w:tblStyle w:val="Tabela-Siatka"/>
        <w:tblpPr w:leftFromText="141" w:rightFromText="141" w:vertAnchor="text" w:tblpXSpec="center" w:tblpY="1"/>
        <w:tblOverlap w:val="never"/>
        <w:tblW w:w="11194" w:type="dxa"/>
        <w:tblLayout w:type="fixed"/>
        <w:tblLook w:val="04A0" w:firstRow="1" w:lastRow="0" w:firstColumn="1" w:lastColumn="0" w:noHBand="0" w:noVBand="1"/>
      </w:tblPr>
      <w:tblGrid>
        <w:gridCol w:w="562"/>
        <w:gridCol w:w="2268"/>
        <w:gridCol w:w="6379"/>
        <w:gridCol w:w="1985"/>
      </w:tblGrid>
      <w:tr w:rsidR="003F5EFC" w:rsidRPr="00312328" w14:paraId="60AA5DEC" w14:textId="77777777" w:rsidTr="50FE822B">
        <w:trPr>
          <w:trHeight w:val="1123"/>
        </w:trPr>
        <w:tc>
          <w:tcPr>
            <w:tcW w:w="562" w:type="dxa"/>
            <w:shd w:val="clear" w:color="auto" w:fill="A8D08D" w:themeFill="accent6" w:themeFillTint="99"/>
            <w:vAlign w:val="center"/>
          </w:tcPr>
          <w:p w14:paraId="7AF1C744" w14:textId="01A65783" w:rsidR="003F5EFC" w:rsidRPr="00312328" w:rsidRDefault="003F5EFC" w:rsidP="00E72EAC">
            <w:pPr>
              <w:pStyle w:val="Akapitzlist"/>
              <w:spacing w:line="276" w:lineRule="auto"/>
              <w:ind w:left="0"/>
              <w:rPr>
                <w:color w:val="44546A" w:themeColor="text2"/>
                <w:sz w:val="20"/>
                <w:szCs w:val="20"/>
              </w:rPr>
            </w:pPr>
            <w:r w:rsidRPr="00312328">
              <w:rPr>
                <w:rFonts w:cstheme="minorHAnsi"/>
                <w:b/>
                <w:sz w:val="20"/>
                <w:szCs w:val="20"/>
              </w:rPr>
              <w:t>L.p.</w:t>
            </w:r>
          </w:p>
        </w:tc>
        <w:tc>
          <w:tcPr>
            <w:tcW w:w="2268" w:type="dxa"/>
            <w:shd w:val="clear" w:color="auto" w:fill="A8D08D" w:themeFill="accent6" w:themeFillTint="99"/>
            <w:vAlign w:val="center"/>
          </w:tcPr>
          <w:p w14:paraId="28766906" w14:textId="3BA4C3AE" w:rsidR="003F5EFC" w:rsidRPr="00312328" w:rsidRDefault="003F5EFC" w:rsidP="00346D3A">
            <w:pPr>
              <w:spacing w:line="276" w:lineRule="auto"/>
              <w:jc w:val="center"/>
              <w:rPr>
                <w:rFonts w:eastAsiaTheme="minorEastAsia"/>
                <w:b/>
                <w:sz w:val="20"/>
                <w:szCs w:val="20"/>
              </w:rPr>
            </w:pPr>
            <w:r w:rsidRPr="00312328">
              <w:rPr>
                <w:rFonts w:cstheme="minorHAnsi"/>
                <w:b/>
                <w:sz w:val="20"/>
                <w:szCs w:val="20"/>
              </w:rPr>
              <w:t>Nazwa Wymagania</w:t>
            </w:r>
          </w:p>
        </w:tc>
        <w:tc>
          <w:tcPr>
            <w:tcW w:w="6379" w:type="dxa"/>
            <w:shd w:val="clear" w:color="auto" w:fill="A8D08D" w:themeFill="accent6" w:themeFillTint="99"/>
            <w:vAlign w:val="center"/>
          </w:tcPr>
          <w:p w14:paraId="61A7E59E" w14:textId="3AF3ABB3" w:rsidR="003F5EFC" w:rsidRPr="00312328" w:rsidRDefault="003F5EFC" w:rsidP="00346D3A">
            <w:pPr>
              <w:spacing w:line="276" w:lineRule="auto"/>
              <w:jc w:val="center"/>
              <w:rPr>
                <w:sz w:val="20"/>
                <w:szCs w:val="20"/>
              </w:rPr>
            </w:pPr>
            <w:r w:rsidRPr="00312328">
              <w:rPr>
                <w:rFonts w:cstheme="minorHAnsi"/>
                <w:b/>
                <w:sz w:val="20"/>
                <w:szCs w:val="20"/>
              </w:rPr>
              <w:t>Opis Wymagania</w:t>
            </w:r>
          </w:p>
        </w:tc>
        <w:tc>
          <w:tcPr>
            <w:tcW w:w="1985" w:type="dxa"/>
            <w:shd w:val="clear" w:color="auto" w:fill="A8D08D" w:themeFill="accent6" w:themeFillTint="99"/>
            <w:vAlign w:val="center"/>
          </w:tcPr>
          <w:p w14:paraId="0120C175" w14:textId="328D41D3" w:rsidR="003F5EFC" w:rsidRDefault="00A9315E" w:rsidP="00346D3A">
            <w:pPr>
              <w:spacing w:line="276" w:lineRule="auto"/>
              <w:jc w:val="center"/>
              <w:rPr>
                <w:sz w:val="20"/>
                <w:szCs w:val="20"/>
              </w:rPr>
            </w:pPr>
            <w:r>
              <w:rPr>
                <w:rFonts w:cstheme="minorHAnsi"/>
                <w:b/>
                <w:sz w:val="20"/>
                <w:szCs w:val="20"/>
              </w:rPr>
              <w:t>Moment weryfikacji terenowej Wymagania</w:t>
            </w:r>
            <w:r w:rsidRPr="00312328">
              <w:rPr>
                <w:rFonts w:cstheme="minorHAnsi"/>
                <w:b/>
                <w:sz w:val="20"/>
                <w:szCs w:val="20"/>
              </w:rPr>
              <w:t xml:space="preserve"> </w:t>
            </w:r>
            <w:r>
              <w:rPr>
                <w:rFonts w:cstheme="minorHAnsi"/>
                <w:b/>
                <w:sz w:val="20"/>
                <w:szCs w:val="20"/>
              </w:rPr>
              <w:t>/ Moment dokonania czynności</w:t>
            </w:r>
          </w:p>
        </w:tc>
      </w:tr>
      <w:tr w:rsidR="003F5EFC" w:rsidRPr="00312328" w14:paraId="30BCAC25" w14:textId="77777777" w:rsidTr="50FE822B">
        <w:trPr>
          <w:trHeight w:val="1123"/>
        </w:trPr>
        <w:tc>
          <w:tcPr>
            <w:tcW w:w="562" w:type="dxa"/>
            <w:shd w:val="clear" w:color="auto" w:fill="C5E0B3" w:themeFill="accent6" w:themeFillTint="66"/>
            <w:vAlign w:val="center"/>
          </w:tcPr>
          <w:p w14:paraId="36E932FA" w14:textId="77777777" w:rsidR="003F5EFC" w:rsidRPr="00312328" w:rsidRDefault="003F5EFC" w:rsidP="00E72EAC">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2B557BDC" w14:textId="78847829" w:rsidR="003F5EFC" w:rsidRPr="00312328" w:rsidRDefault="003F5EFC">
            <w:pPr>
              <w:spacing w:line="276" w:lineRule="auto"/>
              <w:rPr>
                <w:rFonts w:eastAsia="Calibri"/>
                <w:b/>
                <w:sz w:val="20"/>
                <w:szCs w:val="20"/>
                <w:lang w:eastAsia="pl-PL"/>
              </w:rPr>
            </w:pPr>
            <w:r w:rsidRPr="00312328">
              <w:rPr>
                <w:rFonts w:eastAsiaTheme="minorEastAsia"/>
                <w:b/>
                <w:sz w:val="20"/>
                <w:szCs w:val="20"/>
              </w:rPr>
              <w:t>Badania wstępne</w:t>
            </w:r>
            <w:ins w:id="144" w:author="Autor">
              <w:r w:rsidR="00D94FCE">
                <w:rPr>
                  <w:rFonts w:eastAsiaTheme="minorEastAsia"/>
                  <w:b/>
                  <w:sz w:val="20"/>
                  <w:szCs w:val="20"/>
                </w:rPr>
                <w:t xml:space="preserve"> substratów oraz badania</w:t>
              </w:r>
            </w:ins>
            <w:r w:rsidRPr="00312328">
              <w:rPr>
                <w:rFonts w:eastAsiaTheme="minorEastAsia"/>
                <w:b/>
                <w:sz w:val="20"/>
                <w:szCs w:val="20"/>
              </w:rPr>
              <w:t xml:space="preserve"> wydajności</w:t>
            </w:r>
            <w:r>
              <w:rPr>
                <w:rFonts w:eastAsiaTheme="minorEastAsia"/>
                <w:b/>
                <w:sz w:val="20"/>
                <w:szCs w:val="20"/>
              </w:rPr>
              <w:t xml:space="preserve"> biogazowej</w:t>
            </w:r>
            <w:r w:rsidRPr="00312328">
              <w:rPr>
                <w:rFonts w:eastAsiaTheme="minorEastAsia"/>
                <w:b/>
                <w:sz w:val="20"/>
                <w:szCs w:val="20"/>
              </w:rPr>
              <w:t xml:space="preserve"> substratów</w:t>
            </w:r>
          </w:p>
        </w:tc>
        <w:tc>
          <w:tcPr>
            <w:tcW w:w="6379" w:type="dxa"/>
            <w:vAlign w:val="center"/>
          </w:tcPr>
          <w:p w14:paraId="5E2868BB" w14:textId="68FEBD82" w:rsidR="00180B97" w:rsidRPr="00312328" w:rsidRDefault="00180B97" w:rsidP="00180B97">
            <w:pPr>
              <w:spacing w:line="276" w:lineRule="auto"/>
              <w:jc w:val="both"/>
              <w:rPr>
                <w:ins w:id="145" w:author="Autor"/>
                <w:sz w:val="20"/>
                <w:szCs w:val="20"/>
              </w:rPr>
            </w:pPr>
            <w:ins w:id="146" w:author="Autor">
              <w:r w:rsidRPr="00312328">
                <w:rPr>
                  <w:sz w:val="20"/>
                  <w:szCs w:val="20"/>
                </w:rPr>
                <w:t xml:space="preserve"> </w:t>
              </w:r>
              <w:r>
                <w:rPr>
                  <w:sz w:val="20"/>
                  <w:szCs w:val="20"/>
                </w:rPr>
                <w:t>Zamawiający wymaga, aby Partner Strategiczny wykonał wstępne analizy fizykochemiczne substratów zgodnie z poniższą instrukcją</w:t>
              </w:r>
              <w:r w:rsidRPr="00312328">
                <w:rPr>
                  <w:sz w:val="20"/>
                  <w:szCs w:val="20"/>
                </w:rPr>
                <w:t>:</w:t>
              </w:r>
            </w:ins>
          </w:p>
          <w:p w14:paraId="4F46A9CC" w14:textId="3965EAA0" w:rsidR="00180B97" w:rsidRPr="00312328" w:rsidRDefault="00180B97" w:rsidP="00180B97">
            <w:pPr>
              <w:pStyle w:val="Akapitzlist"/>
              <w:numPr>
                <w:ilvl w:val="0"/>
                <w:numId w:val="7"/>
              </w:numPr>
              <w:spacing w:line="276" w:lineRule="auto"/>
              <w:jc w:val="both"/>
              <w:rPr>
                <w:ins w:id="147" w:author="Autor"/>
                <w:sz w:val="20"/>
                <w:szCs w:val="20"/>
              </w:rPr>
            </w:pPr>
            <w:ins w:id="148" w:author="Autor">
              <w:r w:rsidRPr="00384B1F">
                <w:rPr>
                  <w:sz w:val="20"/>
                  <w:szCs w:val="20"/>
                </w:rPr>
                <w:t>zakres analiz</w:t>
              </w:r>
              <w:r w:rsidRPr="00312328">
                <w:rPr>
                  <w:sz w:val="20"/>
                  <w:szCs w:val="20"/>
                </w:rPr>
                <w:t xml:space="preserve">, wykonywany </w:t>
              </w:r>
              <w:r>
                <w:rPr>
                  <w:sz w:val="20"/>
                  <w:szCs w:val="20"/>
                </w:rPr>
                <w:t>jednorazowo dla każdego z ośmiu substratów określonych w Rozdziale IV. w Części D</w:t>
              </w:r>
              <w:r w:rsidRPr="00073EC6">
                <w:rPr>
                  <w:sz w:val="20"/>
                  <w:szCs w:val="20"/>
                </w:rPr>
                <w:t xml:space="preserve"> niniejszego dokumentu.</w:t>
              </w:r>
              <w:r w:rsidRPr="00312328">
                <w:rPr>
                  <w:sz w:val="20"/>
                  <w:szCs w:val="20"/>
                </w:rPr>
                <w:t>:</w:t>
              </w:r>
            </w:ins>
          </w:p>
          <w:p w14:paraId="64ECC51C" w14:textId="77777777" w:rsidR="00180B97" w:rsidRPr="00312328" w:rsidRDefault="00180B97" w:rsidP="00180B97">
            <w:pPr>
              <w:pStyle w:val="Akapitzlist"/>
              <w:numPr>
                <w:ilvl w:val="1"/>
                <w:numId w:val="8"/>
              </w:numPr>
              <w:spacing w:line="276" w:lineRule="auto"/>
              <w:ind w:left="1029" w:hanging="283"/>
              <w:jc w:val="both"/>
              <w:rPr>
                <w:ins w:id="149" w:author="Autor"/>
                <w:sz w:val="20"/>
                <w:szCs w:val="20"/>
              </w:rPr>
            </w:pPr>
            <w:ins w:id="150" w:author="Autor">
              <w:r w:rsidRPr="00312328">
                <w:rPr>
                  <w:sz w:val="20"/>
                  <w:szCs w:val="20"/>
                </w:rPr>
                <w:t>pH,</w:t>
              </w:r>
            </w:ins>
          </w:p>
          <w:p w14:paraId="6A52A061" w14:textId="77777777" w:rsidR="00180B97" w:rsidRPr="00312328" w:rsidRDefault="00180B97" w:rsidP="00180B97">
            <w:pPr>
              <w:pStyle w:val="Akapitzlist"/>
              <w:numPr>
                <w:ilvl w:val="1"/>
                <w:numId w:val="8"/>
              </w:numPr>
              <w:spacing w:line="276" w:lineRule="auto"/>
              <w:ind w:left="1029" w:hanging="283"/>
              <w:jc w:val="both"/>
              <w:rPr>
                <w:ins w:id="151" w:author="Autor"/>
                <w:sz w:val="20"/>
                <w:szCs w:val="20"/>
              </w:rPr>
            </w:pPr>
            <w:ins w:id="152" w:author="Autor">
              <w:r w:rsidRPr="00312328">
                <w:rPr>
                  <w:sz w:val="20"/>
                  <w:szCs w:val="20"/>
                </w:rPr>
                <w:t>sucha masa,</w:t>
              </w:r>
            </w:ins>
          </w:p>
          <w:p w14:paraId="7EDFA7F0" w14:textId="77777777" w:rsidR="00180B97" w:rsidRPr="00312328" w:rsidRDefault="00180B97" w:rsidP="00180B97">
            <w:pPr>
              <w:pStyle w:val="Akapitzlist"/>
              <w:numPr>
                <w:ilvl w:val="1"/>
                <w:numId w:val="8"/>
              </w:numPr>
              <w:spacing w:line="276" w:lineRule="auto"/>
              <w:ind w:left="1029" w:hanging="283"/>
              <w:jc w:val="both"/>
              <w:rPr>
                <w:ins w:id="153" w:author="Autor"/>
                <w:sz w:val="20"/>
                <w:szCs w:val="20"/>
              </w:rPr>
            </w:pPr>
            <w:ins w:id="154" w:author="Autor">
              <w:r w:rsidRPr="00312328">
                <w:rPr>
                  <w:sz w:val="20"/>
                  <w:szCs w:val="20"/>
                </w:rPr>
                <w:t>sucha masa organiczna,</w:t>
              </w:r>
            </w:ins>
          </w:p>
          <w:p w14:paraId="1657BDF0" w14:textId="77777777" w:rsidR="00180B97" w:rsidRPr="00312328" w:rsidRDefault="00180B97" w:rsidP="00180B97">
            <w:pPr>
              <w:pStyle w:val="Akapitzlist"/>
              <w:numPr>
                <w:ilvl w:val="1"/>
                <w:numId w:val="8"/>
              </w:numPr>
              <w:spacing w:line="276" w:lineRule="auto"/>
              <w:jc w:val="both"/>
              <w:rPr>
                <w:ins w:id="155" w:author="Autor"/>
                <w:sz w:val="20"/>
                <w:szCs w:val="20"/>
              </w:rPr>
            </w:pPr>
            <w:ins w:id="156" w:author="Autor">
              <w:r w:rsidRPr="00312328">
                <w:rPr>
                  <w:sz w:val="20"/>
                  <w:szCs w:val="20"/>
                </w:rPr>
                <w:t>zawartość węgla organicznego,</w:t>
              </w:r>
            </w:ins>
          </w:p>
          <w:p w14:paraId="3F1E4E7E" w14:textId="77777777" w:rsidR="00180B97" w:rsidRPr="00312328" w:rsidRDefault="00180B97" w:rsidP="002414E7">
            <w:pPr>
              <w:pStyle w:val="Akapitzlist"/>
              <w:numPr>
                <w:ilvl w:val="1"/>
                <w:numId w:val="8"/>
              </w:numPr>
              <w:spacing w:line="276" w:lineRule="auto"/>
              <w:ind w:left="1029" w:hanging="283"/>
              <w:jc w:val="both"/>
              <w:rPr>
                <w:ins w:id="157" w:author="Autor"/>
                <w:sz w:val="20"/>
                <w:szCs w:val="20"/>
              </w:rPr>
            </w:pPr>
            <w:ins w:id="158" w:author="Autor">
              <w:r w:rsidRPr="00312328">
                <w:rPr>
                  <w:sz w:val="20"/>
                  <w:szCs w:val="20"/>
                </w:rPr>
                <w:t>zawartość azotu ogólnego,</w:t>
              </w:r>
            </w:ins>
          </w:p>
          <w:p w14:paraId="08B61B5B" w14:textId="77777777" w:rsidR="00180B97" w:rsidRPr="00312328" w:rsidRDefault="00180B97" w:rsidP="002414E7">
            <w:pPr>
              <w:pStyle w:val="Akapitzlist"/>
              <w:numPr>
                <w:ilvl w:val="1"/>
                <w:numId w:val="8"/>
              </w:numPr>
              <w:spacing w:line="276" w:lineRule="auto"/>
              <w:ind w:left="1029" w:hanging="283"/>
              <w:jc w:val="both"/>
              <w:rPr>
                <w:ins w:id="159" w:author="Autor"/>
                <w:sz w:val="20"/>
                <w:szCs w:val="20"/>
              </w:rPr>
            </w:pPr>
            <w:ins w:id="160" w:author="Autor">
              <w:r w:rsidRPr="00312328">
                <w:rPr>
                  <w:sz w:val="20"/>
                  <w:szCs w:val="20"/>
                </w:rPr>
                <w:t>zawartość azotu amonowego,</w:t>
              </w:r>
            </w:ins>
          </w:p>
          <w:p w14:paraId="2718D84E" w14:textId="0A05933B" w:rsidR="00180B97" w:rsidRPr="00180B97" w:rsidRDefault="00180B97" w:rsidP="002414E7">
            <w:pPr>
              <w:pStyle w:val="Akapitzlist"/>
              <w:numPr>
                <w:ilvl w:val="1"/>
                <w:numId w:val="8"/>
              </w:numPr>
              <w:spacing w:line="276" w:lineRule="auto"/>
              <w:ind w:left="1029" w:hanging="283"/>
              <w:jc w:val="both"/>
              <w:rPr>
                <w:ins w:id="161" w:author="Autor"/>
                <w:sz w:val="20"/>
                <w:szCs w:val="20"/>
              </w:rPr>
            </w:pPr>
            <w:ins w:id="162" w:author="Autor">
              <w:r>
                <w:rPr>
                  <w:sz w:val="20"/>
                  <w:szCs w:val="20"/>
                </w:rPr>
                <w:t>zawartość siarki.</w:t>
              </w:r>
            </w:ins>
          </w:p>
          <w:p w14:paraId="5CAE9566" w14:textId="54B461CD" w:rsidR="003F5EFC" w:rsidRPr="00312328" w:rsidRDefault="003F5EFC">
            <w:pPr>
              <w:spacing w:line="276" w:lineRule="auto"/>
              <w:jc w:val="both"/>
              <w:rPr>
                <w:sz w:val="20"/>
                <w:szCs w:val="20"/>
              </w:rPr>
            </w:pPr>
            <w:r w:rsidRPr="00312328">
              <w:rPr>
                <w:sz w:val="20"/>
                <w:szCs w:val="20"/>
              </w:rPr>
              <w:t xml:space="preserve">Zamawiający wymaga, aby Partner Strategiczny wykonał badanie wydajności biogazowej ośmiu substratów określonych </w:t>
            </w:r>
            <w:r w:rsidRPr="00073EC6">
              <w:rPr>
                <w:sz w:val="20"/>
                <w:szCs w:val="20"/>
              </w:rPr>
              <w:t xml:space="preserve">w </w:t>
            </w:r>
            <w:ins w:id="163" w:author="Autor">
              <w:r w:rsidR="00E26690">
                <w:rPr>
                  <w:sz w:val="20"/>
                  <w:szCs w:val="20"/>
                </w:rPr>
                <w:t>R</w:t>
              </w:r>
              <w:r w:rsidR="00BD382D">
                <w:rPr>
                  <w:sz w:val="20"/>
                  <w:szCs w:val="20"/>
                </w:rPr>
                <w:t>ozdziale IV</w:t>
              </w:r>
              <w:r w:rsidR="00E26690">
                <w:rPr>
                  <w:sz w:val="20"/>
                  <w:szCs w:val="20"/>
                </w:rPr>
                <w:t>.</w:t>
              </w:r>
              <w:r w:rsidR="00BD382D">
                <w:rPr>
                  <w:sz w:val="20"/>
                  <w:szCs w:val="20"/>
                </w:rPr>
                <w:t xml:space="preserve"> w </w:t>
              </w:r>
            </w:ins>
            <w:r>
              <w:rPr>
                <w:sz w:val="20"/>
                <w:szCs w:val="20"/>
              </w:rPr>
              <w:t>Części D</w:t>
            </w:r>
            <w:r w:rsidRPr="00073EC6">
              <w:rPr>
                <w:sz w:val="20"/>
                <w:szCs w:val="20"/>
              </w:rPr>
              <w:t xml:space="preserve"> niniejszego dokumentu. </w:t>
            </w:r>
          </w:p>
          <w:p w14:paraId="30A65D98" w14:textId="77777777" w:rsidR="003F5EFC" w:rsidRPr="00312328" w:rsidRDefault="003F5EFC">
            <w:pPr>
              <w:spacing w:line="276" w:lineRule="auto"/>
              <w:jc w:val="both"/>
              <w:rPr>
                <w:sz w:val="20"/>
                <w:szCs w:val="20"/>
              </w:rPr>
            </w:pPr>
          </w:p>
          <w:p w14:paraId="79616D80" w14:textId="57784D82" w:rsidR="003F5EFC" w:rsidRPr="00312328" w:rsidRDefault="003F5EFC">
            <w:pPr>
              <w:spacing w:line="276" w:lineRule="auto"/>
              <w:jc w:val="both"/>
              <w:rPr>
                <w:sz w:val="20"/>
                <w:szCs w:val="20"/>
              </w:rPr>
            </w:pPr>
            <w:r w:rsidRPr="00312328">
              <w:rPr>
                <w:sz w:val="20"/>
                <w:szCs w:val="20"/>
              </w:rPr>
              <w:t>Zamawiający wymaga określenia wydajności biogazowej substratów w warunkach fermentacji mezofilnej (fermentacja mokra, prowadzona w sposób okresowy, obejmująca również inokulum), zgodnie z</w:t>
            </w:r>
            <w:r>
              <w:rPr>
                <w:sz w:val="20"/>
                <w:szCs w:val="20"/>
              </w:rPr>
              <w:t xml:space="preserve"> normą VDI 4630 lub DIN 38414-8</w:t>
            </w:r>
            <w:r w:rsidR="001E4F13">
              <w:rPr>
                <w:sz w:val="20"/>
                <w:szCs w:val="20"/>
              </w:rPr>
              <w:t xml:space="preserve"> lub normą równoważną</w:t>
            </w:r>
            <w:r>
              <w:rPr>
                <w:sz w:val="20"/>
                <w:szCs w:val="20"/>
              </w:rPr>
              <w:t xml:space="preserve">, dla każdego substratu należy przeprowadzić analizę </w:t>
            </w:r>
            <w:r w:rsidRPr="00E26690">
              <w:rPr>
                <w:sz w:val="20"/>
                <w:szCs w:val="20"/>
                <w:u w:val="single"/>
              </w:rPr>
              <w:t>w dwóch powtórzeniach</w:t>
            </w:r>
            <w:r>
              <w:rPr>
                <w:sz w:val="20"/>
                <w:szCs w:val="20"/>
              </w:rPr>
              <w:t>.</w:t>
            </w:r>
          </w:p>
          <w:p w14:paraId="29B2CD2C" w14:textId="77777777" w:rsidR="003F5EFC" w:rsidRPr="00312328" w:rsidRDefault="003F5EFC">
            <w:pPr>
              <w:spacing w:line="276" w:lineRule="auto"/>
              <w:jc w:val="both"/>
              <w:rPr>
                <w:sz w:val="20"/>
                <w:szCs w:val="20"/>
              </w:rPr>
            </w:pPr>
          </w:p>
          <w:p w14:paraId="3B1B5534" w14:textId="77777777" w:rsidR="003F5EFC" w:rsidRDefault="003F5EFC">
            <w:pPr>
              <w:spacing w:line="276" w:lineRule="auto"/>
              <w:jc w:val="both"/>
              <w:rPr>
                <w:sz w:val="20"/>
                <w:szCs w:val="20"/>
              </w:rPr>
            </w:pPr>
            <w:r w:rsidRPr="00312328">
              <w:rPr>
                <w:sz w:val="20"/>
                <w:szCs w:val="20"/>
              </w:rPr>
              <w:t>Zamawiający wymaga określenia przez Partnera Strategicznego wydajności biogazu w jednostkach Nm</w:t>
            </w:r>
            <w:r w:rsidRPr="00312328">
              <w:rPr>
                <w:sz w:val="20"/>
                <w:szCs w:val="20"/>
                <w:vertAlign w:val="superscript"/>
              </w:rPr>
              <w:t>3</w:t>
            </w:r>
            <w:r w:rsidRPr="00312328">
              <w:rPr>
                <w:sz w:val="20"/>
                <w:szCs w:val="20"/>
              </w:rPr>
              <w:t>/t ś.m. (świeżej masy) oraz Nm</w:t>
            </w:r>
            <w:r w:rsidRPr="00312328">
              <w:rPr>
                <w:sz w:val="20"/>
                <w:szCs w:val="20"/>
                <w:vertAlign w:val="superscript"/>
              </w:rPr>
              <w:t>3</w:t>
            </w:r>
            <w:r w:rsidRPr="00312328">
              <w:rPr>
                <w:sz w:val="20"/>
                <w:szCs w:val="20"/>
              </w:rPr>
              <w:t>/t s.m.o. (suchej masy organicznej) a także podania zawartości metanu w produkowanym biogazie [% CH</w:t>
            </w:r>
            <w:r w:rsidRPr="00312328">
              <w:rPr>
                <w:sz w:val="20"/>
                <w:szCs w:val="20"/>
                <w:vertAlign w:val="subscript"/>
              </w:rPr>
              <w:t>4</w:t>
            </w:r>
            <w:r w:rsidRPr="00312328">
              <w:rPr>
                <w:sz w:val="20"/>
                <w:szCs w:val="20"/>
              </w:rPr>
              <w:t>].</w:t>
            </w:r>
          </w:p>
          <w:p w14:paraId="097D7500" w14:textId="1C09B2C1" w:rsidR="003F5EFC" w:rsidRPr="00312328" w:rsidRDefault="003F5EFC">
            <w:pPr>
              <w:spacing w:line="276" w:lineRule="auto"/>
              <w:jc w:val="both"/>
              <w:rPr>
                <w:rFonts w:eastAsiaTheme="minorEastAsia"/>
                <w:sz w:val="20"/>
                <w:szCs w:val="20"/>
              </w:rPr>
            </w:pPr>
          </w:p>
        </w:tc>
        <w:tc>
          <w:tcPr>
            <w:tcW w:w="1985" w:type="dxa"/>
            <w:vAlign w:val="center"/>
          </w:tcPr>
          <w:p w14:paraId="2CFE3ED1" w14:textId="53030B08" w:rsidR="003F5EFC" w:rsidRDefault="003F5EFC">
            <w:pPr>
              <w:spacing w:line="276" w:lineRule="auto"/>
              <w:rPr>
                <w:sz w:val="20"/>
                <w:szCs w:val="20"/>
              </w:rPr>
            </w:pPr>
            <w:r>
              <w:rPr>
                <w:sz w:val="20"/>
                <w:szCs w:val="20"/>
              </w:rPr>
              <w:t>W terminie do 120 dni od podpisania Umowy</w:t>
            </w:r>
          </w:p>
        </w:tc>
      </w:tr>
      <w:tr w:rsidR="003F5EFC" w:rsidRPr="00312328" w14:paraId="5F040E0D" w14:textId="77777777" w:rsidTr="50FE822B">
        <w:trPr>
          <w:trHeight w:val="1123"/>
        </w:trPr>
        <w:tc>
          <w:tcPr>
            <w:tcW w:w="562" w:type="dxa"/>
            <w:shd w:val="clear" w:color="auto" w:fill="C5E0B3" w:themeFill="accent6" w:themeFillTint="66"/>
            <w:vAlign w:val="center"/>
          </w:tcPr>
          <w:p w14:paraId="70F61055" w14:textId="77777777" w:rsidR="003F5EFC" w:rsidRPr="00312328" w:rsidRDefault="003F5EFC" w:rsidP="00E72EAC">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2ADD80F2" w14:textId="0423DCE6" w:rsidR="003F5EFC" w:rsidRPr="00312328" w:rsidRDefault="003F5EFC">
            <w:pPr>
              <w:spacing w:line="276" w:lineRule="auto"/>
              <w:rPr>
                <w:rFonts w:eastAsia="Calibri" w:cstheme="minorHAnsi"/>
                <w:b/>
                <w:sz w:val="20"/>
                <w:szCs w:val="20"/>
                <w:lang w:eastAsia="pl-PL"/>
              </w:rPr>
            </w:pPr>
            <w:r w:rsidRPr="00312328">
              <w:rPr>
                <w:rFonts w:eastAsia="Calibri" w:cstheme="minorHAnsi"/>
                <w:b/>
                <w:sz w:val="20"/>
                <w:szCs w:val="20"/>
                <w:lang w:eastAsia="pl-PL"/>
              </w:rPr>
              <w:t>Odbiór substratów</w:t>
            </w:r>
          </w:p>
        </w:tc>
        <w:tc>
          <w:tcPr>
            <w:tcW w:w="6379" w:type="dxa"/>
            <w:vAlign w:val="center"/>
          </w:tcPr>
          <w:p w14:paraId="05D05979" w14:textId="306C3BF1" w:rsidR="003F5EFC" w:rsidRPr="00312328" w:rsidRDefault="003F5EFC" w:rsidP="53C6FA38">
            <w:pPr>
              <w:spacing w:line="276" w:lineRule="auto"/>
              <w:jc w:val="both"/>
              <w:rPr>
                <w:rFonts w:eastAsiaTheme="minorEastAsia"/>
                <w:sz w:val="20"/>
                <w:szCs w:val="20"/>
              </w:rPr>
            </w:pPr>
            <w:r w:rsidRPr="53C6FA38">
              <w:rPr>
                <w:rFonts w:eastAsiaTheme="minorEastAsia"/>
                <w:sz w:val="20"/>
                <w:szCs w:val="20"/>
              </w:rPr>
              <w:t>Zamawiający wymaga, aby Partner Strategiczny w celu realizacji rozruchu i Testów Instalacji Ułamkowo-Technicznych dokonywał odbioru substratów, dostarczanych do Nieruchomości 1 (loco brama) przez Dostawcę Substratów, wybranego przez Zamawiającego na drodze odrębnego postępowania przez okres przeprowadzania rozruchu i Testów Instalacji Ułamkowo-Technicznych.</w:t>
            </w:r>
          </w:p>
          <w:p w14:paraId="5295B1DB" w14:textId="77777777" w:rsidR="003F5EFC" w:rsidRPr="00312328" w:rsidRDefault="003F5EFC">
            <w:pPr>
              <w:spacing w:line="276" w:lineRule="auto"/>
              <w:jc w:val="both"/>
              <w:rPr>
                <w:rFonts w:eastAsiaTheme="minorEastAsia"/>
                <w:sz w:val="20"/>
                <w:szCs w:val="20"/>
              </w:rPr>
            </w:pPr>
          </w:p>
          <w:p w14:paraId="399BF658" w14:textId="4B829B12" w:rsidR="003F5EFC" w:rsidRPr="00312328" w:rsidRDefault="003F5EFC">
            <w:pPr>
              <w:spacing w:line="276" w:lineRule="auto"/>
              <w:jc w:val="both"/>
              <w:rPr>
                <w:rFonts w:eastAsiaTheme="minorEastAsia"/>
                <w:sz w:val="20"/>
                <w:szCs w:val="20"/>
              </w:rPr>
            </w:pPr>
            <w:r w:rsidRPr="00312328">
              <w:rPr>
                <w:rFonts w:eastAsiaTheme="minorEastAsia"/>
                <w:sz w:val="20"/>
                <w:szCs w:val="20"/>
              </w:rPr>
              <w:t>Partner Strategiczny zobowiązany jest ustalić z Dostawcą Substratów, co najmniej następujące kwestie dotyczące dostaw i odbiorów substratów:</w:t>
            </w:r>
          </w:p>
          <w:p w14:paraId="2F465DD8" w14:textId="403E1AE9" w:rsidR="003F5EFC" w:rsidRPr="00312328" w:rsidRDefault="003F5EFC">
            <w:pPr>
              <w:pStyle w:val="Akapitzlist"/>
              <w:numPr>
                <w:ilvl w:val="0"/>
                <w:numId w:val="4"/>
              </w:numPr>
              <w:spacing w:line="276" w:lineRule="auto"/>
              <w:jc w:val="both"/>
              <w:rPr>
                <w:rFonts w:eastAsiaTheme="minorEastAsia"/>
                <w:sz w:val="20"/>
                <w:szCs w:val="20"/>
              </w:rPr>
            </w:pPr>
            <w:r w:rsidRPr="00312328">
              <w:rPr>
                <w:rFonts w:eastAsiaTheme="minorEastAsia"/>
                <w:sz w:val="20"/>
                <w:szCs w:val="20"/>
              </w:rPr>
              <w:t>miejsce i sposób rozładunku substratów – przestrzeń buforowa/zbiorniki buforowe na substraty, lub, jeśli strony ustalą, że konieczne jest bezpośrednie przekazanie substratów do Instalacji Ułamkowo-Technicznych,  Dostawca Substratów może rozładować je bezpośrednio w lokalizacji danych Instalacji Ułamkowo-Technicznych,</w:t>
            </w:r>
          </w:p>
          <w:p w14:paraId="229BDDF2" w14:textId="7C7E65D7" w:rsidR="003F5EFC" w:rsidRPr="00312328" w:rsidRDefault="003F5EFC">
            <w:pPr>
              <w:pStyle w:val="Akapitzlist"/>
              <w:numPr>
                <w:ilvl w:val="0"/>
                <w:numId w:val="4"/>
              </w:numPr>
              <w:spacing w:line="276" w:lineRule="auto"/>
              <w:jc w:val="both"/>
              <w:rPr>
                <w:rFonts w:eastAsiaTheme="minorEastAsia"/>
                <w:sz w:val="20"/>
                <w:szCs w:val="20"/>
              </w:rPr>
            </w:pPr>
            <w:r w:rsidRPr="00312328">
              <w:rPr>
                <w:rFonts w:eastAsiaTheme="minorEastAsia"/>
                <w:sz w:val="20"/>
                <w:szCs w:val="20"/>
              </w:rPr>
              <w:t>harmonogram dostaw substratów, obejmujący częstotliwość oraz wolumen substratów, przygotowany w oparciu o informacje przekazane przez Zamawiającego,</w:t>
            </w:r>
          </w:p>
          <w:p w14:paraId="6463739E" w14:textId="72A0F45B" w:rsidR="003F5EFC" w:rsidRPr="00312328" w:rsidRDefault="003F5EFC">
            <w:pPr>
              <w:pStyle w:val="Akapitzlist"/>
              <w:numPr>
                <w:ilvl w:val="0"/>
                <w:numId w:val="4"/>
              </w:numPr>
              <w:spacing w:line="276" w:lineRule="auto"/>
              <w:jc w:val="both"/>
              <w:rPr>
                <w:rFonts w:eastAsiaTheme="minorEastAsia"/>
                <w:sz w:val="20"/>
                <w:szCs w:val="20"/>
              </w:rPr>
            </w:pPr>
            <w:r w:rsidRPr="00312328">
              <w:rPr>
                <w:rFonts w:eastAsiaTheme="minorEastAsia"/>
                <w:sz w:val="20"/>
                <w:szCs w:val="20"/>
              </w:rPr>
              <w:t>ewidencja dostaw substratów.</w:t>
            </w:r>
          </w:p>
          <w:p w14:paraId="49783E67" w14:textId="025E1B01" w:rsidR="003F5EFC" w:rsidRPr="00312328" w:rsidRDefault="003F5EFC">
            <w:pPr>
              <w:spacing w:line="276" w:lineRule="auto"/>
              <w:jc w:val="both"/>
              <w:rPr>
                <w:rFonts w:eastAsiaTheme="minorEastAsia"/>
                <w:sz w:val="20"/>
                <w:szCs w:val="20"/>
              </w:rPr>
            </w:pPr>
          </w:p>
          <w:p w14:paraId="444BC89B" w14:textId="1E74845F" w:rsidR="003F5EFC" w:rsidRPr="00312328" w:rsidRDefault="003F5EFC" w:rsidP="53C6FA38">
            <w:pPr>
              <w:spacing w:line="276" w:lineRule="auto"/>
              <w:jc w:val="both"/>
              <w:rPr>
                <w:ins w:id="164" w:author="Autor"/>
                <w:rFonts w:eastAsiaTheme="minorEastAsia"/>
                <w:b/>
                <w:bCs/>
                <w:color w:val="FF0000"/>
                <w:sz w:val="20"/>
                <w:szCs w:val="20"/>
              </w:rPr>
            </w:pPr>
            <w:r w:rsidRPr="53C6FA38">
              <w:rPr>
                <w:rFonts w:eastAsiaTheme="minorEastAsia"/>
                <w:sz w:val="20"/>
                <w:szCs w:val="20"/>
              </w:rPr>
              <w:t>Zamawiający wymaga, aby Partner Strategiczny każdorazowo ewidencjonował odbiory substratów w zakresie ich rodzaju, pochodzenia i ilości, oraz</w:t>
            </w:r>
            <w:del w:id="165" w:author="Autor">
              <w:r w:rsidRPr="53C6FA38" w:rsidDel="003F5EFC">
                <w:rPr>
                  <w:rFonts w:eastAsiaTheme="minorEastAsia"/>
                  <w:sz w:val="20"/>
                  <w:szCs w:val="20"/>
                </w:rPr>
                <w:delText xml:space="preserve"> </w:delText>
              </w:r>
            </w:del>
            <w:r w:rsidRPr="53C6FA38">
              <w:rPr>
                <w:rFonts w:eastAsiaTheme="minorEastAsia"/>
                <w:sz w:val="20"/>
                <w:szCs w:val="20"/>
              </w:rPr>
              <w:t xml:space="preserve"> dokonywał weryfikacji organoleptycznej dostawy </w:t>
            </w:r>
            <w:ins w:id="166" w:author="Autor">
              <w:r w:rsidR="4CC9F044" w:rsidRPr="53C6FA38">
                <w:rPr>
                  <w:rFonts w:eastAsiaTheme="minorEastAsia"/>
                  <w:sz w:val="20"/>
                  <w:szCs w:val="20"/>
                </w:rPr>
                <w:t xml:space="preserve">substratów stałych </w:t>
              </w:r>
            </w:ins>
            <w:r w:rsidRPr="53C6FA38">
              <w:rPr>
                <w:rFonts w:eastAsiaTheme="minorEastAsia"/>
                <w:sz w:val="20"/>
                <w:szCs w:val="20"/>
              </w:rPr>
              <w:t xml:space="preserve">pod kątem ewentualnego zanieczyszczenia mechanicznego np. kamieniami, piaskiem, gałęziami, szkłem, elementami metalowymi, sznurkami, tekstyliami itp. </w:t>
            </w:r>
            <w:ins w:id="167" w:author="Autor">
              <w:r w:rsidR="0E8E5A8E" w:rsidRPr="53C6FA38">
                <w:rPr>
                  <w:rFonts w:eastAsiaTheme="minorEastAsia"/>
                  <w:sz w:val="20"/>
                  <w:szCs w:val="20"/>
                </w:rPr>
                <w:t xml:space="preserve">Zamawiający szacuje, że ilość substratów płynnych niezbędnych do dostarczenia na Instalacje Ułamkowo-Techniczne </w:t>
              </w:r>
              <w:r w:rsidR="352AF5C4" w:rsidRPr="53C6FA38">
                <w:rPr>
                  <w:rFonts w:eastAsiaTheme="minorEastAsia"/>
                  <w:sz w:val="20"/>
                  <w:szCs w:val="20"/>
                </w:rPr>
                <w:t xml:space="preserve">będzie wynosić około </w:t>
              </w:r>
              <w:r w:rsidR="2CB67C30" w:rsidRPr="00134738">
                <w:rPr>
                  <w:rFonts w:eastAsiaTheme="minorEastAsia"/>
                  <w:b/>
                  <w:sz w:val="20"/>
                  <w:szCs w:val="20"/>
                </w:rPr>
                <w:t>7</w:t>
              </w:r>
              <w:r w:rsidR="3181C55B" w:rsidRPr="00134738">
                <w:rPr>
                  <w:rFonts w:eastAsiaTheme="minorEastAsia"/>
                  <w:b/>
                  <w:bCs/>
                  <w:sz w:val="20"/>
                  <w:szCs w:val="20"/>
                </w:rPr>
                <w:t xml:space="preserve"> </w:t>
              </w:r>
              <w:r w:rsidR="352AF5C4" w:rsidRPr="00134738">
                <w:rPr>
                  <w:rFonts w:eastAsiaTheme="minorEastAsia"/>
                  <w:b/>
                  <w:bCs/>
                  <w:sz w:val="20"/>
                  <w:szCs w:val="20"/>
                </w:rPr>
                <w:t>m</w:t>
              </w:r>
              <w:r w:rsidR="352AF5C4" w:rsidRPr="00134738">
                <w:rPr>
                  <w:rFonts w:eastAsiaTheme="minorEastAsia"/>
                  <w:b/>
                  <w:bCs/>
                  <w:color w:val="FF0000"/>
                  <w:sz w:val="20"/>
                  <w:szCs w:val="20"/>
                  <w:vertAlign w:val="superscript"/>
                </w:rPr>
                <w:t>3</w:t>
              </w:r>
              <w:r w:rsidR="22434008" w:rsidRPr="53C6FA38">
                <w:rPr>
                  <w:rFonts w:eastAsiaTheme="minorEastAsia"/>
                  <w:b/>
                  <w:bCs/>
                  <w:color w:val="FF0000"/>
                  <w:sz w:val="20"/>
                  <w:szCs w:val="20"/>
                </w:rPr>
                <w:t xml:space="preserve"> </w:t>
              </w:r>
              <w:r w:rsidR="22434008" w:rsidRPr="00134738">
                <w:rPr>
                  <w:rFonts w:eastAsiaTheme="minorEastAsia"/>
                  <w:color w:val="FF0000"/>
                  <w:sz w:val="20"/>
                  <w:szCs w:val="20"/>
                </w:rPr>
                <w:t>na dobę dla wszystkich Instalacji Ułamkowo-Technicznych</w:t>
              </w:r>
              <w:r w:rsidR="22434008" w:rsidRPr="53C6FA38">
                <w:rPr>
                  <w:rFonts w:eastAsiaTheme="minorEastAsia"/>
                  <w:color w:val="FF0000"/>
                  <w:sz w:val="20"/>
                  <w:szCs w:val="20"/>
                </w:rPr>
                <w:t xml:space="preserve"> dla </w:t>
              </w:r>
              <w:r w:rsidR="59B9C1D3" w:rsidRPr="53C6FA38">
                <w:rPr>
                  <w:rFonts w:eastAsiaTheme="minorEastAsia"/>
                  <w:color w:val="FF0000"/>
                  <w:sz w:val="20"/>
                  <w:szCs w:val="20"/>
                </w:rPr>
                <w:t>dwóch</w:t>
              </w:r>
              <w:r w:rsidR="22434008" w:rsidRPr="53C6FA38">
                <w:rPr>
                  <w:rFonts w:eastAsiaTheme="minorEastAsia"/>
                  <w:color w:val="FF0000"/>
                  <w:sz w:val="20"/>
                  <w:szCs w:val="20"/>
                </w:rPr>
                <w:t xml:space="preserve"> wariant</w:t>
              </w:r>
              <w:r w:rsidR="1A8B1D48" w:rsidRPr="53C6FA38">
                <w:rPr>
                  <w:rFonts w:eastAsiaTheme="minorEastAsia"/>
                  <w:color w:val="FF0000"/>
                  <w:sz w:val="20"/>
                  <w:szCs w:val="20"/>
                </w:rPr>
                <w:t>ów</w:t>
              </w:r>
              <w:r w:rsidR="22434008" w:rsidRPr="53C6FA38">
                <w:rPr>
                  <w:rFonts w:eastAsiaTheme="minorEastAsia"/>
                  <w:color w:val="FF0000"/>
                  <w:sz w:val="20"/>
                  <w:szCs w:val="20"/>
                </w:rPr>
                <w:t xml:space="preserve"> </w:t>
              </w:r>
              <w:r w:rsidR="2C925BE5" w:rsidRPr="53C6FA38">
                <w:rPr>
                  <w:rFonts w:eastAsiaTheme="minorEastAsia"/>
                  <w:color w:val="FF0000"/>
                  <w:sz w:val="20"/>
                  <w:szCs w:val="20"/>
                </w:rPr>
                <w:t>substratow</w:t>
              </w:r>
              <w:r w:rsidR="598A6F62" w:rsidRPr="53C6FA38">
                <w:rPr>
                  <w:rFonts w:eastAsiaTheme="minorEastAsia"/>
                  <w:color w:val="FF0000"/>
                  <w:sz w:val="20"/>
                  <w:szCs w:val="20"/>
                </w:rPr>
                <w:t>ych</w:t>
              </w:r>
              <w:r w:rsidR="22434008" w:rsidRPr="00134738">
                <w:rPr>
                  <w:rFonts w:eastAsiaTheme="minorEastAsia"/>
                  <w:color w:val="FF0000"/>
                  <w:sz w:val="20"/>
                  <w:szCs w:val="20"/>
                </w:rPr>
                <w:t>,</w:t>
              </w:r>
              <w:r w:rsidR="22434008" w:rsidRPr="53C6FA38">
                <w:rPr>
                  <w:rFonts w:eastAsiaTheme="minorEastAsia"/>
                  <w:b/>
                  <w:bCs/>
                  <w:color w:val="FF0000"/>
                  <w:sz w:val="20"/>
                  <w:szCs w:val="20"/>
                </w:rPr>
                <w:t xml:space="preserve"> </w:t>
              </w:r>
            </w:ins>
          </w:p>
          <w:p w14:paraId="3BABB513" w14:textId="624AA5B4" w:rsidR="003F5EFC" w:rsidRPr="00312328" w:rsidRDefault="22434008" w:rsidP="53C6FA38">
            <w:pPr>
              <w:spacing w:line="276" w:lineRule="auto"/>
              <w:jc w:val="both"/>
              <w:rPr>
                <w:rFonts w:eastAsiaTheme="minorEastAsia"/>
                <w:color w:val="FF0000"/>
                <w:sz w:val="20"/>
                <w:szCs w:val="20"/>
              </w:rPr>
            </w:pPr>
            <w:ins w:id="168" w:author="Autor">
              <w:r w:rsidRPr="53C6FA38">
                <w:rPr>
                  <w:rFonts w:eastAsiaTheme="minorEastAsia"/>
                  <w:color w:val="FF0000"/>
                  <w:sz w:val="20"/>
                  <w:szCs w:val="20"/>
                </w:rPr>
                <w:t xml:space="preserve">natomiast dla substratów stałych </w:t>
              </w:r>
              <w:r w:rsidR="0FC1FDFC" w:rsidRPr="53C6FA38">
                <w:rPr>
                  <w:rFonts w:eastAsiaTheme="minorEastAsia"/>
                  <w:color w:val="FF0000"/>
                  <w:sz w:val="20"/>
                  <w:szCs w:val="20"/>
                </w:rPr>
                <w:t>Zamawiający</w:t>
              </w:r>
              <w:r w:rsidRPr="53C6FA38">
                <w:rPr>
                  <w:rFonts w:eastAsiaTheme="minorEastAsia"/>
                  <w:color w:val="FF0000"/>
                  <w:sz w:val="20"/>
                  <w:szCs w:val="20"/>
                </w:rPr>
                <w:t xml:space="preserve"> </w:t>
              </w:r>
              <w:r w:rsidR="0714C780" w:rsidRPr="53C6FA38">
                <w:rPr>
                  <w:rFonts w:eastAsiaTheme="minorEastAsia"/>
                  <w:sz w:val="20"/>
                  <w:szCs w:val="20"/>
                </w:rPr>
                <w:t xml:space="preserve">szacuje, że ilość substratów stałych niezbędnych do dostarczenia na Instalacje Ułamkowo-Techniczne będzie wynosić około </w:t>
              </w:r>
              <w:r w:rsidR="3A52CBEB" w:rsidRPr="00134738">
                <w:rPr>
                  <w:rFonts w:eastAsiaTheme="minorEastAsia"/>
                  <w:b/>
                  <w:sz w:val="20"/>
                  <w:szCs w:val="20"/>
                </w:rPr>
                <w:t>13</w:t>
              </w:r>
              <w:r w:rsidR="0714C780" w:rsidRPr="53C6FA38">
                <w:rPr>
                  <w:rFonts w:eastAsiaTheme="minorEastAsia"/>
                  <w:b/>
                  <w:bCs/>
                  <w:sz w:val="20"/>
                  <w:szCs w:val="20"/>
                </w:rPr>
                <w:t xml:space="preserve"> t</w:t>
              </w:r>
              <w:r w:rsidR="0714C780" w:rsidRPr="53C6FA38">
                <w:rPr>
                  <w:rFonts w:eastAsiaTheme="minorEastAsia"/>
                  <w:b/>
                  <w:bCs/>
                  <w:color w:val="FF0000"/>
                  <w:sz w:val="20"/>
                  <w:szCs w:val="20"/>
                </w:rPr>
                <w:t xml:space="preserve"> </w:t>
              </w:r>
              <w:r w:rsidR="0714C780" w:rsidRPr="53C6FA38">
                <w:rPr>
                  <w:rFonts w:eastAsiaTheme="minorEastAsia"/>
                  <w:color w:val="FF0000"/>
                  <w:sz w:val="20"/>
                  <w:szCs w:val="20"/>
                </w:rPr>
                <w:t xml:space="preserve">na dobę dla wszystkich Instalacji Ułamkowo-Technicznych dla </w:t>
              </w:r>
              <w:r w:rsidR="2DEC054F" w:rsidRPr="53C6FA38">
                <w:rPr>
                  <w:rFonts w:eastAsiaTheme="minorEastAsia"/>
                  <w:color w:val="FF0000"/>
                  <w:sz w:val="20"/>
                  <w:szCs w:val="20"/>
                </w:rPr>
                <w:t>dwóch</w:t>
              </w:r>
              <w:r w:rsidR="0714C780" w:rsidRPr="53C6FA38">
                <w:rPr>
                  <w:rFonts w:eastAsiaTheme="minorEastAsia"/>
                  <w:color w:val="FF0000"/>
                  <w:sz w:val="20"/>
                  <w:szCs w:val="20"/>
                </w:rPr>
                <w:t xml:space="preserve"> wariant</w:t>
              </w:r>
              <w:r w:rsidR="46C949C5" w:rsidRPr="53C6FA38">
                <w:rPr>
                  <w:rFonts w:eastAsiaTheme="minorEastAsia"/>
                  <w:color w:val="FF0000"/>
                  <w:sz w:val="20"/>
                  <w:szCs w:val="20"/>
                </w:rPr>
                <w:t>ów</w:t>
              </w:r>
              <w:r w:rsidR="0714C780" w:rsidRPr="53C6FA38">
                <w:rPr>
                  <w:rFonts w:eastAsiaTheme="minorEastAsia"/>
                  <w:color w:val="FF0000"/>
                  <w:sz w:val="20"/>
                  <w:szCs w:val="20"/>
                </w:rPr>
                <w:t xml:space="preserve"> substratow</w:t>
              </w:r>
              <w:r w:rsidR="1A97602E" w:rsidRPr="53C6FA38">
                <w:rPr>
                  <w:rFonts w:eastAsiaTheme="minorEastAsia"/>
                  <w:color w:val="FF0000"/>
                  <w:sz w:val="20"/>
                  <w:szCs w:val="20"/>
                </w:rPr>
                <w:t>ych</w:t>
              </w:r>
              <w:r w:rsidR="0714C780" w:rsidRPr="53C6FA38">
                <w:rPr>
                  <w:rFonts w:eastAsiaTheme="minorEastAsia"/>
                  <w:color w:val="FF0000"/>
                  <w:sz w:val="20"/>
                  <w:szCs w:val="20"/>
                </w:rPr>
                <w:t>.</w:t>
              </w:r>
            </w:ins>
          </w:p>
          <w:p w14:paraId="0EA88554" w14:textId="6EB2EDDB" w:rsidR="003F5EFC" w:rsidRPr="00312328" w:rsidRDefault="003F5EFC">
            <w:pPr>
              <w:spacing w:line="276" w:lineRule="auto"/>
              <w:jc w:val="both"/>
              <w:rPr>
                <w:sz w:val="20"/>
                <w:szCs w:val="20"/>
              </w:rPr>
            </w:pPr>
          </w:p>
        </w:tc>
        <w:tc>
          <w:tcPr>
            <w:tcW w:w="1985" w:type="dxa"/>
            <w:vAlign w:val="center"/>
          </w:tcPr>
          <w:p w14:paraId="474813DE" w14:textId="77777777" w:rsidR="003F5EFC" w:rsidRDefault="003F5EFC">
            <w:pPr>
              <w:spacing w:line="276" w:lineRule="auto"/>
              <w:rPr>
                <w:sz w:val="20"/>
                <w:szCs w:val="20"/>
              </w:rPr>
            </w:pPr>
            <w:r>
              <w:rPr>
                <w:sz w:val="20"/>
                <w:szCs w:val="20"/>
              </w:rPr>
              <w:t xml:space="preserve">Okres realizacji działania: </w:t>
            </w:r>
          </w:p>
          <w:p w14:paraId="720FB0F1" w14:textId="3F6043D0" w:rsidR="003F5EFC" w:rsidRPr="00312328" w:rsidRDefault="003F5EFC">
            <w:pPr>
              <w:spacing w:line="276" w:lineRule="auto"/>
              <w:rPr>
                <w:sz w:val="20"/>
                <w:szCs w:val="20"/>
              </w:rPr>
            </w:pPr>
            <w:r>
              <w:rPr>
                <w:sz w:val="20"/>
                <w:szCs w:val="20"/>
              </w:rPr>
              <w:t xml:space="preserve">w terminie od pierwszego dnia rozruchu Instalacji Ułamkowo-Technicznych do ostatniego dnia Testów Instalacji Ułamkowo-Technicznych. </w:t>
            </w:r>
          </w:p>
        </w:tc>
      </w:tr>
      <w:tr w:rsidR="003F5EFC" w:rsidRPr="00312328" w14:paraId="76DE6CD8" w14:textId="77777777" w:rsidTr="50FE822B">
        <w:trPr>
          <w:trHeight w:val="1123"/>
        </w:trPr>
        <w:tc>
          <w:tcPr>
            <w:tcW w:w="562" w:type="dxa"/>
            <w:shd w:val="clear" w:color="auto" w:fill="C5E0B3" w:themeFill="accent6" w:themeFillTint="66"/>
            <w:vAlign w:val="center"/>
          </w:tcPr>
          <w:p w14:paraId="15A5885A" w14:textId="77777777" w:rsidR="003F5EFC" w:rsidRPr="00312328" w:rsidRDefault="003F5EFC" w:rsidP="00E72EAC">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0A6CB2ED" w14:textId="37F9997D" w:rsidR="003F5EFC" w:rsidRPr="00312328" w:rsidRDefault="003F5EFC">
            <w:pPr>
              <w:spacing w:line="276" w:lineRule="auto"/>
              <w:rPr>
                <w:rFonts w:eastAsia="Calibri" w:cstheme="minorHAnsi"/>
                <w:b/>
                <w:sz w:val="20"/>
                <w:szCs w:val="20"/>
                <w:lang w:eastAsia="pl-PL"/>
              </w:rPr>
            </w:pPr>
            <w:r w:rsidRPr="00312328">
              <w:rPr>
                <w:rFonts w:eastAsia="Calibri" w:cstheme="minorHAnsi"/>
                <w:b/>
                <w:sz w:val="20"/>
                <w:szCs w:val="20"/>
                <w:lang w:eastAsia="pl-PL"/>
              </w:rPr>
              <w:t>Magazynowanie substratów</w:t>
            </w:r>
          </w:p>
        </w:tc>
        <w:tc>
          <w:tcPr>
            <w:tcW w:w="6379" w:type="dxa"/>
            <w:vAlign w:val="center"/>
          </w:tcPr>
          <w:p w14:paraId="60A37875" w14:textId="013B5F03" w:rsidR="003F5EFC" w:rsidRPr="00312328" w:rsidRDefault="003F5EFC">
            <w:pPr>
              <w:spacing w:line="276" w:lineRule="auto"/>
              <w:jc w:val="both"/>
              <w:rPr>
                <w:rFonts w:eastAsiaTheme="minorEastAsia"/>
                <w:sz w:val="20"/>
                <w:szCs w:val="20"/>
              </w:rPr>
            </w:pPr>
            <w:r w:rsidRPr="00312328">
              <w:rPr>
                <w:rFonts w:eastAsiaTheme="minorEastAsia"/>
                <w:sz w:val="20"/>
                <w:szCs w:val="20"/>
              </w:rPr>
              <w:t>Zamawiający wymaga, aby po każdorazowym odbiorze dostawy substratów Partner Strategiczny magazynował je odpowiednio w przestrzeni buforowej na substraty stałe oraz zbiorniku/zbiornikach buforowych na substraty pł</w:t>
            </w:r>
            <w:r>
              <w:rPr>
                <w:rFonts w:eastAsiaTheme="minorEastAsia"/>
                <w:sz w:val="20"/>
                <w:szCs w:val="20"/>
              </w:rPr>
              <w:t>ynne, przygotowanych zgodnie z Wymaganiami</w:t>
            </w:r>
            <w:r w:rsidRPr="00312328">
              <w:rPr>
                <w:rFonts w:eastAsiaTheme="minorEastAsia"/>
                <w:sz w:val="20"/>
                <w:szCs w:val="20"/>
              </w:rPr>
              <w:t xml:space="preserve"> </w:t>
            </w:r>
            <w:r>
              <w:rPr>
                <w:rFonts w:eastAsiaTheme="minorEastAsia"/>
                <w:sz w:val="20"/>
                <w:szCs w:val="20"/>
              </w:rPr>
              <w:t>odpowiednio 1.1</w:t>
            </w:r>
            <w:ins w:id="169" w:author="Autor">
              <w:r w:rsidR="00B83937">
                <w:rPr>
                  <w:rFonts w:eastAsiaTheme="minorEastAsia"/>
                  <w:sz w:val="20"/>
                  <w:szCs w:val="20"/>
                </w:rPr>
                <w:t>5</w:t>
              </w:r>
            </w:ins>
            <w:del w:id="170" w:author="Autor">
              <w:r w:rsidDel="00B83937">
                <w:rPr>
                  <w:rFonts w:eastAsiaTheme="minorEastAsia"/>
                  <w:sz w:val="20"/>
                  <w:szCs w:val="20"/>
                </w:rPr>
                <w:delText>4</w:delText>
              </w:r>
            </w:del>
            <w:r w:rsidRPr="004F671F">
              <w:rPr>
                <w:rFonts w:eastAsiaTheme="minorEastAsia"/>
                <w:sz w:val="20"/>
                <w:szCs w:val="20"/>
              </w:rPr>
              <w:t xml:space="preserve"> i 1</w:t>
            </w:r>
            <w:r>
              <w:rPr>
                <w:rFonts w:eastAsiaTheme="minorEastAsia"/>
                <w:sz w:val="20"/>
                <w:szCs w:val="20"/>
              </w:rPr>
              <w:t>.1</w:t>
            </w:r>
            <w:ins w:id="171" w:author="Autor">
              <w:r w:rsidR="00B83937">
                <w:rPr>
                  <w:rFonts w:eastAsiaTheme="minorEastAsia"/>
                  <w:sz w:val="20"/>
                  <w:szCs w:val="20"/>
                </w:rPr>
                <w:t>6</w:t>
              </w:r>
            </w:ins>
            <w:del w:id="172" w:author="Autor">
              <w:r w:rsidDel="00B83937">
                <w:rPr>
                  <w:rFonts w:eastAsiaTheme="minorEastAsia"/>
                  <w:sz w:val="20"/>
                  <w:szCs w:val="20"/>
                </w:rPr>
                <w:delText>5</w:delText>
              </w:r>
            </w:del>
            <w:r w:rsidRPr="00312328">
              <w:rPr>
                <w:rFonts w:eastAsiaTheme="minorEastAsia"/>
                <w:sz w:val="20"/>
                <w:szCs w:val="20"/>
              </w:rPr>
              <w:t>. chyba że, strony ustalą, że konieczne jest bezpośrednie przekazanie substratów do Instalacji Ułamkowo-Technicznych, Zamawiający dopuszcza rozładowanie substratów bezpośrednio w lokalizacji danych Instalacji Ułamkowo-Technicznych z pominięciem etapu ich magazynowania.</w:t>
            </w:r>
          </w:p>
          <w:p w14:paraId="113EC105" w14:textId="77777777" w:rsidR="003F5EFC" w:rsidRPr="00312328" w:rsidRDefault="003F5EFC">
            <w:pPr>
              <w:spacing w:line="276" w:lineRule="auto"/>
              <w:jc w:val="both"/>
              <w:rPr>
                <w:rFonts w:eastAsiaTheme="minorEastAsia"/>
                <w:sz w:val="20"/>
                <w:szCs w:val="20"/>
              </w:rPr>
            </w:pPr>
          </w:p>
          <w:p w14:paraId="28BDBF7B" w14:textId="77777777" w:rsidR="003F5EFC" w:rsidRDefault="003F5EFC">
            <w:pPr>
              <w:autoSpaceDE w:val="0"/>
              <w:autoSpaceDN w:val="0"/>
              <w:adjustRightInd w:val="0"/>
              <w:spacing w:line="276" w:lineRule="auto"/>
              <w:jc w:val="both"/>
              <w:rPr>
                <w:rFonts w:eastAsiaTheme="minorEastAsia"/>
                <w:sz w:val="20"/>
                <w:szCs w:val="20"/>
              </w:rPr>
            </w:pPr>
            <w:r w:rsidRPr="00312328">
              <w:rPr>
                <w:rFonts w:eastAsiaTheme="minorEastAsia"/>
                <w:sz w:val="20"/>
                <w:szCs w:val="20"/>
              </w:rPr>
              <w:lastRenderedPageBreak/>
              <w:t>Zamawiający wymaga, aby magazynowanie substratów było prowadzone w taki sposób, aby zarówno substraty stałe jak i płynne nie mieszały się między sobą. Sposób magazynowania substratów musi być zgodny z prawem i bezpieczny dla środowiska.</w:t>
            </w:r>
          </w:p>
          <w:p w14:paraId="0718D37E" w14:textId="300E1EBB" w:rsidR="003F5EFC" w:rsidRPr="00312328" w:rsidRDefault="003F5EFC">
            <w:pPr>
              <w:autoSpaceDE w:val="0"/>
              <w:autoSpaceDN w:val="0"/>
              <w:adjustRightInd w:val="0"/>
              <w:spacing w:line="276" w:lineRule="auto"/>
              <w:jc w:val="both"/>
              <w:rPr>
                <w:sz w:val="20"/>
                <w:szCs w:val="20"/>
              </w:rPr>
            </w:pPr>
          </w:p>
        </w:tc>
        <w:tc>
          <w:tcPr>
            <w:tcW w:w="1985" w:type="dxa"/>
            <w:vAlign w:val="center"/>
          </w:tcPr>
          <w:p w14:paraId="4FEB2688" w14:textId="77777777" w:rsidR="003F5EFC" w:rsidRDefault="003F5EFC">
            <w:pPr>
              <w:spacing w:line="276" w:lineRule="auto"/>
              <w:rPr>
                <w:sz w:val="20"/>
                <w:szCs w:val="20"/>
              </w:rPr>
            </w:pPr>
            <w:r>
              <w:rPr>
                <w:sz w:val="20"/>
                <w:szCs w:val="20"/>
              </w:rPr>
              <w:lastRenderedPageBreak/>
              <w:t xml:space="preserve">Okres realizacji działania: </w:t>
            </w:r>
          </w:p>
          <w:p w14:paraId="5E762E63" w14:textId="0B320C52" w:rsidR="003F5EFC" w:rsidRPr="00312328" w:rsidRDefault="003F5EFC">
            <w:pPr>
              <w:spacing w:line="276" w:lineRule="auto"/>
              <w:rPr>
                <w:sz w:val="20"/>
                <w:szCs w:val="20"/>
              </w:rPr>
            </w:pPr>
            <w:r>
              <w:rPr>
                <w:sz w:val="20"/>
                <w:szCs w:val="20"/>
              </w:rPr>
              <w:t xml:space="preserve">w terminie od pierwszego dnia rozruchu Instalacji Ułamkowo-Technicznych do ostatniego dnia Testów Instalacji </w:t>
            </w:r>
            <w:r>
              <w:rPr>
                <w:sz w:val="20"/>
                <w:szCs w:val="20"/>
              </w:rPr>
              <w:lastRenderedPageBreak/>
              <w:t>Ułamkowo-Technicznych.</w:t>
            </w:r>
          </w:p>
        </w:tc>
      </w:tr>
      <w:tr w:rsidR="003F5EFC" w:rsidRPr="00312328" w14:paraId="03EC89BA" w14:textId="77777777" w:rsidTr="50FE822B">
        <w:trPr>
          <w:trHeight w:val="1123"/>
        </w:trPr>
        <w:tc>
          <w:tcPr>
            <w:tcW w:w="562" w:type="dxa"/>
            <w:shd w:val="clear" w:color="auto" w:fill="C5E0B3" w:themeFill="accent6" w:themeFillTint="66"/>
            <w:vAlign w:val="center"/>
          </w:tcPr>
          <w:p w14:paraId="2CAED037" w14:textId="77777777" w:rsidR="003F5EFC" w:rsidRPr="00312328" w:rsidRDefault="003F5EFC" w:rsidP="00E72EAC">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497692C4" w14:textId="02ECFE33" w:rsidR="003F5EFC" w:rsidRPr="00312328" w:rsidRDefault="003F5EFC">
            <w:pPr>
              <w:spacing w:line="276" w:lineRule="auto"/>
              <w:rPr>
                <w:rFonts w:eastAsia="Calibri" w:cstheme="minorHAnsi"/>
                <w:b/>
                <w:sz w:val="20"/>
                <w:szCs w:val="20"/>
                <w:lang w:eastAsia="pl-PL"/>
              </w:rPr>
            </w:pPr>
            <w:r w:rsidRPr="00312328">
              <w:rPr>
                <w:rFonts w:eastAsia="Calibri" w:cstheme="minorHAnsi"/>
                <w:b/>
                <w:sz w:val="20"/>
                <w:szCs w:val="20"/>
                <w:lang w:eastAsia="pl-PL"/>
              </w:rPr>
              <w:t>Przekazywanie substratów do Instalacji Ułamkowo-Technicznych</w:t>
            </w:r>
          </w:p>
        </w:tc>
        <w:tc>
          <w:tcPr>
            <w:tcW w:w="6379" w:type="dxa"/>
            <w:vAlign w:val="center"/>
          </w:tcPr>
          <w:p w14:paraId="1D2F46FC" w14:textId="5559B308" w:rsidR="003F5EFC" w:rsidRPr="00312328" w:rsidRDefault="003F5EFC">
            <w:pPr>
              <w:spacing w:line="276" w:lineRule="auto"/>
              <w:jc w:val="both"/>
              <w:rPr>
                <w:sz w:val="20"/>
                <w:szCs w:val="20"/>
              </w:rPr>
            </w:pPr>
            <w:r w:rsidRPr="00312328">
              <w:rPr>
                <w:sz w:val="20"/>
                <w:szCs w:val="20"/>
              </w:rPr>
              <w:t>Zamawiający wymaga, aby Partner Strategiczny przekazywał wskazane przez Zamawiającego, odbierane od Dostawcy Substratów i magazynowane substraty z miejsca ich magazynowania do lokalizacji poszczególnych Instalacji Ułamkowo-Technicznych (miejsca przeładunkowego lub jeśli jest taka możliwość to bezpośrednio do urządzenia do dozowania substratów stałych do Instalacji Ułamkowo-Technicznej danego Uczestnika PCP  lub do zbiornika na substraty płynne danego Uczestnika PCP) przez okres rozruchu i prowadzenia Testów Instalacji Ułamkowo-Technicznych (część pierwszą i część drugą Testów Instalacji Ułamkowo-Technicznych).</w:t>
            </w:r>
            <w:r w:rsidR="007217EA">
              <w:rPr>
                <w:sz w:val="20"/>
                <w:szCs w:val="20"/>
              </w:rPr>
              <w:t xml:space="preserve"> Partner Strategiczny jest odpowiedzialny za podawanie substratów do Instalacji Ułamkowo-Technicznych.</w:t>
            </w:r>
          </w:p>
          <w:p w14:paraId="0AE137A8" w14:textId="17236FB5" w:rsidR="003F5EFC" w:rsidRPr="00312328" w:rsidRDefault="003F5EFC">
            <w:pPr>
              <w:spacing w:line="276" w:lineRule="auto"/>
              <w:jc w:val="both"/>
              <w:rPr>
                <w:sz w:val="20"/>
                <w:szCs w:val="20"/>
              </w:rPr>
            </w:pPr>
            <w:r w:rsidRPr="00312328">
              <w:rPr>
                <w:sz w:val="20"/>
                <w:szCs w:val="20"/>
              </w:rPr>
              <w:t>Dodatkowo, Partner Strategiczny jest zobowiązany do uzgodnienia z Uczestnikami PCP sposobu bezpiecznego i sprawnego przekazywania substratów oraz bezpiecznego przechowywania ich na terenie lokalizacji Instalacji Ułamkowo-Technicznych.</w:t>
            </w:r>
          </w:p>
          <w:p w14:paraId="123E3677" w14:textId="73C0BFFF" w:rsidR="003F5EFC" w:rsidRPr="00312328" w:rsidRDefault="003F5EFC">
            <w:pPr>
              <w:spacing w:line="276" w:lineRule="auto"/>
              <w:jc w:val="both"/>
              <w:rPr>
                <w:sz w:val="20"/>
                <w:szCs w:val="20"/>
              </w:rPr>
            </w:pPr>
            <w:r w:rsidRPr="00312328">
              <w:rPr>
                <w:sz w:val="20"/>
                <w:szCs w:val="20"/>
              </w:rPr>
              <w:t xml:space="preserve">Zamawiający na 50 dni przed planowanym rozruchem poszczególnych Instalacji Ułamkowo-Technicznych przekaże Partnerowi Strategicznemu harmonogram dostaw substratów na dobę na poszczególne Instalacje Ułamkowo-Techniczne na poczet rozruchu w oparciu o substraty wskazane w </w:t>
            </w:r>
            <w:r>
              <w:rPr>
                <w:sz w:val="20"/>
                <w:szCs w:val="20"/>
              </w:rPr>
              <w:t>Części D niniejszego dokumentu.</w:t>
            </w:r>
          </w:p>
          <w:p w14:paraId="09F1AABD" w14:textId="77777777" w:rsidR="003F5EFC" w:rsidRPr="00312328" w:rsidRDefault="003F5EFC">
            <w:pPr>
              <w:spacing w:line="276" w:lineRule="auto"/>
              <w:jc w:val="both"/>
              <w:rPr>
                <w:sz w:val="20"/>
                <w:szCs w:val="20"/>
              </w:rPr>
            </w:pPr>
          </w:p>
          <w:p w14:paraId="48A6E4FD" w14:textId="6C29206B" w:rsidR="003F5EFC" w:rsidRPr="00312328" w:rsidRDefault="003F5EFC">
            <w:pPr>
              <w:spacing w:line="276" w:lineRule="auto"/>
              <w:jc w:val="both"/>
              <w:rPr>
                <w:rFonts w:eastAsiaTheme="minorEastAsia"/>
                <w:sz w:val="20"/>
                <w:szCs w:val="20"/>
              </w:rPr>
            </w:pPr>
            <w:r w:rsidRPr="00312328">
              <w:rPr>
                <w:rFonts w:eastAsiaTheme="minorEastAsia"/>
                <w:sz w:val="20"/>
                <w:szCs w:val="20"/>
              </w:rPr>
              <w:t>Zama</w:t>
            </w:r>
            <w:r>
              <w:rPr>
                <w:rFonts w:eastAsiaTheme="minorEastAsia"/>
                <w:sz w:val="20"/>
                <w:szCs w:val="20"/>
              </w:rPr>
              <w:t xml:space="preserve">wiający informuje, że w </w:t>
            </w:r>
            <w:r w:rsidRPr="00312328">
              <w:rPr>
                <w:rFonts w:eastAsiaTheme="minorEastAsia"/>
                <w:sz w:val="20"/>
                <w:szCs w:val="20"/>
              </w:rPr>
              <w:t>trakcie</w:t>
            </w:r>
            <w:r>
              <w:rPr>
                <w:rFonts w:eastAsiaTheme="minorEastAsia"/>
                <w:sz w:val="20"/>
                <w:szCs w:val="20"/>
              </w:rPr>
              <w:t xml:space="preserve"> całego okresu</w:t>
            </w:r>
            <w:r w:rsidRPr="00312328">
              <w:rPr>
                <w:rFonts w:eastAsiaTheme="minorEastAsia"/>
                <w:sz w:val="20"/>
                <w:szCs w:val="20"/>
              </w:rPr>
              <w:t xml:space="preserve"> Testów Instalacji Ułamkowo-Technicznych </w:t>
            </w:r>
            <w:r>
              <w:rPr>
                <w:rFonts w:eastAsiaTheme="minorEastAsia"/>
                <w:sz w:val="20"/>
                <w:szCs w:val="20"/>
              </w:rPr>
              <w:t xml:space="preserve">(180 dni) </w:t>
            </w:r>
            <w:r w:rsidRPr="00312328">
              <w:rPr>
                <w:rFonts w:eastAsiaTheme="minorEastAsia"/>
                <w:sz w:val="20"/>
                <w:szCs w:val="20"/>
              </w:rPr>
              <w:t>będą wykorzystane maksymalnie cztery różn</w:t>
            </w:r>
            <w:r>
              <w:rPr>
                <w:rFonts w:eastAsiaTheme="minorEastAsia"/>
                <w:sz w:val="20"/>
                <w:szCs w:val="20"/>
              </w:rPr>
              <w:t>e warianty substratowe (dwa w</w:t>
            </w:r>
            <w:r w:rsidRPr="00312328">
              <w:rPr>
                <w:rFonts w:eastAsiaTheme="minorEastAsia"/>
                <w:sz w:val="20"/>
                <w:szCs w:val="20"/>
              </w:rPr>
              <w:t xml:space="preserve">arianty substratowe </w:t>
            </w:r>
            <w:r>
              <w:rPr>
                <w:rFonts w:eastAsiaTheme="minorEastAsia"/>
                <w:sz w:val="20"/>
                <w:szCs w:val="20"/>
              </w:rPr>
              <w:t>w I części Testów, kolejne dwa w</w:t>
            </w:r>
            <w:r w:rsidRPr="00312328">
              <w:rPr>
                <w:rFonts w:eastAsiaTheme="minorEastAsia"/>
                <w:sz w:val="20"/>
                <w:szCs w:val="20"/>
              </w:rPr>
              <w:t>arianty substratowe w II części Testów).</w:t>
            </w:r>
          </w:p>
          <w:p w14:paraId="045EB802" w14:textId="77777777" w:rsidR="003F5EFC" w:rsidRPr="00312328" w:rsidRDefault="003F5EFC">
            <w:pPr>
              <w:spacing w:line="276" w:lineRule="auto"/>
              <w:jc w:val="both"/>
              <w:rPr>
                <w:sz w:val="20"/>
                <w:szCs w:val="20"/>
              </w:rPr>
            </w:pPr>
          </w:p>
          <w:p w14:paraId="0FF58617" w14:textId="64C3DFA7" w:rsidR="003F5EFC" w:rsidRPr="00312328" w:rsidRDefault="003F5EFC">
            <w:pPr>
              <w:spacing w:line="276" w:lineRule="auto"/>
              <w:jc w:val="both"/>
              <w:rPr>
                <w:sz w:val="20"/>
                <w:szCs w:val="20"/>
              </w:rPr>
            </w:pPr>
            <w:r>
              <w:rPr>
                <w:sz w:val="20"/>
                <w:szCs w:val="20"/>
              </w:rPr>
              <w:t>Zamawiający wymaga, aby w</w:t>
            </w:r>
            <w:r w:rsidRPr="00312328">
              <w:rPr>
                <w:sz w:val="20"/>
                <w:szCs w:val="20"/>
              </w:rPr>
              <w:t xml:space="preserve"> pierwszej części Testów Instalacji Ułamkowo-Technicznych,</w:t>
            </w:r>
            <w:r>
              <w:rPr>
                <w:sz w:val="20"/>
                <w:szCs w:val="20"/>
              </w:rPr>
              <w:t xml:space="preserve"> Partner Strategiczny przekazywał</w:t>
            </w:r>
            <w:r w:rsidRPr="00312328">
              <w:rPr>
                <w:sz w:val="20"/>
                <w:szCs w:val="20"/>
              </w:rPr>
              <w:t xml:space="preserve"> Uczestnikom PCP substraty składające się na dwa wskazane przez Zamawiającego </w:t>
            </w:r>
            <w:r>
              <w:rPr>
                <w:sz w:val="20"/>
                <w:szCs w:val="20"/>
              </w:rPr>
              <w:t xml:space="preserve">warianty substratowe, </w:t>
            </w:r>
            <w:r w:rsidRPr="00312328">
              <w:rPr>
                <w:sz w:val="20"/>
                <w:szCs w:val="20"/>
              </w:rPr>
              <w:t>w ilości określonej dla każdego z Uczestników PCP, zgodnie z informacją przekazaną przez Zamawiającego na 7 dni przed rozpoczęciem Testów Instalacji Ułamkowo-Technicznych.</w:t>
            </w:r>
            <w:ins w:id="173" w:author="Autor">
              <w:r w:rsidR="00134738">
                <w:rPr>
                  <w:sz w:val="20"/>
                  <w:szCs w:val="20"/>
                </w:rPr>
                <w:t xml:space="preserve"> </w:t>
              </w:r>
            </w:ins>
          </w:p>
          <w:p w14:paraId="5925EA89" w14:textId="7709D2F6" w:rsidR="003F5EFC" w:rsidRDefault="003F5EFC">
            <w:pPr>
              <w:spacing w:line="276" w:lineRule="auto"/>
              <w:jc w:val="both"/>
              <w:rPr>
                <w:ins w:id="174" w:author="Autor"/>
                <w:sz w:val="20"/>
                <w:szCs w:val="20"/>
              </w:rPr>
            </w:pPr>
            <w:r w:rsidRPr="00312328">
              <w:rPr>
                <w:sz w:val="20"/>
                <w:szCs w:val="20"/>
              </w:rPr>
              <w:t xml:space="preserve">W drugiej części Testów Instalacji Ułamkowo-Technicznych, </w:t>
            </w:r>
            <w:r>
              <w:rPr>
                <w:sz w:val="20"/>
                <w:szCs w:val="20"/>
              </w:rPr>
              <w:t>Zamawiający wymaga, aby Partner Strategiczny przekazywał</w:t>
            </w:r>
            <w:r w:rsidRPr="00312328">
              <w:rPr>
                <w:sz w:val="20"/>
                <w:szCs w:val="20"/>
              </w:rPr>
              <w:t xml:space="preserve"> analogicznie Uczestnikom PCP substraty składające się na dwa wskazane przez Zamawiającego warianty substratowe, w ilości określonej dla każdego z Uczestników PCP, zgodnie z informacją przekazaną przez Zamawiającego na 7 dni przed dniem rozpoczęcia części drugiej Testów Instalacji Ułamkowo-Technicznych.</w:t>
            </w:r>
          </w:p>
          <w:p w14:paraId="4EEF28EB" w14:textId="4D9E3451" w:rsidR="00134738" w:rsidRPr="00134738" w:rsidRDefault="00134738">
            <w:pPr>
              <w:spacing w:line="276" w:lineRule="auto"/>
              <w:jc w:val="both"/>
              <w:rPr>
                <w:rFonts w:cstheme="minorHAnsi"/>
                <w:sz w:val="18"/>
                <w:szCs w:val="20"/>
              </w:rPr>
            </w:pPr>
            <w:ins w:id="175" w:author="Autor">
              <w:r w:rsidRPr="00134738">
                <w:rPr>
                  <w:rFonts w:cstheme="minorHAnsi"/>
                  <w:sz w:val="20"/>
                </w:rPr>
                <w:lastRenderedPageBreak/>
                <w:t>Partner Strategiczny w zakresie dostaw substratów dla p</w:t>
              </w:r>
              <w:r>
                <w:rPr>
                  <w:rFonts w:cstheme="minorHAnsi"/>
                  <w:sz w:val="20"/>
                </w:rPr>
                <w:t xml:space="preserve">oszczególnych Uczestników PCP jest zobowiązany do przekazania substratów w ilości </w:t>
              </w:r>
              <w:r w:rsidRPr="00134738">
                <w:rPr>
                  <w:rFonts w:cstheme="minorHAnsi"/>
                  <w:sz w:val="20"/>
                </w:rPr>
                <w:t xml:space="preserve">  podanej w </w:t>
              </w:r>
              <w:r>
                <w:rPr>
                  <w:rFonts w:cstheme="minorHAnsi"/>
                  <w:sz w:val="20"/>
                </w:rPr>
                <w:t>harmonogramie danego Uczestnika z tolerancją</w:t>
              </w:r>
              <w:r w:rsidRPr="00134738">
                <w:rPr>
                  <w:rFonts w:cstheme="minorHAnsi"/>
                  <w:sz w:val="20"/>
                </w:rPr>
                <w:t xml:space="preserve"> w zakresie +15%</w:t>
              </w:r>
              <w:r>
                <w:rPr>
                  <w:rFonts w:cstheme="minorHAnsi"/>
                  <w:sz w:val="20"/>
                </w:rPr>
                <w:t>.</w:t>
              </w:r>
            </w:ins>
          </w:p>
          <w:p w14:paraId="64E9394D" w14:textId="75379E63" w:rsidR="003F5EFC" w:rsidRPr="00312328" w:rsidRDefault="003F5EFC">
            <w:pPr>
              <w:spacing w:line="276" w:lineRule="auto"/>
              <w:jc w:val="both"/>
              <w:rPr>
                <w:sz w:val="20"/>
                <w:szCs w:val="20"/>
              </w:rPr>
            </w:pPr>
          </w:p>
        </w:tc>
        <w:tc>
          <w:tcPr>
            <w:tcW w:w="1985" w:type="dxa"/>
            <w:vAlign w:val="center"/>
          </w:tcPr>
          <w:p w14:paraId="2508B243" w14:textId="77777777" w:rsidR="003F5EFC" w:rsidRDefault="003F5EFC">
            <w:pPr>
              <w:spacing w:line="276" w:lineRule="auto"/>
              <w:rPr>
                <w:sz w:val="20"/>
                <w:szCs w:val="20"/>
              </w:rPr>
            </w:pPr>
            <w:r>
              <w:rPr>
                <w:sz w:val="20"/>
                <w:szCs w:val="20"/>
              </w:rPr>
              <w:lastRenderedPageBreak/>
              <w:t xml:space="preserve">Okres realizacji działania: </w:t>
            </w:r>
          </w:p>
          <w:p w14:paraId="62481F7B" w14:textId="59AB7F7E" w:rsidR="003F5EFC" w:rsidRPr="00312328" w:rsidRDefault="003F5EFC">
            <w:pPr>
              <w:spacing w:line="276" w:lineRule="auto"/>
              <w:rPr>
                <w:sz w:val="20"/>
                <w:szCs w:val="20"/>
              </w:rPr>
            </w:pPr>
            <w:r>
              <w:rPr>
                <w:sz w:val="20"/>
                <w:szCs w:val="20"/>
              </w:rPr>
              <w:t>w terminie od pierwszego dnia rozruchu Instalacji Ułamkowo-Technicznych do ostatniego dnia Testów Instalacji Ułamkowo-Technicznych.</w:t>
            </w:r>
          </w:p>
        </w:tc>
      </w:tr>
      <w:tr w:rsidR="003F5EFC" w:rsidRPr="00312328" w14:paraId="1AF95F6F" w14:textId="77777777" w:rsidTr="50FE822B">
        <w:trPr>
          <w:trHeight w:val="1123"/>
        </w:trPr>
        <w:tc>
          <w:tcPr>
            <w:tcW w:w="562" w:type="dxa"/>
            <w:shd w:val="clear" w:color="auto" w:fill="C5E0B3" w:themeFill="accent6" w:themeFillTint="66"/>
            <w:vAlign w:val="center"/>
          </w:tcPr>
          <w:p w14:paraId="6AEB4F7C" w14:textId="77777777" w:rsidR="003F5EFC" w:rsidRPr="00312328" w:rsidRDefault="003F5EFC" w:rsidP="00004EFF">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60552D33" w14:textId="5CB5A57F" w:rsidR="003F5EFC" w:rsidRPr="00312328" w:rsidDel="00802067" w:rsidRDefault="003F5EFC">
            <w:pPr>
              <w:spacing w:line="276" w:lineRule="auto"/>
              <w:rPr>
                <w:rFonts w:cstheme="minorHAnsi"/>
                <w:b/>
                <w:sz w:val="20"/>
                <w:szCs w:val="20"/>
              </w:rPr>
            </w:pPr>
            <w:r w:rsidRPr="00312328">
              <w:rPr>
                <w:b/>
                <w:sz w:val="20"/>
                <w:szCs w:val="20"/>
              </w:rPr>
              <w:t>Odbiór i zagospodarowanie masy pofermentacyjnej</w:t>
            </w:r>
          </w:p>
        </w:tc>
        <w:tc>
          <w:tcPr>
            <w:tcW w:w="6379" w:type="dxa"/>
            <w:vAlign w:val="center"/>
          </w:tcPr>
          <w:p w14:paraId="7C04CC1F" w14:textId="241723D9" w:rsidR="003F5EFC" w:rsidRPr="00312328" w:rsidRDefault="003F5EFC">
            <w:pPr>
              <w:spacing w:line="276" w:lineRule="auto"/>
              <w:jc w:val="both"/>
              <w:rPr>
                <w:sz w:val="20"/>
                <w:szCs w:val="20"/>
              </w:rPr>
            </w:pPr>
            <w:r w:rsidRPr="00312328">
              <w:rPr>
                <w:sz w:val="20"/>
                <w:szCs w:val="20"/>
              </w:rPr>
              <w:t xml:space="preserve">Zamawiający wymaga, aby Partner Strategiczny dokonywał odbiorów masy pofermentacyjnej (stałej </w:t>
            </w:r>
            <w:r w:rsidRPr="00004EFF">
              <w:rPr>
                <w:sz w:val="20"/>
                <w:szCs w:val="20"/>
              </w:rPr>
              <w:t>i płynnej</w:t>
            </w:r>
            <w:r w:rsidRPr="00312328">
              <w:rPr>
                <w:sz w:val="20"/>
                <w:szCs w:val="20"/>
              </w:rPr>
              <w:t>) ze wszystkich Instalacji Ułamkowo-Technicznych w trakcie prowadzonych rozruchów oraz w trakcie Testów Instalacji Ułamkowo-Technicznych.</w:t>
            </w:r>
          </w:p>
          <w:p w14:paraId="59187409" w14:textId="241723D9" w:rsidR="003F5EFC" w:rsidRPr="00312328" w:rsidRDefault="003F5EFC">
            <w:pPr>
              <w:spacing w:line="276" w:lineRule="auto"/>
              <w:jc w:val="both"/>
              <w:rPr>
                <w:sz w:val="20"/>
                <w:szCs w:val="20"/>
              </w:rPr>
            </w:pPr>
            <w:r w:rsidRPr="00312328">
              <w:rPr>
                <w:sz w:val="20"/>
                <w:szCs w:val="20"/>
              </w:rPr>
              <w:t>Zamawiający wymaga, aby Partner Strategiczny odbierał poferment w sposób i z częstotliwością ściśle uzgodnioną z każdym z Uczestników PCP, w sposób nie wpływający na stabilność i bezpieczeństwo pracy poszczególnych Instalacji Ułamkowo-Technicznych, na koszt i odpowiedzialność Partnera Strategicznego.</w:t>
            </w:r>
          </w:p>
          <w:p w14:paraId="2B32018F" w14:textId="4984DB0B" w:rsidR="003F5EFC" w:rsidRDefault="003F5EFC">
            <w:pPr>
              <w:spacing w:line="276" w:lineRule="auto"/>
              <w:jc w:val="both"/>
              <w:rPr>
                <w:sz w:val="20"/>
                <w:szCs w:val="20"/>
              </w:rPr>
            </w:pPr>
            <w:r w:rsidRPr="00312328">
              <w:rPr>
                <w:sz w:val="20"/>
                <w:szCs w:val="20"/>
              </w:rPr>
              <w:t xml:space="preserve">W sytuacji, gdy poferment będzie spełniał wymagania </w:t>
            </w:r>
            <w:r w:rsidRPr="002B5D56">
              <w:rPr>
                <w:i/>
                <w:sz w:val="20"/>
                <w:szCs w:val="20"/>
              </w:rPr>
              <w:t>Załącznika V, Rozdział III, Sekcja 3, ust. 1 – Rozporządzenia Komisji (UE) NR 142/2011 z dnia 25 lutego 2011 r. w sprawie wykonania rozporządzenia Parlamentu Europejskiego i Rady (WE) nr 1069/2009 określającego przepisy sanitarne dotyczące produktów ubocznych pochodzenia zwierzęcego, nieprzeznaczonych do spożycia przez ludzi, oraz w sprawie wykonania dyrektywy Rady 97/78/WE w odniesieniu do niektórych próbek i przedmiotów zwolnionych z kontroli weterynaryjnych na granicach w myśl tej dyrektywy,</w:t>
            </w:r>
            <w:r w:rsidRPr="00312328">
              <w:rPr>
                <w:sz w:val="20"/>
                <w:szCs w:val="20"/>
              </w:rPr>
              <w:t xml:space="preserve"> Partner Strategiczny ma obowiązek zagospodarować masę pofermentacyjną ze wszystkich Instalacji Ułamkowo-Technicznych zgodnie z obowiązującymi przepisami prawa i w sposób bezpieczny dla środowiska na własny koszt.</w:t>
            </w:r>
          </w:p>
          <w:p w14:paraId="08D408C5" w14:textId="77777777" w:rsidR="003F5EFC" w:rsidRPr="00312328" w:rsidRDefault="003F5EFC">
            <w:pPr>
              <w:spacing w:line="276" w:lineRule="auto"/>
              <w:jc w:val="both"/>
              <w:rPr>
                <w:sz w:val="20"/>
                <w:szCs w:val="20"/>
              </w:rPr>
            </w:pPr>
          </w:p>
          <w:p w14:paraId="19F00FD8" w14:textId="56F0DABD" w:rsidR="003F5EFC" w:rsidRPr="00312328" w:rsidRDefault="003F5EFC">
            <w:pPr>
              <w:spacing w:line="276" w:lineRule="auto"/>
              <w:jc w:val="both"/>
              <w:rPr>
                <w:sz w:val="20"/>
                <w:szCs w:val="20"/>
              </w:rPr>
            </w:pPr>
            <w:r>
              <w:rPr>
                <w:sz w:val="20"/>
                <w:szCs w:val="20"/>
              </w:rPr>
              <w:t>Zamawiający wymaga, aby w</w:t>
            </w:r>
            <w:r w:rsidRPr="00312328">
              <w:rPr>
                <w:sz w:val="20"/>
                <w:szCs w:val="20"/>
              </w:rPr>
              <w:t xml:space="preserve"> sytuacji, gdy poferment </w:t>
            </w:r>
            <w:r>
              <w:rPr>
                <w:sz w:val="20"/>
                <w:szCs w:val="20"/>
              </w:rPr>
              <w:t>pochodzący z</w:t>
            </w:r>
            <w:r w:rsidRPr="00312328">
              <w:rPr>
                <w:sz w:val="20"/>
                <w:szCs w:val="20"/>
              </w:rPr>
              <w:t xml:space="preserve"> Instalacji Ułamkowo-Technicznej </w:t>
            </w:r>
            <w:r>
              <w:rPr>
                <w:sz w:val="20"/>
                <w:szCs w:val="20"/>
              </w:rPr>
              <w:t xml:space="preserve">danego Uczestnika PCP </w:t>
            </w:r>
            <w:r w:rsidRPr="00312328">
              <w:rPr>
                <w:sz w:val="20"/>
                <w:szCs w:val="20"/>
              </w:rPr>
              <w:t>nie będzie spełniał ww. wymagań, Partner Strategiczny odebra</w:t>
            </w:r>
            <w:r>
              <w:rPr>
                <w:sz w:val="20"/>
                <w:szCs w:val="20"/>
              </w:rPr>
              <w:t xml:space="preserve">ł </w:t>
            </w:r>
            <w:r w:rsidRPr="00312328">
              <w:rPr>
                <w:sz w:val="20"/>
                <w:szCs w:val="20"/>
              </w:rPr>
              <w:t xml:space="preserve">i </w:t>
            </w:r>
            <w:r>
              <w:rPr>
                <w:sz w:val="20"/>
                <w:szCs w:val="20"/>
              </w:rPr>
              <w:t>zagospodarował go na</w:t>
            </w:r>
            <w:r w:rsidRPr="00312328">
              <w:rPr>
                <w:sz w:val="20"/>
                <w:szCs w:val="20"/>
              </w:rPr>
              <w:t xml:space="preserve"> koszt</w:t>
            </w:r>
            <w:r>
              <w:rPr>
                <w:sz w:val="20"/>
                <w:szCs w:val="20"/>
              </w:rPr>
              <w:t xml:space="preserve"> tego </w:t>
            </w:r>
            <w:r w:rsidRPr="00312328">
              <w:rPr>
                <w:sz w:val="20"/>
                <w:szCs w:val="20"/>
              </w:rPr>
              <w:t>Uczestni</w:t>
            </w:r>
            <w:r>
              <w:rPr>
                <w:sz w:val="20"/>
                <w:szCs w:val="20"/>
              </w:rPr>
              <w:t>ka PCP.</w:t>
            </w:r>
            <w:r w:rsidRPr="00312328">
              <w:rPr>
                <w:sz w:val="20"/>
                <w:szCs w:val="20"/>
              </w:rPr>
              <w:t xml:space="preserve"> </w:t>
            </w:r>
            <w:r>
              <w:rPr>
                <w:sz w:val="20"/>
                <w:szCs w:val="20"/>
              </w:rPr>
              <w:t>Przy czym zaproponowane przez Partnera k</w:t>
            </w:r>
            <w:r w:rsidRPr="00312328">
              <w:rPr>
                <w:sz w:val="20"/>
                <w:szCs w:val="20"/>
              </w:rPr>
              <w:t>o</w:t>
            </w:r>
            <w:r>
              <w:rPr>
                <w:sz w:val="20"/>
                <w:szCs w:val="20"/>
              </w:rPr>
              <w:t>szty odbioru i zagospodarowania</w:t>
            </w:r>
            <w:r w:rsidRPr="00312328">
              <w:rPr>
                <w:sz w:val="20"/>
                <w:szCs w:val="20"/>
              </w:rPr>
              <w:t xml:space="preserve"> masy pofermentacyjnej niespełniającej wymagań Rozporządzenia Komisji (UE) nr 142/2011, muszą</w:t>
            </w:r>
            <w:r>
              <w:rPr>
                <w:sz w:val="20"/>
                <w:szCs w:val="20"/>
              </w:rPr>
              <w:t xml:space="preserve"> mieć średnią wartość rynkową.</w:t>
            </w:r>
          </w:p>
          <w:p w14:paraId="3EB3DFC2" w14:textId="1A285FCE" w:rsidR="003F5EFC" w:rsidRPr="00312328" w:rsidRDefault="003F5EFC">
            <w:pPr>
              <w:spacing w:line="276" w:lineRule="auto"/>
              <w:jc w:val="both"/>
              <w:rPr>
                <w:sz w:val="20"/>
                <w:szCs w:val="20"/>
              </w:rPr>
            </w:pPr>
          </w:p>
        </w:tc>
        <w:tc>
          <w:tcPr>
            <w:tcW w:w="1985" w:type="dxa"/>
            <w:vAlign w:val="center"/>
          </w:tcPr>
          <w:p w14:paraId="0BEAFCFE" w14:textId="77777777" w:rsidR="003F5EFC" w:rsidRDefault="003F5EFC">
            <w:pPr>
              <w:spacing w:line="276" w:lineRule="auto"/>
              <w:rPr>
                <w:sz w:val="20"/>
                <w:szCs w:val="20"/>
              </w:rPr>
            </w:pPr>
            <w:r>
              <w:rPr>
                <w:sz w:val="20"/>
                <w:szCs w:val="20"/>
              </w:rPr>
              <w:t xml:space="preserve">Okres realizacji działania: </w:t>
            </w:r>
          </w:p>
          <w:p w14:paraId="159BF457" w14:textId="50F84615" w:rsidR="003F5EFC" w:rsidRPr="00312328" w:rsidRDefault="003F5EFC">
            <w:pPr>
              <w:spacing w:line="276" w:lineRule="auto"/>
              <w:rPr>
                <w:sz w:val="20"/>
                <w:szCs w:val="20"/>
              </w:rPr>
            </w:pPr>
            <w:r>
              <w:rPr>
                <w:sz w:val="20"/>
                <w:szCs w:val="20"/>
              </w:rPr>
              <w:t>w terminie od pierwszego dnia rozruchu Instalacji Ułamkowo-Technicznych do ostatniego dnia Testów Instalacji Ułamkowo-Technicznych.</w:t>
            </w:r>
          </w:p>
        </w:tc>
      </w:tr>
      <w:tr w:rsidR="003F5EFC" w:rsidRPr="00312328" w:rsidDel="00012CD0" w14:paraId="1901ABA7" w14:textId="77777777" w:rsidTr="50FE822B">
        <w:trPr>
          <w:trHeight w:val="1123"/>
        </w:trPr>
        <w:tc>
          <w:tcPr>
            <w:tcW w:w="562" w:type="dxa"/>
            <w:shd w:val="clear" w:color="auto" w:fill="C5E0B3" w:themeFill="accent6" w:themeFillTint="66"/>
            <w:vAlign w:val="center"/>
          </w:tcPr>
          <w:p w14:paraId="43E7D858" w14:textId="77777777" w:rsidR="003F5EFC" w:rsidRPr="00312328" w:rsidDel="00012CD0" w:rsidRDefault="003F5EFC" w:rsidP="00004EFF">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30636FAD" w14:textId="52C58C43" w:rsidR="003F5EFC" w:rsidRPr="00312328" w:rsidRDefault="003F5EFC">
            <w:pPr>
              <w:spacing w:line="276" w:lineRule="auto"/>
              <w:rPr>
                <w:rFonts w:cstheme="minorHAnsi"/>
                <w:b/>
                <w:sz w:val="20"/>
                <w:szCs w:val="20"/>
              </w:rPr>
            </w:pPr>
            <w:r>
              <w:rPr>
                <w:rFonts w:cstheme="minorHAnsi"/>
                <w:b/>
                <w:sz w:val="20"/>
                <w:szCs w:val="20"/>
              </w:rPr>
              <w:t>Opracowanie Programów Analiz</w:t>
            </w:r>
          </w:p>
        </w:tc>
        <w:tc>
          <w:tcPr>
            <w:tcW w:w="6379" w:type="dxa"/>
            <w:vAlign w:val="center"/>
          </w:tcPr>
          <w:p w14:paraId="33777295" w14:textId="672EC281" w:rsidR="003F5EFC" w:rsidRDefault="003F5EFC">
            <w:pPr>
              <w:spacing w:line="276" w:lineRule="auto"/>
              <w:jc w:val="both"/>
              <w:rPr>
                <w:sz w:val="20"/>
                <w:szCs w:val="20"/>
              </w:rPr>
            </w:pPr>
            <w:r>
              <w:rPr>
                <w:sz w:val="20"/>
                <w:szCs w:val="20"/>
              </w:rPr>
              <w:t xml:space="preserve">Zamawiający wymaga, aby Partner Strategiczny opracował i przedstawił </w:t>
            </w:r>
            <w:r w:rsidR="00C46520">
              <w:rPr>
                <w:sz w:val="20"/>
                <w:szCs w:val="20"/>
              </w:rPr>
              <w:t xml:space="preserve">Zamawiającemu </w:t>
            </w:r>
            <w:r w:rsidR="008E0B97">
              <w:rPr>
                <w:sz w:val="20"/>
                <w:szCs w:val="20"/>
              </w:rPr>
              <w:t xml:space="preserve">w ramach </w:t>
            </w:r>
            <w:r w:rsidR="00670C71">
              <w:rPr>
                <w:sz w:val="20"/>
                <w:szCs w:val="20"/>
              </w:rPr>
              <w:t xml:space="preserve">i na potrzeby świadczenia przez niego </w:t>
            </w:r>
            <w:r w:rsidR="008E0B97">
              <w:rPr>
                <w:sz w:val="20"/>
                <w:szCs w:val="20"/>
              </w:rPr>
              <w:t>usług związan</w:t>
            </w:r>
            <w:r w:rsidR="00C46520">
              <w:rPr>
                <w:sz w:val="20"/>
                <w:szCs w:val="20"/>
              </w:rPr>
              <w:t>ych</w:t>
            </w:r>
            <w:r w:rsidR="008E0B97">
              <w:rPr>
                <w:sz w:val="20"/>
                <w:szCs w:val="20"/>
              </w:rPr>
              <w:t xml:space="preserve"> z testami i oceną Prac B+R </w:t>
            </w:r>
            <w:r>
              <w:rPr>
                <w:sz w:val="20"/>
                <w:szCs w:val="20"/>
              </w:rPr>
              <w:t>następujące Programy Analiz:</w:t>
            </w:r>
          </w:p>
          <w:p w14:paraId="03F66F7A" w14:textId="201F41C3" w:rsidR="003F5EFC" w:rsidRPr="00312328" w:rsidRDefault="003F5EFC">
            <w:pPr>
              <w:spacing w:line="276" w:lineRule="auto"/>
              <w:jc w:val="both"/>
              <w:rPr>
                <w:sz w:val="20"/>
                <w:szCs w:val="20"/>
              </w:rPr>
            </w:pPr>
          </w:p>
          <w:p w14:paraId="209B1874" w14:textId="04D3DCF2" w:rsidR="003F5EFC" w:rsidRPr="00384B1F" w:rsidRDefault="003F5EFC">
            <w:pPr>
              <w:pStyle w:val="Akapitzlist"/>
              <w:numPr>
                <w:ilvl w:val="0"/>
                <w:numId w:val="23"/>
              </w:numPr>
              <w:spacing w:line="276" w:lineRule="auto"/>
              <w:ind w:left="454" w:hanging="342"/>
              <w:jc w:val="both"/>
              <w:rPr>
                <w:b/>
                <w:sz w:val="20"/>
                <w:szCs w:val="20"/>
              </w:rPr>
            </w:pPr>
            <w:r>
              <w:rPr>
                <w:b/>
                <w:sz w:val="20"/>
                <w:szCs w:val="20"/>
              </w:rPr>
              <w:t>Program</w:t>
            </w:r>
            <w:r w:rsidRPr="00312328">
              <w:rPr>
                <w:b/>
                <w:sz w:val="20"/>
                <w:szCs w:val="20"/>
              </w:rPr>
              <w:t xml:space="preserve"> Analizy Substratów</w:t>
            </w:r>
          </w:p>
          <w:p w14:paraId="08738EFB" w14:textId="6C36EE58" w:rsidR="003F5EFC" w:rsidRPr="00312328" w:rsidRDefault="003F5EFC">
            <w:pPr>
              <w:spacing w:line="276" w:lineRule="auto"/>
              <w:jc w:val="both"/>
              <w:rPr>
                <w:sz w:val="20"/>
                <w:szCs w:val="20"/>
              </w:rPr>
            </w:pPr>
            <w:r w:rsidRPr="00312328">
              <w:rPr>
                <w:sz w:val="20"/>
                <w:szCs w:val="20"/>
              </w:rPr>
              <w:t>Zamawiający wymaga aby Partner Strategiczny opracował i przedstawił Zamawiającemu Program</w:t>
            </w:r>
            <w:del w:id="176" w:author="Autor">
              <w:r w:rsidRPr="00312328" w:rsidDel="00B36046">
                <w:rPr>
                  <w:sz w:val="20"/>
                  <w:szCs w:val="20"/>
                </w:rPr>
                <w:delText>u</w:delText>
              </w:r>
            </w:del>
            <w:r w:rsidRPr="00312328">
              <w:rPr>
                <w:sz w:val="20"/>
                <w:szCs w:val="20"/>
              </w:rPr>
              <w:t xml:space="preserve"> Analizy Substratów, </w:t>
            </w:r>
            <w:del w:id="177" w:author="Autor">
              <w:r w:rsidRPr="00312328" w:rsidDel="00004EFF">
                <w:rPr>
                  <w:sz w:val="20"/>
                  <w:szCs w:val="20"/>
                </w:rPr>
                <w:delText xml:space="preserve">przy czym należy wziąć pod uwagę, że </w:delText>
              </w:r>
              <w:r w:rsidRPr="00312328" w:rsidDel="0045394E">
                <w:rPr>
                  <w:sz w:val="20"/>
                  <w:szCs w:val="20"/>
                </w:rPr>
                <w:delText>sposób i częstotliwość wykonywania założonych analiz muszą umożliwiać Uczestnikom PCP bezpieczną i nieprzerwaną eksploatację Instalacji Ułamkowo-Technicznych w okresie Testów</w:delText>
              </w:r>
            </w:del>
            <w:r w:rsidRPr="00312328">
              <w:rPr>
                <w:sz w:val="20"/>
                <w:szCs w:val="20"/>
              </w:rPr>
              <w:t>.</w:t>
            </w:r>
          </w:p>
          <w:p w14:paraId="5440E649" w14:textId="77777777" w:rsidR="003F5EFC" w:rsidRPr="00312328" w:rsidRDefault="003F5EFC">
            <w:pPr>
              <w:spacing w:line="276" w:lineRule="auto"/>
              <w:jc w:val="both"/>
              <w:rPr>
                <w:sz w:val="20"/>
                <w:szCs w:val="20"/>
              </w:rPr>
            </w:pPr>
          </w:p>
          <w:p w14:paraId="58CF53B6" w14:textId="77777777" w:rsidR="003F5EFC" w:rsidRPr="00312328" w:rsidRDefault="003F5EFC">
            <w:pPr>
              <w:spacing w:line="276" w:lineRule="auto"/>
              <w:jc w:val="both"/>
              <w:rPr>
                <w:sz w:val="20"/>
                <w:szCs w:val="20"/>
              </w:rPr>
            </w:pPr>
            <w:r w:rsidRPr="00312328">
              <w:rPr>
                <w:sz w:val="20"/>
                <w:szCs w:val="20"/>
              </w:rPr>
              <w:t>Zamawiający wymaga, aby Program Analizy Substratów uwzględniał:</w:t>
            </w:r>
          </w:p>
          <w:p w14:paraId="24CB5B1D" w14:textId="77777777" w:rsidR="003F5EFC" w:rsidRPr="00312328" w:rsidRDefault="003F5EFC" w:rsidP="002D4F8A">
            <w:pPr>
              <w:pStyle w:val="Akapitzlist"/>
              <w:numPr>
                <w:ilvl w:val="0"/>
                <w:numId w:val="64"/>
              </w:numPr>
              <w:spacing w:line="276" w:lineRule="auto"/>
              <w:jc w:val="both"/>
              <w:rPr>
                <w:sz w:val="20"/>
                <w:szCs w:val="20"/>
              </w:rPr>
            </w:pPr>
            <w:r w:rsidRPr="00384B1F">
              <w:rPr>
                <w:sz w:val="20"/>
                <w:szCs w:val="20"/>
              </w:rPr>
              <w:t>zakres analiz</w:t>
            </w:r>
            <w:r w:rsidRPr="00312328">
              <w:rPr>
                <w:sz w:val="20"/>
                <w:szCs w:val="20"/>
              </w:rPr>
              <w:t>, wykonywany nie rzadziej niż dwa razy w tygodniu:</w:t>
            </w:r>
          </w:p>
          <w:p w14:paraId="287333E4" w14:textId="77777777" w:rsidR="003F5EFC" w:rsidRPr="00312328" w:rsidRDefault="003F5EFC" w:rsidP="002D4F8A">
            <w:pPr>
              <w:pStyle w:val="Akapitzlist"/>
              <w:numPr>
                <w:ilvl w:val="1"/>
                <w:numId w:val="65"/>
              </w:numPr>
              <w:spacing w:line="276" w:lineRule="auto"/>
              <w:jc w:val="both"/>
              <w:rPr>
                <w:sz w:val="20"/>
                <w:szCs w:val="20"/>
              </w:rPr>
            </w:pPr>
            <w:r w:rsidRPr="00312328">
              <w:rPr>
                <w:sz w:val="20"/>
                <w:szCs w:val="20"/>
              </w:rPr>
              <w:t>pH,</w:t>
            </w:r>
          </w:p>
          <w:p w14:paraId="669A68D3" w14:textId="77777777" w:rsidR="003F5EFC" w:rsidRPr="00312328" w:rsidRDefault="003F5EFC" w:rsidP="002D4F8A">
            <w:pPr>
              <w:pStyle w:val="Akapitzlist"/>
              <w:numPr>
                <w:ilvl w:val="1"/>
                <w:numId w:val="65"/>
              </w:numPr>
              <w:spacing w:line="276" w:lineRule="auto"/>
              <w:ind w:left="1029" w:hanging="283"/>
              <w:jc w:val="both"/>
              <w:rPr>
                <w:sz w:val="20"/>
                <w:szCs w:val="20"/>
              </w:rPr>
            </w:pPr>
            <w:r w:rsidRPr="00312328">
              <w:rPr>
                <w:sz w:val="20"/>
                <w:szCs w:val="20"/>
              </w:rPr>
              <w:t>sucha masa,</w:t>
            </w:r>
          </w:p>
          <w:p w14:paraId="4CB44CEE" w14:textId="77777777" w:rsidR="003F5EFC" w:rsidRPr="00312328" w:rsidRDefault="003F5EFC" w:rsidP="002D4F8A">
            <w:pPr>
              <w:pStyle w:val="Akapitzlist"/>
              <w:numPr>
                <w:ilvl w:val="1"/>
                <w:numId w:val="65"/>
              </w:numPr>
              <w:spacing w:line="276" w:lineRule="auto"/>
              <w:ind w:left="1029" w:hanging="283"/>
              <w:jc w:val="both"/>
              <w:rPr>
                <w:sz w:val="20"/>
                <w:szCs w:val="20"/>
              </w:rPr>
            </w:pPr>
            <w:r w:rsidRPr="00312328">
              <w:rPr>
                <w:sz w:val="20"/>
                <w:szCs w:val="20"/>
              </w:rPr>
              <w:t>sucha masa organiczna,</w:t>
            </w:r>
          </w:p>
          <w:p w14:paraId="3BF81DFA" w14:textId="132E6029" w:rsidR="003F5EFC" w:rsidRPr="00312328" w:rsidRDefault="003F5EFC" w:rsidP="002D4F8A">
            <w:pPr>
              <w:pStyle w:val="Akapitzlist"/>
              <w:numPr>
                <w:ilvl w:val="0"/>
                <w:numId w:val="65"/>
              </w:numPr>
              <w:spacing w:after="160" w:line="276" w:lineRule="auto"/>
              <w:jc w:val="both"/>
              <w:rPr>
                <w:sz w:val="20"/>
                <w:szCs w:val="20"/>
              </w:rPr>
            </w:pPr>
            <w:r w:rsidRPr="00384B1F">
              <w:rPr>
                <w:sz w:val="20"/>
                <w:szCs w:val="20"/>
              </w:rPr>
              <w:t>analizę fizykochemiczną substratów</w:t>
            </w:r>
            <w:r w:rsidRPr="00312328">
              <w:rPr>
                <w:sz w:val="20"/>
                <w:szCs w:val="20"/>
              </w:rPr>
              <w:t xml:space="preserve">, wykonywaną nie rzadziej niż co ok. </w:t>
            </w:r>
            <w:ins w:id="178" w:author="Autor">
              <w:r w:rsidR="00576CFE">
                <w:rPr>
                  <w:sz w:val="20"/>
                  <w:szCs w:val="20"/>
                </w:rPr>
                <w:t>20</w:t>
              </w:r>
            </w:ins>
            <w:del w:id="179" w:author="Autor">
              <w:r w:rsidRPr="00312328" w:rsidDel="00576CFE">
                <w:rPr>
                  <w:sz w:val="20"/>
                  <w:szCs w:val="20"/>
                </w:rPr>
                <w:delText>7</w:delText>
              </w:r>
            </w:del>
            <w:r w:rsidRPr="00312328">
              <w:rPr>
                <w:sz w:val="20"/>
                <w:szCs w:val="20"/>
              </w:rPr>
              <w:t xml:space="preserve"> dni:</w:t>
            </w:r>
          </w:p>
          <w:p w14:paraId="38A2DFA8" w14:textId="77777777" w:rsidR="003F5EFC" w:rsidRPr="00312328" w:rsidRDefault="003F5EFC" w:rsidP="002D4F8A">
            <w:pPr>
              <w:pStyle w:val="Akapitzlist"/>
              <w:numPr>
                <w:ilvl w:val="1"/>
                <w:numId w:val="65"/>
              </w:numPr>
              <w:spacing w:line="276" w:lineRule="auto"/>
              <w:ind w:hanging="46"/>
              <w:jc w:val="both"/>
              <w:rPr>
                <w:sz w:val="20"/>
                <w:szCs w:val="20"/>
              </w:rPr>
            </w:pPr>
            <w:r w:rsidRPr="00312328">
              <w:rPr>
                <w:sz w:val="20"/>
                <w:szCs w:val="20"/>
              </w:rPr>
              <w:t>zawartość węgla organicznego,</w:t>
            </w:r>
          </w:p>
          <w:p w14:paraId="5B6AEFB8" w14:textId="77777777" w:rsidR="003F5EFC" w:rsidRPr="00312328" w:rsidRDefault="003F5EFC" w:rsidP="002D4F8A">
            <w:pPr>
              <w:pStyle w:val="Akapitzlist"/>
              <w:numPr>
                <w:ilvl w:val="1"/>
                <w:numId w:val="65"/>
              </w:numPr>
              <w:spacing w:line="276" w:lineRule="auto"/>
              <w:ind w:hanging="46"/>
              <w:jc w:val="both"/>
              <w:rPr>
                <w:sz w:val="20"/>
                <w:szCs w:val="20"/>
              </w:rPr>
            </w:pPr>
            <w:r w:rsidRPr="00312328">
              <w:rPr>
                <w:sz w:val="20"/>
                <w:szCs w:val="20"/>
              </w:rPr>
              <w:t>zawartość azotu ogólnego,</w:t>
            </w:r>
          </w:p>
          <w:p w14:paraId="307B4ED2" w14:textId="77777777" w:rsidR="003F5EFC" w:rsidRPr="00312328" w:rsidRDefault="003F5EFC" w:rsidP="002D4F8A">
            <w:pPr>
              <w:pStyle w:val="Akapitzlist"/>
              <w:numPr>
                <w:ilvl w:val="1"/>
                <w:numId w:val="65"/>
              </w:numPr>
              <w:spacing w:line="276" w:lineRule="auto"/>
              <w:ind w:hanging="46"/>
              <w:jc w:val="both"/>
              <w:rPr>
                <w:sz w:val="20"/>
                <w:szCs w:val="20"/>
              </w:rPr>
            </w:pPr>
            <w:r w:rsidRPr="00312328">
              <w:rPr>
                <w:sz w:val="20"/>
                <w:szCs w:val="20"/>
              </w:rPr>
              <w:t>zawartość azotu amonowego,</w:t>
            </w:r>
          </w:p>
          <w:p w14:paraId="058B9420" w14:textId="77777777" w:rsidR="003F5EFC" w:rsidRPr="00312328" w:rsidRDefault="003F5EFC" w:rsidP="002D4F8A">
            <w:pPr>
              <w:pStyle w:val="Akapitzlist"/>
              <w:numPr>
                <w:ilvl w:val="1"/>
                <w:numId w:val="65"/>
              </w:numPr>
              <w:spacing w:after="160" w:line="276" w:lineRule="auto"/>
              <w:ind w:hanging="46"/>
              <w:jc w:val="both"/>
              <w:rPr>
                <w:sz w:val="20"/>
                <w:szCs w:val="20"/>
              </w:rPr>
            </w:pPr>
            <w:r w:rsidRPr="00312328">
              <w:rPr>
                <w:sz w:val="20"/>
                <w:szCs w:val="20"/>
              </w:rPr>
              <w:t>zawartość siarki,</w:t>
            </w:r>
          </w:p>
          <w:p w14:paraId="56BE4E30" w14:textId="0D51EA66" w:rsidR="003F5EFC" w:rsidRPr="00312328" w:rsidRDefault="003F5EFC" w:rsidP="002D4F8A">
            <w:pPr>
              <w:pStyle w:val="Akapitzlist"/>
              <w:numPr>
                <w:ilvl w:val="0"/>
                <w:numId w:val="65"/>
              </w:numPr>
              <w:spacing w:after="160" w:line="276" w:lineRule="auto"/>
              <w:jc w:val="both"/>
              <w:rPr>
                <w:sz w:val="20"/>
                <w:szCs w:val="20"/>
              </w:rPr>
            </w:pPr>
            <w:r w:rsidRPr="00384B1F">
              <w:rPr>
                <w:sz w:val="20"/>
                <w:szCs w:val="20"/>
              </w:rPr>
              <w:t>badanie pod kątem analizy metali ciężkich</w:t>
            </w:r>
            <w:r w:rsidRPr="00312328">
              <w:rPr>
                <w:sz w:val="20"/>
                <w:szCs w:val="20"/>
              </w:rPr>
              <w:t xml:space="preserve"> - zawartość miedzi, cynku, chromu, kadmu, niklu, ołowiu i rtęci, </w:t>
            </w:r>
            <w:r w:rsidRPr="00384B1F">
              <w:rPr>
                <w:sz w:val="20"/>
                <w:szCs w:val="20"/>
              </w:rPr>
              <w:t xml:space="preserve">wykonywany </w:t>
            </w:r>
            <w:del w:id="180" w:author="Autor">
              <w:r w:rsidRPr="00384B1F" w:rsidDel="00576CFE">
                <w:rPr>
                  <w:sz w:val="20"/>
                  <w:szCs w:val="20"/>
                </w:rPr>
                <w:delText xml:space="preserve">co najmniej </w:delText>
              </w:r>
            </w:del>
            <w:r w:rsidRPr="00384B1F">
              <w:rPr>
                <w:sz w:val="20"/>
                <w:szCs w:val="20"/>
              </w:rPr>
              <w:t>dwa razy w trakcie trwania Testów (</w:t>
            </w:r>
            <w:del w:id="181" w:author="Autor">
              <w:r w:rsidRPr="00384B1F" w:rsidDel="00576CFE">
                <w:rPr>
                  <w:sz w:val="20"/>
                  <w:szCs w:val="20"/>
                </w:rPr>
                <w:delText xml:space="preserve">co najmniej </w:delText>
              </w:r>
            </w:del>
            <w:r w:rsidRPr="00384B1F">
              <w:rPr>
                <w:sz w:val="20"/>
                <w:szCs w:val="20"/>
              </w:rPr>
              <w:t>jeden raz na daną część Testów – 90 dni)</w:t>
            </w:r>
            <w:r w:rsidRPr="00312328">
              <w:rPr>
                <w:sz w:val="20"/>
                <w:szCs w:val="20"/>
              </w:rPr>
              <w:t>,</w:t>
            </w:r>
          </w:p>
          <w:p w14:paraId="3BDCA61B" w14:textId="44C40563" w:rsidR="003F5EFC" w:rsidRPr="00384B1F" w:rsidRDefault="003F5EFC" w:rsidP="002D4F8A">
            <w:pPr>
              <w:pStyle w:val="Akapitzlist"/>
              <w:numPr>
                <w:ilvl w:val="0"/>
                <w:numId w:val="65"/>
              </w:numPr>
              <w:spacing w:after="160" w:line="276" w:lineRule="auto"/>
              <w:jc w:val="both"/>
              <w:rPr>
                <w:sz w:val="20"/>
                <w:szCs w:val="20"/>
              </w:rPr>
            </w:pPr>
            <w:r w:rsidRPr="00384B1F">
              <w:rPr>
                <w:sz w:val="20"/>
                <w:szCs w:val="20"/>
              </w:rPr>
              <w:t xml:space="preserve">harmonogram poboru prób z Instalacji.  </w:t>
            </w:r>
          </w:p>
          <w:p w14:paraId="1ADD391F" w14:textId="77777777" w:rsidR="003F5EFC" w:rsidRPr="00312328" w:rsidRDefault="003F5EFC">
            <w:pPr>
              <w:spacing w:line="276" w:lineRule="auto"/>
              <w:jc w:val="both"/>
              <w:rPr>
                <w:sz w:val="20"/>
                <w:szCs w:val="20"/>
              </w:rPr>
            </w:pPr>
          </w:p>
          <w:p w14:paraId="7591DA3A" w14:textId="0C04201D" w:rsidR="003F5EFC" w:rsidRPr="00384B1F" w:rsidRDefault="003F5EFC">
            <w:pPr>
              <w:pStyle w:val="Akapitzlist"/>
              <w:numPr>
                <w:ilvl w:val="0"/>
                <w:numId w:val="23"/>
              </w:numPr>
              <w:spacing w:line="276" w:lineRule="auto"/>
              <w:ind w:left="454" w:hanging="342"/>
              <w:jc w:val="both"/>
              <w:rPr>
                <w:b/>
                <w:sz w:val="20"/>
                <w:szCs w:val="20"/>
              </w:rPr>
            </w:pPr>
            <w:r w:rsidRPr="00312328">
              <w:rPr>
                <w:b/>
                <w:sz w:val="20"/>
                <w:szCs w:val="20"/>
              </w:rPr>
              <w:tab/>
              <w:t>Opracowanie Programu Analiz w Bioreaktorach</w:t>
            </w:r>
          </w:p>
          <w:p w14:paraId="776DCCA4" w14:textId="1D2C8956" w:rsidR="003F5EFC" w:rsidRPr="00312328" w:rsidRDefault="003F5EFC">
            <w:pPr>
              <w:spacing w:line="276" w:lineRule="auto"/>
              <w:jc w:val="both"/>
              <w:rPr>
                <w:sz w:val="20"/>
                <w:szCs w:val="20"/>
              </w:rPr>
            </w:pPr>
            <w:r w:rsidRPr="00312328">
              <w:rPr>
                <w:sz w:val="20"/>
                <w:szCs w:val="20"/>
              </w:rPr>
              <w:t>Zamawiający wymaga, aby Partner Strategiczny opracował Program Analiz w Bioreaktorach</w:t>
            </w:r>
            <w:del w:id="182" w:author="Autor">
              <w:r w:rsidRPr="00312328" w:rsidDel="0045394E">
                <w:rPr>
                  <w:sz w:val="20"/>
                  <w:szCs w:val="20"/>
                </w:rPr>
                <w:delText>, przy czym sposób i częstotliwość wykonywania założonych analiz muszą umożliwiać Uczestnikom PCP bezpieczną i nieprzerwaną eksploatację Instalacji Ułamkowo-Technicznych w okresie Testów</w:delText>
              </w:r>
            </w:del>
            <w:r w:rsidRPr="00312328">
              <w:rPr>
                <w:sz w:val="20"/>
                <w:szCs w:val="20"/>
              </w:rPr>
              <w:t>.</w:t>
            </w:r>
          </w:p>
          <w:p w14:paraId="4A50AD3C" w14:textId="77777777" w:rsidR="003F5EFC" w:rsidRPr="00312328" w:rsidRDefault="003F5EFC">
            <w:pPr>
              <w:spacing w:line="276" w:lineRule="auto"/>
              <w:jc w:val="both"/>
              <w:rPr>
                <w:sz w:val="20"/>
                <w:szCs w:val="20"/>
              </w:rPr>
            </w:pPr>
          </w:p>
          <w:p w14:paraId="1412A1CE" w14:textId="77777777" w:rsidR="003F5EFC" w:rsidRPr="00312328" w:rsidRDefault="003F5EFC">
            <w:pPr>
              <w:spacing w:line="276" w:lineRule="auto"/>
              <w:jc w:val="both"/>
              <w:rPr>
                <w:sz w:val="20"/>
                <w:szCs w:val="20"/>
              </w:rPr>
            </w:pPr>
            <w:r w:rsidRPr="00312328">
              <w:rPr>
                <w:sz w:val="20"/>
                <w:szCs w:val="20"/>
              </w:rPr>
              <w:t>Zamawiający wymaga, aby Program Analiz w Bioreaktorach uwzględniał:</w:t>
            </w:r>
          </w:p>
          <w:p w14:paraId="29D6087F" w14:textId="3ECE8649" w:rsidR="003F5EFC" w:rsidRPr="00312328" w:rsidRDefault="003F5EFC">
            <w:pPr>
              <w:pStyle w:val="Akapitzlist"/>
              <w:numPr>
                <w:ilvl w:val="0"/>
                <w:numId w:val="9"/>
              </w:numPr>
              <w:spacing w:line="276" w:lineRule="auto"/>
              <w:jc w:val="both"/>
              <w:rPr>
                <w:sz w:val="20"/>
                <w:szCs w:val="20"/>
              </w:rPr>
            </w:pPr>
            <w:r w:rsidRPr="00312328">
              <w:rPr>
                <w:sz w:val="20"/>
                <w:szCs w:val="20"/>
              </w:rPr>
              <w:t>zakres analiz, wykonywany nie rzadziej niż raz w tygodniu (lub częściej w przypadku zaistnienia takiej potrzeby</w:t>
            </w:r>
            <w:ins w:id="183" w:author="Autor">
              <w:r w:rsidR="005A3A7E">
                <w:rPr>
                  <w:sz w:val="20"/>
                  <w:szCs w:val="20"/>
                </w:rPr>
                <w:t xml:space="preserve"> w odniesieniu do ppk</w:t>
              </w:r>
              <w:r w:rsidR="000B0706">
                <w:rPr>
                  <w:sz w:val="20"/>
                  <w:szCs w:val="20"/>
                </w:rPr>
                <w:t>t</w:t>
              </w:r>
              <w:r w:rsidR="005A3A7E">
                <w:rPr>
                  <w:sz w:val="20"/>
                  <w:szCs w:val="20"/>
                </w:rPr>
                <w:t xml:space="preserve"> 1.1, 1.2, 1.7</w:t>
              </w:r>
            </w:ins>
            <w:r w:rsidRPr="00312328">
              <w:rPr>
                <w:sz w:val="20"/>
                <w:szCs w:val="20"/>
              </w:rPr>
              <w:t>):</w:t>
            </w:r>
          </w:p>
          <w:p w14:paraId="1310AD82" w14:textId="77777777" w:rsidR="003F5EFC" w:rsidRPr="00312328" w:rsidRDefault="003F5EFC">
            <w:pPr>
              <w:pStyle w:val="Akapitzlist"/>
              <w:numPr>
                <w:ilvl w:val="1"/>
                <w:numId w:val="9"/>
              </w:numPr>
              <w:spacing w:line="276" w:lineRule="auto"/>
              <w:ind w:hanging="48"/>
              <w:jc w:val="both"/>
              <w:rPr>
                <w:sz w:val="20"/>
                <w:szCs w:val="20"/>
              </w:rPr>
            </w:pPr>
            <w:r w:rsidRPr="00312328">
              <w:rPr>
                <w:sz w:val="20"/>
                <w:szCs w:val="20"/>
              </w:rPr>
              <w:t>pH,</w:t>
            </w:r>
          </w:p>
          <w:p w14:paraId="01DCFEA4" w14:textId="77777777" w:rsidR="003F5EFC" w:rsidRPr="00312328" w:rsidRDefault="003F5EFC">
            <w:pPr>
              <w:pStyle w:val="Akapitzlist"/>
              <w:numPr>
                <w:ilvl w:val="1"/>
                <w:numId w:val="9"/>
              </w:numPr>
              <w:spacing w:line="276" w:lineRule="auto"/>
              <w:ind w:hanging="48"/>
              <w:jc w:val="both"/>
              <w:rPr>
                <w:sz w:val="20"/>
                <w:szCs w:val="20"/>
              </w:rPr>
            </w:pPr>
            <w:r w:rsidRPr="00312328">
              <w:rPr>
                <w:sz w:val="20"/>
                <w:szCs w:val="20"/>
              </w:rPr>
              <w:t>sucha masa,</w:t>
            </w:r>
          </w:p>
          <w:p w14:paraId="162185B7" w14:textId="77777777" w:rsidR="003F5EFC" w:rsidRPr="00312328" w:rsidRDefault="003F5EFC">
            <w:pPr>
              <w:pStyle w:val="Akapitzlist"/>
              <w:numPr>
                <w:ilvl w:val="1"/>
                <w:numId w:val="9"/>
              </w:numPr>
              <w:spacing w:line="276" w:lineRule="auto"/>
              <w:ind w:hanging="48"/>
              <w:jc w:val="both"/>
              <w:rPr>
                <w:sz w:val="20"/>
                <w:szCs w:val="20"/>
              </w:rPr>
            </w:pPr>
            <w:r w:rsidRPr="00312328">
              <w:rPr>
                <w:sz w:val="20"/>
                <w:szCs w:val="20"/>
              </w:rPr>
              <w:t>sucha masa organiczna,</w:t>
            </w:r>
          </w:p>
          <w:p w14:paraId="1F137070" w14:textId="77777777" w:rsidR="003F5EFC" w:rsidRPr="00312328" w:rsidRDefault="003F5EFC">
            <w:pPr>
              <w:pStyle w:val="Akapitzlist"/>
              <w:numPr>
                <w:ilvl w:val="1"/>
                <w:numId w:val="9"/>
              </w:numPr>
              <w:spacing w:line="276" w:lineRule="auto"/>
              <w:ind w:hanging="48"/>
              <w:jc w:val="both"/>
              <w:rPr>
                <w:sz w:val="20"/>
                <w:szCs w:val="20"/>
              </w:rPr>
            </w:pPr>
            <w:r w:rsidRPr="00312328">
              <w:rPr>
                <w:sz w:val="20"/>
                <w:szCs w:val="20"/>
              </w:rPr>
              <w:t>zawartość węgla organicznego,</w:t>
            </w:r>
          </w:p>
          <w:p w14:paraId="47CD3095" w14:textId="77777777" w:rsidR="003F5EFC" w:rsidRPr="00312328" w:rsidRDefault="003F5EFC">
            <w:pPr>
              <w:pStyle w:val="Akapitzlist"/>
              <w:numPr>
                <w:ilvl w:val="1"/>
                <w:numId w:val="9"/>
              </w:numPr>
              <w:spacing w:line="276" w:lineRule="auto"/>
              <w:ind w:hanging="48"/>
              <w:jc w:val="both"/>
              <w:rPr>
                <w:sz w:val="20"/>
                <w:szCs w:val="20"/>
              </w:rPr>
            </w:pPr>
            <w:r w:rsidRPr="00312328">
              <w:rPr>
                <w:sz w:val="20"/>
                <w:szCs w:val="20"/>
              </w:rPr>
              <w:t>zawartość azotu ogólnego,</w:t>
            </w:r>
          </w:p>
          <w:p w14:paraId="25CDB14D" w14:textId="77777777" w:rsidR="003F5EFC" w:rsidRPr="00312328" w:rsidRDefault="003F5EFC">
            <w:pPr>
              <w:pStyle w:val="Akapitzlist"/>
              <w:numPr>
                <w:ilvl w:val="1"/>
                <w:numId w:val="9"/>
              </w:numPr>
              <w:spacing w:line="276" w:lineRule="auto"/>
              <w:ind w:hanging="48"/>
              <w:jc w:val="both"/>
              <w:rPr>
                <w:sz w:val="20"/>
                <w:szCs w:val="20"/>
              </w:rPr>
            </w:pPr>
            <w:r w:rsidRPr="00312328">
              <w:rPr>
                <w:sz w:val="20"/>
                <w:szCs w:val="20"/>
              </w:rPr>
              <w:t>zawartość azotu amonowego,</w:t>
            </w:r>
          </w:p>
          <w:p w14:paraId="28E46463" w14:textId="3C2EF069" w:rsidR="003F5EFC" w:rsidRPr="00384B1F" w:rsidRDefault="003F5EFC">
            <w:pPr>
              <w:pStyle w:val="Akapitzlist"/>
              <w:numPr>
                <w:ilvl w:val="1"/>
                <w:numId w:val="9"/>
              </w:numPr>
              <w:spacing w:line="276" w:lineRule="auto"/>
              <w:ind w:hanging="48"/>
              <w:jc w:val="both"/>
              <w:rPr>
                <w:sz w:val="20"/>
                <w:szCs w:val="20"/>
              </w:rPr>
            </w:pPr>
            <w:r w:rsidRPr="00312328">
              <w:rPr>
                <w:sz w:val="20"/>
                <w:szCs w:val="20"/>
              </w:rPr>
              <w:t>FOS, TAC, FOS/TAC,</w:t>
            </w:r>
          </w:p>
          <w:p w14:paraId="60DA1B5E" w14:textId="57037F3D" w:rsidR="003F5EFC" w:rsidRPr="00384B1F" w:rsidRDefault="003F5EFC">
            <w:pPr>
              <w:pStyle w:val="Akapitzlist"/>
              <w:numPr>
                <w:ilvl w:val="0"/>
                <w:numId w:val="9"/>
              </w:numPr>
              <w:spacing w:after="160" w:line="276" w:lineRule="auto"/>
              <w:jc w:val="both"/>
              <w:rPr>
                <w:sz w:val="20"/>
                <w:szCs w:val="20"/>
              </w:rPr>
            </w:pPr>
            <w:r w:rsidRPr="00312328">
              <w:rPr>
                <w:sz w:val="20"/>
                <w:szCs w:val="20"/>
              </w:rPr>
              <w:t>badanie profilu i stężenia LKT, wykonywane co ok. 14 dni</w:t>
            </w:r>
            <w:ins w:id="184" w:author="Autor">
              <w:r w:rsidR="005A3A7E">
                <w:rPr>
                  <w:sz w:val="20"/>
                  <w:szCs w:val="20"/>
                </w:rPr>
                <w:t xml:space="preserve"> (</w:t>
              </w:r>
              <w:r w:rsidR="005A3A7E" w:rsidRPr="00312328">
                <w:rPr>
                  <w:sz w:val="20"/>
                  <w:szCs w:val="20"/>
                </w:rPr>
                <w:t>lub częściej w przypadku zaistnienia takiej potrzeby</w:t>
              </w:r>
              <w:r w:rsidR="005A3A7E">
                <w:rPr>
                  <w:sz w:val="20"/>
                  <w:szCs w:val="20"/>
                </w:rPr>
                <w:t>)</w:t>
              </w:r>
            </w:ins>
            <w:r w:rsidRPr="00312328">
              <w:rPr>
                <w:sz w:val="20"/>
                <w:szCs w:val="20"/>
              </w:rPr>
              <w:t>.</w:t>
            </w:r>
          </w:p>
          <w:p w14:paraId="4159F0E9" w14:textId="489E3048" w:rsidR="003F5EFC" w:rsidRPr="00384B1F" w:rsidRDefault="003F5EFC">
            <w:pPr>
              <w:pStyle w:val="Akapitzlist"/>
              <w:numPr>
                <w:ilvl w:val="0"/>
                <w:numId w:val="9"/>
              </w:numPr>
              <w:spacing w:after="160" w:line="276" w:lineRule="auto"/>
              <w:jc w:val="both"/>
              <w:rPr>
                <w:sz w:val="20"/>
                <w:szCs w:val="20"/>
              </w:rPr>
            </w:pPr>
            <w:r w:rsidRPr="00312328">
              <w:rPr>
                <w:sz w:val="20"/>
                <w:szCs w:val="20"/>
              </w:rPr>
              <w:t>analizę ChZT, wykonywaną co najmniej dwa razy w trakcie trwania Testów Instalacji Ułamkowo-Technicznych (co najmniej jeden raz na daną część Testów – 90 dni), oddzielnie dla każdej Instalacji Ułamkowo-Technicznej.</w:t>
            </w:r>
          </w:p>
          <w:p w14:paraId="327BF53C" w14:textId="77777777" w:rsidR="003F5EFC" w:rsidRPr="00312328" w:rsidRDefault="003F5EFC">
            <w:pPr>
              <w:spacing w:line="276" w:lineRule="auto"/>
              <w:jc w:val="both"/>
              <w:rPr>
                <w:sz w:val="20"/>
                <w:szCs w:val="20"/>
              </w:rPr>
            </w:pPr>
          </w:p>
          <w:p w14:paraId="1FEB3124" w14:textId="379CD1C2" w:rsidR="003F5EFC" w:rsidRPr="00384B1F" w:rsidRDefault="003F5EFC">
            <w:pPr>
              <w:pStyle w:val="Akapitzlist"/>
              <w:numPr>
                <w:ilvl w:val="0"/>
                <w:numId w:val="23"/>
              </w:numPr>
              <w:spacing w:line="276" w:lineRule="auto"/>
              <w:ind w:left="454" w:hanging="342"/>
              <w:jc w:val="both"/>
              <w:rPr>
                <w:b/>
                <w:sz w:val="20"/>
                <w:szCs w:val="20"/>
              </w:rPr>
            </w:pPr>
            <w:r w:rsidRPr="00312328">
              <w:rPr>
                <w:b/>
                <w:sz w:val="20"/>
                <w:szCs w:val="20"/>
              </w:rPr>
              <w:t>Opracowanie Programu Analiz Pofermentu</w:t>
            </w:r>
          </w:p>
          <w:p w14:paraId="1CC9040D" w14:textId="5CD4A15D" w:rsidR="003F5EFC" w:rsidRPr="00312328" w:rsidRDefault="003F5EFC">
            <w:pPr>
              <w:spacing w:line="276" w:lineRule="auto"/>
              <w:jc w:val="both"/>
              <w:rPr>
                <w:sz w:val="20"/>
                <w:szCs w:val="20"/>
              </w:rPr>
            </w:pPr>
            <w:r w:rsidRPr="00312328">
              <w:rPr>
                <w:sz w:val="20"/>
                <w:szCs w:val="20"/>
              </w:rPr>
              <w:lastRenderedPageBreak/>
              <w:t>Zamawiający wymaga, aby Partner Strategiczny opracował Program Analiz Pofermentu</w:t>
            </w:r>
            <w:del w:id="185" w:author="Autor">
              <w:r w:rsidRPr="00312328" w:rsidDel="0045394E">
                <w:rPr>
                  <w:sz w:val="20"/>
                  <w:szCs w:val="20"/>
                </w:rPr>
                <w:delText>, przy czym sposób i częstotliwość wykonywania założonych analiz muszą umożliwiać Uczestnikom PCP bezpieczną i nieprzerwaną eksploatację Instalacji Ułamkowo-Technicznych w okresie Testów</w:delText>
              </w:r>
            </w:del>
            <w:r w:rsidRPr="00312328">
              <w:rPr>
                <w:sz w:val="20"/>
                <w:szCs w:val="20"/>
              </w:rPr>
              <w:t>.</w:t>
            </w:r>
          </w:p>
          <w:p w14:paraId="66AD359F" w14:textId="77777777" w:rsidR="003F5EFC" w:rsidRPr="00312328" w:rsidRDefault="003F5EFC">
            <w:pPr>
              <w:spacing w:line="276" w:lineRule="auto"/>
              <w:jc w:val="both"/>
              <w:rPr>
                <w:sz w:val="20"/>
                <w:szCs w:val="20"/>
              </w:rPr>
            </w:pPr>
          </w:p>
          <w:p w14:paraId="1DEEF8DE" w14:textId="77777777" w:rsidR="003F5EFC" w:rsidRPr="00312328" w:rsidRDefault="003F5EFC">
            <w:pPr>
              <w:spacing w:line="276" w:lineRule="auto"/>
              <w:jc w:val="both"/>
              <w:rPr>
                <w:sz w:val="20"/>
                <w:szCs w:val="20"/>
              </w:rPr>
            </w:pPr>
            <w:r w:rsidRPr="00312328">
              <w:rPr>
                <w:sz w:val="20"/>
                <w:szCs w:val="20"/>
              </w:rPr>
              <w:t>Zamawiający wymaga, aby Program Analizy Pofermentu uwzględniał:</w:t>
            </w:r>
          </w:p>
          <w:p w14:paraId="73CE29E6" w14:textId="2A552B23" w:rsidR="003F5EFC" w:rsidRPr="00312328" w:rsidRDefault="003F5EFC">
            <w:pPr>
              <w:pStyle w:val="Akapitzlist"/>
              <w:numPr>
                <w:ilvl w:val="0"/>
                <w:numId w:val="10"/>
              </w:numPr>
              <w:spacing w:after="160" w:line="276" w:lineRule="auto"/>
              <w:jc w:val="both"/>
              <w:rPr>
                <w:sz w:val="20"/>
                <w:szCs w:val="20"/>
              </w:rPr>
            </w:pPr>
            <w:r w:rsidRPr="00384B1F">
              <w:rPr>
                <w:sz w:val="20"/>
                <w:szCs w:val="20"/>
              </w:rPr>
              <w:t>analizę fizykochemiczną, mikrobiologiczną i parazytologiczną pofermentu</w:t>
            </w:r>
            <w:r w:rsidRPr="00312328">
              <w:rPr>
                <w:sz w:val="20"/>
                <w:szCs w:val="20"/>
              </w:rPr>
              <w:t xml:space="preserve">, </w:t>
            </w:r>
            <w:r w:rsidRPr="00384B1F">
              <w:rPr>
                <w:sz w:val="20"/>
                <w:szCs w:val="20"/>
              </w:rPr>
              <w:t xml:space="preserve">wykonywane </w:t>
            </w:r>
            <w:r w:rsidR="57F1B1B1" w:rsidRPr="7220F68F">
              <w:rPr>
                <w:sz w:val="20"/>
                <w:szCs w:val="20"/>
              </w:rPr>
              <w:t xml:space="preserve">nie </w:t>
            </w:r>
            <w:r w:rsidR="57F1B1B1" w:rsidRPr="40831E38">
              <w:rPr>
                <w:sz w:val="20"/>
                <w:szCs w:val="20"/>
              </w:rPr>
              <w:t>rzadziej niż co</w:t>
            </w:r>
            <w:r w:rsidR="00576CFE" w:rsidRPr="40831E38">
              <w:rPr>
                <w:sz w:val="20"/>
                <w:szCs w:val="20"/>
              </w:rPr>
              <w:t xml:space="preserve"> </w:t>
            </w:r>
            <w:r w:rsidR="00576CFE" w:rsidRPr="00576CFE">
              <w:rPr>
                <w:sz w:val="20"/>
                <w:szCs w:val="20"/>
              </w:rPr>
              <w:t xml:space="preserve">30 dni (dzień 30, 60, </w:t>
            </w:r>
            <w:r w:rsidR="13EC7B86" w:rsidRPr="40831E38">
              <w:rPr>
                <w:sz w:val="20"/>
                <w:szCs w:val="20"/>
              </w:rPr>
              <w:t>75</w:t>
            </w:r>
            <w:r w:rsidR="00576CFE" w:rsidRPr="00576CFE">
              <w:rPr>
                <w:sz w:val="20"/>
                <w:szCs w:val="20"/>
              </w:rPr>
              <w:t>)</w:t>
            </w:r>
            <w:ins w:id="186" w:author="Autor">
              <w:del w:id="187" w:author="Autor">
                <w:r w:rsidR="006D0A6C" w:rsidDel="00DF3F86">
                  <w:rPr>
                    <w:sz w:val="20"/>
                    <w:szCs w:val="20"/>
                  </w:rPr>
                  <w:delText xml:space="preserve"> </w:delText>
                </w:r>
              </w:del>
            </w:ins>
            <w:del w:id="188" w:author="Autor">
              <w:r w:rsidRPr="00384B1F" w:rsidDel="00DF3F86">
                <w:rPr>
                  <w:sz w:val="20"/>
                  <w:szCs w:val="20"/>
                </w:rPr>
                <w:delText xml:space="preserve">nie rzadziej niż co </w:delText>
              </w:r>
              <w:r w:rsidRPr="00312328" w:rsidDel="00DF3F86">
                <w:rPr>
                  <w:sz w:val="20"/>
                  <w:szCs w:val="20"/>
                </w:rPr>
                <w:delText xml:space="preserve">ok. </w:delText>
              </w:r>
              <w:r w:rsidRPr="00384B1F" w:rsidDel="00DF3F86">
                <w:rPr>
                  <w:sz w:val="20"/>
                  <w:szCs w:val="20"/>
                </w:rPr>
                <w:delText>10 dni</w:delText>
              </w:r>
            </w:del>
            <w:r w:rsidRPr="00312328">
              <w:rPr>
                <w:sz w:val="20"/>
                <w:szCs w:val="20"/>
              </w:rPr>
              <w:t>:</w:t>
            </w:r>
          </w:p>
          <w:p w14:paraId="472A40CF" w14:textId="77777777" w:rsidR="003F5EFC" w:rsidRPr="00312328" w:rsidRDefault="003F5EFC">
            <w:pPr>
              <w:pStyle w:val="Akapitzlist"/>
              <w:numPr>
                <w:ilvl w:val="1"/>
                <w:numId w:val="10"/>
              </w:numPr>
              <w:spacing w:line="276" w:lineRule="auto"/>
              <w:ind w:hanging="52"/>
              <w:jc w:val="both"/>
              <w:rPr>
                <w:sz w:val="20"/>
                <w:szCs w:val="20"/>
              </w:rPr>
            </w:pPr>
            <w:r w:rsidRPr="00312328">
              <w:rPr>
                <w:sz w:val="20"/>
                <w:szCs w:val="20"/>
              </w:rPr>
              <w:t>pH,</w:t>
            </w:r>
          </w:p>
          <w:p w14:paraId="3B05208A" w14:textId="77777777" w:rsidR="003F5EFC" w:rsidRPr="00312328" w:rsidRDefault="003F5EFC">
            <w:pPr>
              <w:pStyle w:val="Akapitzlist"/>
              <w:numPr>
                <w:ilvl w:val="1"/>
                <w:numId w:val="10"/>
              </w:numPr>
              <w:spacing w:line="276" w:lineRule="auto"/>
              <w:ind w:hanging="52"/>
              <w:jc w:val="both"/>
              <w:rPr>
                <w:sz w:val="20"/>
                <w:szCs w:val="20"/>
              </w:rPr>
            </w:pPr>
            <w:r w:rsidRPr="00312328">
              <w:rPr>
                <w:sz w:val="20"/>
                <w:szCs w:val="20"/>
              </w:rPr>
              <w:t>sucha masa,</w:t>
            </w:r>
          </w:p>
          <w:p w14:paraId="4EBE11B8" w14:textId="77777777" w:rsidR="003F5EFC" w:rsidRPr="00312328" w:rsidRDefault="003F5EFC">
            <w:pPr>
              <w:pStyle w:val="Akapitzlist"/>
              <w:numPr>
                <w:ilvl w:val="1"/>
                <w:numId w:val="10"/>
              </w:numPr>
              <w:spacing w:line="276" w:lineRule="auto"/>
              <w:ind w:hanging="52"/>
              <w:jc w:val="both"/>
              <w:rPr>
                <w:sz w:val="20"/>
                <w:szCs w:val="20"/>
              </w:rPr>
            </w:pPr>
            <w:r w:rsidRPr="00312328">
              <w:rPr>
                <w:sz w:val="20"/>
                <w:szCs w:val="20"/>
              </w:rPr>
              <w:t>sucha masa organiczna,</w:t>
            </w:r>
          </w:p>
          <w:p w14:paraId="6CBA9389" w14:textId="441A6804" w:rsidR="003F5EFC" w:rsidRPr="00312328" w:rsidDel="00576CFE" w:rsidRDefault="003F5EFC">
            <w:pPr>
              <w:pStyle w:val="Akapitzlist"/>
              <w:numPr>
                <w:ilvl w:val="1"/>
                <w:numId w:val="10"/>
              </w:numPr>
              <w:spacing w:line="276" w:lineRule="auto"/>
              <w:ind w:hanging="52"/>
              <w:jc w:val="both"/>
              <w:rPr>
                <w:del w:id="189" w:author="Autor"/>
                <w:sz w:val="20"/>
                <w:szCs w:val="20"/>
              </w:rPr>
            </w:pPr>
            <w:del w:id="190" w:author="Autor">
              <w:r w:rsidRPr="00312328" w:rsidDel="00576CFE">
                <w:rPr>
                  <w:sz w:val="20"/>
                  <w:szCs w:val="20"/>
                </w:rPr>
                <w:delText>zawartość węgla organicznego,</w:delText>
              </w:r>
            </w:del>
          </w:p>
          <w:p w14:paraId="4CBAEADA" w14:textId="77777777" w:rsidR="003F5EFC" w:rsidRPr="00312328" w:rsidRDefault="003F5EFC">
            <w:pPr>
              <w:pStyle w:val="Akapitzlist"/>
              <w:numPr>
                <w:ilvl w:val="1"/>
                <w:numId w:val="10"/>
              </w:numPr>
              <w:spacing w:line="276" w:lineRule="auto"/>
              <w:ind w:hanging="52"/>
              <w:jc w:val="both"/>
              <w:rPr>
                <w:sz w:val="20"/>
                <w:szCs w:val="20"/>
              </w:rPr>
            </w:pPr>
            <w:r w:rsidRPr="00312328">
              <w:rPr>
                <w:sz w:val="20"/>
                <w:szCs w:val="20"/>
              </w:rPr>
              <w:t>zawartość azotu ogólnego,</w:t>
            </w:r>
          </w:p>
          <w:p w14:paraId="39D07F3E" w14:textId="77777777" w:rsidR="003F5EFC" w:rsidRPr="00312328" w:rsidRDefault="003F5EFC">
            <w:pPr>
              <w:pStyle w:val="Akapitzlist"/>
              <w:numPr>
                <w:ilvl w:val="1"/>
                <w:numId w:val="10"/>
              </w:numPr>
              <w:spacing w:line="276" w:lineRule="auto"/>
              <w:ind w:hanging="52"/>
              <w:jc w:val="both"/>
              <w:rPr>
                <w:sz w:val="20"/>
                <w:szCs w:val="20"/>
              </w:rPr>
            </w:pPr>
            <w:r w:rsidRPr="00312328">
              <w:rPr>
                <w:sz w:val="20"/>
                <w:szCs w:val="20"/>
              </w:rPr>
              <w:t>zawartość azotu amonowego,</w:t>
            </w:r>
          </w:p>
          <w:p w14:paraId="0EAE4365" w14:textId="77777777" w:rsidR="003F5EFC" w:rsidRPr="00312328" w:rsidRDefault="003F5EFC">
            <w:pPr>
              <w:pStyle w:val="Akapitzlist"/>
              <w:numPr>
                <w:ilvl w:val="1"/>
                <w:numId w:val="10"/>
              </w:numPr>
              <w:spacing w:line="276" w:lineRule="auto"/>
              <w:ind w:hanging="52"/>
              <w:jc w:val="both"/>
              <w:rPr>
                <w:sz w:val="20"/>
                <w:szCs w:val="20"/>
              </w:rPr>
            </w:pPr>
            <w:r w:rsidRPr="00312328">
              <w:rPr>
                <w:sz w:val="20"/>
                <w:szCs w:val="20"/>
              </w:rPr>
              <w:t>zawartość siarki,</w:t>
            </w:r>
          </w:p>
          <w:p w14:paraId="4E5C3350" w14:textId="77777777" w:rsidR="003F5EFC" w:rsidRPr="00312328" w:rsidRDefault="003F5EFC">
            <w:pPr>
              <w:pStyle w:val="Akapitzlist"/>
              <w:numPr>
                <w:ilvl w:val="1"/>
                <w:numId w:val="10"/>
              </w:numPr>
              <w:spacing w:line="276" w:lineRule="auto"/>
              <w:ind w:hanging="52"/>
              <w:jc w:val="both"/>
              <w:rPr>
                <w:sz w:val="20"/>
                <w:szCs w:val="20"/>
              </w:rPr>
            </w:pPr>
            <w:r w:rsidRPr="00312328">
              <w:rPr>
                <w:sz w:val="20"/>
                <w:szCs w:val="20"/>
              </w:rPr>
              <w:t>zawartość fosforu,</w:t>
            </w:r>
          </w:p>
          <w:p w14:paraId="422951B0" w14:textId="7AAB4D0F" w:rsidR="003F5EFC" w:rsidRDefault="003F5EFC">
            <w:pPr>
              <w:pStyle w:val="Akapitzlist"/>
              <w:numPr>
                <w:ilvl w:val="1"/>
                <w:numId w:val="10"/>
              </w:numPr>
              <w:spacing w:line="276" w:lineRule="auto"/>
              <w:ind w:hanging="52"/>
              <w:jc w:val="both"/>
              <w:rPr>
                <w:ins w:id="191" w:author="Autor"/>
                <w:sz w:val="20"/>
                <w:szCs w:val="20"/>
              </w:rPr>
            </w:pPr>
            <w:r w:rsidRPr="00312328">
              <w:rPr>
                <w:sz w:val="20"/>
                <w:szCs w:val="20"/>
              </w:rPr>
              <w:t>zawartość potasu,</w:t>
            </w:r>
          </w:p>
          <w:p w14:paraId="18B82792" w14:textId="5249348E" w:rsidR="00004EFF" w:rsidRPr="00312328" w:rsidRDefault="3F50C93F">
            <w:pPr>
              <w:pStyle w:val="Akapitzlist"/>
              <w:numPr>
                <w:ilvl w:val="1"/>
                <w:numId w:val="10"/>
              </w:numPr>
              <w:spacing w:line="276" w:lineRule="auto"/>
              <w:ind w:hanging="52"/>
              <w:jc w:val="both"/>
              <w:rPr>
                <w:sz w:val="20"/>
                <w:szCs w:val="20"/>
              </w:rPr>
            </w:pPr>
            <w:r w:rsidRPr="50FE822B">
              <w:rPr>
                <w:sz w:val="20"/>
                <w:szCs w:val="20"/>
              </w:rPr>
              <w:t xml:space="preserve"> ChZT,</w:t>
            </w:r>
          </w:p>
          <w:p w14:paraId="462FADAB" w14:textId="1127311A" w:rsidR="003F5EFC" w:rsidRPr="00004EFF" w:rsidDel="00004EFF" w:rsidRDefault="003F5EFC" w:rsidP="00004EFF">
            <w:pPr>
              <w:spacing w:line="276" w:lineRule="auto"/>
              <w:jc w:val="both"/>
              <w:rPr>
                <w:del w:id="192" w:author="Autor"/>
                <w:sz w:val="20"/>
                <w:szCs w:val="20"/>
              </w:rPr>
            </w:pPr>
          </w:p>
          <w:p w14:paraId="2E266611" w14:textId="77777777" w:rsidR="003F5EFC" w:rsidRPr="00312328" w:rsidRDefault="003F5EFC">
            <w:pPr>
              <w:pStyle w:val="Akapitzlist"/>
              <w:numPr>
                <w:ilvl w:val="1"/>
                <w:numId w:val="10"/>
              </w:numPr>
              <w:spacing w:line="276" w:lineRule="auto"/>
              <w:ind w:hanging="52"/>
              <w:jc w:val="both"/>
              <w:rPr>
                <w:sz w:val="20"/>
                <w:szCs w:val="20"/>
              </w:rPr>
            </w:pPr>
            <w:r w:rsidRPr="50FE822B">
              <w:rPr>
                <w:sz w:val="20"/>
                <w:szCs w:val="20"/>
              </w:rPr>
              <w:t>obecność żywych jaj pasożytów jelitowych Ascaris sp., Toxocara sp., Trichuris sp. - (ATT),</w:t>
            </w:r>
          </w:p>
          <w:p w14:paraId="12267810" w14:textId="77777777" w:rsidR="003F5EFC" w:rsidRPr="00312328" w:rsidRDefault="003F5EFC">
            <w:pPr>
              <w:pStyle w:val="Akapitzlist"/>
              <w:numPr>
                <w:ilvl w:val="1"/>
                <w:numId w:val="10"/>
              </w:numPr>
              <w:spacing w:after="160" w:line="276" w:lineRule="auto"/>
              <w:ind w:hanging="52"/>
              <w:jc w:val="both"/>
              <w:rPr>
                <w:sz w:val="20"/>
                <w:szCs w:val="20"/>
              </w:rPr>
            </w:pPr>
            <w:r w:rsidRPr="50FE822B">
              <w:rPr>
                <w:sz w:val="20"/>
                <w:szCs w:val="20"/>
              </w:rPr>
              <w:t>obecność Salmonella sp. i grupy coli lub E.coli, Liczba Enterobacteriaceae,</w:t>
            </w:r>
          </w:p>
          <w:p w14:paraId="5F82EE1C" w14:textId="159E6CC8" w:rsidR="003F5EFC" w:rsidRPr="00384B1F" w:rsidRDefault="003F5EFC">
            <w:pPr>
              <w:pStyle w:val="Akapitzlist"/>
              <w:spacing w:after="160" w:line="276" w:lineRule="auto"/>
              <w:ind w:left="360"/>
              <w:jc w:val="both"/>
              <w:rPr>
                <w:sz w:val="20"/>
                <w:szCs w:val="20"/>
              </w:rPr>
            </w:pPr>
            <w:r w:rsidRPr="00384B1F">
              <w:rPr>
                <w:sz w:val="20"/>
                <w:szCs w:val="20"/>
              </w:rPr>
              <w:t>Partner Strategiczny zobligowany będzie także do weryfikacji ilości powstającej masy pofermentacyjnej z poszczególnych Instalacji Ułamkowo-Technicznych, na podstawie wskazań z przepływomierzy (lub wskazań wagi – jeśli dotyczy).</w:t>
            </w:r>
          </w:p>
          <w:p w14:paraId="32D40FE4" w14:textId="772E5BC3" w:rsidR="003F5EFC" w:rsidRPr="00384B1F" w:rsidRDefault="003F5EFC">
            <w:pPr>
              <w:pStyle w:val="Akapitzlist"/>
              <w:numPr>
                <w:ilvl w:val="0"/>
                <w:numId w:val="10"/>
              </w:numPr>
              <w:spacing w:after="160" w:line="276" w:lineRule="auto"/>
              <w:jc w:val="both"/>
              <w:rPr>
                <w:sz w:val="20"/>
                <w:szCs w:val="20"/>
              </w:rPr>
            </w:pPr>
            <w:r w:rsidRPr="00312328">
              <w:rPr>
                <w:sz w:val="20"/>
                <w:szCs w:val="20"/>
              </w:rPr>
              <w:t xml:space="preserve">badanie pod kątem analizy metali ciężkich - zawartość miedzi, cynku, chromu, kadmu, niklu, ołowiu i rtęci, </w:t>
            </w:r>
            <w:r w:rsidRPr="00384B1F">
              <w:rPr>
                <w:sz w:val="20"/>
                <w:szCs w:val="20"/>
              </w:rPr>
              <w:t>wykonywan</w:t>
            </w:r>
            <w:r w:rsidRPr="00312328">
              <w:rPr>
                <w:sz w:val="20"/>
                <w:szCs w:val="20"/>
              </w:rPr>
              <w:t>e</w:t>
            </w:r>
            <w:r w:rsidRPr="00384B1F">
              <w:rPr>
                <w:sz w:val="20"/>
                <w:szCs w:val="20"/>
              </w:rPr>
              <w:t xml:space="preserve"> </w:t>
            </w:r>
            <w:del w:id="193" w:author="Autor">
              <w:r w:rsidRPr="00384B1F" w:rsidDel="009F341E">
                <w:rPr>
                  <w:sz w:val="20"/>
                  <w:szCs w:val="20"/>
                </w:rPr>
                <w:delText xml:space="preserve">co najmniej </w:delText>
              </w:r>
            </w:del>
            <w:r w:rsidRPr="00384B1F">
              <w:rPr>
                <w:sz w:val="20"/>
                <w:szCs w:val="20"/>
              </w:rPr>
              <w:t>dwa razy w trakcie trwania Testów</w:t>
            </w:r>
            <w:r w:rsidRPr="00312328">
              <w:rPr>
                <w:sz w:val="20"/>
                <w:szCs w:val="20"/>
              </w:rPr>
              <w:t xml:space="preserve"> (</w:t>
            </w:r>
            <w:del w:id="194" w:author="Autor">
              <w:r w:rsidRPr="00312328" w:rsidDel="009F341E">
                <w:rPr>
                  <w:sz w:val="20"/>
                  <w:szCs w:val="20"/>
                </w:rPr>
                <w:delText xml:space="preserve">co najmniej </w:delText>
              </w:r>
            </w:del>
            <w:r w:rsidRPr="00312328">
              <w:rPr>
                <w:sz w:val="20"/>
                <w:szCs w:val="20"/>
              </w:rPr>
              <w:t>jeden raz na daną część Testów – 90 dni)</w:t>
            </w:r>
            <w:r w:rsidRPr="00384B1F">
              <w:rPr>
                <w:sz w:val="20"/>
                <w:szCs w:val="20"/>
              </w:rPr>
              <w:t>, oddzielnie dla każdej Instalacji Ułamkowo-Technicznej.</w:t>
            </w:r>
          </w:p>
          <w:p w14:paraId="0C7269A9" w14:textId="77777777" w:rsidR="003F5EFC" w:rsidRPr="00384B1F" w:rsidRDefault="003F5EFC">
            <w:pPr>
              <w:spacing w:line="276" w:lineRule="auto"/>
              <w:jc w:val="both"/>
              <w:rPr>
                <w:sz w:val="20"/>
                <w:szCs w:val="20"/>
              </w:rPr>
            </w:pPr>
            <w:r w:rsidRPr="00312328">
              <w:rPr>
                <w:sz w:val="20"/>
                <w:szCs w:val="20"/>
              </w:rPr>
              <w:t xml:space="preserve">Zamawiający wymaga, aby </w:t>
            </w:r>
            <w:r w:rsidRPr="00384B1F">
              <w:rPr>
                <w:sz w:val="20"/>
                <w:szCs w:val="20"/>
              </w:rPr>
              <w:t>Partner Strategiczny kontrolowa</w:t>
            </w:r>
            <w:r w:rsidRPr="00312328">
              <w:rPr>
                <w:sz w:val="20"/>
                <w:szCs w:val="20"/>
              </w:rPr>
              <w:t>ł</w:t>
            </w:r>
            <w:r w:rsidRPr="00384B1F">
              <w:rPr>
                <w:sz w:val="20"/>
                <w:szCs w:val="20"/>
              </w:rPr>
              <w:t xml:space="preserve"> ww. parametry pofermentu ze wszystkich Instalacji Ułamkowo-Technicznych oddzielnie, w kierunku spełnienia wymagań obowiązujących przepisów prawa w zakresie zanieczyszczeń fizyko-chemicznych, mikrobiologicznych oraz parazytologicznych pofermentu,</w:t>
            </w:r>
            <w:r w:rsidRPr="00312328">
              <w:rPr>
                <w:sz w:val="20"/>
                <w:szCs w:val="20"/>
              </w:rPr>
              <w:t xml:space="preserve"> w szczególności</w:t>
            </w:r>
            <w:r w:rsidRPr="00384B1F">
              <w:rPr>
                <w:sz w:val="20"/>
                <w:szCs w:val="20"/>
              </w:rPr>
              <w:t>:</w:t>
            </w:r>
          </w:p>
          <w:p w14:paraId="1C4C24FB" w14:textId="77777777" w:rsidR="003F5EFC" w:rsidRPr="00312328" w:rsidRDefault="003F5EFC">
            <w:pPr>
              <w:spacing w:line="276" w:lineRule="auto"/>
              <w:ind w:left="340"/>
              <w:jc w:val="both"/>
              <w:rPr>
                <w:sz w:val="20"/>
                <w:szCs w:val="20"/>
              </w:rPr>
            </w:pPr>
            <w:r w:rsidRPr="00312328">
              <w:rPr>
                <w:sz w:val="20"/>
                <w:szCs w:val="20"/>
              </w:rPr>
              <w:t>•</w:t>
            </w:r>
            <w:r w:rsidRPr="00312328">
              <w:rPr>
                <w:sz w:val="20"/>
                <w:szCs w:val="20"/>
              </w:rPr>
              <w:tab/>
              <w:t xml:space="preserve">zapisów z Załącznika V, Rozdział III, Sekcja 3, ust. 1 - </w:t>
            </w:r>
            <w:r w:rsidRPr="00384B1F">
              <w:rPr>
                <w:i/>
                <w:sz w:val="20"/>
                <w:szCs w:val="20"/>
              </w:rPr>
              <w:t>Rozporządzenie Komisji (UE) NR 142/2011 z dnia 25 lutego 2011 r. w sprawie wykonania rozporządzenia Parlamentu Europejskiego i Rady (WE) nr 1069/2009 określającego przepisy sanitarne dotyczące produktów ubocznych pochodzenia zwierzęcego, nieprzeznaczonych do spożycia przez ludzi</w:t>
            </w:r>
            <w:r w:rsidRPr="00312328">
              <w:rPr>
                <w:sz w:val="20"/>
                <w:szCs w:val="20"/>
              </w:rPr>
              <w:t xml:space="preserve">, </w:t>
            </w:r>
            <w:r w:rsidRPr="00384B1F">
              <w:rPr>
                <w:i/>
                <w:sz w:val="20"/>
                <w:szCs w:val="20"/>
              </w:rPr>
              <w:t xml:space="preserve">oraz w sprawie wykonania dyrektywy Rady 97/78/WE w odniesieniu do </w:t>
            </w:r>
            <w:r w:rsidRPr="00384B1F">
              <w:rPr>
                <w:i/>
                <w:sz w:val="20"/>
                <w:szCs w:val="20"/>
              </w:rPr>
              <w:lastRenderedPageBreak/>
              <w:t>niektórych próbek i przedmiotów zwolnionych z kontroli weterynaryjnych na granicach w myśl tej dyrektywy</w:t>
            </w:r>
            <w:r w:rsidRPr="00312328">
              <w:rPr>
                <w:sz w:val="20"/>
                <w:szCs w:val="20"/>
              </w:rPr>
              <w:t xml:space="preserve">, </w:t>
            </w:r>
          </w:p>
          <w:p w14:paraId="30336795" w14:textId="77777777" w:rsidR="003F5EFC" w:rsidRPr="00312328" w:rsidRDefault="003F5EFC">
            <w:pPr>
              <w:spacing w:line="276" w:lineRule="auto"/>
              <w:ind w:left="340"/>
              <w:jc w:val="both"/>
              <w:rPr>
                <w:sz w:val="20"/>
                <w:szCs w:val="20"/>
              </w:rPr>
            </w:pPr>
            <w:r w:rsidRPr="00312328">
              <w:rPr>
                <w:sz w:val="20"/>
                <w:szCs w:val="20"/>
              </w:rPr>
              <w:t>•</w:t>
            </w:r>
            <w:r w:rsidRPr="00312328">
              <w:rPr>
                <w:sz w:val="20"/>
                <w:szCs w:val="20"/>
              </w:rPr>
              <w:tab/>
              <w:t xml:space="preserve">zapisów z § 14 ust. 1-3 </w:t>
            </w:r>
            <w:r w:rsidRPr="00384B1F">
              <w:rPr>
                <w:i/>
                <w:sz w:val="20"/>
                <w:szCs w:val="20"/>
              </w:rPr>
              <w:t>Rozporządzenia Ministra Rolnictwa i Wsi z dnia 18 czerwca 2008 r. w sprawie wykonania niektórych przepisów ustawy o nawozach i nawożeniu.</w:t>
            </w:r>
          </w:p>
          <w:p w14:paraId="3F199406" w14:textId="2FFD6D3C" w:rsidR="003F5EFC" w:rsidRDefault="003F5EFC">
            <w:pPr>
              <w:spacing w:line="276" w:lineRule="auto"/>
              <w:jc w:val="both"/>
              <w:rPr>
                <w:ins w:id="195" w:author="Autor"/>
                <w:sz w:val="20"/>
                <w:szCs w:val="20"/>
              </w:rPr>
            </w:pPr>
          </w:p>
          <w:p w14:paraId="28545C7B" w14:textId="5AF59F3E" w:rsidR="009F341E" w:rsidRPr="00312328" w:rsidRDefault="009F341E" w:rsidP="003E3511">
            <w:pPr>
              <w:spacing w:line="276" w:lineRule="auto"/>
              <w:jc w:val="both"/>
              <w:rPr>
                <w:sz w:val="20"/>
                <w:szCs w:val="20"/>
              </w:rPr>
            </w:pPr>
            <w:ins w:id="196" w:author="Autor">
              <w:r>
                <w:rPr>
                  <w:sz w:val="20"/>
                  <w:szCs w:val="20"/>
                </w:rPr>
                <w:t xml:space="preserve">Zamawiający dopuszcza </w:t>
              </w:r>
              <w:r w:rsidR="005A5B1C">
                <w:rPr>
                  <w:sz w:val="20"/>
                  <w:szCs w:val="20"/>
                </w:rPr>
                <w:t xml:space="preserve">możliwość </w:t>
              </w:r>
              <w:r>
                <w:rPr>
                  <w:sz w:val="20"/>
                  <w:szCs w:val="20"/>
                </w:rPr>
                <w:t>zleceni</w:t>
              </w:r>
              <w:r w:rsidR="005A5B1C">
                <w:rPr>
                  <w:sz w:val="20"/>
                  <w:szCs w:val="20"/>
                </w:rPr>
                <w:t xml:space="preserve">a przez Partnera Strategicznego </w:t>
              </w:r>
              <w:r>
                <w:rPr>
                  <w:sz w:val="20"/>
                  <w:szCs w:val="20"/>
                </w:rPr>
                <w:t>badań ww. parametrów</w:t>
              </w:r>
              <w:r w:rsidRPr="009F341E">
                <w:rPr>
                  <w:sz w:val="20"/>
                  <w:szCs w:val="20"/>
                </w:rPr>
                <w:t xml:space="preserve"> pofermentu</w:t>
              </w:r>
              <w:del w:id="197" w:author="Autor">
                <w:r w:rsidR="005A5B1C" w:rsidDel="0038771C">
                  <w:rPr>
                    <w:sz w:val="20"/>
                    <w:szCs w:val="20"/>
                  </w:rPr>
                  <w:delText xml:space="preserve">, </w:delText>
                </w:r>
              </w:del>
              <w:r w:rsidR="00004EFF">
                <w:rPr>
                  <w:sz w:val="20"/>
                  <w:szCs w:val="20"/>
                </w:rPr>
                <w:t xml:space="preserve"> </w:t>
              </w:r>
              <w:r w:rsidRPr="009F341E">
                <w:rPr>
                  <w:sz w:val="20"/>
                  <w:szCs w:val="20"/>
                </w:rPr>
                <w:t>w kierunku spełnienia wymagań obowiązujących przepisów prawa w zakresie zanieczyszczeń fizyko-chemicznych, mikrobiologicznych oraz parazytologicznych</w:t>
              </w:r>
              <w:r w:rsidR="0038771C">
                <w:rPr>
                  <w:sz w:val="20"/>
                  <w:szCs w:val="20"/>
                </w:rPr>
                <w:t>, do podwykonawcy posiadającego akredytację</w:t>
              </w:r>
              <w:r w:rsidR="0038771C" w:rsidRPr="0038771C">
                <w:rPr>
                  <w:sz w:val="20"/>
                  <w:szCs w:val="20"/>
                </w:rPr>
                <w:t xml:space="preserve"> PCA</w:t>
              </w:r>
              <w:r w:rsidR="0038771C">
                <w:rPr>
                  <w:sz w:val="20"/>
                  <w:szCs w:val="20"/>
                </w:rPr>
                <w:t xml:space="preserve"> na te badania</w:t>
              </w:r>
              <w:r w:rsidR="003E3511">
                <w:rPr>
                  <w:sz w:val="20"/>
                  <w:szCs w:val="20"/>
                </w:rPr>
                <w:t xml:space="preserve"> </w:t>
              </w:r>
              <w:r w:rsidR="002063BC">
                <w:rPr>
                  <w:sz w:val="20"/>
                  <w:szCs w:val="20"/>
                </w:rPr>
                <w:t xml:space="preserve">lub </w:t>
              </w:r>
              <w:r w:rsidR="003E3511" w:rsidRPr="003E3511">
                <w:rPr>
                  <w:sz w:val="20"/>
                  <w:szCs w:val="20"/>
                </w:rPr>
                <w:t>może</w:t>
              </w:r>
              <w:r w:rsidR="003E3511">
                <w:rPr>
                  <w:sz w:val="20"/>
                  <w:szCs w:val="20"/>
                </w:rPr>
                <w:t xml:space="preserve"> </w:t>
              </w:r>
              <w:r w:rsidR="003E3511" w:rsidRPr="003E3511">
                <w:rPr>
                  <w:sz w:val="20"/>
                  <w:szCs w:val="20"/>
                </w:rPr>
                <w:t>przeprowadzić badanie z pomocą innego podmiotu specjalistycznego posiadającego stosowną</w:t>
              </w:r>
              <w:r w:rsidR="003E3511">
                <w:rPr>
                  <w:sz w:val="20"/>
                  <w:szCs w:val="20"/>
                </w:rPr>
                <w:t xml:space="preserve"> </w:t>
              </w:r>
              <w:r w:rsidR="003E3511" w:rsidRPr="003E3511">
                <w:rPr>
                  <w:sz w:val="20"/>
                  <w:szCs w:val="20"/>
                </w:rPr>
                <w:t>aparaturę badawczą i wiedzę potrzebne do przeprowadzenia danego badania</w:t>
              </w:r>
              <w:r w:rsidR="00004EFF">
                <w:rPr>
                  <w:sz w:val="20"/>
                  <w:szCs w:val="20"/>
                </w:rPr>
                <w:t>.</w:t>
              </w:r>
              <w:del w:id="198" w:author="Autor">
                <w:r w:rsidDel="00004EFF">
                  <w:rPr>
                    <w:sz w:val="20"/>
                    <w:szCs w:val="20"/>
                  </w:rPr>
                  <w:delText>.</w:delText>
                </w:r>
              </w:del>
            </w:ins>
          </w:p>
          <w:p w14:paraId="53507C4D" w14:textId="77777777" w:rsidR="003F5EFC" w:rsidRPr="00312328" w:rsidRDefault="003F5EFC">
            <w:pPr>
              <w:spacing w:line="276" w:lineRule="auto"/>
              <w:jc w:val="both"/>
              <w:rPr>
                <w:sz w:val="20"/>
                <w:szCs w:val="20"/>
              </w:rPr>
            </w:pPr>
          </w:p>
          <w:p w14:paraId="6BEA4B0F" w14:textId="503F12AB" w:rsidR="003F5EFC" w:rsidRPr="00384B1F" w:rsidRDefault="003F5EFC">
            <w:pPr>
              <w:pStyle w:val="Akapitzlist"/>
              <w:numPr>
                <w:ilvl w:val="0"/>
                <w:numId w:val="23"/>
              </w:numPr>
              <w:spacing w:line="276" w:lineRule="auto"/>
              <w:ind w:left="454" w:hanging="342"/>
              <w:jc w:val="both"/>
              <w:rPr>
                <w:b/>
                <w:sz w:val="20"/>
                <w:szCs w:val="20"/>
              </w:rPr>
            </w:pPr>
            <w:r w:rsidRPr="00312328">
              <w:rPr>
                <w:b/>
                <w:sz w:val="20"/>
                <w:szCs w:val="20"/>
              </w:rPr>
              <w:t xml:space="preserve">Opracowanie Programu Analizy Biogazu i </w:t>
            </w:r>
            <w:r w:rsidRPr="00384B1F">
              <w:rPr>
                <w:b/>
                <w:sz w:val="20"/>
                <w:szCs w:val="20"/>
              </w:rPr>
              <w:t>Biometanu</w:t>
            </w:r>
          </w:p>
          <w:p w14:paraId="164E72D1" w14:textId="71112015" w:rsidR="003F5EFC" w:rsidRPr="00312328" w:rsidRDefault="003F5EFC">
            <w:pPr>
              <w:spacing w:line="276" w:lineRule="auto"/>
              <w:jc w:val="both"/>
              <w:rPr>
                <w:sz w:val="20"/>
                <w:szCs w:val="20"/>
              </w:rPr>
            </w:pPr>
            <w:r w:rsidRPr="00312328">
              <w:rPr>
                <w:sz w:val="20"/>
                <w:szCs w:val="20"/>
              </w:rPr>
              <w:t>Zamawiający wymaga, aby Partner Strategiczny na potrzeby weryfikacji parametrów konkursowych „Wydajność produkcji metanu” i „Wydajność produkcji</w:t>
            </w:r>
            <w:r>
              <w:rPr>
                <w:sz w:val="20"/>
                <w:szCs w:val="20"/>
              </w:rPr>
              <w:t xml:space="preserve"> biometanu” opisanych w </w:t>
            </w:r>
            <w:ins w:id="199" w:author="Autor">
              <w:r w:rsidR="001F40D9">
                <w:rPr>
                  <w:sz w:val="20"/>
                  <w:szCs w:val="20"/>
                </w:rPr>
                <w:t>R</w:t>
              </w:r>
              <w:r w:rsidR="002A5726">
                <w:rPr>
                  <w:sz w:val="20"/>
                  <w:szCs w:val="20"/>
                </w:rPr>
                <w:t>ozdziale I</w:t>
              </w:r>
              <w:r w:rsidR="001F40D9">
                <w:rPr>
                  <w:sz w:val="20"/>
                  <w:szCs w:val="20"/>
                </w:rPr>
                <w:t>.</w:t>
              </w:r>
              <w:r w:rsidR="002A5726">
                <w:rPr>
                  <w:sz w:val="20"/>
                  <w:szCs w:val="20"/>
                </w:rPr>
                <w:t xml:space="preserve"> w </w:t>
              </w:r>
            </w:ins>
            <w:r>
              <w:rPr>
                <w:sz w:val="20"/>
                <w:szCs w:val="20"/>
              </w:rPr>
              <w:t>Części D</w:t>
            </w:r>
            <w:r w:rsidRPr="00312328">
              <w:rPr>
                <w:sz w:val="20"/>
                <w:szCs w:val="20"/>
              </w:rPr>
              <w:t xml:space="preserve"> niniejszego dokumentu, opracował </w:t>
            </w:r>
            <w:r w:rsidRPr="00384B1F">
              <w:rPr>
                <w:sz w:val="20"/>
                <w:szCs w:val="20"/>
              </w:rPr>
              <w:t>Program Analizy  Biogazu i Biometanu,</w:t>
            </w:r>
            <w:r w:rsidRPr="00312328">
              <w:rPr>
                <w:sz w:val="20"/>
                <w:szCs w:val="20"/>
              </w:rPr>
              <w:t xml:space="preserve"> przy czym sposób i częstotliwość wykonywania założonych analiz muszą umożliwiać Uczestnikom PCP bezpieczną i nieprzerwaną eksploatację Instalacji Ułamkowo-Technicznych w okresie Testów.</w:t>
            </w:r>
          </w:p>
          <w:p w14:paraId="5A9772D9" w14:textId="77777777" w:rsidR="003F5EFC" w:rsidRPr="00312328" w:rsidRDefault="003F5EFC">
            <w:pPr>
              <w:spacing w:line="276" w:lineRule="auto"/>
              <w:jc w:val="both"/>
              <w:rPr>
                <w:sz w:val="20"/>
                <w:szCs w:val="20"/>
              </w:rPr>
            </w:pPr>
          </w:p>
          <w:p w14:paraId="7F1DCE23" w14:textId="77777777" w:rsidR="003F5EFC" w:rsidRPr="00312328" w:rsidRDefault="003F5EFC">
            <w:pPr>
              <w:spacing w:line="276" w:lineRule="auto"/>
              <w:jc w:val="both"/>
              <w:rPr>
                <w:sz w:val="20"/>
                <w:szCs w:val="20"/>
              </w:rPr>
            </w:pPr>
            <w:r w:rsidRPr="00312328">
              <w:rPr>
                <w:sz w:val="20"/>
                <w:szCs w:val="20"/>
              </w:rPr>
              <w:t xml:space="preserve">Zamawiający wymaga, aby Program Analizy Biogazu i Biometanu uwzględniał gromadzenie danych </w:t>
            </w:r>
            <w:r w:rsidRPr="00384B1F">
              <w:rPr>
                <w:sz w:val="20"/>
                <w:szCs w:val="20"/>
              </w:rPr>
              <w:t>z odczytów z urządzeń kontrolno-pomiarowych w trakcie trwania Testów, w szczególności z</w:t>
            </w:r>
            <w:r w:rsidRPr="00312328">
              <w:rPr>
                <w:sz w:val="20"/>
                <w:szCs w:val="20"/>
              </w:rPr>
              <w:t>:</w:t>
            </w:r>
          </w:p>
          <w:p w14:paraId="357A16B7" w14:textId="77777777" w:rsidR="003F5EFC" w:rsidRPr="00312328" w:rsidRDefault="003F5EFC">
            <w:pPr>
              <w:pStyle w:val="Akapitzlist"/>
              <w:numPr>
                <w:ilvl w:val="0"/>
                <w:numId w:val="12"/>
              </w:numPr>
              <w:spacing w:after="160" w:line="276" w:lineRule="auto"/>
              <w:jc w:val="both"/>
              <w:rPr>
                <w:sz w:val="20"/>
                <w:szCs w:val="20"/>
              </w:rPr>
            </w:pPr>
            <w:r w:rsidRPr="00384B1F">
              <w:rPr>
                <w:sz w:val="20"/>
                <w:szCs w:val="20"/>
              </w:rPr>
              <w:t>przepływomierzy biogazu</w:t>
            </w:r>
            <w:r w:rsidRPr="00312328">
              <w:rPr>
                <w:sz w:val="20"/>
                <w:szCs w:val="20"/>
              </w:rPr>
              <w:t>,</w:t>
            </w:r>
          </w:p>
          <w:p w14:paraId="27C64A04" w14:textId="77777777" w:rsidR="003F5EFC" w:rsidRPr="00312328" w:rsidRDefault="003F5EFC">
            <w:pPr>
              <w:pStyle w:val="Akapitzlist"/>
              <w:numPr>
                <w:ilvl w:val="0"/>
                <w:numId w:val="12"/>
              </w:numPr>
              <w:spacing w:after="160" w:line="276" w:lineRule="auto"/>
              <w:jc w:val="both"/>
              <w:rPr>
                <w:sz w:val="20"/>
                <w:szCs w:val="20"/>
              </w:rPr>
            </w:pPr>
            <w:r w:rsidRPr="00312328">
              <w:rPr>
                <w:sz w:val="20"/>
                <w:szCs w:val="20"/>
              </w:rPr>
              <w:t>przepływomierzy biometanu (jeśli dotyczy),</w:t>
            </w:r>
          </w:p>
          <w:p w14:paraId="7D1245A1" w14:textId="77777777" w:rsidR="003F5EFC" w:rsidRPr="00312328" w:rsidRDefault="003F5EFC">
            <w:pPr>
              <w:pStyle w:val="Akapitzlist"/>
              <w:numPr>
                <w:ilvl w:val="0"/>
                <w:numId w:val="12"/>
              </w:numPr>
              <w:spacing w:after="160" w:line="276" w:lineRule="auto"/>
              <w:jc w:val="both"/>
              <w:rPr>
                <w:sz w:val="20"/>
                <w:szCs w:val="20"/>
              </w:rPr>
            </w:pPr>
            <w:r w:rsidRPr="00384B1F">
              <w:rPr>
                <w:sz w:val="20"/>
                <w:szCs w:val="20"/>
              </w:rPr>
              <w:t>analizatorów biogazu</w:t>
            </w:r>
            <w:r w:rsidRPr="00312328">
              <w:rPr>
                <w:sz w:val="20"/>
                <w:szCs w:val="20"/>
              </w:rPr>
              <w:t xml:space="preserve"> z poszczególnych bioreaktorów oraz za systemem odsiarczania,</w:t>
            </w:r>
          </w:p>
          <w:p w14:paraId="41062AF3" w14:textId="62C39E4E" w:rsidR="003F5EFC" w:rsidRPr="00312328" w:rsidRDefault="003F5EFC">
            <w:pPr>
              <w:pStyle w:val="Akapitzlist"/>
              <w:numPr>
                <w:ilvl w:val="0"/>
                <w:numId w:val="12"/>
              </w:numPr>
              <w:spacing w:after="160" w:line="276" w:lineRule="auto"/>
              <w:jc w:val="both"/>
              <w:rPr>
                <w:sz w:val="20"/>
                <w:szCs w:val="20"/>
              </w:rPr>
            </w:pPr>
            <w:r>
              <w:rPr>
                <w:rFonts w:ascii="Calibri" w:hAnsi="Calibri" w:cs="Calibri"/>
                <w:sz w:val="20"/>
                <w:szCs w:val="20"/>
              </w:rPr>
              <w:t>analizatora biometanu</w:t>
            </w:r>
          </w:p>
          <w:p w14:paraId="39B1E38F" w14:textId="3BE418AE" w:rsidR="003F5EFC" w:rsidRDefault="003F5EFC">
            <w:pPr>
              <w:pStyle w:val="Akapitzlist"/>
              <w:spacing w:after="160" w:line="276" w:lineRule="auto"/>
              <w:ind w:left="360"/>
              <w:jc w:val="both"/>
              <w:rPr>
                <w:ins w:id="200" w:author="Autor"/>
                <w:sz w:val="20"/>
                <w:szCs w:val="20"/>
              </w:rPr>
            </w:pPr>
            <w:r w:rsidRPr="00312328">
              <w:rPr>
                <w:sz w:val="20"/>
                <w:szCs w:val="20"/>
              </w:rPr>
              <w:t>na Instalacjach Ułamkowo-Technicznych poszczególnych Uczestników PCP.</w:t>
            </w:r>
          </w:p>
          <w:p w14:paraId="3893923E" w14:textId="2AD3B486" w:rsidR="008A183E" w:rsidRDefault="008A183E">
            <w:pPr>
              <w:pStyle w:val="Akapitzlist"/>
              <w:spacing w:after="160" w:line="276" w:lineRule="auto"/>
              <w:ind w:left="360"/>
              <w:jc w:val="both"/>
              <w:rPr>
                <w:ins w:id="201" w:author="Autor"/>
                <w:sz w:val="20"/>
                <w:szCs w:val="20"/>
              </w:rPr>
            </w:pPr>
          </w:p>
          <w:p w14:paraId="123D0FA1" w14:textId="71EE2D1C" w:rsidR="008A183E" w:rsidDel="00DF0EDF" w:rsidRDefault="008A183E">
            <w:pPr>
              <w:spacing w:after="160" w:line="276" w:lineRule="auto"/>
              <w:jc w:val="both"/>
              <w:rPr>
                <w:ins w:id="202" w:author="Autor"/>
                <w:del w:id="203" w:author="Autor"/>
                <w:sz w:val="20"/>
                <w:szCs w:val="20"/>
              </w:rPr>
            </w:pPr>
            <w:ins w:id="204" w:author="Autor">
              <w:r>
                <w:rPr>
                  <w:sz w:val="20"/>
                  <w:szCs w:val="20"/>
                </w:rPr>
                <w:t>Partner Strategiczny zobowiązany jest zweryfikować poprawność zamontowania na każdej Instalacji Ułamkowo-Technicznej ww</w:t>
              </w:r>
              <w:r w:rsidR="003200AC">
                <w:rPr>
                  <w:sz w:val="20"/>
                  <w:szCs w:val="20"/>
                </w:rPr>
                <w:t>.</w:t>
              </w:r>
              <w:r>
                <w:rPr>
                  <w:sz w:val="20"/>
                  <w:szCs w:val="20"/>
                </w:rPr>
                <w:t xml:space="preserve"> urządzeń pomiarowych </w:t>
              </w:r>
              <w:r w:rsidR="0007697F">
                <w:rPr>
                  <w:sz w:val="20"/>
                  <w:szCs w:val="20"/>
                </w:rPr>
                <w:t xml:space="preserve">zgodnie z DTR tych urządzeń </w:t>
              </w:r>
              <w:r>
                <w:rPr>
                  <w:sz w:val="20"/>
                  <w:szCs w:val="20"/>
                </w:rPr>
                <w:t xml:space="preserve">oraz </w:t>
              </w:r>
              <w:r w:rsidR="0007697F">
                <w:rPr>
                  <w:sz w:val="20"/>
                  <w:szCs w:val="20"/>
                </w:rPr>
                <w:t xml:space="preserve">do </w:t>
              </w:r>
              <w:r>
                <w:rPr>
                  <w:sz w:val="20"/>
                  <w:szCs w:val="20"/>
                </w:rPr>
                <w:t>założenia plomb</w:t>
              </w:r>
              <w:r w:rsidR="0007697F">
                <w:rPr>
                  <w:sz w:val="20"/>
                  <w:szCs w:val="20"/>
                </w:rPr>
                <w:t xml:space="preserve"> na element</w:t>
              </w:r>
              <w:r w:rsidR="00DF0EDF">
                <w:rPr>
                  <w:sz w:val="20"/>
                  <w:szCs w:val="20"/>
                </w:rPr>
                <w:t>ach</w:t>
              </w:r>
              <w:r w:rsidR="004A1956">
                <w:rPr>
                  <w:sz w:val="20"/>
                  <w:szCs w:val="20"/>
                </w:rPr>
                <w:t>,</w:t>
              </w:r>
              <w:r w:rsidR="00DF0EDF">
                <w:rPr>
                  <w:sz w:val="20"/>
                  <w:szCs w:val="20"/>
                </w:rPr>
                <w:t xml:space="preserve"> które mogą podlegać manipulacji. Czynności te należy wykonać co najmniej na 3 dni przez rozpoczęciem Testów Instalacji Ułamkowo-Technicznych. </w:t>
              </w:r>
            </w:ins>
          </w:p>
          <w:p w14:paraId="16C14FC0" w14:textId="0FD574C8" w:rsidR="008A183E" w:rsidRPr="00312328" w:rsidDel="00DF0EDF" w:rsidRDefault="008A183E" w:rsidP="00DF0EDF">
            <w:pPr>
              <w:spacing w:after="160" w:line="276" w:lineRule="auto"/>
              <w:jc w:val="both"/>
              <w:rPr>
                <w:del w:id="205" w:author="Autor"/>
                <w:sz w:val="20"/>
                <w:szCs w:val="20"/>
              </w:rPr>
            </w:pPr>
          </w:p>
          <w:p w14:paraId="7873B3B2" w14:textId="77777777" w:rsidR="003F5EFC" w:rsidRPr="00312328" w:rsidRDefault="003F5EFC" w:rsidP="00DF0EDF">
            <w:pPr>
              <w:spacing w:line="276" w:lineRule="auto"/>
              <w:jc w:val="both"/>
              <w:rPr>
                <w:sz w:val="20"/>
                <w:szCs w:val="20"/>
              </w:rPr>
            </w:pPr>
            <w:r w:rsidRPr="00312328">
              <w:rPr>
                <w:sz w:val="20"/>
                <w:szCs w:val="20"/>
              </w:rPr>
              <w:lastRenderedPageBreak/>
              <w:t>Gromadzone dane muszą</w:t>
            </w:r>
            <w:r w:rsidRPr="00384B1F">
              <w:rPr>
                <w:sz w:val="20"/>
                <w:szCs w:val="20"/>
              </w:rPr>
              <w:t xml:space="preserve"> obejmować </w:t>
            </w:r>
            <w:r w:rsidRPr="00312328">
              <w:rPr>
                <w:sz w:val="20"/>
                <w:szCs w:val="20"/>
              </w:rPr>
              <w:t>zwłaszcza:</w:t>
            </w:r>
          </w:p>
          <w:p w14:paraId="09C1B033"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 xml:space="preserve">stężenie </w:t>
            </w:r>
            <w:r w:rsidRPr="00384B1F">
              <w:rPr>
                <w:sz w:val="20"/>
                <w:szCs w:val="20"/>
              </w:rPr>
              <w:t>CH</w:t>
            </w:r>
            <w:r w:rsidRPr="00384B1F">
              <w:rPr>
                <w:sz w:val="20"/>
                <w:szCs w:val="20"/>
                <w:vertAlign w:val="subscript"/>
              </w:rPr>
              <w:t>4</w:t>
            </w:r>
            <w:r w:rsidRPr="00384B1F">
              <w:rPr>
                <w:sz w:val="20"/>
                <w:szCs w:val="20"/>
              </w:rPr>
              <w:t>,</w:t>
            </w:r>
          </w:p>
          <w:p w14:paraId="669143CE"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 xml:space="preserve">stężenie </w:t>
            </w:r>
            <w:r w:rsidRPr="00384B1F">
              <w:rPr>
                <w:sz w:val="20"/>
                <w:szCs w:val="20"/>
              </w:rPr>
              <w:t>CO</w:t>
            </w:r>
            <w:r w:rsidRPr="00384B1F">
              <w:rPr>
                <w:sz w:val="20"/>
                <w:szCs w:val="20"/>
                <w:vertAlign w:val="subscript"/>
              </w:rPr>
              <w:t>2</w:t>
            </w:r>
            <w:r w:rsidRPr="00384B1F">
              <w:rPr>
                <w:sz w:val="20"/>
                <w:szCs w:val="20"/>
              </w:rPr>
              <w:t>,</w:t>
            </w:r>
          </w:p>
          <w:p w14:paraId="6DE32746"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 xml:space="preserve">stężenie </w:t>
            </w:r>
            <w:r w:rsidRPr="00384B1F">
              <w:rPr>
                <w:sz w:val="20"/>
                <w:szCs w:val="20"/>
              </w:rPr>
              <w:t>H</w:t>
            </w:r>
            <w:r w:rsidRPr="00384B1F">
              <w:rPr>
                <w:sz w:val="20"/>
                <w:szCs w:val="20"/>
                <w:vertAlign w:val="subscript"/>
              </w:rPr>
              <w:t>2</w:t>
            </w:r>
            <w:r w:rsidRPr="00384B1F">
              <w:rPr>
                <w:sz w:val="20"/>
                <w:szCs w:val="20"/>
              </w:rPr>
              <w:t>S,</w:t>
            </w:r>
          </w:p>
          <w:p w14:paraId="3E66A8C8"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 xml:space="preserve">stężenie </w:t>
            </w:r>
            <w:r w:rsidRPr="00384B1F">
              <w:rPr>
                <w:sz w:val="20"/>
                <w:szCs w:val="20"/>
              </w:rPr>
              <w:t>O</w:t>
            </w:r>
            <w:r w:rsidRPr="00384B1F">
              <w:rPr>
                <w:sz w:val="20"/>
                <w:szCs w:val="20"/>
                <w:vertAlign w:val="subscript"/>
              </w:rPr>
              <w:t>2</w:t>
            </w:r>
            <w:r w:rsidRPr="00384B1F">
              <w:rPr>
                <w:sz w:val="20"/>
                <w:szCs w:val="20"/>
              </w:rPr>
              <w:t>,</w:t>
            </w:r>
          </w:p>
          <w:p w14:paraId="0365E058"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ilość</w:t>
            </w:r>
            <w:r w:rsidRPr="00384B1F">
              <w:rPr>
                <w:sz w:val="20"/>
                <w:szCs w:val="20"/>
              </w:rPr>
              <w:t xml:space="preserve"> produkowanego biogazu w Nm</w:t>
            </w:r>
            <w:r w:rsidRPr="00384B1F">
              <w:rPr>
                <w:sz w:val="20"/>
                <w:szCs w:val="20"/>
                <w:vertAlign w:val="superscript"/>
              </w:rPr>
              <w:t>3</w:t>
            </w:r>
            <w:r w:rsidRPr="00384B1F">
              <w:rPr>
                <w:sz w:val="20"/>
                <w:szCs w:val="20"/>
              </w:rPr>
              <w:t xml:space="preserve">/h </w:t>
            </w:r>
            <w:r w:rsidRPr="00312328">
              <w:rPr>
                <w:sz w:val="20"/>
                <w:szCs w:val="20"/>
              </w:rPr>
              <w:t>odczytywana z przepływomierza biogazu,</w:t>
            </w:r>
          </w:p>
          <w:p w14:paraId="765C41B8"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łączną produkcję</w:t>
            </w:r>
            <w:r w:rsidRPr="00384B1F">
              <w:rPr>
                <w:sz w:val="20"/>
                <w:szCs w:val="20"/>
              </w:rPr>
              <w:t xml:space="preserve"> biogazu w Nm</w:t>
            </w:r>
            <w:r w:rsidRPr="00384B1F">
              <w:rPr>
                <w:sz w:val="20"/>
                <w:szCs w:val="20"/>
                <w:vertAlign w:val="superscript"/>
              </w:rPr>
              <w:t xml:space="preserve">3 </w:t>
            </w:r>
            <w:r w:rsidRPr="00384B1F">
              <w:rPr>
                <w:sz w:val="20"/>
                <w:szCs w:val="20"/>
              </w:rPr>
              <w:t>w czasie trwania Testów z poszczególnych Instalacji Ułamkowo-Technicznyc</w:t>
            </w:r>
            <w:r w:rsidRPr="00312328">
              <w:rPr>
                <w:sz w:val="20"/>
                <w:szCs w:val="20"/>
              </w:rPr>
              <w:t>h,</w:t>
            </w:r>
          </w:p>
          <w:p w14:paraId="4C52210F"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ilość produkowanego biometanu w Nm</w:t>
            </w:r>
            <w:r w:rsidRPr="00312328">
              <w:rPr>
                <w:sz w:val="20"/>
                <w:szCs w:val="20"/>
                <w:vertAlign w:val="superscript"/>
              </w:rPr>
              <w:t>3</w:t>
            </w:r>
            <w:r w:rsidRPr="00312328">
              <w:rPr>
                <w:sz w:val="20"/>
                <w:szCs w:val="20"/>
              </w:rPr>
              <w:t>/h odczytywana z przepływomierza biometanu (jeśli dotyczy),</w:t>
            </w:r>
          </w:p>
          <w:p w14:paraId="05CB27FA" w14:textId="77777777" w:rsidR="003F5EFC" w:rsidRPr="00312328" w:rsidRDefault="003F5EFC" w:rsidP="00DF0EDF">
            <w:pPr>
              <w:pStyle w:val="Akapitzlist"/>
              <w:numPr>
                <w:ilvl w:val="1"/>
                <w:numId w:val="11"/>
              </w:numPr>
              <w:spacing w:after="160" w:line="276" w:lineRule="auto"/>
              <w:jc w:val="both"/>
              <w:rPr>
                <w:sz w:val="20"/>
                <w:szCs w:val="20"/>
              </w:rPr>
            </w:pPr>
            <w:r w:rsidRPr="00312328">
              <w:rPr>
                <w:sz w:val="20"/>
                <w:szCs w:val="20"/>
              </w:rPr>
              <w:t>łączną produkcję biometanu w Nm</w:t>
            </w:r>
            <w:r w:rsidRPr="00384B1F">
              <w:rPr>
                <w:sz w:val="20"/>
                <w:szCs w:val="20"/>
                <w:vertAlign w:val="superscript"/>
              </w:rPr>
              <w:t>3</w:t>
            </w:r>
            <w:r w:rsidRPr="00312328">
              <w:rPr>
                <w:sz w:val="20"/>
                <w:szCs w:val="20"/>
              </w:rPr>
              <w:t xml:space="preserve"> w czasie trwania Testów (jeśli dotyczy).</w:t>
            </w:r>
          </w:p>
          <w:p w14:paraId="5DC94808" w14:textId="77777777" w:rsidR="003F5EFC" w:rsidRPr="00312328" w:rsidRDefault="003F5EFC" w:rsidP="00DF0EDF">
            <w:pPr>
              <w:pStyle w:val="Akapitzlist"/>
              <w:spacing w:line="276" w:lineRule="auto"/>
              <w:ind w:left="792"/>
              <w:jc w:val="both"/>
              <w:rPr>
                <w:sz w:val="20"/>
                <w:szCs w:val="20"/>
              </w:rPr>
            </w:pPr>
          </w:p>
          <w:p w14:paraId="0DDD4D2D" w14:textId="64B91700" w:rsidR="003F5EFC" w:rsidRPr="00312328" w:rsidRDefault="003F5EFC" w:rsidP="00DF0EDF">
            <w:pPr>
              <w:spacing w:after="160" w:line="276" w:lineRule="auto"/>
              <w:jc w:val="both"/>
              <w:rPr>
                <w:sz w:val="20"/>
                <w:szCs w:val="20"/>
              </w:rPr>
            </w:pPr>
            <w:r w:rsidRPr="00312328">
              <w:rPr>
                <w:sz w:val="20"/>
                <w:szCs w:val="20"/>
              </w:rPr>
              <w:t>Zamawiający wymaga, aby odczyty były prowadzone przez Partnera Strategicznego co najmniej 1 raz na dobę</w:t>
            </w:r>
            <w:r w:rsidR="00801F1E">
              <w:rPr>
                <w:sz w:val="20"/>
                <w:szCs w:val="20"/>
              </w:rPr>
              <w:t xml:space="preserve"> przez cały okres testowania Instalacji Ułamkowo-Technicznych</w:t>
            </w:r>
            <w:r w:rsidRPr="00312328">
              <w:rPr>
                <w:sz w:val="20"/>
                <w:szCs w:val="20"/>
              </w:rPr>
              <w:t xml:space="preserve"> (przy czym Zamawiający dopuszcza możliwość zmiany częstotliwości dokonywania odczytów).</w:t>
            </w:r>
          </w:p>
          <w:p w14:paraId="38FF0D21" w14:textId="0730A46D" w:rsidR="00C103EF" w:rsidRDefault="00243596" w:rsidP="00C103EF">
            <w:pPr>
              <w:spacing w:line="276" w:lineRule="auto"/>
              <w:jc w:val="both"/>
              <w:rPr>
                <w:ins w:id="206" w:author="Autor"/>
                <w:sz w:val="20"/>
                <w:szCs w:val="20"/>
              </w:rPr>
            </w:pPr>
            <w:ins w:id="207" w:author="Autor">
              <w:r>
                <w:rPr>
                  <w:sz w:val="20"/>
                  <w:szCs w:val="20"/>
                </w:rPr>
                <w:t xml:space="preserve">Rozwiązaniem preferowanym przez Zamawiającego jest pobieranie na bieżąco danych z urządzeń pomiarowych poszczególnych Instalacji Ułamkowo-Technicznych na centralny komputer, którym zarządza Partner Strategiczny. </w:t>
              </w:r>
              <w:r w:rsidR="00C103EF">
                <w:rPr>
                  <w:sz w:val="20"/>
                  <w:szCs w:val="20"/>
                </w:rPr>
                <w:t>Gromadzone dane w całym okresie testowania Instalacji Ułamkowo-Technicznych</w:t>
              </w:r>
              <w:r w:rsidR="00C103EF" w:rsidRPr="00312328">
                <w:rPr>
                  <w:sz w:val="20"/>
                  <w:szCs w:val="20"/>
                </w:rPr>
                <w:t xml:space="preserve"> </w:t>
              </w:r>
              <w:r w:rsidR="00C103EF">
                <w:rPr>
                  <w:sz w:val="20"/>
                  <w:szCs w:val="20"/>
                </w:rPr>
                <w:t>muszą zostać zabezpiecz</w:t>
              </w:r>
              <w:r>
                <w:rPr>
                  <w:sz w:val="20"/>
                  <w:szCs w:val="20"/>
                </w:rPr>
                <w:t>one</w:t>
              </w:r>
              <w:r w:rsidR="00C103EF">
                <w:rPr>
                  <w:sz w:val="20"/>
                  <w:szCs w:val="20"/>
                </w:rPr>
                <w:t xml:space="preserve"> przez Partnera Strategicznego. </w:t>
              </w:r>
            </w:ins>
          </w:p>
          <w:p w14:paraId="4992B5C1" w14:textId="77777777" w:rsidR="003F5EFC" w:rsidRDefault="003F5EFC" w:rsidP="00DF0EDF">
            <w:pPr>
              <w:spacing w:line="276" w:lineRule="auto"/>
              <w:jc w:val="both"/>
              <w:rPr>
                <w:sz w:val="20"/>
                <w:szCs w:val="20"/>
              </w:rPr>
            </w:pPr>
          </w:p>
          <w:p w14:paraId="5FFC9137" w14:textId="0E5C6B80" w:rsidR="003F5EFC" w:rsidRDefault="003F5EFC" w:rsidP="00DF0EDF">
            <w:pPr>
              <w:spacing w:line="276" w:lineRule="auto"/>
              <w:jc w:val="both"/>
              <w:rPr>
                <w:sz w:val="20"/>
                <w:szCs w:val="20"/>
              </w:rPr>
            </w:pPr>
            <w:r>
              <w:rPr>
                <w:sz w:val="20"/>
                <w:szCs w:val="20"/>
              </w:rPr>
              <w:t xml:space="preserve">Zamawiający wymaga, aby Programy Analiz wskazany w punktach I-IV powyżej uwzględniały wymaganą liczbę analiz, wskazaną w Części C niniejszego dokumentu. </w:t>
            </w:r>
          </w:p>
          <w:p w14:paraId="71C0132A" w14:textId="637149C6" w:rsidR="003F5EFC" w:rsidRPr="00312328" w:rsidRDefault="003F5EFC" w:rsidP="00DF0EDF">
            <w:pPr>
              <w:spacing w:line="276" w:lineRule="auto"/>
              <w:jc w:val="both"/>
              <w:rPr>
                <w:sz w:val="20"/>
                <w:szCs w:val="20"/>
              </w:rPr>
            </w:pPr>
          </w:p>
        </w:tc>
        <w:tc>
          <w:tcPr>
            <w:tcW w:w="1985" w:type="dxa"/>
            <w:vAlign w:val="center"/>
          </w:tcPr>
          <w:p w14:paraId="70AC31DC" w14:textId="307916E9" w:rsidR="003F5EFC" w:rsidRPr="00073EC6" w:rsidRDefault="003F5EFC" w:rsidP="00DF0EDF">
            <w:pPr>
              <w:spacing w:line="276" w:lineRule="auto"/>
              <w:rPr>
                <w:sz w:val="20"/>
                <w:szCs w:val="20"/>
                <w:highlight w:val="yellow"/>
              </w:rPr>
            </w:pPr>
            <w:r w:rsidRPr="00384B1F">
              <w:rPr>
                <w:sz w:val="20"/>
                <w:szCs w:val="20"/>
              </w:rPr>
              <w:lastRenderedPageBreak/>
              <w:t xml:space="preserve">W terminie do </w:t>
            </w:r>
            <w:r>
              <w:rPr>
                <w:sz w:val="20"/>
                <w:szCs w:val="20"/>
              </w:rPr>
              <w:t>180 dni po podpisaniu Umowy r.</w:t>
            </w:r>
          </w:p>
        </w:tc>
      </w:tr>
      <w:tr w:rsidR="003F5EFC" w:rsidRPr="00312328" w:rsidDel="00012CD0" w14:paraId="5E88F33C" w14:textId="77777777" w:rsidTr="50FE822B">
        <w:trPr>
          <w:trHeight w:val="1123"/>
        </w:trPr>
        <w:tc>
          <w:tcPr>
            <w:tcW w:w="562" w:type="dxa"/>
            <w:shd w:val="clear" w:color="auto" w:fill="C5E0B3" w:themeFill="accent6" w:themeFillTint="66"/>
            <w:vAlign w:val="center"/>
          </w:tcPr>
          <w:p w14:paraId="18ED96C0" w14:textId="77777777" w:rsidR="003F5EFC" w:rsidRPr="00312328" w:rsidDel="00012CD0" w:rsidRDefault="003F5EFC" w:rsidP="00C103EF">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6DBD0A41" w14:textId="2C85868B" w:rsidR="003F5EFC" w:rsidRPr="00312328" w:rsidDel="00012CD0" w:rsidRDefault="003F5EFC" w:rsidP="00C103EF">
            <w:pPr>
              <w:spacing w:line="276" w:lineRule="auto"/>
              <w:rPr>
                <w:rFonts w:cstheme="minorHAnsi"/>
                <w:b/>
                <w:sz w:val="20"/>
                <w:szCs w:val="20"/>
              </w:rPr>
            </w:pPr>
            <w:r w:rsidRPr="00312328">
              <w:rPr>
                <w:rFonts w:cstheme="minorHAnsi"/>
                <w:b/>
                <w:sz w:val="20"/>
                <w:szCs w:val="20"/>
              </w:rPr>
              <w:t xml:space="preserve">Testy Instalacji Ułamkowo-Technicznych - Weryfikacja </w:t>
            </w:r>
            <w:r w:rsidR="00AD7410">
              <w:rPr>
                <w:rFonts w:cstheme="minorHAnsi"/>
                <w:b/>
                <w:sz w:val="20"/>
                <w:szCs w:val="20"/>
              </w:rPr>
              <w:t>Wymagań Obligatoryjnych</w:t>
            </w:r>
            <w:r w:rsidRPr="00312328">
              <w:rPr>
                <w:rFonts w:cstheme="minorHAnsi"/>
                <w:b/>
                <w:sz w:val="20"/>
                <w:szCs w:val="20"/>
              </w:rPr>
              <w:t xml:space="preserve"> i </w:t>
            </w:r>
            <w:r w:rsidR="00AD7410">
              <w:rPr>
                <w:rFonts w:cstheme="minorHAnsi"/>
                <w:b/>
                <w:sz w:val="20"/>
                <w:szCs w:val="20"/>
              </w:rPr>
              <w:t>O</w:t>
            </w:r>
            <w:r w:rsidRPr="00312328">
              <w:rPr>
                <w:rFonts w:cstheme="minorHAnsi"/>
                <w:b/>
                <w:sz w:val="20"/>
                <w:szCs w:val="20"/>
              </w:rPr>
              <w:t>pcjonalnych</w:t>
            </w:r>
          </w:p>
        </w:tc>
        <w:tc>
          <w:tcPr>
            <w:tcW w:w="6379" w:type="dxa"/>
            <w:vAlign w:val="center"/>
          </w:tcPr>
          <w:p w14:paraId="524A2691" w14:textId="55E5D345" w:rsidR="003F5EFC" w:rsidRPr="00312328" w:rsidRDefault="003F5EFC" w:rsidP="00C103EF">
            <w:pPr>
              <w:spacing w:line="276" w:lineRule="auto"/>
              <w:jc w:val="both"/>
              <w:rPr>
                <w:sz w:val="20"/>
                <w:szCs w:val="20"/>
              </w:rPr>
            </w:pPr>
            <w:r w:rsidRPr="00312328">
              <w:rPr>
                <w:sz w:val="20"/>
                <w:szCs w:val="20"/>
              </w:rPr>
              <w:t xml:space="preserve">Zamawiający wymaga, aby Partner Strategiczny dokonał weryfikacji spełnienia przez Instalacje Ułamkowo-Techniczne poszczególnych Uczestników PCP, wskazanych przez Zamawiającego </w:t>
            </w:r>
            <w:r w:rsidR="00AD7410">
              <w:rPr>
                <w:sz w:val="20"/>
                <w:szCs w:val="20"/>
              </w:rPr>
              <w:t>Wymagań Obligatoryjnych</w:t>
            </w:r>
            <w:r w:rsidRPr="00312328">
              <w:rPr>
                <w:sz w:val="20"/>
                <w:szCs w:val="20"/>
              </w:rPr>
              <w:t xml:space="preserve">, oraz </w:t>
            </w:r>
            <w:r w:rsidR="00AD7410">
              <w:rPr>
                <w:sz w:val="20"/>
                <w:szCs w:val="20"/>
              </w:rPr>
              <w:t>W</w:t>
            </w:r>
            <w:r w:rsidRPr="00312328">
              <w:rPr>
                <w:sz w:val="20"/>
                <w:szCs w:val="20"/>
              </w:rPr>
              <w:t xml:space="preserve">ymagań </w:t>
            </w:r>
            <w:r w:rsidR="00AD7410">
              <w:rPr>
                <w:sz w:val="20"/>
                <w:szCs w:val="20"/>
              </w:rPr>
              <w:t>O</w:t>
            </w:r>
            <w:r w:rsidRPr="00312328">
              <w:rPr>
                <w:sz w:val="20"/>
                <w:szCs w:val="20"/>
              </w:rPr>
              <w:t>pcjonalnych (jeśli dany Uczestnik PCP deklarował ich spełnienie). Weryfikacja musi zostać przeprowadzona w terminie do dnia zakończenia Testów Instalacji Ułamkowo-Technicznych.</w:t>
            </w:r>
          </w:p>
          <w:p w14:paraId="5088EA1C" w14:textId="77777777" w:rsidR="003F5EFC" w:rsidRPr="00312328" w:rsidRDefault="003F5EFC" w:rsidP="00C103EF">
            <w:pPr>
              <w:spacing w:line="276" w:lineRule="auto"/>
              <w:jc w:val="both"/>
              <w:rPr>
                <w:sz w:val="20"/>
                <w:szCs w:val="20"/>
              </w:rPr>
            </w:pPr>
          </w:p>
          <w:p w14:paraId="716E67CD" w14:textId="293F7535" w:rsidR="003F5EFC" w:rsidRPr="00312328" w:rsidRDefault="003F5EFC" w:rsidP="00C103EF">
            <w:pPr>
              <w:spacing w:line="276" w:lineRule="auto"/>
              <w:jc w:val="both"/>
              <w:rPr>
                <w:sz w:val="20"/>
                <w:szCs w:val="20"/>
              </w:rPr>
            </w:pPr>
            <w:r w:rsidRPr="00312328">
              <w:rPr>
                <w:sz w:val="20"/>
                <w:szCs w:val="20"/>
              </w:rPr>
              <w:t xml:space="preserve">Zamawiający wymaga, aby Partner Strategiczny dokonał weryfikacji elementów składowych Instalacji Ułamkowo-Technicznych i spełnienia </w:t>
            </w:r>
            <w:r w:rsidR="00AD7410">
              <w:rPr>
                <w:sz w:val="20"/>
                <w:szCs w:val="20"/>
              </w:rPr>
              <w:t>Wymagań Obligatoryjnych</w:t>
            </w:r>
            <w:r>
              <w:rPr>
                <w:sz w:val="20"/>
                <w:szCs w:val="20"/>
              </w:rPr>
              <w:t>, wskazanych dla Przedsięwzięcia PCP w Części D niniejszego dokumentu,</w:t>
            </w:r>
            <w:r w:rsidRPr="00312328">
              <w:rPr>
                <w:sz w:val="20"/>
                <w:szCs w:val="20"/>
              </w:rPr>
              <w:t xml:space="preserve"> w zakresie:</w:t>
            </w:r>
          </w:p>
          <w:p w14:paraId="33911F7B" w14:textId="1E94D9D3"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przestrzeni do magazynowania substratów w lokalizacji Instalacji Ułamkowo-Technicznych - </w:t>
            </w:r>
            <w:r w:rsidR="00AD7410">
              <w:rPr>
                <w:sz w:val="20"/>
                <w:szCs w:val="20"/>
              </w:rPr>
              <w:t>Wymaganie Obligatoryjne</w:t>
            </w:r>
            <w:r w:rsidRPr="00312328">
              <w:rPr>
                <w:sz w:val="20"/>
                <w:szCs w:val="20"/>
              </w:rPr>
              <w:t xml:space="preserve"> nr 1.19 dot. </w:t>
            </w:r>
            <w:r w:rsidRPr="00312328">
              <w:rPr>
                <w:sz w:val="20"/>
                <w:szCs w:val="20"/>
              </w:rPr>
              <w:lastRenderedPageBreak/>
              <w:t xml:space="preserve">zbiorniki buforowych oraz </w:t>
            </w:r>
            <w:r w:rsidR="00AD7410">
              <w:rPr>
                <w:sz w:val="20"/>
                <w:szCs w:val="20"/>
              </w:rPr>
              <w:t>Wymaganie Obligatoryjne</w:t>
            </w:r>
            <w:r w:rsidRPr="00312328">
              <w:rPr>
                <w:sz w:val="20"/>
                <w:szCs w:val="20"/>
              </w:rPr>
              <w:t xml:space="preserve"> nr 2.7 dot. miejsca przeładunkowego substratów stałych,</w:t>
            </w:r>
          </w:p>
          <w:p w14:paraId="61717CD6" w14:textId="5C1A7248"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urządzeń służących przygotowaniu i dozowaniu substratów do bioreaktorów - </w:t>
            </w:r>
            <w:r w:rsidR="00AD7410">
              <w:rPr>
                <w:sz w:val="20"/>
                <w:szCs w:val="20"/>
              </w:rPr>
              <w:t>Wymaganie Obligatoryjne</w:t>
            </w:r>
            <w:r w:rsidRPr="00312328">
              <w:rPr>
                <w:sz w:val="20"/>
                <w:szCs w:val="20"/>
              </w:rPr>
              <w:t xml:space="preserve"> nr 1.22,</w:t>
            </w:r>
          </w:p>
          <w:p w14:paraId="59CEFEB3" w14:textId="59E30191" w:rsidR="003F5EFC" w:rsidRPr="00312328" w:rsidRDefault="003F5EFC" w:rsidP="00C103EF">
            <w:pPr>
              <w:pStyle w:val="Akapitzlist"/>
              <w:numPr>
                <w:ilvl w:val="0"/>
                <w:numId w:val="5"/>
              </w:numPr>
              <w:spacing w:line="276" w:lineRule="auto"/>
              <w:jc w:val="both"/>
              <w:rPr>
                <w:sz w:val="20"/>
                <w:szCs w:val="20"/>
              </w:rPr>
            </w:pPr>
            <w:r w:rsidRPr="00312328">
              <w:rPr>
                <w:sz w:val="20"/>
                <w:szCs w:val="20"/>
              </w:rPr>
              <w:t>bioreaktorów -</w:t>
            </w:r>
            <w:r>
              <w:rPr>
                <w:sz w:val="20"/>
                <w:szCs w:val="20"/>
              </w:rPr>
              <w:t xml:space="preserve"> </w:t>
            </w:r>
            <w:r w:rsidR="00AD7410">
              <w:rPr>
                <w:sz w:val="20"/>
                <w:szCs w:val="20"/>
              </w:rPr>
              <w:t>Wymaganie Obligatoryjne</w:t>
            </w:r>
            <w:r w:rsidRPr="00312328">
              <w:rPr>
                <w:sz w:val="20"/>
                <w:szCs w:val="20"/>
              </w:rPr>
              <w:t xml:space="preserve"> 1.13,</w:t>
            </w:r>
          </w:p>
          <w:p w14:paraId="750DF483" w14:textId="03CC192E"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zbiorników pofermentacyjnych lub innych urządzeń zapewniających przekształcenie masy pofermentacyjnej - </w:t>
            </w:r>
            <w:r w:rsidR="00AD7410">
              <w:rPr>
                <w:sz w:val="20"/>
                <w:szCs w:val="20"/>
              </w:rPr>
              <w:t>Wymaganie Obligatoryjne</w:t>
            </w:r>
            <w:r w:rsidRPr="00312328">
              <w:rPr>
                <w:sz w:val="20"/>
                <w:szCs w:val="20"/>
              </w:rPr>
              <w:t xml:space="preserve"> nr 2.9,</w:t>
            </w:r>
          </w:p>
          <w:p w14:paraId="336A3D7A" w14:textId="296E6802"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magazynu/ów biogazu - </w:t>
            </w:r>
            <w:r w:rsidR="00AD7410">
              <w:rPr>
                <w:sz w:val="20"/>
                <w:szCs w:val="20"/>
              </w:rPr>
              <w:t>Wymaganie Obligatoryjne</w:t>
            </w:r>
            <w:r w:rsidRPr="00312328">
              <w:rPr>
                <w:sz w:val="20"/>
                <w:szCs w:val="20"/>
              </w:rPr>
              <w:t xml:space="preserve"> nr 2.8,</w:t>
            </w:r>
          </w:p>
          <w:p w14:paraId="62B94E65" w14:textId="04474AE3"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analizatora/ów biogazu - </w:t>
            </w:r>
            <w:r w:rsidR="00AD7410">
              <w:rPr>
                <w:sz w:val="20"/>
                <w:szCs w:val="20"/>
              </w:rPr>
              <w:t>Wymaganie Obligatoryjne</w:t>
            </w:r>
            <w:r w:rsidRPr="00312328">
              <w:rPr>
                <w:sz w:val="20"/>
                <w:szCs w:val="20"/>
              </w:rPr>
              <w:t xml:space="preserve"> nr 1.23,</w:t>
            </w:r>
          </w:p>
          <w:p w14:paraId="0EDCC7AC" w14:textId="1E617F0D"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chromatografu procesowego – </w:t>
            </w:r>
            <w:r w:rsidR="00AD7410">
              <w:rPr>
                <w:sz w:val="20"/>
                <w:szCs w:val="20"/>
              </w:rPr>
              <w:t>Wymaganie Obligatoryjne</w:t>
            </w:r>
            <w:r w:rsidRPr="00312328">
              <w:rPr>
                <w:sz w:val="20"/>
                <w:szCs w:val="20"/>
              </w:rPr>
              <w:t xml:space="preserve"> nr 1.24 (jeśli dotyczy),</w:t>
            </w:r>
          </w:p>
          <w:p w14:paraId="7A016A0E" w14:textId="10CF6998" w:rsidR="003F5EFC" w:rsidRPr="00312328" w:rsidRDefault="003F5EFC" w:rsidP="00C103EF">
            <w:pPr>
              <w:pStyle w:val="Akapitzlist"/>
              <w:numPr>
                <w:ilvl w:val="0"/>
                <w:numId w:val="5"/>
              </w:numPr>
              <w:spacing w:line="276" w:lineRule="auto"/>
              <w:jc w:val="both"/>
              <w:rPr>
                <w:sz w:val="20"/>
                <w:szCs w:val="20"/>
              </w:rPr>
            </w:pPr>
            <w:r w:rsidRPr="00312328">
              <w:rPr>
                <w:sz w:val="20"/>
                <w:szCs w:val="20"/>
              </w:rPr>
              <w:t>przepływomierzy biogazu, biometanu (jeśli dotyczy) i pofermentu - wymagania obligatoryjne nr 1.25, nr 1.26 (jeśli dotyczy), nr 1.28,</w:t>
            </w:r>
          </w:p>
          <w:p w14:paraId="234E9479" w14:textId="0EEC00E6" w:rsidR="003F5EFC" w:rsidRPr="00073EC6" w:rsidRDefault="003F5EFC" w:rsidP="00C103EF">
            <w:pPr>
              <w:pStyle w:val="Akapitzlist"/>
              <w:numPr>
                <w:ilvl w:val="0"/>
                <w:numId w:val="5"/>
              </w:numPr>
              <w:spacing w:line="276" w:lineRule="auto"/>
              <w:jc w:val="both"/>
              <w:rPr>
                <w:sz w:val="20"/>
                <w:szCs w:val="20"/>
              </w:rPr>
            </w:pPr>
            <w:r w:rsidRPr="00312328">
              <w:rPr>
                <w:sz w:val="20"/>
                <w:szCs w:val="20"/>
              </w:rPr>
              <w:t>urządzenia do zagospodarowania biogazu - kotły gazowe, pochodnie biogazu - wymagania obligatoryjne nr 1.12, nr 2.6,</w:t>
            </w:r>
          </w:p>
          <w:p w14:paraId="6915BA20" w14:textId="36540D6B" w:rsidR="003F5EFC" w:rsidRPr="00312328" w:rsidRDefault="003F5EFC" w:rsidP="00C103EF">
            <w:pPr>
              <w:pStyle w:val="Akapitzlist"/>
              <w:numPr>
                <w:ilvl w:val="0"/>
                <w:numId w:val="5"/>
              </w:numPr>
              <w:spacing w:line="276" w:lineRule="auto"/>
              <w:jc w:val="both"/>
              <w:rPr>
                <w:sz w:val="20"/>
                <w:szCs w:val="20"/>
              </w:rPr>
            </w:pPr>
            <w:r w:rsidRPr="00073EC6">
              <w:rPr>
                <w:sz w:val="20"/>
                <w:szCs w:val="20"/>
              </w:rPr>
              <w:t>zapewnienia pomieszczenia socjalnego, sterowni i magazynu części zamiennych</w:t>
            </w:r>
            <w:r w:rsidRPr="00312328">
              <w:rPr>
                <w:sz w:val="20"/>
                <w:szCs w:val="20"/>
              </w:rPr>
              <w:t xml:space="preserve"> - </w:t>
            </w:r>
            <w:r w:rsidR="00AD7410">
              <w:rPr>
                <w:sz w:val="20"/>
                <w:szCs w:val="20"/>
              </w:rPr>
              <w:t>Wymaganie Obligatoryjne</w:t>
            </w:r>
            <w:r w:rsidRPr="00073EC6">
              <w:rPr>
                <w:sz w:val="20"/>
                <w:szCs w:val="20"/>
              </w:rPr>
              <w:t xml:space="preserve"> nr 1.15,</w:t>
            </w:r>
          </w:p>
          <w:p w14:paraId="18A2A353" w14:textId="268FE961"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systemu sterowania Procesem Technologicznym np. typu SCADA z wizualizacją pracy poszczególnych działów technologicznych - </w:t>
            </w:r>
            <w:r w:rsidR="00AD7410">
              <w:rPr>
                <w:sz w:val="20"/>
                <w:szCs w:val="20"/>
              </w:rPr>
              <w:t>Wymaganie Obligatoryjne</w:t>
            </w:r>
            <w:r w:rsidRPr="00312328">
              <w:rPr>
                <w:sz w:val="20"/>
                <w:szCs w:val="20"/>
              </w:rPr>
              <w:t xml:space="preserve"> nr 1.6,</w:t>
            </w:r>
          </w:p>
          <w:p w14:paraId="326077ED" w14:textId="5CC13219"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instalacji do usuwania kondensatu z biogazu - </w:t>
            </w:r>
            <w:r w:rsidR="00AD7410">
              <w:rPr>
                <w:sz w:val="20"/>
                <w:szCs w:val="20"/>
              </w:rPr>
              <w:t>Wymaganie Obligatoryjne</w:t>
            </w:r>
            <w:r w:rsidRPr="00312328">
              <w:rPr>
                <w:sz w:val="20"/>
                <w:szCs w:val="20"/>
              </w:rPr>
              <w:t xml:space="preserve"> nr 1.7,</w:t>
            </w:r>
          </w:p>
          <w:p w14:paraId="3C2E786B" w14:textId="3613139B" w:rsidR="003F5EFC" w:rsidRPr="00312328" w:rsidRDefault="003F5EFC" w:rsidP="00C103EF">
            <w:pPr>
              <w:pStyle w:val="Akapitzlist"/>
              <w:numPr>
                <w:ilvl w:val="0"/>
                <w:numId w:val="5"/>
              </w:numPr>
              <w:spacing w:line="276" w:lineRule="auto"/>
              <w:jc w:val="both"/>
              <w:rPr>
                <w:sz w:val="20"/>
                <w:szCs w:val="20"/>
              </w:rPr>
            </w:pPr>
            <w:r w:rsidRPr="00312328">
              <w:rPr>
                <w:sz w:val="20"/>
                <w:szCs w:val="20"/>
              </w:rPr>
              <w:t>Wykonanie i oznakowanie rurociągów – wymagania obligatoryjne nr 1.10 i nr 1.32,</w:t>
            </w:r>
          </w:p>
          <w:p w14:paraId="6F2D4403" w14:textId="237E2E52" w:rsidR="003F5EFC" w:rsidRPr="00312328" w:rsidRDefault="003F5EFC" w:rsidP="00C103EF">
            <w:pPr>
              <w:pStyle w:val="Akapitzlist"/>
              <w:numPr>
                <w:ilvl w:val="0"/>
                <w:numId w:val="5"/>
              </w:numPr>
              <w:spacing w:line="276" w:lineRule="auto"/>
              <w:jc w:val="both"/>
              <w:rPr>
                <w:sz w:val="20"/>
                <w:szCs w:val="20"/>
              </w:rPr>
            </w:pPr>
            <w:r w:rsidRPr="00312328">
              <w:rPr>
                <w:sz w:val="20"/>
                <w:szCs w:val="20"/>
              </w:rPr>
              <w:t>jakości biometanu - wymagania obligatoryjne nr 1.3,</w:t>
            </w:r>
          </w:p>
          <w:p w14:paraId="7508843B" w14:textId="2D138A5F" w:rsidR="003F5EFC" w:rsidRPr="00312328" w:rsidRDefault="003F5EFC" w:rsidP="00C103EF">
            <w:pPr>
              <w:pStyle w:val="Akapitzlist"/>
              <w:numPr>
                <w:ilvl w:val="0"/>
                <w:numId w:val="5"/>
              </w:numPr>
              <w:spacing w:line="276" w:lineRule="auto"/>
              <w:jc w:val="both"/>
              <w:rPr>
                <w:sz w:val="20"/>
                <w:szCs w:val="20"/>
              </w:rPr>
            </w:pPr>
            <w:r w:rsidRPr="00312328">
              <w:rPr>
                <w:sz w:val="20"/>
                <w:szCs w:val="20"/>
              </w:rPr>
              <w:t xml:space="preserve">warunki ogólne dotyczące biogazowni oraz warunki techniczne rurociągów do przesyłu biogazu/biometanu - </w:t>
            </w:r>
            <w:r w:rsidR="00AD7410">
              <w:rPr>
                <w:sz w:val="20"/>
                <w:szCs w:val="20"/>
              </w:rPr>
              <w:t>Wymaganie Obligatoryjne</w:t>
            </w:r>
            <w:r w:rsidRPr="00312328">
              <w:rPr>
                <w:sz w:val="20"/>
                <w:szCs w:val="20"/>
              </w:rPr>
              <w:t xml:space="preserve"> nr 1.5.</w:t>
            </w:r>
          </w:p>
          <w:p w14:paraId="6130F044" w14:textId="77777777" w:rsidR="003F5EFC" w:rsidRPr="00312328" w:rsidRDefault="003F5EFC" w:rsidP="00C103EF">
            <w:pPr>
              <w:spacing w:line="276" w:lineRule="auto"/>
              <w:jc w:val="both"/>
              <w:rPr>
                <w:sz w:val="20"/>
                <w:szCs w:val="20"/>
              </w:rPr>
            </w:pPr>
          </w:p>
          <w:p w14:paraId="370F4D89" w14:textId="508A440E" w:rsidR="003F5EFC" w:rsidRPr="00312328" w:rsidRDefault="003F5EFC" w:rsidP="00C103EF">
            <w:pPr>
              <w:spacing w:line="276" w:lineRule="auto"/>
              <w:jc w:val="both"/>
              <w:rPr>
                <w:sz w:val="20"/>
                <w:szCs w:val="20"/>
              </w:rPr>
            </w:pPr>
            <w:r w:rsidRPr="00312328">
              <w:rPr>
                <w:sz w:val="20"/>
                <w:szCs w:val="20"/>
              </w:rPr>
              <w:t xml:space="preserve">Zamawiający wymaga, aby Partner Strategiczny dokonał weryfikacji spełnienia </w:t>
            </w:r>
            <w:r w:rsidR="00AD7410">
              <w:rPr>
                <w:sz w:val="20"/>
                <w:szCs w:val="20"/>
              </w:rPr>
              <w:t>W</w:t>
            </w:r>
            <w:r w:rsidRPr="00312328">
              <w:rPr>
                <w:sz w:val="20"/>
                <w:szCs w:val="20"/>
              </w:rPr>
              <w:t xml:space="preserve">ymagań </w:t>
            </w:r>
            <w:r w:rsidR="00AD7410">
              <w:rPr>
                <w:sz w:val="20"/>
                <w:szCs w:val="20"/>
              </w:rPr>
              <w:t>O</w:t>
            </w:r>
            <w:r w:rsidRPr="00312328">
              <w:rPr>
                <w:sz w:val="20"/>
                <w:szCs w:val="20"/>
              </w:rPr>
              <w:t xml:space="preserve">pcjonalnych (jeśli takie zostały zadeklarowane przez poszczególnych Uczestników PCP). Wśród możliwych </w:t>
            </w:r>
            <w:r w:rsidR="00AD7410">
              <w:rPr>
                <w:sz w:val="20"/>
                <w:szCs w:val="20"/>
              </w:rPr>
              <w:t>W</w:t>
            </w:r>
            <w:r w:rsidRPr="00312328">
              <w:rPr>
                <w:sz w:val="20"/>
                <w:szCs w:val="20"/>
              </w:rPr>
              <w:t xml:space="preserve">ymagań </w:t>
            </w:r>
            <w:r w:rsidR="00AD7410">
              <w:rPr>
                <w:sz w:val="20"/>
                <w:szCs w:val="20"/>
              </w:rPr>
              <w:t>O</w:t>
            </w:r>
            <w:r w:rsidRPr="00312328">
              <w:rPr>
                <w:sz w:val="20"/>
                <w:szCs w:val="20"/>
              </w:rPr>
              <w:t>pcjonalnych, których spełnienie zadeklarować mogą Uczestnicy PCP są:</w:t>
            </w:r>
          </w:p>
          <w:p w14:paraId="342C53FF" w14:textId="7C27697D" w:rsidR="003F5EFC" w:rsidRPr="00073EC6" w:rsidRDefault="003F5EFC" w:rsidP="00C103EF">
            <w:pPr>
              <w:pStyle w:val="Akapitzlist"/>
              <w:numPr>
                <w:ilvl w:val="0"/>
                <w:numId w:val="6"/>
              </w:numPr>
              <w:spacing w:after="160" w:line="276" w:lineRule="auto"/>
              <w:jc w:val="both"/>
              <w:rPr>
                <w:sz w:val="20"/>
                <w:szCs w:val="20"/>
              </w:rPr>
            </w:pPr>
            <w:r w:rsidRPr="00312328">
              <w:rPr>
                <w:sz w:val="20"/>
                <w:szCs w:val="20"/>
              </w:rPr>
              <w:t>system</w:t>
            </w:r>
            <w:r w:rsidRPr="00073EC6">
              <w:rPr>
                <w:sz w:val="20"/>
                <w:szCs w:val="20"/>
              </w:rPr>
              <w:t xml:space="preserve"> autonomiczności Biogazowni </w:t>
            </w:r>
            <w:r w:rsidRPr="00312328">
              <w:rPr>
                <w:sz w:val="20"/>
                <w:szCs w:val="20"/>
              </w:rPr>
              <w:t>(</w:t>
            </w:r>
            <w:r w:rsidR="00AD7410">
              <w:rPr>
                <w:sz w:val="20"/>
                <w:szCs w:val="20"/>
              </w:rPr>
              <w:t>W</w:t>
            </w:r>
            <w:r w:rsidRPr="00312328">
              <w:rPr>
                <w:sz w:val="20"/>
                <w:szCs w:val="20"/>
              </w:rPr>
              <w:t xml:space="preserve">ymaganie </w:t>
            </w:r>
            <w:r w:rsidR="00AD7410">
              <w:rPr>
                <w:sz w:val="20"/>
                <w:szCs w:val="20"/>
              </w:rPr>
              <w:t>O</w:t>
            </w:r>
            <w:r w:rsidRPr="00312328">
              <w:rPr>
                <w:sz w:val="20"/>
                <w:szCs w:val="20"/>
              </w:rPr>
              <w:t>pcjonalne 3.1)</w:t>
            </w:r>
          </w:p>
          <w:p w14:paraId="09A3725E" w14:textId="46540153" w:rsidR="003F5EFC" w:rsidRPr="00312328" w:rsidRDefault="003F5EFC" w:rsidP="00C103EF">
            <w:pPr>
              <w:pStyle w:val="Akapitzlist"/>
              <w:numPr>
                <w:ilvl w:val="0"/>
                <w:numId w:val="6"/>
              </w:numPr>
              <w:spacing w:after="160" w:line="276" w:lineRule="auto"/>
              <w:jc w:val="both"/>
              <w:rPr>
                <w:sz w:val="20"/>
                <w:szCs w:val="20"/>
              </w:rPr>
            </w:pPr>
            <w:r w:rsidRPr="00312328">
              <w:rPr>
                <w:sz w:val="20"/>
                <w:szCs w:val="20"/>
              </w:rPr>
              <w:t>produkcja</w:t>
            </w:r>
            <w:r w:rsidRPr="00073EC6">
              <w:rPr>
                <w:sz w:val="20"/>
                <w:szCs w:val="20"/>
              </w:rPr>
              <w:t xml:space="preserve"> CO</w:t>
            </w:r>
            <w:r w:rsidRPr="00073EC6">
              <w:rPr>
                <w:sz w:val="20"/>
                <w:szCs w:val="20"/>
                <w:vertAlign w:val="subscript"/>
              </w:rPr>
              <w:t>2</w:t>
            </w:r>
            <w:r w:rsidRPr="00312328">
              <w:rPr>
                <w:sz w:val="20"/>
                <w:szCs w:val="20"/>
              </w:rPr>
              <w:t xml:space="preserve"> (</w:t>
            </w:r>
            <w:r w:rsidR="00AD7410">
              <w:rPr>
                <w:sz w:val="20"/>
                <w:szCs w:val="20"/>
              </w:rPr>
              <w:t>W</w:t>
            </w:r>
            <w:r w:rsidRPr="00312328">
              <w:rPr>
                <w:sz w:val="20"/>
                <w:szCs w:val="20"/>
              </w:rPr>
              <w:t xml:space="preserve">ymaganie </w:t>
            </w:r>
            <w:r w:rsidR="00AD7410">
              <w:rPr>
                <w:sz w:val="20"/>
                <w:szCs w:val="20"/>
              </w:rPr>
              <w:t>O</w:t>
            </w:r>
            <w:r w:rsidRPr="00312328">
              <w:rPr>
                <w:sz w:val="20"/>
                <w:szCs w:val="20"/>
              </w:rPr>
              <w:t>pcjonalne 3.2),</w:t>
            </w:r>
          </w:p>
          <w:p w14:paraId="0EA2797E" w14:textId="58ACAC9B" w:rsidR="003F5EFC" w:rsidRPr="00312328" w:rsidRDefault="003F5EFC" w:rsidP="00C103EF">
            <w:pPr>
              <w:pStyle w:val="Akapitzlist"/>
              <w:numPr>
                <w:ilvl w:val="0"/>
                <w:numId w:val="6"/>
              </w:numPr>
              <w:spacing w:after="160" w:line="276" w:lineRule="auto"/>
              <w:jc w:val="both"/>
              <w:rPr>
                <w:sz w:val="20"/>
                <w:szCs w:val="20"/>
              </w:rPr>
            </w:pPr>
            <w:r w:rsidRPr="00073EC6">
              <w:rPr>
                <w:sz w:val="20"/>
                <w:szCs w:val="20"/>
              </w:rPr>
              <w:t>zapewnienie nieprzerwanej ciągłości pracy Biogazowni</w:t>
            </w:r>
            <w:r w:rsidRPr="00312328">
              <w:rPr>
                <w:sz w:val="20"/>
                <w:szCs w:val="20"/>
              </w:rPr>
              <w:t xml:space="preserve"> (</w:t>
            </w:r>
            <w:r w:rsidR="00AD7410">
              <w:rPr>
                <w:sz w:val="20"/>
                <w:szCs w:val="20"/>
              </w:rPr>
              <w:t>W</w:t>
            </w:r>
            <w:r w:rsidRPr="00312328">
              <w:rPr>
                <w:sz w:val="20"/>
                <w:szCs w:val="20"/>
              </w:rPr>
              <w:t xml:space="preserve">ymaganie </w:t>
            </w:r>
            <w:r w:rsidR="00AD7410">
              <w:rPr>
                <w:sz w:val="20"/>
                <w:szCs w:val="20"/>
              </w:rPr>
              <w:t>O</w:t>
            </w:r>
            <w:r w:rsidRPr="00312328">
              <w:rPr>
                <w:sz w:val="20"/>
                <w:szCs w:val="20"/>
              </w:rPr>
              <w:t>pcjonalne 3.3),</w:t>
            </w:r>
          </w:p>
          <w:p w14:paraId="267A71EC" w14:textId="67C6BE39" w:rsidR="003F5EFC" w:rsidRPr="00073EC6" w:rsidRDefault="003F5EFC" w:rsidP="00C103EF">
            <w:pPr>
              <w:pStyle w:val="Akapitzlist"/>
              <w:numPr>
                <w:ilvl w:val="0"/>
                <w:numId w:val="6"/>
              </w:numPr>
              <w:spacing w:after="160" w:line="276" w:lineRule="auto"/>
              <w:jc w:val="both"/>
              <w:rPr>
                <w:sz w:val="20"/>
                <w:szCs w:val="20"/>
              </w:rPr>
            </w:pPr>
            <w:r w:rsidRPr="00073EC6">
              <w:rPr>
                <w:sz w:val="20"/>
                <w:szCs w:val="20"/>
              </w:rPr>
              <w:t>ciepło spalania biometanu nie mniejsze niż 38,0 MJ/m</w:t>
            </w:r>
            <w:r w:rsidRPr="00073EC6">
              <w:rPr>
                <w:sz w:val="20"/>
                <w:szCs w:val="20"/>
                <w:vertAlign w:val="superscript"/>
              </w:rPr>
              <w:t>3</w:t>
            </w:r>
            <w:r w:rsidRPr="00312328">
              <w:rPr>
                <w:sz w:val="20"/>
                <w:szCs w:val="20"/>
              </w:rPr>
              <w:t xml:space="preserve"> (</w:t>
            </w:r>
            <w:r w:rsidR="00AD7410">
              <w:rPr>
                <w:sz w:val="20"/>
                <w:szCs w:val="20"/>
              </w:rPr>
              <w:t>W</w:t>
            </w:r>
            <w:r w:rsidRPr="00312328">
              <w:rPr>
                <w:sz w:val="20"/>
                <w:szCs w:val="20"/>
              </w:rPr>
              <w:t xml:space="preserve">ymaganie </w:t>
            </w:r>
            <w:r w:rsidR="00AD7410">
              <w:rPr>
                <w:sz w:val="20"/>
                <w:szCs w:val="20"/>
              </w:rPr>
              <w:t>O</w:t>
            </w:r>
            <w:r w:rsidRPr="00312328">
              <w:rPr>
                <w:sz w:val="20"/>
                <w:szCs w:val="20"/>
              </w:rPr>
              <w:t>pcjonalne 3.4).</w:t>
            </w:r>
            <w:r w:rsidRPr="00073EC6">
              <w:rPr>
                <w:sz w:val="20"/>
                <w:szCs w:val="20"/>
              </w:rPr>
              <w:t xml:space="preserve"> W przypadku deklaracji spełnienia tego </w:t>
            </w:r>
            <w:r w:rsidR="00AD7410">
              <w:rPr>
                <w:sz w:val="20"/>
                <w:szCs w:val="20"/>
              </w:rPr>
              <w:t>W</w:t>
            </w:r>
            <w:r w:rsidRPr="00073EC6">
              <w:rPr>
                <w:sz w:val="20"/>
                <w:szCs w:val="20"/>
              </w:rPr>
              <w:t xml:space="preserve">ymagania </w:t>
            </w:r>
            <w:r w:rsidR="00AD7410">
              <w:rPr>
                <w:sz w:val="20"/>
                <w:szCs w:val="20"/>
              </w:rPr>
              <w:t>O</w:t>
            </w:r>
            <w:r w:rsidRPr="00073EC6">
              <w:rPr>
                <w:sz w:val="20"/>
                <w:szCs w:val="20"/>
              </w:rPr>
              <w:t xml:space="preserve">pcjonalnego </w:t>
            </w:r>
            <w:r w:rsidRPr="00312328">
              <w:rPr>
                <w:sz w:val="20"/>
                <w:szCs w:val="20"/>
              </w:rPr>
              <w:t>Uczestnik PCP</w:t>
            </w:r>
            <w:r w:rsidRPr="00073EC6">
              <w:rPr>
                <w:sz w:val="20"/>
                <w:szCs w:val="20"/>
              </w:rPr>
              <w:t xml:space="preserve"> musi zapewnić dodatkowo: system uzdatniania biogazu do biometanu, analizator biometanu, przepływomierz biometanu.</w:t>
            </w:r>
          </w:p>
          <w:p w14:paraId="6A53156B" w14:textId="4BC13000" w:rsidR="003F5EFC" w:rsidRPr="00312328" w:rsidRDefault="003F5EFC" w:rsidP="00C103EF">
            <w:pPr>
              <w:spacing w:line="276" w:lineRule="auto"/>
              <w:jc w:val="both"/>
              <w:rPr>
                <w:sz w:val="20"/>
                <w:szCs w:val="20"/>
              </w:rPr>
            </w:pPr>
            <w:r w:rsidRPr="00073EC6">
              <w:rPr>
                <w:sz w:val="20"/>
                <w:szCs w:val="20"/>
              </w:rPr>
              <w:lastRenderedPageBreak/>
              <w:t>Zamawiający wymaga, aby p</w:t>
            </w:r>
            <w:r w:rsidRPr="00312328">
              <w:rPr>
                <w:sz w:val="20"/>
                <w:szCs w:val="20"/>
              </w:rPr>
              <w:t>o przeprowadzeniu weryfikacji spełnienia przez Instalacje Ułamkowo-Techniczne wszystkich wymagań, Partner Strategiczny przekaz</w:t>
            </w:r>
            <w:r w:rsidRPr="00073EC6">
              <w:rPr>
                <w:sz w:val="20"/>
                <w:szCs w:val="20"/>
              </w:rPr>
              <w:t>ał</w:t>
            </w:r>
            <w:r w:rsidRPr="00312328">
              <w:rPr>
                <w:sz w:val="20"/>
                <w:szCs w:val="20"/>
              </w:rPr>
              <w:t xml:space="preserve"> Zamawiającemu raport z przeprowadzonej weryfikacji, osobno dla każdej Instalacji Ułamkowo-Technicznej w terminie ustalonym z Zamawiającym po podpisaniu Umowy</w:t>
            </w:r>
            <w:r w:rsidRPr="00073EC6">
              <w:rPr>
                <w:sz w:val="20"/>
                <w:szCs w:val="20"/>
              </w:rPr>
              <w:t>, lecz nie później niż do dnia rozpoczęcia drugiej części Testów Instalacji Ułamkowo-Technicznych</w:t>
            </w:r>
            <w:r>
              <w:rPr>
                <w:sz w:val="20"/>
                <w:szCs w:val="20"/>
              </w:rPr>
              <w:t>. Raport w formie elektronicznej</w:t>
            </w:r>
            <w:r w:rsidRPr="00312328">
              <w:rPr>
                <w:sz w:val="20"/>
                <w:szCs w:val="20"/>
              </w:rPr>
              <w:t xml:space="preserve"> musi zawierać </w:t>
            </w:r>
            <w:r w:rsidRPr="00073EC6">
              <w:rPr>
                <w:sz w:val="20"/>
                <w:szCs w:val="20"/>
              </w:rPr>
              <w:t>podsumowanie</w:t>
            </w:r>
            <w:r w:rsidRPr="00312328">
              <w:rPr>
                <w:sz w:val="20"/>
                <w:szCs w:val="20"/>
              </w:rPr>
              <w:t xml:space="preserve"> weryfikacji wraz z ewentualnymi uwagami dot. niespełnienia danych wymogów.</w:t>
            </w:r>
          </w:p>
          <w:p w14:paraId="083F5CE6" w14:textId="19443FDF" w:rsidR="003F5EFC" w:rsidRPr="00312328" w:rsidDel="00012CD0" w:rsidRDefault="003F5EFC" w:rsidP="00C103EF">
            <w:pPr>
              <w:spacing w:line="276" w:lineRule="auto"/>
              <w:jc w:val="both"/>
              <w:rPr>
                <w:sz w:val="20"/>
                <w:szCs w:val="20"/>
              </w:rPr>
            </w:pPr>
          </w:p>
        </w:tc>
        <w:tc>
          <w:tcPr>
            <w:tcW w:w="1985" w:type="dxa"/>
            <w:vAlign w:val="center"/>
          </w:tcPr>
          <w:p w14:paraId="0A25716E" w14:textId="77777777" w:rsidR="003F5EFC" w:rsidRPr="00F37757" w:rsidRDefault="003F5EFC" w:rsidP="00C103EF">
            <w:pPr>
              <w:spacing w:line="276" w:lineRule="auto"/>
              <w:rPr>
                <w:sz w:val="20"/>
                <w:szCs w:val="20"/>
              </w:rPr>
            </w:pPr>
            <w:r w:rsidRPr="00F37757">
              <w:rPr>
                <w:sz w:val="20"/>
                <w:szCs w:val="20"/>
              </w:rPr>
              <w:lastRenderedPageBreak/>
              <w:t xml:space="preserve">Okres realizacji działania: </w:t>
            </w:r>
          </w:p>
          <w:p w14:paraId="7CC3F434" w14:textId="24C32856" w:rsidR="003F5EFC" w:rsidRPr="00F37757" w:rsidRDefault="003F5EFC" w:rsidP="00C103EF">
            <w:pPr>
              <w:spacing w:line="276" w:lineRule="auto"/>
              <w:rPr>
                <w:sz w:val="20"/>
                <w:szCs w:val="20"/>
              </w:rPr>
            </w:pPr>
            <w:r w:rsidRPr="00F37757">
              <w:rPr>
                <w:sz w:val="20"/>
                <w:szCs w:val="20"/>
              </w:rPr>
              <w:t>w terminie od pierwszego do ostatniego dnia Testów Instalacji Ułamkowo-Technicznych</w:t>
            </w:r>
          </w:p>
          <w:p w14:paraId="01DB8BA5" w14:textId="547A8EC5" w:rsidR="003F5EFC" w:rsidRPr="00073EC6" w:rsidDel="00012CD0" w:rsidRDefault="003F5EFC" w:rsidP="00C103EF">
            <w:pPr>
              <w:spacing w:line="276" w:lineRule="auto"/>
              <w:rPr>
                <w:sz w:val="20"/>
                <w:szCs w:val="20"/>
                <w:highlight w:val="yellow"/>
              </w:rPr>
            </w:pPr>
          </w:p>
        </w:tc>
      </w:tr>
      <w:tr w:rsidR="003F5EFC" w:rsidRPr="00312328" w14:paraId="2BCBE389" w14:textId="77777777" w:rsidTr="50FE822B">
        <w:trPr>
          <w:trHeight w:val="1123"/>
        </w:trPr>
        <w:tc>
          <w:tcPr>
            <w:tcW w:w="562" w:type="dxa"/>
            <w:shd w:val="clear" w:color="auto" w:fill="C5E0B3" w:themeFill="accent6" w:themeFillTint="66"/>
            <w:vAlign w:val="center"/>
          </w:tcPr>
          <w:p w14:paraId="3EF0AD1E" w14:textId="77777777" w:rsidR="003F5EFC" w:rsidRPr="00312328" w:rsidRDefault="003F5EFC" w:rsidP="00487E03">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322E22AE" w14:textId="719095F6" w:rsidR="003F5EFC" w:rsidRPr="00312328" w:rsidRDefault="003F5EFC">
            <w:pPr>
              <w:spacing w:line="276" w:lineRule="auto"/>
              <w:rPr>
                <w:rFonts w:eastAsiaTheme="minorEastAsia"/>
                <w:b/>
                <w:sz w:val="20"/>
                <w:szCs w:val="20"/>
              </w:rPr>
            </w:pPr>
            <w:r w:rsidRPr="00312328">
              <w:rPr>
                <w:rFonts w:cstheme="minorHAnsi"/>
                <w:b/>
                <w:sz w:val="20"/>
                <w:szCs w:val="20"/>
              </w:rPr>
              <w:t xml:space="preserve">Testy Instalacji Ułamkowo-Technicznych - </w:t>
            </w:r>
            <w:r w:rsidRPr="00312328">
              <w:rPr>
                <w:rFonts w:eastAsiaTheme="minorEastAsia"/>
                <w:b/>
                <w:sz w:val="20"/>
                <w:szCs w:val="20"/>
              </w:rPr>
              <w:t>Monitoring biotechnologiczny Instalacji Ułamkowo-Technicznych</w:t>
            </w:r>
          </w:p>
        </w:tc>
        <w:tc>
          <w:tcPr>
            <w:tcW w:w="6379" w:type="dxa"/>
            <w:vAlign w:val="center"/>
          </w:tcPr>
          <w:p w14:paraId="7D401694" w14:textId="22A0837C" w:rsidR="003F5EFC" w:rsidRPr="00312328" w:rsidRDefault="003F5EFC">
            <w:pPr>
              <w:spacing w:line="276" w:lineRule="auto"/>
              <w:jc w:val="both"/>
              <w:rPr>
                <w:sz w:val="20"/>
                <w:szCs w:val="20"/>
              </w:rPr>
            </w:pPr>
            <w:r w:rsidRPr="00312328">
              <w:rPr>
                <w:sz w:val="20"/>
                <w:szCs w:val="20"/>
              </w:rPr>
              <w:t>Zamawiający wymaga, aby Partner Strategiczny prowadził monitoring biotechnologiczny Instalacji Ułamkowo-Technicznych podczas Testów Instalacji Ułamkowo-Technicznych trwających 180 dni w podziale na dwie części, każda z części po 90 dni.</w:t>
            </w:r>
          </w:p>
          <w:p w14:paraId="426FECAB" w14:textId="77777777" w:rsidR="003F5EFC" w:rsidRPr="00312328" w:rsidRDefault="003F5EFC">
            <w:pPr>
              <w:spacing w:line="276" w:lineRule="auto"/>
              <w:jc w:val="both"/>
              <w:rPr>
                <w:sz w:val="20"/>
                <w:szCs w:val="20"/>
              </w:rPr>
            </w:pPr>
          </w:p>
          <w:p w14:paraId="377BCA41" w14:textId="748B9FED" w:rsidR="003F5EFC" w:rsidRPr="00312328" w:rsidRDefault="003F5EFC">
            <w:pPr>
              <w:spacing w:line="276" w:lineRule="auto"/>
              <w:jc w:val="both"/>
              <w:rPr>
                <w:sz w:val="20"/>
                <w:szCs w:val="20"/>
              </w:rPr>
            </w:pPr>
            <w:r w:rsidRPr="00312328">
              <w:rPr>
                <w:sz w:val="20"/>
                <w:szCs w:val="20"/>
              </w:rPr>
              <w:t>Zamawiający wymaga, aby Partner Strategiczny zrealizował monitoring biotechnologiczny we wskazanym poniżej zakresie:</w:t>
            </w:r>
          </w:p>
          <w:p w14:paraId="2B83347F" w14:textId="77777777" w:rsidR="003F5EFC" w:rsidRPr="00312328" w:rsidRDefault="003F5EFC">
            <w:pPr>
              <w:spacing w:line="276" w:lineRule="auto"/>
              <w:jc w:val="both"/>
              <w:rPr>
                <w:sz w:val="20"/>
                <w:szCs w:val="20"/>
              </w:rPr>
            </w:pPr>
          </w:p>
          <w:p w14:paraId="5DED0515" w14:textId="63249742" w:rsidR="003F5EFC" w:rsidRPr="00073EC6" w:rsidRDefault="003F5EFC">
            <w:pPr>
              <w:pStyle w:val="Akapitzlist"/>
              <w:numPr>
                <w:ilvl w:val="0"/>
                <w:numId w:val="24"/>
              </w:numPr>
              <w:spacing w:after="160" w:line="276" w:lineRule="auto"/>
              <w:ind w:left="604" w:hanging="425"/>
              <w:jc w:val="both"/>
              <w:rPr>
                <w:b/>
                <w:sz w:val="20"/>
                <w:szCs w:val="20"/>
              </w:rPr>
            </w:pPr>
            <w:r w:rsidRPr="00073EC6">
              <w:rPr>
                <w:b/>
                <w:sz w:val="20"/>
                <w:szCs w:val="20"/>
              </w:rPr>
              <w:t>Badania wydajności biogazowej poszczególnych substratów i wariantów substratowych w trakcie Testów Instalacji Ułamkowo-Technicznych (IUT)</w:t>
            </w:r>
          </w:p>
          <w:p w14:paraId="18C55D5A" w14:textId="028B910B" w:rsidR="003F5EFC" w:rsidRPr="00312328" w:rsidRDefault="003F5EFC">
            <w:pPr>
              <w:spacing w:line="276" w:lineRule="auto"/>
              <w:jc w:val="both"/>
              <w:rPr>
                <w:sz w:val="20"/>
                <w:szCs w:val="20"/>
              </w:rPr>
            </w:pPr>
            <w:r w:rsidRPr="00312328">
              <w:rPr>
                <w:sz w:val="20"/>
                <w:szCs w:val="20"/>
              </w:rPr>
              <w:t>Zamawiający wymaga określenia wydajności biogazowej substratów</w:t>
            </w:r>
            <w:r>
              <w:rPr>
                <w:sz w:val="20"/>
                <w:szCs w:val="20"/>
              </w:rPr>
              <w:t xml:space="preserve"> wchodzących w skład wariantów substratowych wskazanych przez Zamawiającego do Testów Instalacji Ułamkowo-Technicznych (max. 5 substratów w danej części Testów)</w:t>
            </w:r>
            <w:r w:rsidRPr="00312328">
              <w:rPr>
                <w:sz w:val="20"/>
                <w:szCs w:val="20"/>
              </w:rPr>
              <w:t xml:space="preserve"> w warunkach fermentacji mezofilnej (fermentacja mokra, prowadzona </w:t>
            </w:r>
            <w:r w:rsidRPr="00487E03">
              <w:rPr>
                <w:sz w:val="20"/>
                <w:szCs w:val="20"/>
                <w:u w:val="single"/>
              </w:rPr>
              <w:t>w sposób okresowy</w:t>
            </w:r>
            <w:r w:rsidRPr="00312328">
              <w:rPr>
                <w:sz w:val="20"/>
                <w:szCs w:val="20"/>
              </w:rPr>
              <w:t>, obejmująca również inokulum), zgodnie z</w:t>
            </w:r>
            <w:r>
              <w:rPr>
                <w:sz w:val="20"/>
                <w:szCs w:val="20"/>
              </w:rPr>
              <w:t xml:space="preserve"> normą VDI 4630 lub DIN 38414-8</w:t>
            </w:r>
            <w:r w:rsidR="001E4F13">
              <w:rPr>
                <w:sz w:val="20"/>
                <w:szCs w:val="20"/>
              </w:rPr>
              <w:t xml:space="preserve"> lub norm</w:t>
            </w:r>
            <w:r w:rsidR="004708AD">
              <w:rPr>
                <w:sz w:val="20"/>
                <w:szCs w:val="20"/>
              </w:rPr>
              <w:t>ami</w:t>
            </w:r>
            <w:r w:rsidR="001E4F13">
              <w:rPr>
                <w:sz w:val="20"/>
                <w:szCs w:val="20"/>
              </w:rPr>
              <w:t xml:space="preserve"> równoważn</w:t>
            </w:r>
            <w:r w:rsidR="004708AD">
              <w:rPr>
                <w:sz w:val="20"/>
                <w:szCs w:val="20"/>
              </w:rPr>
              <w:t>ymi</w:t>
            </w:r>
            <w:r>
              <w:rPr>
                <w:sz w:val="20"/>
                <w:szCs w:val="20"/>
              </w:rPr>
              <w:t>, dla każdego substratu należy przeprowadzić analizę w dwóch powtórzeniach.</w:t>
            </w:r>
          </w:p>
          <w:p w14:paraId="37176D35" w14:textId="77777777" w:rsidR="003F5EFC" w:rsidRPr="00312328" w:rsidRDefault="003F5EFC">
            <w:pPr>
              <w:spacing w:line="276" w:lineRule="auto"/>
              <w:jc w:val="both"/>
              <w:rPr>
                <w:sz w:val="20"/>
                <w:szCs w:val="20"/>
              </w:rPr>
            </w:pPr>
          </w:p>
          <w:p w14:paraId="127E7303" w14:textId="791E2E87" w:rsidR="0007697F" w:rsidRDefault="003F5EFC">
            <w:pPr>
              <w:spacing w:line="276" w:lineRule="auto"/>
              <w:jc w:val="both"/>
              <w:rPr>
                <w:ins w:id="208" w:author="Autor"/>
                <w:sz w:val="20"/>
                <w:szCs w:val="20"/>
              </w:rPr>
            </w:pPr>
            <w:r w:rsidRPr="003200AC">
              <w:rPr>
                <w:sz w:val="20"/>
                <w:szCs w:val="20"/>
              </w:rPr>
              <w:t xml:space="preserve">Zamawiający wymaga określenia wydajności biogazowej testowanych wariantów substratowych (max. 2 warianty substratowe w danej części Testów) w warunkach fermentacji mezofilnej (fermentacja mokra prowadzona </w:t>
            </w:r>
            <w:r w:rsidRPr="003200AC">
              <w:rPr>
                <w:sz w:val="20"/>
                <w:szCs w:val="20"/>
                <w:u w:val="single"/>
              </w:rPr>
              <w:t>w sposób quasi-ciągły</w:t>
            </w:r>
            <w:r w:rsidRPr="003200AC">
              <w:rPr>
                <w:sz w:val="20"/>
                <w:szCs w:val="20"/>
              </w:rPr>
              <w:t>), zgodnie z normą VDI 4630 lub DIN 38414-8</w:t>
            </w:r>
            <w:r w:rsidR="6CFEE13D" w:rsidRPr="003200AC">
              <w:rPr>
                <w:sz w:val="20"/>
                <w:szCs w:val="20"/>
              </w:rPr>
              <w:t xml:space="preserve"> lub norm</w:t>
            </w:r>
            <w:r w:rsidR="7DAAC7B0" w:rsidRPr="003200AC">
              <w:rPr>
                <w:sz w:val="20"/>
                <w:szCs w:val="20"/>
              </w:rPr>
              <w:t>ami</w:t>
            </w:r>
            <w:r w:rsidR="6CFEE13D" w:rsidRPr="003200AC">
              <w:rPr>
                <w:sz w:val="20"/>
                <w:szCs w:val="20"/>
              </w:rPr>
              <w:t xml:space="preserve"> równoważn</w:t>
            </w:r>
            <w:r w:rsidR="7DAAC7B0" w:rsidRPr="003200AC">
              <w:rPr>
                <w:sz w:val="20"/>
                <w:szCs w:val="20"/>
              </w:rPr>
              <w:t>ymi</w:t>
            </w:r>
            <w:r w:rsidRPr="003200AC">
              <w:rPr>
                <w:sz w:val="20"/>
                <w:szCs w:val="20"/>
              </w:rPr>
              <w:t>,</w:t>
            </w:r>
            <w:r w:rsidRPr="003200AC">
              <w:t xml:space="preserve"> </w:t>
            </w:r>
            <w:r w:rsidRPr="003200AC">
              <w:rPr>
                <w:sz w:val="20"/>
                <w:szCs w:val="20"/>
              </w:rPr>
              <w:t xml:space="preserve">dla każdego wariantu substratowego należy przeprowadzić analizę w </w:t>
            </w:r>
            <w:del w:id="209" w:author="Autor">
              <w:r w:rsidRPr="003200AC" w:rsidDel="003F5EFC">
                <w:rPr>
                  <w:sz w:val="20"/>
                  <w:szCs w:val="20"/>
                </w:rPr>
                <w:delText xml:space="preserve">trzech </w:delText>
              </w:r>
            </w:del>
            <w:ins w:id="210" w:author="Autor">
              <w:r w:rsidR="324DAD01" w:rsidRPr="003200AC">
                <w:rPr>
                  <w:sz w:val="20"/>
                  <w:szCs w:val="20"/>
                </w:rPr>
                <w:t>jednym</w:t>
              </w:r>
              <w:r w:rsidR="6F31B646" w:rsidRPr="003200AC">
                <w:rPr>
                  <w:sz w:val="20"/>
                  <w:szCs w:val="20"/>
                </w:rPr>
                <w:t xml:space="preserve"> </w:t>
              </w:r>
            </w:ins>
            <w:r w:rsidRPr="003200AC">
              <w:rPr>
                <w:sz w:val="20"/>
                <w:szCs w:val="20"/>
              </w:rPr>
              <w:t>powtórzeni</w:t>
            </w:r>
            <w:ins w:id="211" w:author="Autor">
              <w:r w:rsidR="7FBA1F2C" w:rsidRPr="003200AC">
                <w:rPr>
                  <w:sz w:val="20"/>
                  <w:szCs w:val="20"/>
                </w:rPr>
                <w:t>u</w:t>
              </w:r>
            </w:ins>
            <w:del w:id="212" w:author="Autor">
              <w:r w:rsidRPr="003200AC" w:rsidDel="003F5EFC">
                <w:rPr>
                  <w:sz w:val="20"/>
                  <w:szCs w:val="20"/>
                </w:rPr>
                <w:delText>ach</w:delText>
              </w:r>
            </w:del>
            <w:r w:rsidRPr="003200AC">
              <w:rPr>
                <w:sz w:val="20"/>
                <w:szCs w:val="20"/>
              </w:rPr>
              <w:t>.</w:t>
            </w:r>
            <w:ins w:id="213" w:author="Autor">
              <w:r w:rsidR="6F31B646" w:rsidRPr="003200AC">
                <w:rPr>
                  <w:sz w:val="20"/>
                  <w:szCs w:val="20"/>
                </w:rPr>
                <w:t xml:space="preserve"> Wymagane będzie zaangażowanie </w:t>
              </w:r>
              <w:r w:rsidR="05FBB02A" w:rsidRPr="003200AC">
                <w:rPr>
                  <w:sz w:val="20"/>
                  <w:szCs w:val="20"/>
                </w:rPr>
                <w:t>6</w:t>
              </w:r>
              <w:r w:rsidR="6F31B646" w:rsidRPr="003200AC">
                <w:rPr>
                  <w:sz w:val="20"/>
                  <w:szCs w:val="20"/>
                </w:rPr>
                <w:t xml:space="preserve"> bioreaktorów w pierwszej części </w:t>
              </w:r>
              <w:r w:rsidR="003200AC">
                <w:rPr>
                  <w:sz w:val="20"/>
                  <w:szCs w:val="20"/>
                </w:rPr>
                <w:t>T</w:t>
              </w:r>
              <w:del w:id="214" w:author="Autor">
                <w:r w:rsidR="6F31B646" w:rsidRPr="003200AC" w:rsidDel="003200AC">
                  <w:rPr>
                    <w:sz w:val="20"/>
                    <w:szCs w:val="20"/>
                  </w:rPr>
                  <w:delText>t</w:delText>
                </w:r>
              </w:del>
              <w:r w:rsidR="6F31B646" w:rsidRPr="003200AC">
                <w:rPr>
                  <w:sz w:val="20"/>
                  <w:szCs w:val="20"/>
                </w:rPr>
                <w:t xml:space="preserve">estów (90 dni) oraz </w:t>
              </w:r>
              <w:r w:rsidR="0ABEC7BD" w:rsidRPr="003200AC">
                <w:rPr>
                  <w:sz w:val="20"/>
                  <w:szCs w:val="20"/>
                </w:rPr>
                <w:t>6</w:t>
              </w:r>
              <w:r w:rsidR="6F31B646" w:rsidRPr="003200AC">
                <w:rPr>
                  <w:sz w:val="20"/>
                  <w:szCs w:val="20"/>
                </w:rPr>
                <w:t xml:space="preserve"> bioreaktorów w drugiej części </w:t>
              </w:r>
              <w:r w:rsidR="003200AC">
                <w:rPr>
                  <w:sz w:val="20"/>
                  <w:szCs w:val="20"/>
                </w:rPr>
                <w:t>T</w:t>
              </w:r>
              <w:del w:id="215" w:author="Autor">
                <w:r w:rsidR="6F31B646" w:rsidRPr="003200AC" w:rsidDel="003200AC">
                  <w:rPr>
                    <w:sz w:val="20"/>
                    <w:szCs w:val="20"/>
                  </w:rPr>
                  <w:delText>t</w:delText>
                </w:r>
              </w:del>
              <w:r w:rsidR="6F31B646" w:rsidRPr="003200AC">
                <w:rPr>
                  <w:sz w:val="20"/>
                  <w:szCs w:val="20"/>
                </w:rPr>
                <w:t xml:space="preserve">estów (kolejnych 90 dni). </w:t>
              </w:r>
            </w:ins>
            <w:del w:id="216" w:author="Autor">
              <w:r w:rsidRPr="003200AC" w:rsidDel="003F5EFC">
                <w:rPr>
                  <w:sz w:val="20"/>
                  <w:szCs w:val="20"/>
                </w:rPr>
                <w:delText xml:space="preserve"> </w:delText>
              </w:r>
            </w:del>
            <w:ins w:id="217" w:author="Autor">
              <w:r w:rsidR="6F31B646" w:rsidRPr="003200AC">
                <w:rPr>
                  <w:sz w:val="20"/>
                  <w:szCs w:val="20"/>
                </w:rPr>
                <w:t xml:space="preserve">Zamawiający wymaga </w:t>
              </w:r>
              <w:r w:rsidR="4C5153D6" w:rsidRPr="003200AC">
                <w:rPr>
                  <w:sz w:val="20"/>
                  <w:szCs w:val="20"/>
                </w:rPr>
                <w:t>dozowania wariantu substratowego do</w:t>
              </w:r>
              <w:r w:rsidR="6F31B646" w:rsidRPr="003200AC">
                <w:rPr>
                  <w:sz w:val="20"/>
                  <w:szCs w:val="20"/>
                </w:rPr>
                <w:t xml:space="preserve"> bioreaktor</w:t>
              </w:r>
              <w:r w:rsidR="402DA8A8" w:rsidRPr="003200AC">
                <w:rPr>
                  <w:sz w:val="20"/>
                  <w:szCs w:val="20"/>
                </w:rPr>
                <w:t xml:space="preserve">ów laboratoryjnych </w:t>
              </w:r>
              <w:r w:rsidR="26B30211" w:rsidRPr="003200AC">
                <w:rPr>
                  <w:sz w:val="20"/>
                  <w:szCs w:val="20"/>
                </w:rPr>
                <w:t xml:space="preserve">co najmniej </w:t>
              </w:r>
              <w:r w:rsidR="6F31B646" w:rsidRPr="003200AC">
                <w:rPr>
                  <w:sz w:val="20"/>
                  <w:szCs w:val="20"/>
                </w:rPr>
                <w:t>raz na dobę.</w:t>
              </w:r>
              <w:r w:rsidR="5FA11A91" w:rsidRPr="003200AC">
                <w:rPr>
                  <w:sz w:val="20"/>
                  <w:szCs w:val="20"/>
                </w:rPr>
                <w:t xml:space="preserve"> </w:t>
              </w:r>
            </w:ins>
          </w:p>
          <w:p w14:paraId="11F00C01" w14:textId="77777777" w:rsidR="0007697F" w:rsidRDefault="0007697F">
            <w:pPr>
              <w:spacing w:line="276" w:lineRule="auto"/>
              <w:jc w:val="both"/>
              <w:rPr>
                <w:ins w:id="218" w:author="Autor"/>
                <w:sz w:val="20"/>
                <w:szCs w:val="20"/>
              </w:rPr>
            </w:pPr>
          </w:p>
          <w:p w14:paraId="2D2A03B2" w14:textId="0B3C3BD2" w:rsidR="003F5EFC" w:rsidRDefault="005A5B1C">
            <w:pPr>
              <w:spacing w:line="276" w:lineRule="auto"/>
              <w:jc w:val="both"/>
              <w:rPr>
                <w:ins w:id="219" w:author="Autor"/>
                <w:sz w:val="20"/>
                <w:szCs w:val="20"/>
              </w:rPr>
            </w:pPr>
            <w:ins w:id="220" w:author="Autor">
              <w:r w:rsidRPr="005A5B1C">
                <w:rPr>
                  <w:sz w:val="20"/>
                  <w:szCs w:val="20"/>
                </w:rPr>
                <w:t xml:space="preserve">Zamawiający dopuszcza możliwość zlecenia przez Partnera Strategicznego do podwykonawcy ww. badań </w:t>
              </w:r>
              <w:r w:rsidRPr="00312328">
                <w:rPr>
                  <w:sz w:val="20"/>
                  <w:szCs w:val="20"/>
                </w:rPr>
                <w:t xml:space="preserve">wydajności biogazowej testowanych </w:t>
              </w:r>
              <w:r w:rsidR="00487E03">
                <w:rPr>
                  <w:sz w:val="20"/>
                  <w:szCs w:val="20"/>
                </w:rPr>
                <w:t xml:space="preserve">substratów oraz </w:t>
              </w:r>
              <w:r w:rsidRPr="00312328">
                <w:rPr>
                  <w:sz w:val="20"/>
                  <w:szCs w:val="20"/>
                </w:rPr>
                <w:t>wariantów substratowych</w:t>
              </w:r>
              <w:del w:id="221" w:author="Autor">
                <w:r w:rsidDel="00487E03">
                  <w:rPr>
                    <w:sz w:val="20"/>
                    <w:szCs w:val="20"/>
                  </w:rPr>
                  <w:delText>.</w:delText>
                </w:r>
              </w:del>
            </w:ins>
          </w:p>
          <w:p w14:paraId="5C5FB5BC" w14:textId="77777777" w:rsidR="002A5726" w:rsidRPr="00312328" w:rsidRDefault="002A5726">
            <w:pPr>
              <w:spacing w:line="276" w:lineRule="auto"/>
              <w:jc w:val="both"/>
              <w:rPr>
                <w:sz w:val="20"/>
                <w:szCs w:val="20"/>
              </w:rPr>
            </w:pPr>
          </w:p>
          <w:p w14:paraId="504925ED" w14:textId="52F1CD8C" w:rsidR="003F5EFC" w:rsidRDefault="003F5EFC">
            <w:pPr>
              <w:spacing w:line="276" w:lineRule="auto"/>
              <w:jc w:val="both"/>
              <w:rPr>
                <w:sz w:val="20"/>
                <w:szCs w:val="20"/>
              </w:rPr>
            </w:pPr>
            <w:r>
              <w:rPr>
                <w:sz w:val="20"/>
                <w:szCs w:val="20"/>
              </w:rPr>
              <w:t xml:space="preserve">Szczegółowa liczba analiz, do przeprowadzenia których Partner Strategiczny jest zobligowany, została przedstawiona w Części C niniejszego dokumentu. </w:t>
            </w:r>
          </w:p>
          <w:p w14:paraId="1CFBC18B" w14:textId="77777777" w:rsidR="003F5EFC" w:rsidRPr="00312328" w:rsidRDefault="003F5EFC">
            <w:pPr>
              <w:spacing w:line="276" w:lineRule="auto"/>
              <w:jc w:val="both"/>
              <w:rPr>
                <w:sz w:val="20"/>
                <w:szCs w:val="20"/>
              </w:rPr>
            </w:pPr>
          </w:p>
          <w:p w14:paraId="738451AD" w14:textId="33F6A8CB" w:rsidR="003F5EFC" w:rsidRPr="00312328" w:rsidRDefault="003F5EFC">
            <w:pPr>
              <w:spacing w:line="276" w:lineRule="auto"/>
              <w:jc w:val="both"/>
              <w:rPr>
                <w:sz w:val="20"/>
                <w:szCs w:val="20"/>
              </w:rPr>
            </w:pPr>
            <w:r w:rsidRPr="00312328">
              <w:rPr>
                <w:sz w:val="20"/>
                <w:szCs w:val="20"/>
              </w:rPr>
              <w:t>Zamawiający</w:t>
            </w:r>
            <w:r>
              <w:rPr>
                <w:sz w:val="20"/>
                <w:szCs w:val="20"/>
              </w:rPr>
              <w:t xml:space="preserve"> ponadto</w:t>
            </w:r>
            <w:r w:rsidRPr="00312328">
              <w:rPr>
                <w:sz w:val="20"/>
                <w:szCs w:val="20"/>
              </w:rPr>
              <w:t xml:space="preserve"> wymaga określenia przez Partnera Strategicznego wydajności biogazu w jednostkach Nm</w:t>
            </w:r>
            <w:r w:rsidRPr="00C131C5">
              <w:rPr>
                <w:sz w:val="20"/>
                <w:szCs w:val="20"/>
                <w:vertAlign w:val="superscript"/>
              </w:rPr>
              <w:t>3</w:t>
            </w:r>
            <w:r w:rsidRPr="00312328">
              <w:rPr>
                <w:sz w:val="20"/>
                <w:szCs w:val="20"/>
              </w:rPr>
              <w:t>/t ś.m. (świeżej masy) oraz Nm</w:t>
            </w:r>
            <w:r w:rsidRPr="00C131C5">
              <w:rPr>
                <w:sz w:val="20"/>
                <w:szCs w:val="20"/>
                <w:vertAlign w:val="superscript"/>
              </w:rPr>
              <w:t>3</w:t>
            </w:r>
            <w:r w:rsidRPr="00312328">
              <w:rPr>
                <w:sz w:val="20"/>
                <w:szCs w:val="20"/>
              </w:rPr>
              <w:t>/t s.m.o. (suchej masy organicznej) a także podania zawartości metanu w produkowanym biogazie [% CH</w:t>
            </w:r>
            <w:r w:rsidRPr="00C131C5">
              <w:rPr>
                <w:sz w:val="20"/>
                <w:szCs w:val="20"/>
                <w:vertAlign w:val="subscript"/>
              </w:rPr>
              <w:t>4</w:t>
            </w:r>
            <w:r w:rsidRPr="00312328">
              <w:rPr>
                <w:sz w:val="20"/>
                <w:szCs w:val="20"/>
              </w:rPr>
              <w:t>].</w:t>
            </w:r>
          </w:p>
          <w:p w14:paraId="47782424" w14:textId="77777777" w:rsidR="003F5EFC" w:rsidRPr="00312328" w:rsidRDefault="003F5EFC">
            <w:pPr>
              <w:spacing w:line="276" w:lineRule="auto"/>
              <w:jc w:val="both"/>
              <w:rPr>
                <w:sz w:val="20"/>
                <w:szCs w:val="20"/>
              </w:rPr>
            </w:pPr>
          </w:p>
          <w:p w14:paraId="4CB922DD" w14:textId="44C9DE99" w:rsidR="003F5EFC" w:rsidRDefault="003F5EFC">
            <w:pPr>
              <w:spacing w:line="276" w:lineRule="auto"/>
              <w:jc w:val="both"/>
              <w:rPr>
                <w:sz w:val="20"/>
                <w:szCs w:val="20"/>
              </w:rPr>
            </w:pPr>
            <w:r w:rsidRPr="00312328">
              <w:rPr>
                <w:sz w:val="20"/>
                <w:szCs w:val="20"/>
              </w:rPr>
              <w:t>Zamawiający wymaga, aby w okresie pierwszych 90 dni Testów Instalacji Ułamkowo-Technicznych Partner Stra</w:t>
            </w:r>
            <w:r>
              <w:rPr>
                <w:sz w:val="20"/>
                <w:szCs w:val="20"/>
              </w:rPr>
              <w:t xml:space="preserve">tegiczny przeprowadził badania </w:t>
            </w:r>
            <w:r w:rsidRPr="00312328">
              <w:rPr>
                <w:sz w:val="20"/>
                <w:szCs w:val="20"/>
              </w:rPr>
              <w:t xml:space="preserve">wariantów substratowych wskazanych do dozowania na Instalacje Ułamkowo-Techniczne wskazanych przez Zamawiającego oraz substratów wchodzących w ich skład – zgodnie z metodami wskazanymi powyżej. </w:t>
            </w:r>
          </w:p>
          <w:p w14:paraId="28F3DB3E" w14:textId="43DB3B21" w:rsidR="003F5EFC" w:rsidRDefault="003F5EFC">
            <w:pPr>
              <w:spacing w:line="276" w:lineRule="auto"/>
              <w:jc w:val="both"/>
              <w:rPr>
                <w:sz w:val="20"/>
                <w:szCs w:val="20"/>
              </w:rPr>
            </w:pPr>
            <w:r w:rsidRPr="00312328">
              <w:rPr>
                <w:sz w:val="20"/>
                <w:szCs w:val="20"/>
              </w:rPr>
              <w:t xml:space="preserve">Po upływie 90 dni nastąpi zmiana wariantów substratowych na dwa inne wskazane przez Zamawiającego, dla </w:t>
            </w:r>
            <w:r>
              <w:rPr>
                <w:sz w:val="20"/>
                <w:szCs w:val="20"/>
              </w:rPr>
              <w:t>których Partner S</w:t>
            </w:r>
            <w:r w:rsidRPr="00312328">
              <w:rPr>
                <w:sz w:val="20"/>
                <w:szCs w:val="20"/>
              </w:rPr>
              <w:t xml:space="preserve">trategiczny będzie zobowiązany przeprowadzić analogiczne badania. </w:t>
            </w:r>
          </w:p>
          <w:p w14:paraId="4E36E464" w14:textId="18B630E4" w:rsidR="003F5EFC" w:rsidRPr="00312328" w:rsidRDefault="003F5EFC">
            <w:pPr>
              <w:spacing w:line="276" w:lineRule="auto"/>
              <w:jc w:val="both"/>
              <w:rPr>
                <w:sz w:val="20"/>
                <w:szCs w:val="20"/>
              </w:rPr>
            </w:pPr>
          </w:p>
          <w:p w14:paraId="5E51C2AA" w14:textId="675BC20F" w:rsidR="003F5EFC" w:rsidRPr="00312328" w:rsidRDefault="003F5EFC">
            <w:pPr>
              <w:pStyle w:val="Akapitzlist"/>
              <w:numPr>
                <w:ilvl w:val="0"/>
                <w:numId w:val="24"/>
              </w:numPr>
              <w:spacing w:line="276" w:lineRule="auto"/>
              <w:jc w:val="both"/>
              <w:rPr>
                <w:b/>
                <w:sz w:val="20"/>
                <w:szCs w:val="20"/>
              </w:rPr>
            </w:pPr>
            <w:r w:rsidRPr="00312328">
              <w:rPr>
                <w:b/>
                <w:sz w:val="20"/>
                <w:szCs w:val="20"/>
              </w:rPr>
              <w:t>Realizacja Programów Analiz</w:t>
            </w:r>
          </w:p>
          <w:p w14:paraId="4F5F55C2" w14:textId="62939A1B" w:rsidR="003F5EFC" w:rsidRPr="00312328" w:rsidRDefault="003F5EFC">
            <w:pPr>
              <w:spacing w:line="276" w:lineRule="auto"/>
              <w:jc w:val="both"/>
              <w:rPr>
                <w:sz w:val="20"/>
                <w:szCs w:val="20"/>
              </w:rPr>
            </w:pPr>
            <w:r w:rsidRPr="00312328">
              <w:rPr>
                <w:sz w:val="20"/>
                <w:szCs w:val="20"/>
              </w:rPr>
              <w:t xml:space="preserve">Zamawiający wymaga, aby Partner Strategiczny przez cały okres Testów Instalacji Ułamkowo-Technicznych (przez 180 dni Testów) realizował analizy </w:t>
            </w:r>
            <w:r>
              <w:rPr>
                <w:sz w:val="20"/>
                <w:szCs w:val="20"/>
              </w:rPr>
              <w:t>według Programów Analiz opracowanych zgodnie z Wymaganiem nr 1.24. powyżej.</w:t>
            </w:r>
          </w:p>
          <w:p w14:paraId="11E7A59A" w14:textId="77777777" w:rsidR="003F5EFC" w:rsidRPr="00312328" w:rsidRDefault="003F5EFC">
            <w:pPr>
              <w:spacing w:line="276" w:lineRule="auto"/>
              <w:jc w:val="both"/>
              <w:rPr>
                <w:sz w:val="20"/>
                <w:szCs w:val="20"/>
              </w:rPr>
            </w:pPr>
          </w:p>
          <w:p w14:paraId="23A33393" w14:textId="147C651E" w:rsidR="003F5EFC" w:rsidRPr="00312328" w:rsidRDefault="003F5EFC">
            <w:pPr>
              <w:spacing w:line="276" w:lineRule="auto"/>
              <w:jc w:val="both"/>
              <w:rPr>
                <w:sz w:val="20"/>
                <w:szCs w:val="20"/>
              </w:rPr>
            </w:pPr>
            <w:r w:rsidRPr="00312328">
              <w:rPr>
                <w:sz w:val="20"/>
                <w:szCs w:val="20"/>
              </w:rPr>
              <w:t>Zamawiający wymaga, aby próbki były pobierane zgodnie z zasadami pobierania próbek płynnych pozwalającymi na przygotowanie średniej próbki laboratoryjnej, która będzie reprezentatywna dla partii materiału przeznaczonego do badań, dla każdej Instalacji Ułamkowo-Technicznej osobno. Próbki do czasu analizy muszą być przechowywane w sposób gwarantujący zachowanie ich pierwotnych właściwości fizykochemicznych.</w:t>
            </w:r>
          </w:p>
          <w:p w14:paraId="033FDC09" w14:textId="77777777" w:rsidR="003F5EFC" w:rsidRPr="00312328" w:rsidRDefault="003F5EFC">
            <w:pPr>
              <w:spacing w:line="276" w:lineRule="auto"/>
              <w:jc w:val="both"/>
              <w:rPr>
                <w:sz w:val="20"/>
                <w:szCs w:val="20"/>
              </w:rPr>
            </w:pPr>
          </w:p>
          <w:p w14:paraId="7D252153" w14:textId="6AED477A" w:rsidR="003F5EFC" w:rsidRPr="00312328" w:rsidRDefault="003F5EFC">
            <w:pPr>
              <w:spacing w:line="276" w:lineRule="auto"/>
              <w:jc w:val="both"/>
              <w:rPr>
                <w:sz w:val="20"/>
                <w:szCs w:val="20"/>
              </w:rPr>
            </w:pPr>
            <w:r w:rsidRPr="00312328">
              <w:rPr>
                <w:sz w:val="20"/>
                <w:szCs w:val="20"/>
              </w:rPr>
              <w:t>Bioreaktory oraz zbiorniki pofermentacyjne Uczestników PCP będą wyposażone w odpowiednie króćce probiercze, które umożliwią Partnerowi Strategicznemu pobieranie reprezentatywnych próbek materiału.</w:t>
            </w:r>
          </w:p>
          <w:p w14:paraId="2393BC8D" w14:textId="77777777" w:rsidR="003F5EFC" w:rsidRPr="00312328" w:rsidRDefault="003F5EFC">
            <w:pPr>
              <w:spacing w:line="276" w:lineRule="auto"/>
              <w:jc w:val="both"/>
              <w:rPr>
                <w:sz w:val="20"/>
                <w:szCs w:val="20"/>
              </w:rPr>
            </w:pPr>
          </w:p>
          <w:p w14:paraId="11F56518" w14:textId="4FC4BD09" w:rsidR="003F5EFC" w:rsidRPr="00312328" w:rsidRDefault="003F5EFC">
            <w:pPr>
              <w:spacing w:line="276" w:lineRule="auto"/>
              <w:jc w:val="both"/>
              <w:rPr>
                <w:sz w:val="20"/>
                <w:szCs w:val="20"/>
              </w:rPr>
            </w:pPr>
            <w:r w:rsidRPr="00312328">
              <w:rPr>
                <w:sz w:val="20"/>
                <w:szCs w:val="20"/>
              </w:rPr>
              <w:t>Ponadto, Zamawiający wymaga, aby Partner Strategicznych przekazywał w formie elektronicznej otrzymane w wyniku realizacji poszczególnych bada</w:t>
            </w:r>
            <w:r>
              <w:rPr>
                <w:sz w:val="20"/>
                <w:szCs w:val="20"/>
              </w:rPr>
              <w:t>ń prowadzonych zgodnie z pkt. I-II</w:t>
            </w:r>
            <w:r w:rsidRPr="00312328">
              <w:rPr>
                <w:sz w:val="20"/>
                <w:szCs w:val="20"/>
              </w:rPr>
              <w:t xml:space="preserve"> powyżej parametry fizykochemiczne substratów, wariantów substratowych, masy fermentującej i pofermentu Uczestnikom PCP i Zamawiającemu, niezwłocznie po uzyskaniu ww. wyników.</w:t>
            </w:r>
          </w:p>
          <w:p w14:paraId="2EF52B54" w14:textId="76F33A63" w:rsidR="003F5EFC" w:rsidRPr="00312328" w:rsidRDefault="003F5EFC">
            <w:pPr>
              <w:spacing w:line="276" w:lineRule="auto"/>
              <w:jc w:val="both"/>
              <w:rPr>
                <w:sz w:val="20"/>
                <w:szCs w:val="20"/>
              </w:rPr>
            </w:pPr>
          </w:p>
        </w:tc>
        <w:tc>
          <w:tcPr>
            <w:tcW w:w="1985" w:type="dxa"/>
            <w:vAlign w:val="center"/>
          </w:tcPr>
          <w:p w14:paraId="36A504FA" w14:textId="77777777" w:rsidR="003F5EFC" w:rsidRPr="00F37757" w:rsidRDefault="003F5EFC">
            <w:pPr>
              <w:spacing w:line="276" w:lineRule="auto"/>
              <w:rPr>
                <w:sz w:val="20"/>
                <w:szCs w:val="20"/>
              </w:rPr>
            </w:pPr>
            <w:r w:rsidRPr="00F37757">
              <w:rPr>
                <w:sz w:val="20"/>
                <w:szCs w:val="20"/>
              </w:rPr>
              <w:lastRenderedPageBreak/>
              <w:t xml:space="preserve">Okres realizacji działania: </w:t>
            </w:r>
          </w:p>
          <w:p w14:paraId="0E8BFF40" w14:textId="4729FD97" w:rsidR="003F5EFC" w:rsidRPr="00312328" w:rsidRDefault="003F5EFC">
            <w:pPr>
              <w:spacing w:line="276" w:lineRule="auto"/>
              <w:rPr>
                <w:sz w:val="20"/>
                <w:szCs w:val="20"/>
              </w:rPr>
            </w:pPr>
            <w:r w:rsidRPr="00F37757">
              <w:rPr>
                <w:sz w:val="20"/>
                <w:szCs w:val="20"/>
              </w:rPr>
              <w:t>w terminie od pierwszego do ostatniego dnia Testów Instalacji Ułamkowo-Technicznych</w:t>
            </w:r>
            <w:r>
              <w:rPr>
                <w:sz w:val="20"/>
                <w:szCs w:val="20"/>
              </w:rPr>
              <w:t>.</w:t>
            </w:r>
          </w:p>
        </w:tc>
      </w:tr>
      <w:tr w:rsidR="003F5EFC" w:rsidRPr="00312328" w14:paraId="6872B7EC" w14:textId="77777777" w:rsidTr="50FE822B">
        <w:trPr>
          <w:trHeight w:val="1123"/>
        </w:trPr>
        <w:tc>
          <w:tcPr>
            <w:tcW w:w="562" w:type="dxa"/>
            <w:shd w:val="clear" w:color="auto" w:fill="C5E0B3" w:themeFill="accent6" w:themeFillTint="66"/>
            <w:vAlign w:val="center"/>
          </w:tcPr>
          <w:p w14:paraId="6380AC40" w14:textId="77777777" w:rsidR="003F5EFC" w:rsidRPr="00312328" w:rsidRDefault="003F5EFC" w:rsidP="00487E03">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38475EE7" w14:textId="5D68E12F" w:rsidR="003F5EFC" w:rsidRPr="00312328" w:rsidRDefault="003F5EFC">
            <w:pPr>
              <w:spacing w:line="276" w:lineRule="auto"/>
              <w:rPr>
                <w:rFonts w:eastAsiaTheme="minorEastAsia"/>
                <w:b/>
                <w:sz w:val="20"/>
                <w:szCs w:val="20"/>
              </w:rPr>
            </w:pPr>
            <w:r w:rsidRPr="00312328">
              <w:rPr>
                <w:rFonts w:cstheme="minorHAnsi"/>
                <w:b/>
                <w:sz w:val="20"/>
                <w:szCs w:val="20"/>
              </w:rPr>
              <w:t xml:space="preserve">Testy Instalacji Ułamkowo-Technicznych - </w:t>
            </w:r>
            <w:r w:rsidRPr="00312328">
              <w:rPr>
                <w:rFonts w:eastAsiaTheme="minorEastAsia"/>
                <w:b/>
                <w:sz w:val="20"/>
                <w:szCs w:val="20"/>
              </w:rPr>
              <w:t>Weryfikacja Dzienników Eksploatacji</w:t>
            </w:r>
          </w:p>
          <w:p w14:paraId="5A5CF9FA" w14:textId="2E0F49A1" w:rsidR="003F5EFC" w:rsidRPr="00312328" w:rsidRDefault="003F5EFC">
            <w:pPr>
              <w:spacing w:line="276" w:lineRule="auto"/>
              <w:rPr>
                <w:rFonts w:eastAsiaTheme="minorEastAsia"/>
                <w:b/>
                <w:sz w:val="20"/>
                <w:szCs w:val="20"/>
              </w:rPr>
            </w:pPr>
          </w:p>
        </w:tc>
        <w:tc>
          <w:tcPr>
            <w:tcW w:w="6379" w:type="dxa"/>
            <w:vAlign w:val="center"/>
          </w:tcPr>
          <w:p w14:paraId="008D586C" w14:textId="28914D59" w:rsidR="003F5EFC" w:rsidRPr="00312328" w:rsidRDefault="003F5EFC">
            <w:pPr>
              <w:spacing w:line="276" w:lineRule="auto"/>
              <w:jc w:val="both"/>
              <w:rPr>
                <w:sz w:val="20"/>
                <w:szCs w:val="20"/>
              </w:rPr>
            </w:pPr>
            <w:r w:rsidRPr="00312328">
              <w:rPr>
                <w:sz w:val="20"/>
                <w:szCs w:val="20"/>
              </w:rPr>
              <w:t xml:space="preserve">Zamawiający wymaga, aby Partner Strategiczny dokonywał weryfikacji </w:t>
            </w:r>
            <w:del w:id="222" w:author="Autor">
              <w:r w:rsidRPr="00312328" w:rsidDel="00C103EF">
                <w:rPr>
                  <w:sz w:val="20"/>
                  <w:szCs w:val="20"/>
                </w:rPr>
                <w:delText>co 14 dni</w:delText>
              </w:r>
            </w:del>
            <w:ins w:id="223" w:author="Autor">
              <w:r w:rsidR="00C103EF">
                <w:rPr>
                  <w:sz w:val="20"/>
                  <w:szCs w:val="20"/>
                </w:rPr>
                <w:t>raz na tydzień</w:t>
              </w:r>
            </w:ins>
            <w:r w:rsidRPr="00312328">
              <w:rPr>
                <w:sz w:val="20"/>
                <w:szCs w:val="20"/>
              </w:rPr>
              <w:t xml:space="preserve"> Dzienników Eksploatacji prowadzonych przez każdego Uczestnika PCP w całym okresie Testów (przy czym na wskazanie Zamawiającego dopuszczona będzie weryfikacja prowadzona częściej niż co </w:t>
            </w:r>
            <w:del w:id="224" w:author="Autor">
              <w:r w:rsidRPr="00312328" w:rsidDel="00C103EF">
                <w:rPr>
                  <w:sz w:val="20"/>
                  <w:szCs w:val="20"/>
                </w:rPr>
                <w:delText xml:space="preserve">14 </w:delText>
              </w:r>
            </w:del>
            <w:ins w:id="225" w:author="Autor">
              <w:r w:rsidR="00C103EF">
                <w:rPr>
                  <w:sz w:val="20"/>
                  <w:szCs w:val="20"/>
                </w:rPr>
                <w:t>7</w:t>
              </w:r>
              <w:r w:rsidR="00C103EF" w:rsidRPr="00312328">
                <w:rPr>
                  <w:sz w:val="20"/>
                  <w:szCs w:val="20"/>
                </w:rPr>
                <w:t xml:space="preserve"> </w:t>
              </w:r>
            </w:ins>
            <w:r w:rsidRPr="00312328">
              <w:rPr>
                <w:sz w:val="20"/>
                <w:szCs w:val="20"/>
              </w:rPr>
              <w:t>dni).</w:t>
            </w:r>
          </w:p>
          <w:p w14:paraId="2CEF5627" w14:textId="088AA6C8" w:rsidR="003F5EFC" w:rsidRPr="00312328" w:rsidRDefault="003F5EFC">
            <w:pPr>
              <w:spacing w:line="276" w:lineRule="auto"/>
              <w:jc w:val="both"/>
              <w:rPr>
                <w:sz w:val="20"/>
                <w:szCs w:val="20"/>
              </w:rPr>
            </w:pPr>
          </w:p>
          <w:p w14:paraId="4D6880F0" w14:textId="350DDCDB" w:rsidR="003F5EFC" w:rsidRDefault="003F5EFC">
            <w:pPr>
              <w:spacing w:line="276" w:lineRule="auto"/>
              <w:jc w:val="both"/>
              <w:rPr>
                <w:sz w:val="20"/>
                <w:szCs w:val="20"/>
              </w:rPr>
            </w:pPr>
            <w:r w:rsidRPr="00312328">
              <w:rPr>
                <w:sz w:val="20"/>
                <w:szCs w:val="20"/>
              </w:rPr>
              <w:t>W przypadku stwierdzenia nieprawidłowości np. rozbieżności pomiędzy wartościami ilości substratów dozowanych do Instalacji</w:t>
            </w:r>
            <w:r>
              <w:rPr>
                <w:sz w:val="20"/>
                <w:szCs w:val="20"/>
              </w:rPr>
              <w:t xml:space="preserve"> Ułamkowo-Technicznych</w:t>
            </w:r>
            <w:r w:rsidRPr="00312328">
              <w:rPr>
                <w:sz w:val="20"/>
                <w:szCs w:val="20"/>
              </w:rPr>
              <w:t xml:space="preserve"> a wartościami wskazanymi w Dzienniku Eksploatacji, Zamawiający wymaga, aby Partner Strategiczny poinformował Zamawiającego o stwierdzeniu</w:t>
            </w:r>
            <w:r>
              <w:rPr>
                <w:sz w:val="20"/>
                <w:szCs w:val="20"/>
              </w:rPr>
              <w:t xml:space="preserve"> nieprawidłowości. </w:t>
            </w:r>
          </w:p>
          <w:p w14:paraId="3BEEC6C9" w14:textId="10B6BC75" w:rsidR="003F5EFC" w:rsidRPr="00312328" w:rsidRDefault="003F5EFC">
            <w:pPr>
              <w:spacing w:line="276" w:lineRule="auto"/>
              <w:jc w:val="both"/>
              <w:rPr>
                <w:sz w:val="20"/>
                <w:szCs w:val="20"/>
              </w:rPr>
            </w:pPr>
          </w:p>
        </w:tc>
        <w:tc>
          <w:tcPr>
            <w:tcW w:w="1985" w:type="dxa"/>
            <w:vAlign w:val="center"/>
          </w:tcPr>
          <w:p w14:paraId="3D274603" w14:textId="77777777" w:rsidR="003F5EFC" w:rsidRPr="00F37757" w:rsidRDefault="003F5EFC">
            <w:pPr>
              <w:spacing w:line="276" w:lineRule="auto"/>
              <w:rPr>
                <w:sz w:val="20"/>
                <w:szCs w:val="20"/>
              </w:rPr>
            </w:pPr>
            <w:r w:rsidRPr="00F37757">
              <w:rPr>
                <w:sz w:val="20"/>
                <w:szCs w:val="20"/>
              </w:rPr>
              <w:t xml:space="preserve">Okres realizacji działania: </w:t>
            </w:r>
          </w:p>
          <w:p w14:paraId="524CD420" w14:textId="089361B8" w:rsidR="003F5EFC" w:rsidRPr="00312328" w:rsidRDefault="003F5EFC">
            <w:pPr>
              <w:spacing w:line="276" w:lineRule="auto"/>
              <w:rPr>
                <w:sz w:val="20"/>
                <w:szCs w:val="20"/>
              </w:rPr>
            </w:pPr>
            <w:r w:rsidRPr="00F37757">
              <w:rPr>
                <w:sz w:val="20"/>
                <w:szCs w:val="20"/>
              </w:rPr>
              <w:t>w terminie od pierwszego do ostatniego dnia Testów Instalacji Ułamkowo-Technicznych.</w:t>
            </w:r>
          </w:p>
        </w:tc>
      </w:tr>
      <w:tr w:rsidR="003F5EFC" w:rsidRPr="00312328" w14:paraId="1551C7CF" w14:textId="77777777" w:rsidTr="50FE822B">
        <w:trPr>
          <w:trHeight w:val="1123"/>
        </w:trPr>
        <w:tc>
          <w:tcPr>
            <w:tcW w:w="562" w:type="dxa"/>
            <w:shd w:val="clear" w:color="auto" w:fill="C5E0B3" w:themeFill="accent6" w:themeFillTint="66"/>
            <w:vAlign w:val="center"/>
          </w:tcPr>
          <w:p w14:paraId="4A810403" w14:textId="77777777" w:rsidR="003F5EFC" w:rsidRPr="00312328" w:rsidRDefault="003F5EFC" w:rsidP="00487E03">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5283D575" w14:textId="1F2E38AB" w:rsidR="003F5EFC" w:rsidRPr="00312328" w:rsidRDefault="003F5EFC">
            <w:pPr>
              <w:spacing w:line="276" w:lineRule="auto"/>
              <w:rPr>
                <w:rFonts w:eastAsiaTheme="minorEastAsia"/>
                <w:b/>
                <w:sz w:val="20"/>
                <w:szCs w:val="20"/>
              </w:rPr>
            </w:pPr>
            <w:r w:rsidRPr="00312328">
              <w:rPr>
                <w:rFonts w:cstheme="minorHAnsi"/>
                <w:b/>
                <w:sz w:val="20"/>
                <w:szCs w:val="20"/>
              </w:rPr>
              <w:t xml:space="preserve">Testy Instalacji Ułamkowo-Technicznych – </w:t>
            </w:r>
            <w:r w:rsidRPr="00312328">
              <w:rPr>
                <w:rFonts w:eastAsiaTheme="minorEastAsia"/>
                <w:b/>
                <w:sz w:val="20"/>
                <w:szCs w:val="20"/>
              </w:rPr>
              <w:t>Zestawienie wyników parametrów konkursowych</w:t>
            </w:r>
          </w:p>
        </w:tc>
        <w:tc>
          <w:tcPr>
            <w:tcW w:w="6379" w:type="dxa"/>
            <w:vAlign w:val="center"/>
          </w:tcPr>
          <w:p w14:paraId="50641F19" w14:textId="5BB43B40" w:rsidR="003F5EFC" w:rsidRPr="00312328" w:rsidRDefault="003F5EFC">
            <w:pPr>
              <w:spacing w:line="276" w:lineRule="auto"/>
              <w:jc w:val="both"/>
              <w:rPr>
                <w:sz w:val="20"/>
                <w:szCs w:val="20"/>
              </w:rPr>
            </w:pPr>
            <w:r w:rsidRPr="00312328">
              <w:rPr>
                <w:sz w:val="20"/>
                <w:szCs w:val="20"/>
              </w:rPr>
              <w:t>Zamawiający wymaga, aby Partner Strategiczny opracował i złożył Zamawiającemu zestawienia wartości parametrów konkursowych „Wydajność produkcji metanu” oraz „Wydajności produkcji biometanu” (jeśli dotyczy) uzyskanych przez Instalacje Ułamkowo-Techniczne poszczególnych Uczestników PCP w każdej z dwóch części Testów Instalacji Ułamkowo-Technicznych.</w:t>
            </w:r>
          </w:p>
          <w:p w14:paraId="79FFFA77" w14:textId="6C38918D" w:rsidR="003F5EFC" w:rsidRPr="00312328" w:rsidRDefault="003F5EFC">
            <w:pPr>
              <w:spacing w:line="276" w:lineRule="auto"/>
              <w:jc w:val="both"/>
              <w:rPr>
                <w:sz w:val="20"/>
                <w:szCs w:val="20"/>
              </w:rPr>
            </w:pPr>
          </w:p>
          <w:p w14:paraId="5134C4D5" w14:textId="37A5BEA1" w:rsidR="003F5EFC" w:rsidRPr="00312328" w:rsidRDefault="003F5EFC">
            <w:pPr>
              <w:spacing w:line="276" w:lineRule="auto"/>
              <w:jc w:val="both"/>
              <w:rPr>
                <w:sz w:val="20"/>
                <w:szCs w:val="20"/>
              </w:rPr>
            </w:pPr>
            <w:r w:rsidRPr="00312328">
              <w:rPr>
                <w:sz w:val="20"/>
                <w:szCs w:val="20"/>
              </w:rPr>
              <w:t>Zestawienie musi zostać przygotowane oddzielnie dla każdej z Instalacji Ułamkowo-Technicznej danego Uczestnika PCP i musi zawierać:</w:t>
            </w:r>
          </w:p>
          <w:p w14:paraId="0DD847D9" w14:textId="74E658D5" w:rsidR="003F5EFC" w:rsidRPr="00312328" w:rsidRDefault="003F5EFC">
            <w:pPr>
              <w:pStyle w:val="Akapitzlist"/>
              <w:numPr>
                <w:ilvl w:val="0"/>
                <w:numId w:val="13"/>
              </w:numPr>
              <w:spacing w:after="160" w:line="276" w:lineRule="auto"/>
              <w:jc w:val="both"/>
              <w:rPr>
                <w:sz w:val="20"/>
                <w:szCs w:val="20"/>
              </w:rPr>
            </w:pPr>
            <w:r w:rsidRPr="006F69C4">
              <w:rPr>
                <w:sz w:val="20"/>
                <w:szCs w:val="20"/>
              </w:rPr>
              <w:t>średnie dobowe zawartości metanu w biogazie, podane w [%</w:t>
            </w:r>
            <w:r w:rsidRPr="00312328">
              <w:rPr>
                <w:sz w:val="20"/>
                <w:szCs w:val="20"/>
              </w:rPr>
              <w:t xml:space="preserve"> CH</w:t>
            </w:r>
            <w:r w:rsidRPr="006F69C4">
              <w:rPr>
                <w:sz w:val="20"/>
                <w:szCs w:val="20"/>
                <w:vertAlign w:val="subscript"/>
              </w:rPr>
              <w:t>4</w:t>
            </w:r>
            <w:r w:rsidRPr="006F69C4">
              <w:rPr>
                <w:sz w:val="20"/>
                <w:szCs w:val="20"/>
              </w:rPr>
              <w:t>] dla dób od 31 do 90 doby danej części Testów, dla danego wariantu substratowego,</w:t>
            </w:r>
          </w:p>
          <w:p w14:paraId="49493F0C" w14:textId="378B9BFC" w:rsidR="003F5EFC" w:rsidRPr="00312328" w:rsidRDefault="003F5EFC">
            <w:pPr>
              <w:pStyle w:val="Akapitzlist"/>
              <w:numPr>
                <w:ilvl w:val="0"/>
                <w:numId w:val="13"/>
              </w:numPr>
              <w:spacing w:after="160" w:line="276" w:lineRule="auto"/>
              <w:jc w:val="both"/>
              <w:rPr>
                <w:sz w:val="20"/>
                <w:szCs w:val="20"/>
              </w:rPr>
            </w:pPr>
            <w:r w:rsidRPr="00312328">
              <w:rPr>
                <w:sz w:val="20"/>
                <w:szCs w:val="20"/>
              </w:rPr>
              <w:t>dobowe objętości wyprodukowanego biogazu wyrażone w Nm</w:t>
            </w:r>
            <w:r w:rsidRPr="006F69C4">
              <w:rPr>
                <w:sz w:val="20"/>
                <w:szCs w:val="20"/>
                <w:vertAlign w:val="superscript"/>
              </w:rPr>
              <w:t>3</w:t>
            </w:r>
            <w:r w:rsidRPr="00312328">
              <w:rPr>
                <w:sz w:val="20"/>
                <w:szCs w:val="20"/>
              </w:rPr>
              <w:t xml:space="preserve"> dla dób od 31 do 90 doby danej części Testów, dla danego wariantu substratowego,</w:t>
            </w:r>
          </w:p>
          <w:p w14:paraId="01EBDB02" w14:textId="5B677224" w:rsidR="003F5EFC" w:rsidRPr="00312328" w:rsidRDefault="003F5EFC">
            <w:pPr>
              <w:pStyle w:val="Akapitzlist"/>
              <w:numPr>
                <w:ilvl w:val="0"/>
                <w:numId w:val="13"/>
              </w:numPr>
              <w:spacing w:after="160" w:line="276" w:lineRule="auto"/>
              <w:jc w:val="both"/>
              <w:rPr>
                <w:sz w:val="20"/>
                <w:szCs w:val="20"/>
              </w:rPr>
            </w:pPr>
            <w:r w:rsidRPr="00312328">
              <w:rPr>
                <w:sz w:val="20"/>
                <w:szCs w:val="20"/>
              </w:rPr>
              <w:t>masy poszczególnych substratów wprowadzonych dla danego wariantu substratowego dla dób od 31 do 90 doby danej części Testów, wyrażone w tonach [t],</w:t>
            </w:r>
          </w:p>
          <w:p w14:paraId="45CF7552" w14:textId="16F16E8C" w:rsidR="003F5EFC" w:rsidRPr="006F69C4" w:rsidRDefault="003F5EFC">
            <w:pPr>
              <w:pStyle w:val="Akapitzlist"/>
              <w:numPr>
                <w:ilvl w:val="0"/>
                <w:numId w:val="13"/>
              </w:numPr>
              <w:spacing w:after="160" w:line="276" w:lineRule="auto"/>
              <w:jc w:val="both"/>
              <w:rPr>
                <w:sz w:val="20"/>
                <w:szCs w:val="20"/>
              </w:rPr>
            </w:pPr>
            <w:r w:rsidRPr="00312328">
              <w:rPr>
                <w:sz w:val="20"/>
                <w:szCs w:val="20"/>
              </w:rPr>
              <w:t>wyniki analiz suchej masy [%] oraz suchej masy organicznej [%sm] poszczególnych substratów wchodzących w skład danego wariantu substratowego wykorzystywanego w danej części Testów, dla dób od 31 do 90 doby danej części Testów (wyniki uzyskane w trakcie Testów).</w:t>
            </w:r>
          </w:p>
          <w:p w14:paraId="3E7FEB72" w14:textId="7CC95493" w:rsidR="003F5EFC" w:rsidRPr="00312328" w:rsidRDefault="003F5EFC">
            <w:pPr>
              <w:spacing w:line="276" w:lineRule="auto"/>
              <w:jc w:val="both"/>
              <w:rPr>
                <w:sz w:val="20"/>
                <w:szCs w:val="20"/>
              </w:rPr>
            </w:pPr>
            <w:r w:rsidRPr="00312328">
              <w:rPr>
                <w:sz w:val="20"/>
                <w:szCs w:val="20"/>
              </w:rPr>
              <w:t xml:space="preserve">Zamawiający wymaga, aby zestawienie zostało złożone Zamawiającemu w formie elektronicznej jako arkusz kalkulacyjny, w terminie do 5 dni </w:t>
            </w:r>
            <w:ins w:id="226" w:author="Autor">
              <w:r w:rsidR="008A183E">
                <w:rPr>
                  <w:sz w:val="20"/>
                  <w:szCs w:val="20"/>
                </w:rPr>
                <w:t xml:space="preserve">roboczych </w:t>
              </w:r>
            </w:ins>
            <w:r w:rsidRPr="00312328">
              <w:rPr>
                <w:sz w:val="20"/>
                <w:szCs w:val="20"/>
              </w:rPr>
              <w:t>po zakończeniu danej części Testów Instalacji Ułamkowo-Technicznych.</w:t>
            </w:r>
          </w:p>
          <w:p w14:paraId="26A0D8B3" w14:textId="43A4E38F" w:rsidR="003F5EFC" w:rsidRPr="00312328" w:rsidRDefault="003F5EFC">
            <w:pPr>
              <w:spacing w:line="276" w:lineRule="auto"/>
              <w:jc w:val="both"/>
              <w:rPr>
                <w:sz w:val="20"/>
                <w:szCs w:val="20"/>
              </w:rPr>
            </w:pPr>
          </w:p>
        </w:tc>
        <w:tc>
          <w:tcPr>
            <w:tcW w:w="1985" w:type="dxa"/>
            <w:vAlign w:val="center"/>
          </w:tcPr>
          <w:p w14:paraId="03A613C9" w14:textId="2919BCB0" w:rsidR="003F5EFC" w:rsidRPr="00312328" w:rsidRDefault="003F5EFC">
            <w:pPr>
              <w:spacing w:line="276" w:lineRule="auto"/>
              <w:rPr>
                <w:sz w:val="20"/>
                <w:szCs w:val="20"/>
              </w:rPr>
            </w:pPr>
            <w:r>
              <w:rPr>
                <w:sz w:val="20"/>
                <w:szCs w:val="20"/>
              </w:rPr>
              <w:t>W</w:t>
            </w:r>
            <w:r w:rsidRPr="006F69C4">
              <w:rPr>
                <w:sz w:val="20"/>
                <w:szCs w:val="20"/>
              </w:rPr>
              <w:t xml:space="preserve"> terminie do 5 dni </w:t>
            </w:r>
            <w:ins w:id="227" w:author="Autor">
              <w:r w:rsidR="00413A7A">
                <w:rPr>
                  <w:sz w:val="20"/>
                  <w:szCs w:val="20"/>
                </w:rPr>
                <w:t xml:space="preserve">roboczych </w:t>
              </w:r>
            </w:ins>
            <w:r w:rsidRPr="006F69C4">
              <w:rPr>
                <w:sz w:val="20"/>
                <w:szCs w:val="20"/>
              </w:rPr>
              <w:t>po zakończeniu danej części Testów Instalacji Ułamkowo-Technicznych</w:t>
            </w:r>
            <w:r>
              <w:rPr>
                <w:sz w:val="20"/>
                <w:szCs w:val="20"/>
              </w:rPr>
              <w:t>.</w:t>
            </w:r>
          </w:p>
        </w:tc>
      </w:tr>
    </w:tbl>
    <w:p w14:paraId="503DB85E" w14:textId="42C48AF9" w:rsidR="007A1C9F" w:rsidRDefault="00280E13">
      <w:ins w:id="228" w:author="Autor">
        <w:r>
          <w:br w:type="textWrapping" w:clear="all"/>
        </w:r>
      </w:ins>
    </w:p>
    <w:p w14:paraId="3AE186FA" w14:textId="77777777" w:rsidR="00017837" w:rsidRDefault="00017837"/>
    <w:p w14:paraId="2C730DB4" w14:textId="087F6DC9" w:rsidR="007A1C9F" w:rsidRPr="00017837" w:rsidRDefault="007A1C9F" w:rsidP="00017837">
      <w:pPr>
        <w:pStyle w:val="Nagwek2"/>
        <w:rPr>
          <w:rFonts w:eastAsia="Calibri Light"/>
          <w:i/>
          <w:sz w:val="32"/>
        </w:rPr>
      </w:pPr>
      <w:bookmarkStart w:id="229" w:name="_Toc76032553"/>
      <w:r w:rsidRPr="00017837">
        <w:rPr>
          <w:rFonts w:eastAsia="Calibri Light"/>
          <w:i/>
          <w:sz w:val="32"/>
        </w:rPr>
        <w:lastRenderedPageBreak/>
        <w:t>Faza 3A. Działania po zakończeniu testów Instalacji Ułamkowo-technicznych</w:t>
      </w:r>
      <w:bookmarkEnd w:id="229"/>
    </w:p>
    <w:p w14:paraId="1BA36D72" w14:textId="77777777" w:rsidR="007A1C9F" w:rsidRPr="007A1C9F" w:rsidRDefault="007A1C9F" w:rsidP="002B5330"/>
    <w:p w14:paraId="2A29E124" w14:textId="2CCD6EA1" w:rsidR="00F6080C" w:rsidRDefault="007A1C9F" w:rsidP="007A1C9F">
      <w:pPr>
        <w:spacing w:line="257" w:lineRule="auto"/>
        <w:jc w:val="both"/>
        <w:rPr>
          <w:rFonts w:ascii="Calibri" w:eastAsia="Calibri" w:hAnsi="Calibri" w:cs="Calibri"/>
        </w:rPr>
      </w:pPr>
      <w:r w:rsidRPr="36A70569">
        <w:rPr>
          <w:rFonts w:ascii="Calibri" w:eastAsia="Calibri" w:hAnsi="Calibri" w:cs="Calibri"/>
        </w:rPr>
        <w:t xml:space="preserve">Po zakończeniu testów </w:t>
      </w:r>
      <w:r w:rsidR="00F6080C">
        <w:rPr>
          <w:rFonts w:ascii="Calibri" w:eastAsia="Calibri" w:hAnsi="Calibri" w:cs="Calibri"/>
        </w:rPr>
        <w:t xml:space="preserve">Instalacji Ułamkowo-Technicznych </w:t>
      </w:r>
      <w:r w:rsidRPr="36A70569">
        <w:rPr>
          <w:rFonts w:ascii="Calibri" w:eastAsia="Calibri" w:hAnsi="Calibri" w:cs="Calibri"/>
        </w:rPr>
        <w:t xml:space="preserve">Partner Strategiczny </w:t>
      </w:r>
      <w:r w:rsidR="00F6080C">
        <w:rPr>
          <w:rFonts w:ascii="Calibri" w:eastAsia="Calibri" w:hAnsi="Calibri" w:cs="Calibri"/>
        </w:rPr>
        <w:t>przekazuje</w:t>
      </w:r>
      <w:r w:rsidR="00DE2C10">
        <w:rPr>
          <w:rFonts w:ascii="Calibri" w:eastAsia="Calibri" w:hAnsi="Calibri" w:cs="Calibri"/>
        </w:rPr>
        <w:t xml:space="preserve"> </w:t>
      </w:r>
      <w:r w:rsidR="004708AD">
        <w:rPr>
          <w:rFonts w:ascii="Calibri" w:eastAsia="Calibri" w:hAnsi="Calibri" w:cs="Calibri"/>
        </w:rPr>
        <w:t xml:space="preserve">tj. </w:t>
      </w:r>
      <w:r w:rsidR="004E3A77">
        <w:rPr>
          <w:rFonts w:ascii="Calibri" w:eastAsia="Calibri" w:hAnsi="Calibri" w:cs="Calibri"/>
        </w:rPr>
        <w:t>umożliwia</w:t>
      </w:r>
      <w:r w:rsidR="004708AD">
        <w:rPr>
          <w:rFonts w:ascii="Calibri" w:eastAsia="Calibri" w:hAnsi="Calibri" w:cs="Calibri"/>
        </w:rPr>
        <w:t xml:space="preserve"> </w:t>
      </w:r>
      <w:r w:rsidR="00DE2C10">
        <w:rPr>
          <w:rFonts w:ascii="Calibri" w:eastAsia="Calibri" w:hAnsi="Calibri" w:cs="Calibri"/>
        </w:rPr>
        <w:t xml:space="preserve">nieodpłatnie każdemu z Uczestników PCP </w:t>
      </w:r>
      <w:r w:rsidR="004E3A77">
        <w:rPr>
          <w:rFonts w:ascii="Calibri" w:eastAsia="Calibri" w:hAnsi="Calibri" w:cs="Calibri"/>
        </w:rPr>
        <w:t xml:space="preserve">rozbiórkę lub demontaż </w:t>
      </w:r>
      <w:r w:rsidR="00DE2C10">
        <w:rPr>
          <w:rFonts w:ascii="Calibri" w:eastAsia="Calibri" w:hAnsi="Calibri" w:cs="Calibri"/>
        </w:rPr>
        <w:t>jednej z wybudowanych przez niego, wskazanej</w:t>
      </w:r>
      <w:r w:rsidR="00DE2C10" w:rsidRPr="00F6080C">
        <w:rPr>
          <w:rFonts w:ascii="Calibri" w:eastAsia="Calibri" w:hAnsi="Calibri" w:cs="Calibri"/>
        </w:rPr>
        <w:t xml:space="preserve"> przez </w:t>
      </w:r>
      <w:r w:rsidR="00DE2C10">
        <w:rPr>
          <w:rFonts w:ascii="Calibri" w:eastAsia="Calibri" w:hAnsi="Calibri" w:cs="Calibri"/>
        </w:rPr>
        <w:t>Uczestnika PCP,</w:t>
      </w:r>
      <w:r w:rsidR="00DE2C10" w:rsidRPr="00F6080C">
        <w:rPr>
          <w:rFonts w:ascii="Calibri" w:eastAsia="Calibri" w:hAnsi="Calibri" w:cs="Calibri"/>
        </w:rPr>
        <w:t xml:space="preserve"> Instalacj</w:t>
      </w:r>
      <w:r w:rsidR="00DE2C10">
        <w:rPr>
          <w:rFonts w:ascii="Calibri" w:eastAsia="Calibri" w:hAnsi="Calibri" w:cs="Calibri"/>
        </w:rPr>
        <w:t xml:space="preserve">i Ułamkowo-Technicznej oraz </w:t>
      </w:r>
      <w:r w:rsidR="004E3A77">
        <w:rPr>
          <w:rFonts w:ascii="Calibri" w:eastAsia="Calibri" w:hAnsi="Calibri" w:cs="Calibri"/>
        </w:rPr>
        <w:t xml:space="preserve">elementów z </w:t>
      </w:r>
      <w:r w:rsidR="00DE2C10">
        <w:rPr>
          <w:rFonts w:ascii="Calibri" w:eastAsia="Calibri" w:hAnsi="Calibri" w:cs="Calibri"/>
        </w:rPr>
        <w:t>nią</w:t>
      </w:r>
      <w:r w:rsidR="004E3A77">
        <w:rPr>
          <w:rFonts w:ascii="Calibri" w:eastAsia="Calibri" w:hAnsi="Calibri" w:cs="Calibri"/>
        </w:rPr>
        <w:t xml:space="preserve"> związanych</w:t>
      </w:r>
      <w:r w:rsidR="00F6080C">
        <w:rPr>
          <w:rFonts w:ascii="Calibri" w:eastAsia="Calibri" w:hAnsi="Calibri" w:cs="Calibri"/>
        </w:rPr>
        <w:t>. W</w:t>
      </w:r>
      <w:r w:rsidRPr="36A70569">
        <w:rPr>
          <w:rFonts w:ascii="Calibri" w:eastAsia="Calibri" w:hAnsi="Calibri" w:cs="Calibri"/>
        </w:rPr>
        <w:t xml:space="preserve"> swojej dyspozycji </w:t>
      </w:r>
      <w:r w:rsidR="00F6080C">
        <w:rPr>
          <w:rFonts w:ascii="Calibri" w:eastAsia="Calibri" w:hAnsi="Calibri" w:cs="Calibri"/>
        </w:rPr>
        <w:t xml:space="preserve">Partner Strategiczny zatrzyma </w:t>
      </w:r>
      <w:r w:rsidR="00C876E0">
        <w:rPr>
          <w:rFonts w:ascii="Calibri" w:eastAsia="Calibri" w:hAnsi="Calibri" w:cs="Calibri"/>
        </w:rPr>
        <w:t xml:space="preserve">na własność </w:t>
      </w:r>
      <w:r w:rsidRPr="36A70569">
        <w:rPr>
          <w:rFonts w:ascii="Calibri" w:eastAsia="Calibri" w:hAnsi="Calibri" w:cs="Calibri"/>
        </w:rPr>
        <w:t xml:space="preserve">po jednej z Instalacji Ułamkowo-Technicznych każdego Uczestnika PCP, oraz </w:t>
      </w:r>
      <w:r w:rsidRPr="00450BEF">
        <w:rPr>
          <w:rFonts w:ascii="Calibri" w:eastAsia="Calibri" w:hAnsi="Calibri" w:cs="Calibri"/>
        </w:rPr>
        <w:t xml:space="preserve">dołoży wszelkich starań w celu utrzymania pełnej funkcjonalności i wydajności </w:t>
      </w:r>
      <w:r w:rsidRPr="36A70569">
        <w:rPr>
          <w:rFonts w:ascii="Calibri" w:eastAsia="Calibri" w:hAnsi="Calibri" w:cs="Calibri"/>
        </w:rPr>
        <w:t xml:space="preserve">każdej z tych instalacji </w:t>
      </w:r>
      <w:r w:rsidRPr="00450BEF">
        <w:rPr>
          <w:rFonts w:ascii="Calibri" w:eastAsia="Calibri" w:hAnsi="Calibri" w:cs="Calibri"/>
        </w:rPr>
        <w:t>na poziomie 3% produkcji biogazu brutto Demonstratora Technologii</w:t>
      </w:r>
      <w:r w:rsidRPr="36A70569">
        <w:rPr>
          <w:rFonts w:ascii="Calibri" w:eastAsia="Calibri" w:hAnsi="Calibri" w:cs="Calibri"/>
        </w:rPr>
        <w:t>, czyli produkcji biogazu brutto na godzinę stanowiącą ekwiwalent 15 kW mocy elektrycznej z tolerancją technologiczną ±10%</w:t>
      </w:r>
      <w:r w:rsidRPr="00450BEF">
        <w:rPr>
          <w:rFonts w:ascii="Calibri" w:eastAsia="Calibri" w:hAnsi="Calibri" w:cs="Calibri"/>
        </w:rPr>
        <w:t xml:space="preserve"> przez co najmniej 4000 h/rok przez okres nie krótszy niż 2 lata</w:t>
      </w:r>
      <w:r w:rsidR="00C876E0">
        <w:rPr>
          <w:rFonts w:ascii="Calibri" w:eastAsia="Calibri" w:hAnsi="Calibri" w:cs="Calibri"/>
        </w:rPr>
        <w:t xml:space="preserve"> od dnia </w:t>
      </w:r>
      <w:r w:rsidR="00F76AF8">
        <w:rPr>
          <w:rFonts w:ascii="Calibri" w:eastAsia="Calibri" w:hAnsi="Calibri" w:cs="Calibri"/>
        </w:rPr>
        <w:t>zakończenia testów</w:t>
      </w:r>
      <w:r w:rsidR="00C876E0">
        <w:rPr>
          <w:rFonts w:ascii="Calibri" w:eastAsia="Calibri" w:hAnsi="Calibri" w:cs="Calibri"/>
        </w:rPr>
        <w:t xml:space="preserve"> Instalacji Ułamkowo-Technicznej</w:t>
      </w:r>
      <w:r w:rsidRPr="36A70569">
        <w:rPr>
          <w:rFonts w:ascii="Calibri" w:eastAsia="Calibri" w:hAnsi="Calibri" w:cs="Calibri"/>
        </w:rPr>
        <w:t>.</w:t>
      </w:r>
      <w:r w:rsidR="00C876E0">
        <w:rPr>
          <w:rFonts w:ascii="Calibri" w:eastAsia="Calibri" w:hAnsi="Calibri" w:cs="Calibri"/>
        </w:rPr>
        <w:t xml:space="preserve"> Po tym okresie Partner Strategiczny ma swobodę w przedmiocie decydowania o i dysponowania pozostawionymi na jego nieruchomości Instalacjami Ułamkowo-Technicznymi</w:t>
      </w:r>
      <w:r w:rsidR="00767AAB">
        <w:rPr>
          <w:rFonts w:ascii="Calibri" w:eastAsia="Calibri" w:hAnsi="Calibri" w:cs="Calibri"/>
        </w:rPr>
        <w:t>, bez związania żadnymi zobowiązaniami względem NCBR</w:t>
      </w:r>
      <w:r w:rsidR="00C876E0">
        <w:rPr>
          <w:rFonts w:ascii="Calibri" w:eastAsia="Calibri" w:hAnsi="Calibri" w:cs="Calibri"/>
        </w:rPr>
        <w:t>.</w:t>
      </w:r>
    </w:p>
    <w:p w14:paraId="5BB9A78D" w14:textId="6E1EBCE2" w:rsidR="007A1C9F" w:rsidRDefault="00F6080C" w:rsidP="007A1C9F">
      <w:pPr>
        <w:spacing w:line="257" w:lineRule="auto"/>
        <w:jc w:val="both"/>
        <w:rPr>
          <w:rFonts w:ascii="Calibri" w:eastAsia="Calibri" w:hAnsi="Calibri" w:cs="Calibri"/>
        </w:rPr>
      </w:pPr>
      <w:r>
        <w:rPr>
          <w:rFonts w:ascii="Calibri" w:eastAsia="Calibri" w:hAnsi="Calibri" w:cs="Calibri"/>
        </w:rPr>
        <w:t xml:space="preserve">W </w:t>
      </w:r>
      <w:r w:rsidR="003F5EFC">
        <w:rPr>
          <w:rFonts w:ascii="Calibri" w:eastAsia="Calibri" w:hAnsi="Calibri" w:cs="Calibri"/>
        </w:rPr>
        <w:t>T</w:t>
      </w:r>
      <w:r>
        <w:rPr>
          <w:rFonts w:ascii="Calibri" w:eastAsia="Calibri" w:hAnsi="Calibri" w:cs="Calibri"/>
        </w:rPr>
        <w:t xml:space="preserve">abeli poniżej </w:t>
      </w:r>
      <w:r w:rsidRPr="15A58BA7">
        <w:rPr>
          <w:rFonts w:ascii="Calibri" w:eastAsia="Calibri" w:hAnsi="Calibri" w:cs="Calibri"/>
        </w:rPr>
        <w:t xml:space="preserve">przedstawiono Wymagania </w:t>
      </w:r>
      <w:r>
        <w:rPr>
          <w:rFonts w:ascii="Calibri" w:eastAsia="Calibri" w:hAnsi="Calibri" w:cs="Calibri"/>
        </w:rPr>
        <w:t xml:space="preserve">stawiane wobec Partnera Strategicznego po zakończeniu testów Instalacji Ułamkowo-Technicznych. </w:t>
      </w:r>
      <w:r w:rsidRPr="15A58BA7">
        <w:rPr>
          <w:rFonts w:ascii="Calibri" w:eastAsia="Calibri" w:hAnsi="Calibri" w:cs="Calibri"/>
        </w:rPr>
        <w:t>Wymagane terminy pozostają w ścisłym powiązaniu z harmonogramem Przedsięwzięcia PCP.</w:t>
      </w:r>
    </w:p>
    <w:p w14:paraId="0C2FF9D8" w14:textId="1E947068" w:rsidR="00A455C2" w:rsidRDefault="00A455C2" w:rsidP="007A1C9F">
      <w:pPr>
        <w:spacing w:line="276" w:lineRule="auto"/>
        <w:jc w:val="both"/>
      </w:pPr>
    </w:p>
    <w:p w14:paraId="7528D00A" w14:textId="77777777" w:rsidR="00A455C2" w:rsidRDefault="00A455C2" w:rsidP="007A1C9F">
      <w:pPr>
        <w:spacing w:line="276" w:lineRule="auto"/>
        <w:jc w:val="both"/>
      </w:pPr>
    </w:p>
    <w:p w14:paraId="1DACB2DE" w14:textId="57AE1F1B" w:rsidR="007A1C9F" w:rsidRPr="00312328" w:rsidRDefault="6781B45D" w:rsidP="57FB8132">
      <w:pPr>
        <w:spacing w:after="0" w:line="276" w:lineRule="auto"/>
        <w:jc w:val="both"/>
        <w:rPr>
          <w:i/>
          <w:iCs/>
          <w:sz w:val="18"/>
          <w:szCs w:val="18"/>
        </w:rPr>
      </w:pPr>
      <w:r w:rsidRPr="57FB8132">
        <w:rPr>
          <w:i/>
          <w:iCs/>
          <w:sz w:val="18"/>
          <w:szCs w:val="18"/>
        </w:rPr>
        <w:t xml:space="preserve">Tabela 1. Wymagania dla Nieruchomości 1 oraz Partnera Strategicznego prowadzącego działania na Nieruchomości 1, przeznaczonej dla maksymalnie </w:t>
      </w:r>
      <w:del w:id="230" w:author="Autor">
        <w:r w:rsidRPr="57FB8132" w:rsidDel="000577BB">
          <w:rPr>
            <w:i/>
            <w:iCs/>
            <w:sz w:val="18"/>
            <w:szCs w:val="18"/>
          </w:rPr>
          <w:delText>ośmiu</w:delText>
        </w:r>
      </w:del>
      <w:ins w:id="231" w:author="Autor">
        <w:r w:rsidR="000577BB">
          <w:rPr>
            <w:i/>
            <w:iCs/>
            <w:sz w:val="18"/>
            <w:szCs w:val="18"/>
          </w:rPr>
          <w:t>sześciu</w:t>
        </w:r>
      </w:ins>
      <w:r w:rsidRPr="57FB8132">
        <w:rPr>
          <w:i/>
          <w:iCs/>
          <w:sz w:val="18"/>
          <w:szCs w:val="18"/>
        </w:rPr>
        <w:t xml:space="preserve"> Instalacji Ułamkowo-Technicznych – cz</w:t>
      </w:r>
      <w:r w:rsidR="6B005549" w:rsidRPr="57FB8132">
        <w:rPr>
          <w:i/>
          <w:iCs/>
          <w:sz w:val="18"/>
          <w:szCs w:val="18"/>
        </w:rPr>
        <w:t>ę</w:t>
      </w:r>
      <w:r w:rsidRPr="57FB8132">
        <w:rPr>
          <w:i/>
          <w:iCs/>
          <w:sz w:val="18"/>
          <w:szCs w:val="18"/>
        </w:rPr>
        <w:t>ść 3 tabeli</w:t>
      </w:r>
      <w:r w:rsidR="169A4601" w:rsidRPr="57FB8132">
        <w:rPr>
          <w:i/>
          <w:iCs/>
          <w:sz w:val="18"/>
          <w:szCs w:val="18"/>
        </w:rPr>
        <w:t xml:space="preserve"> 1</w:t>
      </w:r>
      <w:r w:rsidRPr="57FB8132">
        <w:rPr>
          <w:i/>
          <w:iCs/>
          <w:sz w:val="18"/>
          <w:szCs w:val="18"/>
        </w:rPr>
        <w:t>.</w:t>
      </w:r>
    </w:p>
    <w:p w14:paraId="3818D515" w14:textId="77777777" w:rsidR="007A1C9F" w:rsidRDefault="007A1C9F"/>
    <w:tbl>
      <w:tblPr>
        <w:tblStyle w:val="Tabela-Siatka"/>
        <w:tblW w:w="11194" w:type="dxa"/>
        <w:jc w:val="center"/>
        <w:tblLayout w:type="fixed"/>
        <w:tblLook w:val="04A0" w:firstRow="1" w:lastRow="0" w:firstColumn="1" w:lastColumn="0" w:noHBand="0" w:noVBand="1"/>
      </w:tblPr>
      <w:tblGrid>
        <w:gridCol w:w="562"/>
        <w:gridCol w:w="2268"/>
        <w:gridCol w:w="6379"/>
        <w:gridCol w:w="1985"/>
      </w:tblGrid>
      <w:tr w:rsidR="003F5EFC" w:rsidRPr="00312328" w14:paraId="14F3CDAD" w14:textId="77777777" w:rsidTr="003F5EFC">
        <w:trPr>
          <w:trHeight w:val="1123"/>
          <w:jc w:val="center"/>
        </w:trPr>
        <w:tc>
          <w:tcPr>
            <w:tcW w:w="562" w:type="dxa"/>
            <w:shd w:val="clear" w:color="auto" w:fill="A8D08D" w:themeFill="accent6" w:themeFillTint="99"/>
            <w:vAlign w:val="center"/>
          </w:tcPr>
          <w:p w14:paraId="1F17A167" w14:textId="6CEB3377" w:rsidR="003F5EFC" w:rsidRPr="00312328" w:rsidRDefault="003F5EFC" w:rsidP="0053602D">
            <w:pPr>
              <w:pStyle w:val="Akapitzlist"/>
              <w:spacing w:line="276" w:lineRule="auto"/>
              <w:ind w:left="0"/>
              <w:rPr>
                <w:color w:val="44546A" w:themeColor="text2"/>
                <w:sz w:val="20"/>
                <w:szCs w:val="20"/>
              </w:rPr>
            </w:pPr>
            <w:r w:rsidRPr="00312328">
              <w:rPr>
                <w:rFonts w:cstheme="minorHAnsi"/>
                <w:b/>
                <w:sz w:val="20"/>
                <w:szCs w:val="20"/>
              </w:rPr>
              <w:t>L.p.</w:t>
            </w:r>
          </w:p>
        </w:tc>
        <w:tc>
          <w:tcPr>
            <w:tcW w:w="2268" w:type="dxa"/>
            <w:shd w:val="clear" w:color="auto" w:fill="A8D08D" w:themeFill="accent6" w:themeFillTint="99"/>
            <w:vAlign w:val="center"/>
          </w:tcPr>
          <w:p w14:paraId="6897B58C" w14:textId="67BBB6CC" w:rsidR="003F5EFC" w:rsidRPr="00312328" w:rsidRDefault="003F5EFC" w:rsidP="003F5EFC">
            <w:pPr>
              <w:spacing w:line="276" w:lineRule="auto"/>
              <w:jc w:val="center"/>
              <w:rPr>
                <w:rFonts w:eastAsiaTheme="minorEastAsia"/>
                <w:b/>
                <w:sz w:val="20"/>
                <w:szCs w:val="20"/>
              </w:rPr>
            </w:pPr>
            <w:r w:rsidRPr="00312328">
              <w:rPr>
                <w:rFonts w:cstheme="minorHAnsi"/>
                <w:b/>
                <w:sz w:val="20"/>
                <w:szCs w:val="20"/>
              </w:rPr>
              <w:t>Nazwa Wymagania</w:t>
            </w:r>
          </w:p>
        </w:tc>
        <w:tc>
          <w:tcPr>
            <w:tcW w:w="6379" w:type="dxa"/>
            <w:shd w:val="clear" w:color="auto" w:fill="A8D08D" w:themeFill="accent6" w:themeFillTint="99"/>
            <w:vAlign w:val="center"/>
          </w:tcPr>
          <w:p w14:paraId="1F1CA07E" w14:textId="27609F9B" w:rsidR="003F5EFC" w:rsidRPr="00312328" w:rsidRDefault="003F5EFC" w:rsidP="003F5EFC">
            <w:pPr>
              <w:pStyle w:val="xmsonormal"/>
              <w:spacing w:after="160" w:line="276" w:lineRule="auto"/>
              <w:jc w:val="center"/>
              <w:rPr>
                <w:rFonts w:asciiTheme="minorHAnsi" w:eastAsiaTheme="minorEastAsia" w:hAnsiTheme="minorHAnsi" w:cstheme="minorBidi"/>
                <w:sz w:val="20"/>
                <w:szCs w:val="20"/>
              </w:rPr>
            </w:pPr>
            <w:r w:rsidRPr="00312328">
              <w:rPr>
                <w:rFonts w:cstheme="minorHAnsi"/>
                <w:b/>
                <w:sz w:val="20"/>
                <w:szCs w:val="20"/>
              </w:rPr>
              <w:t>Opis Wymagania</w:t>
            </w:r>
          </w:p>
        </w:tc>
        <w:tc>
          <w:tcPr>
            <w:tcW w:w="1985" w:type="dxa"/>
            <w:shd w:val="clear" w:color="auto" w:fill="A8D08D" w:themeFill="accent6" w:themeFillTint="99"/>
            <w:vAlign w:val="center"/>
          </w:tcPr>
          <w:p w14:paraId="2845B314" w14:textId="6C2CA183" w:rsidR="003F5EFC" w:rsidRDefault="00A9315E" w:rsidP="003F5EFC">
            <w:pPr>
              <w:spacing w:line="276" w:lineRule="auto"/>
              <w:jc w:val="center"/>
              <w:rPr>
                <w:sz w:val="20"/>
                <w:szCs w:val="20"/>
              </w:rPr>
            </w:pPr>
            <w:r>
              <w:rPr>
                <w:rFonts w:cstheme="minorHAnsi"/>
                <w:b/>
                <w:sz w:val="20"/>
                <w:szCs w:val="20"/>
              </w:rPr>
              <w:t>Moment weryfikacji terenowej Wymagania</w:t>
            </w:r>
            <w:r w:rsidRPr="00312328">
              <w:rPr>
                <w:rFonts w:cstheme="minorHAnsi"/>
                <w:b/>
                <w:sz w:val="20"/>
                <w:szCs w:val="20"/>
              </w:rPr>
              <w:t xml:space="preserve"> </w:t>
            </w:r>
            <w:r>
              <w:rPr>
                <w:rFonts w:cstheme="minorHAnsi"/>
                <w:b/>
                <w:sz w:val="20"/>
                <w:szCs w:val="20"/>
              </w:rPr>
              <w:t>/ Moment dokonania czynności</w:t>
            </w:r>
          </w:p>
        </w:tc>
      </w:tr>
      <w:tr w:rsidR="003F5EFC" w:rsidRPr="00312328" w14:paraId="7370072E" w14:textId="77777777" w:rsidTr="53E6707C">
        <w:trPr>
          <w:trHeight w:val="1123"/>
          <w:jc w:val="center"/>
        </w:trPr>
        <w:tc>
          <w:tcPr>
            <w:tcW w:w="562" w:type="dxa"/>
            <w:shd w:val="clear" w:color="auto" w:fill="C5E0B3" w:themeFill="accent6" w:themeFillTint="66"/>
            <w:vAlign w:val="center"/>
          </w:tcPr>
          <w:p w14:paraId="5E650D63" w14:textId="77777777" w:rsidR="003F5EFC" w:rsidRPr="00312328" w:rsidRDefault="003F5EFC" w:rsidP="003F5EFC">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65BF862C" w14:textId="6C0E1A6E" w:rsidR="003F5EFC" w:rsidRPr="00312328" w:rsidDel="00A268FD" w:rsidRDefault="003F5EFC" w:rsidP="003F5EFC">
            <w:pPr>
              <w:spacing w:line="276" w:lineRule="auto"/>
              <w:rPr>
                <w:rFonts w:eastAsiaTheme="minorEastAsia"/>
                <w:b/>
                <w:sz w:val="20"/>
                <w:szCs w:val="20"/>
              </w:rPr>
            </w:pPr>
            <w:r w:rsidRPr="00312328">
              <w:rPr>
                <w:rFonts w:eastAsiaTheme="minorEastAsia"/>
                <w:b/>
                <w:sz w:val="20"/>
                <w:szCs w:val="20"/>
              </w:rPr>
              <w:t>Przekazanie Instalacji Ułamkowo-Technicznych Uczestnikom PCP</w:t>
            </w:r>
          </w:p>
        </w:tc>
        <w:tc>
          <w:tcPr>
            <w:tcW w:w="6379" w:type="dxa"/>
            <w:vAlign w:val="center"/>
          </w:tcPr>
          <w:p w14:paraId="0A075CAA" w14:textId="02DD5616" w:rsidR="003F5EFC" w:rsidRPr="00312328" w:rsidRDefault="003F5EFC" w:rsidP="003F5EFC">
            <w:pPr>
              <w:pStyle w:val="xmsonormal"/>
              <w:spacing w:after="160" w:line="276" w:lineRule="auto"/>
              <w:jc w:val="both"/>
              <w:rPr>
                <w:rFonts w:asciiTheme="minorHAnsi" w:eastAsiaTheme="minorEastAsia" w:hAnsiTheme="minorHAnsi" w:cstheme="minorBidi"/>
                <w:sz w:val="20"/>
                <w:szCs w:val="20"/>
              </w:rPr>
            </w:pPr>
            <w:r w:rsidRPr="00312328">
              <w:rPr>
                <w:rFonts w:asciiTheme="minorHAnsi" w:eastAsiaTheme="minorEastAsia" w:hAnsiTheme="minorHAnsi" w:cstheme="minorBidi"/>
                <w:sz w:val="20"/>
                <w:szCs w:val="20"/>
              </w:rPr>
              <w:t xml:space="preserve">Zamawiający wymaga aby Partner Strategiczny po zakończeniu Testów Instalacji Ułamkowo-Technicznych przekazał każdemu Uczestnikowi PCP, jedną - wskazaną przez Uczestnika PCP, Instalację Ułamkowo-Techniczną, na zasadzie </w:t>
            </w:r>
            <w:r>
              <w:rPr>
                <w:rFonts w:asciiTheme="minorHAnsi" w:eastAsiaTheme="minorEastAsia" w:hAnsiTheme="minorHAnsi" w:cstheme="minorBidi"/>
                <w:sz w:val="20"/>
                <w:szCs w:val="20"/>
              </w:rPr>
              <w:t xml:space="preserve">obustronnie podpisanego </w:t>
            </w:r>
            <w:r w:rsidRPr="00312328">
              <w:rPr>
                <w:rFonts w:asciiTheme="minorHAnsi" w:eastAsiaTheme="minorEastAsia" w:hAnsiTheme="minorHAnsi" w:cstheme="minorBidi"/>
                <w:sz w:val="20"/>
                <w:szCs w:val="20"/>
              </w:rPr>
              <w:t xml:space="preserve">protokołu zdawczo-odbiorczego. Partner Strategiczny będzie zobowiązany umożliwić Uczestnikom PCP demontaż elementów składowych </w:t>
            </w:r>
            <w:ins w:id="232" w:author="Autor">
              <w:r w:rsidR="00C65FEA">
                <w:rPr>
                  <w:rFonts w:asciiTheme="minorHAnsi" w:eastAsiaTheme="minorEastAsia" w:hAnsiTheme="minorHAnsi" w:cstheme="minorBidi"/>
                  <w:sz w:val="20"/>
                  <w:szCs w:val="20"/>
                </w:rPr>
                <w:t xml:space="preserve">tej </w:t>
              </w:r>
            </w:ins>
            <w:r w:rsidRPr="00312328">
              <w:rPr>
                <w:rFonts w:asciiTheme="minorHAnsi" w:eastAsiaTheme="minorEastAsia" w:hAnsiTheme="minorHAnsi" w:cstheme="minorBidi"/>
                <w:sz w:val="20"/>
                <w:szCs w:val="20"/>
              </w:rPr>
              <w:t>Instalacji Ułamkowo-Technicznej, która po zakończeniu Testów pozosta</w:t>
            </w:r>
            <w:r>
              <w:rPr>
                <w:rFonts w:asciiTheme="minorHAnsi" w:eastAsiaTheme="minorEastAsia" w:hAnsiTheme="minorHAnsi" w:cstheme="minorBidi"/>
                <w:sz w:val="20"/>
                <w:szCs w:val="20"/>
              </w:rPr>
              <w:t xml:space="preserve">nie przekazana Uczestnikowi PCP, a ponadto musi zagospodarować całość masy pofermentacyjnej z demontowanej Instalacji Ułamkowo-Technicznej, chyba, że Partner Strategiczny dokona innych ustaleń z Uczestnikiem PCP. </w:t>
            </w:r>
          </w:p>
          <w:p w14:paraId="7F8B45CF" w14:textId="5C86FDB5" w:rsidR="003F5EFC" w:rsidRPr="00DC42A5" w:rsidDel="00A268FD" w:rsidRDefault="003F5EFC" w:rsidP="00C65FEA">
            <w:pPr>
              <w:pStyle w:val="xmsonormal"/>
              <w:spacing w:after="160" w:line="276" w:lineRule="auto"/>
              <w:jc w:val="both"/>
              <w:rPr>
                <w:rFonts w:asciiTheme="minorHAnsi" w:eastAsiaTheme="minorEastAsia" w:hAnsiTheme="minorHAnsi" w:cstheme="minorBidi"/>
                <w:sz w:val="20"/>
                <w:szCs w:val="20"/>
              </w:rPr>
            </w:pPr>
            <w:r w:rsidRPr="00312328">
              <w:rPr>
                <w:rFonts w:asciiTheme="minorHAnsi" w:eastAsiaTheme="minorEastAsia" w:hAnsiTheme="minorHAnsi" w:cstheme="minorBidi"/>
                <w:sz w:val="20"/>
                <w:szCs w:val="20"/>
              </w:rPr>
              <w:lastRenderedPageBreak/>
              <w:t>Jednocześnie Zamawiający dopuszcza ustalenie pomiędzy Partnerem Strategicznym a Uczestnikiem PCP odrębnych warunków pozostawienia przekazywanej Instalacji Ułamkowo-Technicznych (warunki pozostawienia na Nieruchomości 1)</w:t>
            </w:r>
            <w:ins w:id="233" w:author="Autor">
              <w:r w:rsidR="00A903A2">
                <w:rPr>
                  <w:rFonts w:asciiTheme="minorHAnsi" w:eastAsiaTheme="minorEastAsia" w:hAnsiTheme="minorHAnsi" w:cstheme="minorBidi"/>
                  <w:sz w:val="20"/>
                  <w:szCs w:val="20"/>
                </w:rPr>
                <w:t>, przy czym nie będzie</w:t>
              </w:r>
              <w:r w:rsidR="00C65FEA">
                <w:rPr>
                  <w:rFonts w:asciiTheme="minorHAnsi" w:eastAsiaTheme="minorEastAsia" w:hAnsiTheme="minorHAnsi" w:cstheme="minorBidi"/>
                  <w:sz w:val="20"/>
                  <w:szCs w:val="20"/>
                </w:rPr>
                <w:t xml:space="preserve"> ona</w:t>
              </w:r>
              <w:r w:rsidR="00A903A2">
                <w:rPr>
                  <w:rFonts w:asciiTheme="minorHAnsi" w:eastAsiaTheme="minorEastAsia" w:hAnsiTheme="minorHAnsi" w:cstheme="minorBidi"/>
                  <w:sz w:val="20"/>
                  <w:szCs w:val="20"/>
                </w:rPr>
                <w:t xml:space="preserve"> podlegała</w:t>
              </w:r>
              <w:r w:rsidR="00C65FEA">
                <w:rPr>
                  <w:rFonts w:asciiTheme="minorHAnsi" w:eastAsiaTheme="minorEastAsia" w:hAnsiTheme="minorHAnsi" w:cstheme="minorBidi"/>
                  <w:sz w:val="20"/>
                  <w:szCs w:val="20"/>
                </w:rPr>
                <w:t xml:space="preserve"> zobowiązaniu do</w:t>
              </w:r>
              <w:r w:rsidR="00A903A2">
                <w:rPr>
                  <w:rFonts w:asciiTheme="minorHAnsi" w:eastAsiaTheme="minorEastAsia" w:hAnsiTheme="minorHAnsi" w:cstheme="minorBidi"/>
                  <w:sz w:val="20"/>
                  <w:szCs w:val="20"/>
                </w:rPr>
                <w:t xml:space="preserve"> eksploatacji po zakończeniu Przedsięwzięcia PCP.</w:t>
              </w:r>
            </w:ins>
            <w:del w:id="234" w:author="Autor">
              <w:r w:rsidRPr="00312328" w:rsidDel="00A903A2">
                <w:rPr>
                  <w:rFonts w:asciiTheme="minorHAnsi" w:eastAsiaTheme="minorEastAsia" w:hAnsiTheme="minorHAnsi" w:cstheme="minorBidi"/>
                  <w:sz w:val="20"/>
                  <w:szCs w:val="20"/>
                </w:rPr>
                <w:delText>.</w:delText>
              </w:r>
            </w:del>
          </w:p>
        </w:tc>
        <w:tc>
          <w:tcPr>
            <w:tcW w:w="1985" w:type="dxa"/>
            <w:vAlign w:val="center"/>
          </w:tcPr>
          <w:p w14:paraId="1D0211C2" w14:textId="6834D592" w:rsidR="003F5EFC" w:rsidRPr="00312328" w:rsidRDefault="003F5EFC" w:rsidP="003F5EFC">
            <w:pPr>
              <w:spacing w:line="276" w:lineRule="auto"/>
              <w:rPr>
                <w:sz w:val="20"/>
                <w:szCs w:val="20"/>
              </w:rPr>
            </w:pPr>
            <w:r>
              <w:rPr>
                <w:sz w:val="20"/>
                <w:szCs w:val="20"/>
              </w:rPr>
              <w:lastRenderedPageBreak/>
              <w:t>Termin podpisania protokołu zdawczo-odbiorczego – do 7 dni po zakończeniu II części Testów Instalacji Ułamkowo-Technicznych</w:t>
            </w:r>
          </w:p>
        </w:tc>
      </w:tr>
      <w:tr w:rsidR="003F5EFC" w:rsidRPr="00312328" w14:paraId="3A260C82" w14:textId="77777777" w:rsidTr="53E6707C">
        <w:trPr>
          <w:trHeight w:val="1123"/>
          <w:jc w:val="center"/>
        </w:trPr>
        <w:tc>
          <w:tcPr>
            <w:tcW w:w="562" w:type="dxa"/>
            <w:shd w:val="clear" w:color="auto" w:fill="C5E0B3" w:themeFill="accent6" w:themeFillTint="66"/>
            <w:vAlign w:val="center"/>
          </w:tcPr>
          <w:p w14:paraId="47795240" w14:textId="77777777" w:rsidR="003F5EFC" w:rsidRPr="00312328" w:rsidRDefault="003F5EFC" w:rsidP="003F5EFC">
            <w:pPr>
              <w:pStyle w:val="Akapitzlist"/>
              <w:numPr>
                <w:ilvl w:val="0"/>
                <w:numId w:val="3"/>
              </w:numPr>
              <w:spacing w:line="276" w:lineRule="auto"/>
              <w:ind w:left="0" w:firstLine="0"/>
              <w:rPr>
                <w:color w:val="44546A" w:themeColor="text2"/>
                <w:sz w:val="20"/>
                <w:szCs w:val="20"/>
              </w:rPr>
            </w:pPr>
          </w:p>
        </w:tc>
        <w:tc>
          <w:tcPr>
            <w:tcW w:w="2268" w:type="dxa"/>
            <w:shd w:val="clear" w:color="auto" w:fill="C5E0B3" w:themeFill="accent6" w:themeFillTint="66"/>
            <w:vAlign w:val="center"/>
          </w:tcPr>
          <w:p w14:paraId="14554775" w14:textId="1EDD594F" w:rsidR="003F5EFC" w:rsidRPr="00AC3FF5" w:rsidRDefault="003F5EFC" w:rsidP="003F5EFC">
            <w:pPr>
              <w:spacing w:line="276" w:lineRule="auto"/>
              <w:rPr>
                <w:rFonts w:eastAsiaTheme="minorEastAsia"/>
                <w:b/>
                <w:sz w:val="20"/>
                <w:szCs w:val="20"/>
              </w:rPr>
            </w:pPr>
            <w:r w:rsidRPr="00AC3FF5">
              <w:rPr>
                <w:rFonts w:eastAsiaTheme="minorEastAsia"/>
                <w:b/>
                <w:sz w:val="20"/>
                <w:szCs w:val="20"/>
              </w:rPr>
              <w:t>Eksploatacja Instalacji Ułamkowo-Technicznych po Etapie I</w:t>
            </w:r>
          </w:p>
        </w:tc>
        <w:tc>
          <w:tcPr>
            <w:tcW w:w="6379" w:type="dxa"/>
            <w:vAlign w:val="center"/>
          </w:tcPr>
          <w:p w14:paraId="320D000F" w14:textId="4CCE682B" w:rsidR="003F5EFC" w:rsidRDefault="003F5EFC" w:rsidP="000230F8">
            <w:pPr>
              <w:spacing w:line="276" w:lineRule="auto"/>
              <w:jc w:val="both"/>
              <w:rPr>
                <w:ins w:id="235" w:author="Autor"/>
                <w:rFonts w:eastAsiaTheme="minorEastAsia"/>
                <w:sz w:val="20"/>
                <w:szCs w:val="20"/>
              </w:rPr>
            </w:pPr>
            <w:r w:rsidRPr="00AC3FF5">
              <w:rPr>
                <w:rFonts w:eastAsiaTheme="minorEastAsia"/>
                <w:sz w:val="20"/>
                <w:szCs w:val="20"/>
              </w:rPr>
              <w:t>Zamawiający wymaga</w:t>
            </w:r>
            <w:r>
              <w:rPr>
                <w:rFonts w:eastAsiaTheme="minorEastAsia"/>
                <w:sz w:val="20"/>
                <w:szCs w:val="20"/>
              </w:rPr>
              <w:t>,</w:t>
            </w:r>
            <w:r w:rsidRPr="00AC3FF5">
              <w:rPr>
                <w:rFonts w:eastAsiaTheme="minorEastAsia"/>
                <w:sz w:val="20"/>
                <w:szCs w:val="20"/>
              </w:rPr>
              <w:t xml:space="preserve"> aby Partner Strategiczny po zakończeniu Testów Instalacji Ułamkowo-Technicznych, dołożył wszelkich starań w celu utrzymania pełnej funkcjonalności i wydajności pozostałych w jego dyspozycji Instalacji Ułamkowo-Technicznych na poziomie 3% produkcji biogazu brutto Demonstratora Technologii przez co najmniej 4000 h/rok przez okres nie krótszy niż 2 lata.</w:t>
            </w:r>
            <w:ins w:id="236" w:author="Autor">
              <w:r w:rsidR="000230F8">
                <w:rPr>
                  <w:rFonts w:eastAsiaTheme="minorEastAsia"/>
                  <w:sz w:val="20"/>
                  <w:szCs w:val="20"/>
                </w:rPr>
                <w:t xml:space="preserve"> </w:t>
              </w:r>
            </w:ins>
          </w:p>
          <w:p w14:paraId="01DF3DA0" w14:textId="77777777" w:rsidR="000230F8" w:rsidRPr="00AC3FF5" w:rsidRDefault="000230F8" w:rsidP="003F5EFC">
            <w:pPr>
              <w:spacing w:line="276" w:lineRule="auto"/>
              <w:jc w:val="both"/>
              <w:rPr>
                <w:rFonts w:eastAsiaTheme="minorEastAsia"/>
                <w:sz w:val="20"/>
                <w:szCs w:val="20"/>
              </w:rPr>
            </w:pPr>
          </w:p>
          <w:p w14:paraId="1032FDDC" w14:textId="3F71A438" w:rsidR="003F5EFC" w:rsidRPr="00AC3FF5" w:rsidRDefault="003F5EFC" w:rsidP="003F5EFC">
            <w:pPr>
              <w:spacing w:line="276" w:lineRule="auto"/>
              <w:jc w:val="both"/>
              <w:rPr>
                <w:rFonts w:eastAsiaTheme="minorEastAsia"/>
                <w:sz w:val="20"/>
                <w:szCs w:val="20"/>
              </w:rPr>
            </w:pPr>
            <w:r w:rsidRPr="00AC3FF5">
              <w:rPr>
                <w:rFonts w:eastAsiaTheme="minorEastAsia"/>
                <w:sz w:val="20"/>
                <w:szCs w:val="20"/>
              </w:rPr>
              <w:t xml:space="preserve">Zamawiający wymaga wykorzystywania w ww. okresie substratów </w:t>
            </w:r>
            <w:del w:id="237" w:author="Autor">
              <w:r w:rsidRPr="00AC3FF5" w:rsidDel="000230F8">
                <w:rPr>
                  <w:rFonts w:eastAsiaTheme="minorEastAsia"/>
                  <w:sz w:val="20"/>
                  <w:szCs w:val="20"/>
                </w:rPr>
                <w:delText xml:space="preserve">opisanych w </w:delText>
              </w:r>
              <w:r w:rsidDel="000230F8">
                <w:rPr>
                  <w:rFonts w:eastAsiaTheme="minorEastAsia"/>
                  <w:sz w:val="20"/>
                  <w:szCs w:val="20"/>
                </w:rPr>
                <w:delText>Części D</w:delText>
              </w:r>
              <w:r w:rsidRPr="00AC3FF5" w:rsidDel="000230F8">
                <w:rPr>
                  <w:rFonts w:eastAsiaTheme="minorEastAsia"/>
                  <w:sz w:val="20"/>
                  <w:szCs w:val="20"/>
                </w:rPr>
                <w:delText xml:space="preserve"> niniejszego dokumentu.</w:delText>
              </w:r>
            </w:del>
            <w:ins w:id="238" w:author="Autor">
              <w:r w:rsidR="000230F8">
                <w:t xml:space="preserve"> </w:t>
              </w:r>
              <w:r w:rsidR="000230F8" w:rsidRPr="000230F8">
                <w:rPr>
                  <w:rFonts w:eastAsiaTheme="minorEastAsia"/>
                  <w:sz w:val="20"/>
                  <w:szCs w:val="20"/>
                </w:rPr>
                <w:t>zgodnych z definicją biogazu rolniczego zawartą w art. 2 pkt 2) Ustawy z dnia 20 lutego 2015 r. o odnawialnych źródłach energii (Dz. U. 2015 poz. 478 z późniejszymi zmianami</w:t>
              </w:r>
              <w:r w:rsidR="000230F8">
                <w:rPr>
                  <w:rFonts w:eastAsiaTheme="minorEastAsia"/>
                  <w:sz w:val="20"/>
                  <w:szCs w:val="20"/>
                </w:rPr>
                <w:t>).</w:t>
              </w:r>
            </w:ins>
          </w:p>
          <w:p w14:paraId="60BECC0C" w14:textId="0B61E99E" w:rsidR="003F5EFC" w:rsidDel="002478B1" w:rsidRDefault="003F5EFC" w:rsidP="003F5EFC">
            <w:pPr>
              <w:spacing w:line="276" w:lineRule="auto"/>
              <w:jc w:val="both"/>
              <w:rPr>
                <w:del w:id="239" w:author="Autor"/>
                <w:rFonts w:eastAsiaTheme="minorEastAsia"/>
                <w:sz w:val="20"/>
                <w:szCs w:val="20"/>
              </w:rPr>
            </w:pPr>
            <w:del w:id="240" w:author="Autor">
              <w:r w:rsidRPr="00AC3FF5" w:rsidDel="000230F8">
                <w:rPr>
                  <w:rFonts w:eastAsiaTheme="minorEastAsia"/>
                  <w:sz w:val="20"/>
                  <w:szCs w:val="20"/>
                </w:rPr>
                <w:delText>Zamawiający wymaga ponadto</w:delText>
              </w:r>
              <w:r w:rsidDel="000230F8">
                <w:rPr>
                  <w:rFonts w:eastAsiaTheme="minorEastAsia"/>
                  <w:sz w:val="20"/>
                  <w:szCs w:val="20"/>
                </w:rPr>
                <w:delText>,</w:delText>
              </w:r>
              <w:r w:rsidRPr="00AC3FF5" w:rsidDel="000230F8">
                <w:rPr>
                  <w:rFonts w:eastAsiaTheme="minorEastAsia"/>
                  <w:sz w:val="20"/>
                  <w:szCs w:val="20"/>
                </w:rPr>
                <w:delText xml:space="preserve"> aby Partner Strategiczny co najmniej raz na pół roku </w:delText>
              </w:r>
              <w:r w:rsidDel="000230F8">
                <w:rPr>
                  <w:rFonts w:eastAsiaTheme="minorEastAsia"/>
                  <w:sz w:val="20"/>
                  <w:szCs w:val="20"/>
                </w:rPr>
                <w:delText xml:space="preserve">w ww. okresie 2 lat </w:delText>
              </w:r>
              <w:r w:rsidRPr="00AC3FF5" w:rsidDel="000230F8">
                <w:rPr>
                  <w:rFonts w:eastAsiaTheme="minorEastAsia"/>
                  <w:sz w:val="20"/>
                  <w:szCs w:val="20"/>
                </w:rPr>
                <w:delText>dokonywał zmiany waria</w:delText>
              </w:r>
              <w:r w:rsidDel="000230F8">
                <w:rPr>
                  <w:rFonts w:eastAsiaTheme="minorEastAsia"/>
                  <w:sz w:val="20"/>
                  <w:szCs w:val="20"/>
                </w:rPr>
                <w:delText>ntów substratowych opisanych w Części D</w:delText>
              </w:r>
              <w:r w:rsidRPr="00AC3FF5" w:rsidDel="000230F8">
                <w:rPr>
                  <w:rFonts w:eastAsiaTheme="minorEastAsia"/>
                  <w:sz w:val="20"/>
                  <w:szCs w:val="20"/>
                </w:rPr>
                <w:delText>.</w:delText>
              </w:r>
            </w:del>
          </w:p>
          <w:p w14:paraId="464C1216" w14:textId="77777777" w:rsidR="002478B1" w:rsidRDefault="002478B1" w:rsidP="003F5EFC">
            <w:pPr>
              <w:spacing w:line="276" w:lineRule="auto"/>
              <w:jc w:val="both"/>
              <w:rPr>
                <w:ins w:id="241" w:author="Autor"/>
                <w:rFonts w:eastAsiaTheme="minorEastAsia"/>
                <w:sz w:val="20"/>
                <w:szCs w:val="20"/>
              </w:rPr>
            </w:pPr>
          </w:p>
          <w:p w14:paraId="42ABB1ED" w14:textId="63DCD05C" w:rsidR="002478B1" w:rsidRPr="00916E1B" w:rsidRDefault="002478B1" w:rsidP="002478B1">
            <w:pPr>
              <w:spacing w:line="276" w:lineRule="auto"/>
              <w:jc w:val="both"/>
              <w:rPr>
                <w:ins w:id="242" w:author="Autor"/>
                <w:rFonts w:eastAsiaTheme="minorEastAsia"/>
                <w:sz w:val="20"/>
                <w:szCs w:val="20"/>
              </w:rPr>
            </w:pPr>
            <w:ins w:id="243" w:author="Autor">
              <w:r>
                <w:rPr>
                  <w:rFonts w:eastAsiaTheme="minorEastAsia"/>
                  <w:sz w:val="20"/>
                  <w:szCs w:val="20"/>
                </w:rPr>
                <w:t xml:space="preserve">W przypadku wystąpienia obiektywnych trudności w uzyskaniu niezbędnych pozwoleń lub/i decyzji na wykorzystanie odpadów kat. 3 w Instalacjach Ułamkowo-Technicznych, w pierwszym okresie eksploatacji, tj. bezpośrednio po zakończeniu Etapu I Przedsięwzięcia PCP, Zamawiający dopuszcza eksploatację Instalacji Ułamkowo-Technicznych z wyłączeniem substratów w formie odpadów kat. 3. </w:t>
              </w:r>
            </w:ins>
          </w:p>
          <w:p w14:paraId="22C28CB6" w14:textId="77777777" w:rsidR="003F5EFC" w:rsidRPr="00AC3FF5" w:rsidRDefault="003F5EFC" w:rsidP="003F5EFC">
            <w:pPr>
              <w:spacing w:line="276" w:lineRule="auto"/>
              <w:jc w:val="both"/>
              <w:rPr>
                <w:rFonts w:eastAsiaTheme="minorEastAsia"/>
                <w:sz w:val="20"/>
                <w:szCs w:val="20"/>
              </w:rPr>
            </w:pPr>
          </w:p>
          <w:p w14:paraId="27B047C5" w14:textId="339440FD" w:rsidR="003F5EFC" w:rsidRPr="00AC3FF5" w:rsidRDefault="003F5EFC" w:rsidP="003F5EFC">
            <w:pPr>
              <w:spacing w:line="276" w:lineRule="auto"/>
              <w:jc w:val="both"/>
              <w:rPr>
                <w:rFonts w:eastAsiaTheme="minorEastAsia"/>
                <w:sz w:val="20"/>
                <w:szCs w:val="20"/>
              </w:rPr>
            </w:pPr>
            <w:r w:rsidRPr="00AC3FF5">
              <w:rPr>
                <w:rFonts w:eastAsiaTheme="minorEastAsia"/>
                <w:sz w:val="20"/>
                <w:szCs w:val="20"/>
              </w:rPr>
              <w:t>Jednocześnie Partner ma obowiązek eksploatować instalacje zgodnie z zasadami prawidłowego zarządzania i uwzględniając bieżące uwarunkowania środowiskowe oraz prawno-administracyjne</w:t>
            </w:r>
            <w:ins w:id="244" w:author="Autor">
              <w:r w:rsidR="00BD07D5">
                <w:rPr>
                  <w:rFonts w:eastAsiaTheme="minorEastAsia"/>
                  <w:sz w:val="20"/>
                  <w:szCs w:val="20"/>
                </w:rPr>
                <w:t xml:space="preserve"> oraz zgodnie z uzyskanymi pozwoleniami lub/i decyzjami.</w:t>
              </w:r>
            </w:ins>
            <w:del w:id="245" w:author="Autor">
              <w:r w:rsidRPr="00AC3FF5" w:rsidDel="00BD07D5">
                <w:rPr>
                  <w:rFonts w:eastAsiaTheme="minorEastAsia"/>
                  <w:sz w:val="20"/>
                  <w:szCs w:val="20"/>
                </w:rPr>
                <w:delText>.</w:delText>
              </w:r>
            </w:del>
          </w:p>
          <w:p w14:paraId="3B4E881D" w14:textId="77777777" w:rsidR="003F5EFC" w:rsidRPr="00AC3FF5" w:rsidRDefault="003F5EFC" w:rsidP="003F5EFC">
            <w:pPr>
              <w:spacing w:line="276" w:lineRule="auto"/>
              <w:jc w:val="both"/>
              <w:rPr>
                <w:rFonts w:eastAsiaTheme="minorEastAsia"/>
                <w:sz w:val="20"/>
                <w:szCs w:val="20"/>
              </w:rPr>
            </w:pPr>
          </w:p>
          <w:p w14:paraId="30BE204B" w14:textId="75E24A17" w:rsidR="003F5EFC" w:rsidRDefault="003F5EFC" w:rsidP="003F5EFC">
            <w:pPr>
              <w:spacing w:line="276" w:lineRule="auto"/>
              <w:jc w:val="both"/>
              <w:rPr>
                <w:ins w:id="246" w:author="Autor"/>
                <w:rFonts w:eastAsiaTheme="minorEastAsia"/>
                <w:sz w:val="20"/>
                <w:szCs w:val="20"/>
              </w:rPr>
            </w:pPr>
            <w:r>
              <w:rPr>
                <w:rFonts w:eastAsiaTheme="minorEastAsia"/>
                <w:sz w:val="20"/>
                <w:szCs w:val="20"/>
              </w:rPr>
              <w:t xml:space="preserve">Zamawiający wymaga, </w:t>
            </w:r>
            <w:r w:rsidRPr="00AC3FF5">
              <w:rPr>
                <w:rFonts w:eastAsiaTheme="minorEastAsia"/>
                <w:sz w:val="20"/>
                <w:szCs w:val="20"/>
              </w:rPr>
              <w:t>aby istotne odstępstwa względem</w:t>
            </w:r>
            <w:r>
              <w:rPr>
                <w:rFonts w:eastAsiaTheme="minorEastAsia"/>
                <w:sz w:val="20"/>
                <w:szCs w:val="20"/>
              </w:rPr>
              <w:t xml:space="preserve"> domyślnego trybu eksploatacji I</w:t>
            </w:r>
            <w:r w:rsidRPr="00AC3FF5">
              <w:rPr>
                <w:rFonts w:eastAsiaTheme="minorEastAsia"/>
                <w:sz w:val="20"/>
                <w:szCs w:val="20"/>
              </w:rPr>
              <w:t>nstalacji (np. ograniczenie wydajności, czasowe wyłączenie, połączenie instalacji) Partner Strategiczny zgłaszał Zamawiającemu, natomiast ewentualne zmiany dotyczące Technologii, Partner Strategiczny jest zobowiązany zawsze uzgodnić z Zamawiającym oraz Uczestnikiem PCP, który wybudował daną Instalację Ułamkowo-Techniczną.</w:t>
            </w:r>
          </w:p>
          <w:p w14:paraId="054149C6" w14:textId="73B9E715" w:rsidR="007E29A1" w:rsidRDefault="007E29A1" w:rsidP="003F5EFC">
            <w:pPr>
              <w:spacing w:line="276" w:lineRule="auto"/>
              <w:jc w:val="both"/>
              <w:rPr>
                <w:ins w:id="247" w:author="Autor"/>
                <w:rFonts w:eastAsiaTheme="minorEastAsia"/>
                <w:sz w:val="20"/>
                <w:szCs w:val="20"/>
              </w:rPr>
            </w:pPr>
          </w:p>
          <w:p w14:paraId="3DE30B83" w14:textId="2D26FD0A" w:rsidR="007E29A1" w:rsidRPr="00AC3FF5" w:rsidRDefault="007E29A1" w:rsidP="003F5EFC">
            <w:pPr>
              <w:spacing w:line="276" w:lineRule="auto"/>
              <w:jc w:val="both"/>
              <w:rPr>
                <w:rFonts w:eastAsiaTheme="minorEastAsia"/>
                <w:sz w:val="20"/>
                <w:szCs w:val="20"/>
              </w:rPr>
            </w:pPr>
            <w:ins w:id="248" w:author="Autor">
              <w:r>
                <w:rPr>
                  <w:rFonts w:eastAsiaTheme="minorEastAsia"/>
                  <w:sz w:val="20"/>
                  <w:szCs w:val="20"/>
                </w:rPr>
                <w:t xml:space="preserve">W przypadku awarii danej </w:t>
              </w:r>
              <w:r w:rsidRPr="000230F8">
                <w:rPr>
                  <w:rFonts w:eastAsiaTheme="minorEastAsia"/>
                  <w:sz w:val="20"/>
                  <w:szCs w:val="20"/>
                </w:rPr>
                <w:t>Instalacji Ułamkowo-Techniczn</w:t>
              </w:r>
              <w:r>
                <w:rPr>
                  <w:rFonts w:eastAsiaTheme="minorEastAsia"/>
                  <w:sz w:val="20"/>
                  <w:szCs w:val="20"/>
                </w:rPr>
                <w:t xml:space="preserve">ej skutkującej brakiem możliwości przywrócenia jej do stanu </w:t>
              </w:r>
              <w:r w:rsidRPr="00AC3FF5">
                <w:rPr>
                  <w:rFonts w:eastAsiaTheme="minorEastAsia"/>
                  <w:sz w:val="20"/>
                  <w:szCs w:val="20"/>
                </w:rPr>
                <w:t>pełnej funkcjonalności i wydajności</w:t>
              </w:r>
              <w:r>
                <w:rPr>
                  <w:rFonts w:eastAsiaTheme="minorEastAsia"/>
                  <w:sz w:val="20"/>
                  <w:szCs w:val="20"/>
                </w:rPr>
                <w:t xml:space="preserve"> (co może wynikać m.in. z prototypowego charakteru instalacji), </w:t>
              </w:r>
              <w:r w:rsidRPr="00AC3FF5">
                <w:rPr>
                  <w:rFonts w:eastAsiaTheme="minorEastAsia"/>
                  <w:sz w:val="20"/>
                  <w:szCs w:val="20"/>
                </w:rPr>
                <w:t xml:space="preserve"> </w:t>
              </w:r>
              <w:r>
                <w:rPr>
                  <w:rFonts w:eastAsiaTheme="minorEastAsia"/>
                  <w:sz w:val="20"/>
                  <w:szCs w:val="20"/>
                </w:rPr>
                <w:t xml:space="preserve">Partner Strategiczny w porozumieniu z Zamawiającym oraz Uczestnikiem </w:t>
              </w:r>
              <w:r>
                <w:rPr>
                  <w:rFonts w:eastAsiaTheme="minorEastAsia"/>
                  <w:sz w:val="20"/>
                  <w:szCs w:val="20"/>
                </w:rPr>
                <w:lastRenderedPageBreak/>
                <w:t xml:space="preserve">PCP będącym twórcą tej instalacji, za zgodą Zamawiającego, może podjąć decyzję o zakończeniu eksploatacji danej </w:t>
              </w:r>
              <w:r w:rsidRPr="00AC3FF5">
                <w:rPr>
                  <w:rFonts w:eastAsiaTheme="minorEastAsia"/>
                  <w:sz w:val="20"/>
                  <w:szCs w:val="20"/>
                </w:rPr>
                <w:t>Instalacji Ułamkowo-Techniczn</w:t>
              </w:r>
              <w:r>
                <w:rPr>
                  <w:rFonts w:eastAsiaTheme="minorEastAsia"/>
                  <w:sz w:val="20"/>
                  <w:szCs w:val="20"/>
                </w:rPr>
                <w:t xml:space="preserve">ej, co będzie skutkowało odpowiednim skróceniem okresu eksploatacji, do którego zobowiązany jest Partner Strategiczny. </w:t>
              </w:r>
            </w:ins>
          </w:p>
          <w:p w14:paraId="5FB9F4FC" w14:textId="77777777" w:rsidR="003F5EFC" w:rsidRPr="00AC3FF5" w:rsidRDefault="003F5EFC" w:rsidP="003F5EFC">
            <w:pPr>
              <w:spacing w:line="276" w:lineRule="auto"/>
              <w:jc w:val="both"/>
              <w:rPr>
                <w:rFonts w:eastAsiaTheme="minorEastAsia"/>
                <w:sz w:val="20"/>
                <w:szCs w:val="20"/>
              </w:rPr>
            </w:pPr>
          </w:p>
          <w:p w14:paraId="78C2FA90" w14:textId="66F411A2" w:rsidR="003F5EFC" w:rsidRDefault="003F5EFC" w:rsidP="003F5EFC">
            <w:pPr>
              <w:spacing w:line="276" w:lineRule="auto"/>
              <w:jc w:val="both"/>
              <w:rPr>
                <w:rFonts w:eastAsiaTheme="minorEastAsia"/>
                <w:sz w:val="20"/>
                <w:szCs w:val="20"/>
              </w:rPr>
            </w:pPr>
            <w:r w:rsidRPr="00AC3FF5">
              <w:rPr>
                <w:rFonts w:eastAsiaTheme="minorEastAsia"/>
                <w:sz w:val="20"/>
                <w:szCs w:val="20"/>
              </w:rPr>
              <w:t>Zamawiający wymaga</w:t>
            </w:r>
            <w:r>
              <w:rPr>
                <w:rFonts w:eastAsiaTheme="minorEastAsia"/>
                <w:sz w:val="20"/>
                <w:szCs w:val="20"/>
              </w:rPr>
              <w:t>,</w:t>
            </w:r>
            <w:r w:rsidRPr="00AC3FF5">
              <w:rPr>
                <w:rFonts w:eastAsiaTheme="minorEastAsia"/>
                <w:sz w:val="20"/>
                <w:szCs w:val="20"/>
              </w:rPr>
              <w:t xml:space="preserve"> aby Partner Strategiczny zapewniał </w:t>
            </w:r>
            <w:r>
              <w:rPr>
                <w:rFonts w:eastAsiaTheme="minorEastAsia"/>
                <w:sz w:val="20"/>
                <w:szCs w:val="20"/>
              </w:rPr>
              <w:t xml:space="preserve">Zamawiającemu </w:t>
            </w:r>
            <w:r w:rsidRPr="00AC3FF5">
              <w:rPr>
                <w:rFonts w:eastAsiaTheme="minorEastAsia"/>
                <w:sz w:val="20"/>
                <w:szCs w:val="20"/>
              </w:rPr>
              <w:t xml:space="preserve">dostęp do Instalacji Ułamkowo-Technicznych oraz udostępnienia parametrów pracy, wyników analiz i podsumowań z pracy Instalacji na żądanie Zamawiającego lub wskazanych przez Zamawiającego podmiotów. </w:t>
            </w:r>
          </w:p>
          <w:p w14:paraId="26A2FDB1" w14:textId="6FA3C4D4" w:rsidR="003F5EFC" w:rsidRPr="00AC3FF5" w:rsidRDefault="003F5EFC" w:rsidP="003F5EFC">
            <w:pPr>
              <w:spacing w:line="276" w:lineRule="auto"/>
              <w:jc w:val="both"/>
              <w:rPr>
                <w:rFonts w:eastAsiaTheme="minorEastAsia"/>
                <w:sz w:val="20"/>
                <w:szCs w:val="20"/>
              </w:rPr>
            </w:pPr>
          </w:p>
        </w:tc>
        <w:tc>
          <w:tcPr>
            <w:tcW w:w="1985" w:type="dxa"/>
            <w:vAlign w:val="center"/>
          </w:tcPr>
          <w:p w14:paraId="55EB2CE4" w14:textId="0F89F10A" w:rsidR="003F5EFC" w:rsidRPr="00312328" w:rsidRDefault="003F5EFC" w:rsidP="003F5EFC">
            <w:pPr>
              <w:spacing w:line="276" w:lineRule="auto"/>
              <w:rPr>
                <w:sz w:val="20"/>
                <w:szCs w:val="20"/>
              </w:rPr>
            </w:pPr>
            <w:r>
              <w:rPr>
                <w:sz w:val="20"/>
                <w:szCs w:val="20"/>
              </w:rPr>
              <w:lastRenderedPageBreak/>
              <w:t>W okresie od z</w:t>
            </w:r>
            <w:r w:rsidRPr="00312328">
              <w:rPr>
                <w:sz w:val="20"/>
                <w:szCs w:val="20"/>
              </w:rPr>
              <w:t>ako</w:t>
            </w:r>
            <w:r>
              <w:rPr>
                <w:sz w:val="20"/>
                <w:szCs w:val="20"/>
              </w:rPr>
              <w:t>ńczenia</w:t>
            </w:r>
            <w:r w:rsidRPr="00312328">
              <w:rPr>
                <w:sz w:val="20"/>
                <w:szCs w:val="20"/>
              </w:rPr>
              <w:t xml:space="preserve"> Testów Instalacji Ułamkowo-Technicznych</w:t>
            </w:r>
            <w:r>
              <w:rPr>
                <w:sz w:val="20"/>
                <w:szCs w:val="20"/>
              </w:rPr>
              <w:t xml:space="preserve"> do 2 lat po zakończeniu Testów.</w:t>
            </w:r>
          </w:p>
        </w:tc>
      </w:tr>
    </w:tbl>
    <w:p w14:paraId="6BA76ED8" w14:textId="4CAB2C01" w:rsidR="00426AD6" w:rsidRDefault="0014455E" w:rsidP="00B00C6C">
      <w:pPr>
        <w:spacing w:line="276" w:lineRule="auto"/>
        <w:jc w:val="both"/>
        <w:rPr>
          <w:rFonts w:eastAsiaTheme="minorEastAsia"/>
        </w:rPr>
      </w:pPr>
      <w:r>
        <w:t xml:space="preserve"> </w:t>
      </w:r>
      <w:r w:rsidR="00426AD6">
        <w:rPr>
          <w:rFonts w:eastAsiaTheme="minorEastAsia"/>
        </w:rPr>
        <w:br w:type="page"/>
      </w:r>
    </w:p>
    <w:p w14:paraId="4D672485" w14:textId="5D4CBD82" w:rsidR="00426AD6" w:rsidRDefault="00426AD6" w:rsidP="00455A75">
      <w:pPr>
        <w:keepNext/>
        <w:keepLines/>
        <w:spacing w:before="240" w:after="0" w:line="276" w:lineRule="auto"/>
        <w:ind w:left="720"/>
        <w:jc w:val="center"/>
        <w:outlineLvl w:val="0"/>
        <w:rPr>
          <w:rFonts w:eastAsiaTheme="majorEastAsia" w:cstheme="minorHAnsi"/>
          <w:b/>
          <w:color w:val="C00000"/>
          <w:sz w:val="32"/>
          <w:szCs w:val="32"/>
        </w:rPr>
      </w:pPr>
      <w:bookmarkStart w:id="249" w:name="_Toc76032554"/>
      <w:r>
        <w:rPr>
          <w:rFonts w:eastAsiaTheme="majorEastAsia" w:cstheme="minorHAnsi"/>
          <w:b/>
          <w:color w:val="C00000"/>
          <w:sz w:val="32"/>
          <w:szCs w:val="32"/>
        </w:rPr>
        <w:lastRenderedPageBreak/>
        <w:t>CZĘŚĆ B</w:t>
      </w:r>
      <w:r w:rsidR="001E7AC3">
        <w:rPr>
          <w:rFonts w:eastAsiaTheme="majorEastAsia" w:cstheme="minorHAnsi"/>
          <w:b/>
          <w:color w:val="C00000"/>
          <w:sz w:val="32"/>
          <w:szCs w:val="32"/>
        </w:rPr>
        <w:t xml:space="preserve"> - </w:t>
      </w:r>
      <w:r w:rsidRPr="00426AD6">
        <w:rPr>
          <w:rFonts w:eastAsiaTheme="majorEastAsia" w:cstheme="minorHAnsi"/>
          <w:b/>
          <w:color w:val="C00000"/>
          <w:sz w:val="32"/>
          <w:szCs w:val="32"/>
        </w:rPr>
        <w:t xml:space="preserve">Wymagania dla </w:t>
      </w:r>
      <w:r>
        <w:rPr>
          <w:rFonts w:eastAsiaTheme="majorEastAsia" w:cstheme="minorHAnsi"/>
          <w:b/>
          <w:color w:val="C00000"/>
          <w:sz w:val="32"/>
          <w:szCs w:val="32"/>
        </w:rPr>
        <w:t>Nieruchomości 2</w:t>
      </w:r>
      <w:r w:rsidRPr="00426AD6">
        <w:rPr>
          <w:rFonts w:eastAsiaTheme="majorEastAsia" w:cstheme="minorHAnsi"/>
          <w:b/>
          <w:color w:val="C00000"/>
          <w:sz w:val="32"/>
          <w:szCs w:val="32"/>
        </w:rPr>
        <w:t xml:space="preserve"> oraz Partnera Strategicznego prowadząc</w:t>
      </w:r>
      <w:r>
        <w:rPr>
          <w:rFonts w:eastAsiaTheme="majorEastAsia" w:cstheme="minorHAnsi"/>
          <w:b/>
          <w:color w:val="C00000"/>
          <w:sz w:val="32"/>
          <w:szCs w:val="32"/>
        </w:rPr>
        <w:t>ego działania na Nieruchomości 2</w:t>
      </w:r>
      <w:bookmarkEnd w:id="249"/>
    </w:p>
    <w:p w14:paraId="31E351B4" w14:textId="52A82C72" w:rsidR="008D73B4" w:rsidRDefault="008D73B4" w:rsidP="0022689F"/>
    <w:p w14:paraId="24D39D5D" w14:textId="4F85EA22" w:rsidR="15A58BA7" w:rsidRPr="00017837" w:rsidRDefault="36A70569" w:rsidP="00017837">
      <w:pPr>
        <w:pStyle w:val="Nagwek2"/>
        <w:rPr>
          <w:rFonts w:eastAsia="Calibri Light"/>
          <w:i/>
          <w:sz w:val="32"/>
        </w:rPr>
      </w:pPr>
      <w:bookmarkStart w:id="250" w:name="_Toc76032555"/>
      <w:r w:rsidRPr="00017837">
        <w:rPr>
          <w:rFonts w:eastAsia="Calibri Light"/>
          <w:i/>
          <w:sz w:val="32"/>
        </w:rPr>
        <w:t>Faza 1</w:t>
      </w:r>
      <w:r w:rsidR="50B695EC" w:rsidRPr="00017837">
        <w:rPr>
          <w:rFonts w:eastAsia="Calibri Light"/>
          <w:i/>
          <w:sz w:val="32"/>
        </w:rPr>
        <w:t>B</w:t>
      </w:r>
      <w:r w:rsidRPr="00017837">
        <w:rPr>
          <w:rFonts w:eastAsia="Calibri Light"/>
          <w:i/>
          <w:sz w:val="32"/>
        </w:rPr>
        <w:t>: Przygotowanie i udost</w:t>
      </w:r>
      <w:r w:rsidR="00DB5844" w:rsidRPr="00017837">
        <w:rPr>
          <w:rFonts w:eastAsia="Calibri Light"/>
          <w:i/>
          <w:sz w:val="32"/>
        </w:rPr>
        <w:t>ę</w:t>
      </w:r>
      <w:r w:rsidRPr="00017837">
        <w:rPr>
          <w:rFonts w:eastAsia="Calibri Light"/>
          <w:i/>
          <w:sz w:val="32"/>
        </w:rPr>
        <w:t xml:space="preserve">pnienie Nieruchomości </w:t>
      </w:r>
      <w:r w:rsidR="18BB5BF1" w:rsidRPr="00017837">
        <w:rPr>
          <w:rFonts w:eastAsia="Calibri Light"/>
          <w:i/>
          <w:sz w:val="32"/>
        </w:rPr>
        <w:t>2</w:t>
      </w:r>
      <w:bookmarkEnd w:id="250"/>
    </w:p>
    <w:p w14:paraId="728D75CD" w14:textId="77777777" w:rsidR="00DC033C" w:rsidRDefault="00DC033C" w:rsidP="36A70569">
      <w:pPr>
        <w:spacing w:line="276" w:lineRule="auto"/>
        <w:jc w:val="both"/>
        <w:rPr>
          <w:rFonts w:ascii="Calibri" w:eastAsia="Calibri" w:hAnsi="Calibri" w:cs="Calibri"/>
        </w:rPr>
      </w:pPr>
    </w:p>
    <w:p w14:paraId="549E6729" w14:textId="2B1218D9" w:rsidR="15A58BA7" w:rsidRDefault="4EEC2ABD" w:rsidP="36A70569">
      <w:pPr>
        <w:spacing w:line="276" w:lineRule="auto"/>
        <w:jc w:val="both"/>
        <w:rPr>
          <w:rFonts w:ascii="Calibri" w:eastAsia="Calibri" w:hAnsi="Calibri" w:cs="Calibri"/>
        </w:rPr>
      </w:pPr>
      <w:r w:rsidRPr="36A70569">
        <w:rPr>
          <w:rFonts w:ascii="Calibri" w:eastAsia="Calibri" w:hAnsi="Calibri" w:cs="Calibri"/>
        </w:rPr>
        <w:t xml:space="preserve">W ramach Przedsięwzięcia PCP </w:t>
      </w:r>
      <w:r w:rsidR="00BA6196">
        <w:rPr>
          <w:rFonts w:ascii="Calibri" w:eastAsia="Calibri" w:hAnsi="Calibri" w:cs="Calibri"/>
        </w:rPr>
        <w:t xml:space="preserve">ten z Uczestników </w:t>
      </w:r>
      <w:r w:rsidR="00D21F45">
        <w:rPr>
          <w:rFonts w:ascii="Calibri" w:eastAsia="Calibri" w:hAnsi="Calibri" w:cs="Calibri"/>
        </w:rPr>
        <w:t>PCP</w:t>
      </w:r>
      <w:r w:rsidRPr="36A70569">
        <w:rPr>
          <w:rFonts w:ascii="Calibri" w:eastAsia="Calibri" w:hAnsi="Calibri" w:cs="Calibri"/>
        </w:rPr>
        <w:t xml:space="preserve">, </w:t>
      </w:r>
      <w:r w:rsidR="15C21182" w:rsidRPr="36A70569">
        <w:rPr>
          <w:rFonts w:ascii="Calibri" w:eastAsia="Calibri" w:hAnsi="Calibri" w:cs="Calibri"/>
        </w:rPr>
        <w:t>który</w:t>
      </w:r>
      <w:r w:rsidRPr="36A70569">
        <w:rPr>
          <w:rFonts w:ascii="Calibri" w:eastAsia="Calibri" w:hAnsi="Calibri" w:cs="Calibri"/>
        </w:rPr>
        <w:t xml:space="preserve"> zostanie w wyniku selekc</w:t>
      </w:r>
      <w:r w:rsidR="2A26A443" w:rsidRPr="36A70569">
        <w:rPr>
          <w:rFonts w:ascii="Calibri" w:eastAsia="Calibri" w:hAnsi="Calibri" w:cs="Calibri"/>
        </w:rPr>
        <w:t xml:space="preserve">ji Uczestników PCP po Etapie I </w:t>
      </w:r>
      <w:r w:rsidR="48BCFADC" w:rsidRPr="36A70569">
        <w:rPr>
          <w:rFonts w:ascii="Calibri" w:eastAsia="Calibri" w:hAnsi="Calibri" w:cs="Calibri"/>
        </w:rPr>
        <w:t xml:space="preserve">dopuszczony do realizacji </w:t>
      </w:r>
      <w:r w:rsidR="45E4C834" w:rsidRPr="36A70569">
        <w:rPr>
          <w:rFonts w:ascii="Calibri" w:eastAsia="Calibri" w:hAnsi="Calibri" w:cs="Calibri"/>
        </w:rPr>
        <w:t>Etapu</w:t>
      </w:r>
      <w:r w:rsidR="48BCFADC" w:rsidRPr="36A70569">
        <w:rPr>
          <w:rFonts w:ascii="Calibri" w:eastAsia="Calibri" w:hAnsi="Calibri" w:cs="Calibri"/>
        </w:rPr>
        <w:t xml:space="preserve"> II, będzie prowadził </w:t>
      </w:r>
      <w:r w:rsidR="00BA6196">
        <w:rPr>
          <w:rFonts w:ascii="Calibri" w:eastAsia="Calibri" w:hAnsi="Calibri" w:cs="Calibri"/>
        </w:rPr>
        <w:t xml:space="preserve">Prace B+R, w tym związane z </w:t>
      </w:r>
      <w:r w:rsidRPr="36A70569">
        <w:rPr>
          <w:rFonts w:ascii="Calibri" w:eastAsia="Calibri" w:hAnsi="Calibri" w:cs="Calibri"/>
        </w:rPr>
        <w:t xml:space="preserve">wybudowaniem i uruchomieniem </w:t>
      </w:r>
      <w:r w:rsidR="09E7DF86" w:rsidRPr="36A70569">
        <w:rPr>
          <w:rFonts w:ascii="Calibri" w:eastAsia="Calibri" w:hAnsi="Calibri" w:cs="Calibri"/>
        </w:rPr>
        <w:t>Demonstratora Technologii</w:t>
      </w:r>
      <w:r w:rsidR="06CD8F28" w:rsidRPr="36A70569">
        <w:rPr>
          <w:rFonts w:ascii="Calibri" w:eastAsia="Calibri" w:hAnsi="Calibri" w:cs="Calibri"/>
        </w:rPr>
        <w:t xml:space="preserve"> – instalacji pełnoskalowej biogazowni rolniczej</w:t>
      </w:r>
      <w:r w:rsidRPr="36A70569">
        <w:rPr>
          <w:rFonts w:ascii="Calibri" w:eastAsia="Calibri" w:hAnsi="Calibri" w:cs="Calibri"/>
        </w:rPr>
        <w:t xml:space="preserve">. </w:t>
      </w:r>
      <w:r w:rsidR="576D4972" w:rsidRPr="36A70569">
        <w:rPr>
          <w:rFonts w:ascii="Calibri" w:eastAsia="Calibri" w:hAnsi="Calibri" w:cs="Calibri"/>
        </w:rPr>
        <w:t>P</w:t>
      </w:r>
      <w:r w:rsidR="1B01981A" w:rsidRPr="006D6CA7">
        <w:rPr>
          <w:rFonts w:ascii="Calibri" w:eastAsia="Calibri" w:hAnsi="Calibri" w:cs="Calibri"/>
        </w:rPr>
        <w:t>rodukcja biogazu brutto na godzinę w Demonstratorze Technologii będzie stanowić ekwiwalent mocy elektrycznej 499 kW w granicy Tolerancji Technologicznej (-5) %.</w:t>
      </w:r>
      <w:r w:rsidR="2D7641B0" w:rsidRPr="36A70569">
        <w:rPr>
          <w:rFonts w:ascii="Calibri" w:eastAsia="Calibri" w:hAnsi="Calibri" w:cs="Calibri"/>
        </w:rPr>
        <w:t xml:space="preserve"> </w:t>
      </w:r>
      <w:r w:rsidRPr="36A70569">
        <w:rPr>
          <w:rFonts w:ascii="Calibri" w:eastAsia="Calibri" w:hAnsi="Calibri" w:cs="Calibri"/>
        </w:rPr>
        <w:t xml:space="preserve">Szczegółowe wymagania stawiane </w:t>
      </w:r>
      <w:r w:rsidR="3B3223BD" w:rsidRPr="36A70569">
        <w:rPr>
          <w:rFonts w:ascii="Calibri" w:eastAsia="Calibri" w:hAnsi="Calibri" w:cs="Calibri"/>
        </w:rPr>
        <w:t xml:space="preserve">w Przedsięwzięciu PCP </w:t>
      </w:r>
      <w:r w:rsidRPr="36A70569">
        <w:rPr>
          <w:rFonts w:ascii="Calibri" w:eastAsia="Calibri" w:hAnsi="Calibri" w:cs="Calibri"/>
        </w:rPr>
        <w:t xml:space="preserve">wobec </w:t>
      </w:r>
      <w:r w:rsidR="3F698C69" w:rsidRPr="36A70569">
        <w:rPr>
          <w:rFonts w:ascii="Calibri" w:eastAsia="Calibri" w:hAnsi="Calibri" w:cs="Calibri"/>
        </w:rPr>
        <w:t xml:space="preserve">Demonstratora Technologii </w:t>
      </w:r>
      <w:r w:rsidRPr="36A70569">
        <w:rPr>
          <w:rFonts w:ascii="Calibri" w:eastAsia="Calibri" w:hAnsi="Calibri" w:cs="Calibri"/>
        </w:rPr>
        <w:t>zostały przedstawione w Części D niniejszego dokumentu (Cześć D, Rozdział I. Wyciąg z „Załącznika nr 1 do Regulaminu – Wymagania stawiane Technologii Uniwersalnej Biogazowni”).</w:t>
      </w:r>
    </w:p>
    <w:p w14:paraId="5B9CF8B7" w14:textId="2B193ADF" w:rsidR="15A58BA7" w:rsidRDefault="7E21A9FE" w:rsidP="53E6707C">
      <w:pPr>
        <w:spacing w:line="257" w:lineRule="auto"/>
        <w:jc w:val="both"/>
        <w:rPr>
          <w:rFonts w:ascii="Calibri" w:eastAsia="Calibri" w:hAnsi="Calibri" w:cs="Calibri"/>
        </w:rPr>
      </w:pPr>
      <w:r w:rsidRPr="53E6707C">
        <w:rPr>
          <w:rFonts w:ascii="Calibri" w:eastAsia="Calibri" w:hAnsi="Calibri" w:cs="Calibri"/>
        </w:rPr>
        <w:t xml:space="preserve">Partner Strategiczny zobowiązany jest przygotować i udostępnić Nieruchomość </w:t>
      </w:r>
      <w:r w:rsidR="7ADC1505" w:rsidRPr="53E6707C">
        <w:rPr>
          <w:rFonts w:ascii="Calibri" w:eastAsia="Calibri" w:hAnsi="Calibri" w:cs="Calibri"/>
        </w:rPr>
        <w:t>2</w:t>
      </w:r>
      <w:r w:rsidRPr="53E6707C">
        <w:rPr>
          <w:rFonts w:ascii="Calibri" w:eastAsia="Calibri" w:hAnsi="Calibri" w:cs="Calibri"/>
        </w:rPr>
        <w:t>, na której zostan</w:t>
      </w:r>
      <w:r w:rsidR="2AF4F6C3" w:rsidRPr="53E6707C">
        <w:rPr>
          <w:rFonts w:ascii="Calibri" w:eastAsia="Calibri" w:hAnsi="Calibri" w:cs="Calibri"/>
        </w:rPr>
        <w:t>ie</w:t>
      </w:r>
      <w:r w:rsidRPr="53E6707C">
        <w:rPr>
          <w:rFonts w:ascii="Calibri" w:eastAsia="Calibri" w:hAnsi="Calibri" w:cs="Calibri"/>
        </w:rPr>
        <w:t xml:space="preserve"> </w:t>
      </w:r>
      <w:r w:rsidR="4EF7F3EF" w:rsidRPr="53E6707C">
        <w:rPr>
          <w:rFonts w:ascii="Calibri" w:eastAsia="Calibri" w:hAnsi="Calibri" w:cs="Calibri"/>
        </w:rPr>
        <w:t>wybudowany Demonstrator Technologii</w:t>
      </w:r>
      <w:r w:rsidRPr="53E6707C">
        <w:rPr>
          <w:rFonts w:ascii="Calibri" w:eastAsia="Calibri" w:hAnsi="Calibri" w:cs="Calibri"/>
        </w:rPr>
        <w:t xml:space="preserve">. Udostępnienie Nieruchomości </w:t>
      </w:r>
      <w:r w:rsidR="55A2DFC5" w:rsidRPr="53E6707C">
        <w:rPr>
          <w:rFonts w:ascii="Calibri" w:eastAsia="Calibri" w:hAnsi="Calibri" w:cs="Calibri"/>
        </w:rPr>
        <w:t>2</w:t>
      </w:r>
      <w:r w:rsidRPr="53E6707C">
        <w:rPr>
          <w:rFonts w:ascii="Calibri" w:eastAsia="Calibri" w:hAnsi="Calibri" w:cs="Calibri"/>
        </w:rPr>
        <w:t xml:space="preserve"> Uczestniko</w:t>
      </w:r>
      <w:r w:rsidR="62AC67AA" w:rsidRPr="53E6707C">
        <w:rPr>
          <w:rFonts w:ascii="Calibri" w:eastAsia="Calibri" w:hAnsi="Calibri" w:cs="Calibri"/>
        </w:rPr>
        <w:t>wi</w:t>
      </w:r>
      <w:r w:rsidRPr="53E6707C">
        <w:rPr>
          <w:rFonts w:ascii="Calibri" w:eastAsia="Calibri" w:hAnsi="Calibri" w:cs="Calibri"/>
        </w:rPr>
        <w:t xml:space="preserve"> PCP </w:t>
      </w:r>
      <w:r w:rsidR="2F5076B9" w:rsidRPr="53E6707C">
        <w:rPr>
          <w:rFonts w:ascii="Calibri" w:eastAsia="Calibri" w:hAnsi="Calibri" w:cs="Calibri"/>
        </w:rPr>
        <w:t xml:space="preserve">dopuszczonemu do Etapu II </w:t>
      </w:r>
      <w:r w:rsidR="06135F3A" w:rsidRPr="53E6707C">
        <w:rPr>
          <w:rFonts w:ascii="Calibri" w:eastAsia="Calibri" w:hAnsi="Calibri" w:cs="Calibri"/>
        </w:rPr>
        <w:t>P</w:t>
      </w:r>
      <w:r w:rsidR="2F5076B9" w:rsidRPr="53E6707C">
        <w:rPr>
          <w:rFonts w:ascii="Calibri" w:eastAsia="Calibri" w:hAnsi="Calibri" w:cs="Calibri"/>
        </w:rPr>
        <w:t xml:space="preserve">rzedsięwzięcia PCP </w:t>
      </w:r>
      <w:r w:rsidRPr="53E6707C">
        <w:rPr>
          <w:rFonts w:ascii="Calibri" w:eastAsia="Calibri" w:hAnsi="Calibri" w:cs="Calibri"/>
        </w:rPr>
        <w:t>musi nas</w:t>
      </w:r>
      <w:r w:rsidR="000B2112">
        <w:rPr>
          <w:rFonts w:ascii="Calibri" w:eastAsia="Calibri" w:hAnsi="Calibri" w:cs="Calibri"/>
        </w:rPr>
        <w:t>tą</w:t>
      </w:r>
      <w:r w:rsidRPr="53E6707C">
        <w:rPr>
          <w:rFonts w:ascii="Calibri" w:eastAsia="Calibri" w:hAnsi="Calibri" w:cs="Calibri"/>
        </w:rPr>
        <w:t xml:space="preserve">pić nie później niż </w:t>
      </w:r>
      <w:r w:rsidR="5AAF3562" w:rsidRPr="53E6707C">
        <w:rPr>
          <w:rFonts w:ascii="Calibri" w:eastAsia="Calibri" w:hAnsi="Calibri" w:cs="Calibri"/>
        </w:rPr>
        <w:t xml:space="preserve">w dniu rozpoczęcia Etapu II. </w:t>
      </w:r>
    </w:p>
    <w:p w14:paraId="6202F3D5" w14:textId="69B9BE16" w:rsidR="15A58BA7" w:rsidRDefault="7E21A9FE" w:rsidP="36A70569">
      <w:pPr>
        <w:spacing w:line="257" w:lineRule="auto"/>
        <w:jc w:val="both"/>
        <w:rPr>
          <w:rFonts w:ascii="Calibri" w:eastAsia="Calibri" w:hAnsi="Calibri" w:cs="Calibri"/>
        </w:rPr>
      </w:pPr>
      <w:r w:rsidRPr="53E6707C">
        <w:rPr>
          <w:rFonts w:ascii="Calibri" w:eastAsia="Calibri" w:hAnsi="Calibri" w:cs="Calibri"/>
        </w:rPr>
        <w:t xml:space="preserve">W Tabeli </w:t>
      </w:r>
      <w:r w:rsidR="46143797" w:rsidRPr="53E6707C">
        <w:rPr>
          <w:rFonts w:ascii="Calibri" w:eastAsia="Calibri" w:hAnsi="Calibri" w:cs="Calibri"/>
        </w:rPr>
        <w:t>2</w:t>
      </w:r>
      <w:r w:rsidRPr="53E6707C">
        <w:rPr>
          <w:rFonts w:ascii="Calibri" w:eastAsia="Calibri" w:hAnsi="Calibri" w:cs="Calibri"/>
        </w:rPr>
        <w:t xml:space="preserve"> poniżej przedstawiono Wymagania względem Nieruchomości </w:t>
      </w:r>
      <w:r w:rsidR="13298CBC" w:rsidRPr="53E6707C">
        <w:rPr>
          <w:rFonts w:ascii="Calibri" w:eastAsia="Calibri" w:hAnsi="Calibri" w:cs="Calibri"/>
        </w:rPr>
        <w:t>2</w:t>
      </w:r>
      <w:r w:rsidRPr="53E6707C">
        <w:rPr>
          <w:rFonts w:ascii="Calibri" w:eastAsia="Calibri" w:hAnsi="Calibri" w:cs="Calibri"/>
        </w:rPr>
        <w:t xml:space="preserve">, które zobowiązany jest spełnić Partner Strategiczny. Poza opisem Wymagań podano termin/okres, w którym dane Wymaganie musi zostać spełnione. Wymagane terminy pozostają w ścisłym powiązaniu z harmonogramem Przedsięwzięcia PCP.  </w:t>
      </w:r>
    </w:p>
    <w:p w14:paraId="15BE4E4D" w14:textId="77777777" w:rsidR="000B2112" w:rsidRDefault="000B2112" w:rsidP="36A70569">
      <w:pPr>
        <w:spacing w:line="257" w:lineRule="auto"/>
        <w:jc w:val="both"/>
        <w:rPr>
          <w:rFonts w:ascii="Calibri" w:eastAsia="Calibri" w:hAnsi="Calibri" w:cs="Calibri"/>
        </w:rPr>
      </w:pPr>
    </w:p>
    <w:p w14:paraId="3134918B" w14:textId="465F86D3" w:rsidR="00E61CD6" w:rsidRPr="00AC3FF5" w:rsidRDefault="00E61CD6" w:rsidP="00455A75">
      <w:pPr>
        <w:spacing w:line="276" w:lineRule="auto"/>
        <w:jc w:val="both"/>
        <w:rPr>
          <w:i/>
          <w:sz w:val="18"/>
        </w:rPr>
      </w:pPr>
      <w:r w:rsidRPr="00AC3FF5">
        <w:rPr>
          <w:i/>
          <w:sz w:val="18"/>
        </w:rPr>
        <w:t>Tabela 2. Wymagania stawiane Partnerowi dla Nieruchomości 2</w:t>
      </w:r>
      <w:del w:id="251" w:author="Autor">
        <w:r w:rsidRPr="00AC3FF5" w:rsidDel="000A1C0C">
          <w:rPr>
            <w:i/>
            <w:sz w:val="18"/>
          </w:rPr>
          <w:delText>,</w:delText>
        </w:r>
      </w:del>
      <w:r w:rsidRPr="00AC3FF5">
        <w:rPr>
          <w:i/>
          <w:sz w:val="18"/>
        </w:rPr>
        <w:t xml:space="preserve"> przeznaczonej dla jednego Demonstratora Technologii</w:t>
      </w:r>
      <w:r w:rsidR="006D6CA7">
        <w:rPr>
          <w:i/>
          <w:sz w:val="18"/>
        </w:rPr>
        <w:t xml:space="preserve"> – cz</w:t>
      </w:r>
      <w:r w:rsidR="001E7AC3">
        <w:rPr>
          <w:i/>
          <w:sz w:val="18"/>
        </w:rPr>
        <w:t>ę</w:t>
      </w:r>
      <w:r w:rsidR="006D6CA7">
        <w:rPr>
          <w:i/>
          <w:sz w:val="18"/>
        </w:rPr>
        <w:t>ść 1 tabeli</w:t>
      </w:r>
      <w:r w:rsidRPr="00AC3FF5">
        <w:rPr>
          <w:i/>
          <w:sz w:val="18"/>
        </w:rPr>
        <w:t>.</w:t>
      </w:r>
    </w:p>
    <w:tbl>
      <w:tblPr>
        <w:tblStyle w:val="Tabela-Siatka"/>
        <w:tblW w:w="11052" w:type="dxa"/>
        <w:jc w:val="center"/>
        <w:tblLayout w:type="fixed"/>
        <w:tblLook w:val="04A0" w:firstRow="1" w:lastRow="0" w:firstColumn="1" w:lastColumn="0" w:noHBand="0" w:noVBand="1"/>
      </w:tblPr>
      <w:tblGrid>
        <w:gridCol w:w="562"/>
        <w:gridCol w:w="2127"/>
        <w:gridCol w:w="6378"/>
        <w:gridCol w:w="1985"/>
      </w:tblGrid>
      <w:tr w:rsidR="000C71FD" w:rsidRPr="00292CA0" w14:paraId="665AA8CF" w14:textId="7F4700BE" w:rsidTr="50FE822B">
        <w:trPr>
          <w:trHeight w:val="730"/>
          <w:jc w:val="center"/>
        </w:trPr>
        <w:tc>
          <w:tcPr>
            <w:tcW w:w="562" w:type="dxa"/>
            <w:shd w:val="clear" w:color="auto" w:fill="A8D08D" w:themeFill="accent6" w:themeFillTint="99"/>
            <w:vAlign w:val="center"/>
          </w:tcPr>
          <w:p w14:paraId="1E35BE7E" w14:textId="77777777" w:rsidR="000C71FD" w:rsidRPr="00D97576" w:rsidRDefault="000C71FD" w:rsidP="00455A75">
            <w:pPr>
              <w:spacing w:line="276" w:lineRule="auto"/>
              <w:contextualSpacing/>
              <w:jc w:val="center"/>
              <w:rPr>
                <w:b/>
                <w:sz w:val="20"/>
                <w:szCs w:val="20"/>
              </w:rPr>
            </w:pPr>
            <w:r w:rsidRPr="00D97576">
              <w:rPr>
                <w:b/>
                <w:sz w:val="20"/>
                <w:szCs w:val="20"/>
              </w:rPr>
              <w:t>L.</w:t>
            </w:r>
            <w:del w:id="252" w:author="Autor">
              <w:r w:rsidRPr="00D97576" w:rsidDel="006B0E69">
                <w:rPr>
                  <w:b/>
                  <w:sz w:val="20"/>
                  <w:szCs w:val="20"/>
                </w:rPr>
                <w:delText xml:space="preserve"> </w:delText>
              </w:r>
            </w:del>
            <w:r w:rsidRPr="00D97576">
              <w:rPr>
                <w:b/>
                <w:sz w:val="20"/>
                <w:szCs w:val="20"/>
              </w:rPr>
              <w:t>p.</w:t>
            </w:r>
          </w:p>
        </w:tc>
        <w:tc>
          <w:tcPr>
            <w:tcW w:w="2127" w:type="dxa"/>
            <w:shd w:val="clear" w:color="auto" w:fill="A8D08D" w:themeFill="accent6" w:themeFillTint="99"/>
            <w:vAlign w:val="center"/>
          </w:tcPr>
          <w:p w14:paraId="0ED99C27" w14:textId="77777777" w:rsidR="000C71FD" w:rsidRPr="00292CA0" w:rsidRDefault="000C71FD" w:rsidP="00455A75">
            <w:pPr>
              <w:spacing w:line="276" w:lineRule="auto"/>
              <w:jc w:val="center"/>
              <w:rPr>
                <w:b/>
                <w:bCs/>
                <w:sz w:val="20"/>
                <w:szCs w:val="20"/>
              </w:rPr>
            </w:pPr>
            <w:r w:rsidRPr="0E43C624">
              <w:rPr>
                <w:b/>
                <w:bCs/>
                <w:sz w:val="20"/>
                <w:szCs w:val="20"/>
              </w:rPr>
              <w:t>Nazwa Wymagania</w:t>
            </w:r>
          </w:p>
        </w:tc>
        <w:tc>
          <w:tcPr>
            <w:tcW w:w="6378" w:type="dxa"/>
            <w:shd w:val="clear" w:color="auto" w:fill="A8D08D" w:themeFill="accent6" w:themeFillTint="99"/>
            <w:vAlign w:val="center"/>
          </w:tcPr>
          <w:p w14:paraId="4D48365F" w14:textId="77777777" w:rsidR="000C71FD" w:rsidRPr="00292CA0" w:rsidRDefault="000C71FD" w:rsidP="00455A75">
            <w:pPr>
              <w:spacing w:line="276" w:lineRule="auto"/>
              <w:jc w:val="center"/>
              <w:rPr>
                <w:b/>
                <w:bCs/>
                <w:sz w:val="20"/>
                <w:szCs w:val="20"/>
              </w:rPr>
            </w:pPr>
            <w:r w:rsidRPr="0E43C624">
              <w:rPr>
                <w:b/>
                <w:bCs/>
                <w:sz w:val="20"/>
                <w:szCs w:val="20"/>
              </w:rPr>
              <w:t>Opis Wymagania</w:t>
            </w:r>
          </w:p>
        </w:tc>
        <w:tc>
          <w:tcPr>
            <w:tcW w:w="1985" w:type="dxa"/>
            <w:shd w:val="clear" w:color="auto" w:fill="A8D08D" w:themeFill="accent6" w:themeFillTint="99"/>
          </w:tcPr>
          <w:p w14:paraId="61F47122" w14:textId="3023A8FF" w:rsidR="000C71FD" w:rsidRPr="0E43C624" w:rsidRDefault="00A9315E" w:rsidP="00455A75">
            <w:pPr>
              <w:spacing w:line="276" w:lineRule="auto"/>
              <w:jc w:val="center"/>
              <w:rPr>
                <w:b/>
                <w:bCs/>
                <w:sz w:val="20"/>
                <w:szCs w:val="20"/>
              </w:rPr>
            </w:pPr>
            <w:r>
              <w:rPr>
                <w:rFonts w:cstheme="minorHAnsi"/>
                <w:b/>
                <w:sz w:val="20"/>
                <w:szCs w:val="20"/>
              </w:rPr>
              <w:t>Moment weryfikacji terenowej Wymagania</w:t>
            </w:r>
            <w:r w:rsidRPr="00312328">
              <w:rPr>
                <w:rFonts w:cstheme="minorHAnsi"/>
                <w:b/>
                <w:sz w:val="20"/>
                <w:szCs w:val="20"/>
              </w:rPr>
              <w:t xml:space="preserve"> </w:t>
            </w:r>
            <w:r>
              <w:rPr>
                <w:rFonts w:cstheme="minorHAnsi"/>
                <w:b/>
                <w:sz w:val="20"/>
                <w:szCs w:val="20"/>
              </w:rPr>
              <w:t>/ Moment dokonania czynności</w:t>
            </w:r>
          </w:p>
        </w:tc>
      </w:tr>
      <w:tr w:rsidR="00AE59C0" w:rsidRPr="00292CA0" w14:paraId="7EA3A68D" w14:textId="77777777" w:rsidTr="50FE822B">
        <w:trPr>
          <w:trHeight w:val="730"/>
          <w:jc w:val="center"/>
        </w:trPr>
        <w:tc>
          <w:tcPr>
            <w:tcW w:w="562" w:type="dxa"/>
            <w:shd w:val="clear" w:color="auto" w:fill="C5E0B3" w:themeFill="accent6" w:themeFillTint="66"/>
            <w:vAlign w:val="center"/>
          </w:tcPr>
          <w:p w14:paraId="6B20974A" w14:textId="4AE04BE3" w:rsidR="00AE59C0" w:rsidRPr="00D97576" w:rsidRDefault="00AE59C0" w:rsidP="00643162">
            <w:pPr>
              <w:numPr>
                <w:ilvl w:val="0"/>
                <w:numId w:val="14"/>
              </w:numPr>
              <w:spacing w:line="276" w:lineRule="auto"/>
              <w:contextualSpacing/>
              <w:rPr>
                <w:b/>
                <w:sz w:val="20"/>
                <w:szCs w:val="20"/>
              </w:rPr>
            </w:pPr>
          </w:p>
        </w:tc>
        <w:tc>
          <w:tcPr>
            <w:tcW w:w="2127" w:type="dxa"/>
            <w:shd w:val="clear" w:color="auto" w:fill="C5E0B3" w:themeFill="accent6" w:themeFillTint="66"/>
            <w:vAlign w:val="center"/>
          </w:tcPr>
          <w:p w14:paraId="5C58E2CC" w14:textId="194E355C" w:rsidR="00AE59C0" w:rsidRPr="0E43C624" w:rsidRDefault="00AE59C0" w:rsidP="00AE59C0">
            <w:pPr>
              <w:spacing w:line="276" w:lineRule="auto"/>
              <w:rPr>
                <w:b/>
                <w:bCs/>
                <w:sz w:val="20"/>
                <w:szCs w:val="20"/>
              </w:rPr>
            </w:pPr>
            <w:r w:rsidRPr="00AE59C0">
              <w:rPr>
                <w:b/>
                <w:sz w:val="20"/>
                <w:szCs w:val="20"/>
              </w:rPr>
              <w:t>Dysponowanie  Nieruchomością</w:t>
            </w:r>
            <w:r>
              <w:rPr>
                <w:b/>
                <w:sz w:val="20"/>
                <w:szCs w:val="20"/>
              </w:rPr>
              <w:t xml:space="preserve"> 2</w:t>
            </w:r>
          </w:p>
        </w:tc>
        <w:tc>
          <w:tcPr>
            <w:tcW w:w="6378" w:type="dxa"/>
            <w:shd w:val="clear" w:color="auto" w:fill="auto"/>
            <w:vAlign w:val="center"/>
          </w:tcPr>
          <w:p w14:paraId="39B31173" w14:textId="48396820" w:rsidR="00AE59C0" w:rsidRDefault="00AE59C0" w:rsidP="00AE59C0">
            <w:pPr>
              <w:spacing w:line="276" w:lineRule="auto"/>
              <w:jc w:val="both"/>
              <w:rPr>
                <w:sz w:val="20"/>
                <w:szCs w:val="20"/>
              </w:rPr>
            </w:pPr>
            <w:r w:rsidRPr="16A37089">
              <w:rPr>
                <w:sz w:val="20"/>
                <w:szCs w:val="20"/>
              </w:rPr>
              <w:t>Zamawiający wymaga</w:t>
            </w:r>
            <w:ins w:id="253" w:author="Autor">
              <w:r w:rsidR="271001C9" w:rsidRPr="16A37089">
                <w:rPr>
                  <w:sz w:val="20"/>
                  <w:szCs w:val="20"/>
                </w:rPr>
                <w:t>,</w:t>
              </w:r>
            </w:ins>
            <w:r w:rsidRPr="16A37089">
              <w:rPr>
                <w:sz w:val="20"/>
                <w:szCs w:val="20"/>
              </w:rPr>
              <w:t xml:space="preserve"> aby Partner Strategiczny w celu realizacji partnerstwa dysponował Nieruchomością 2 </w:t>
            </w:r>
            <w:ins w:id="254" w:author="Autor">
              <w:r w:rsidR="00203C83" w:rsidRPr="16A37089">
                <w:rPr>
                  <w:sz w:val="20"/>
                  <w:szCs w:val="20"/>
                </w:rPr>
                <w:t xml:space="preserve">(działka ewidencyjna lub oznaczone graficznie odpowiednie części działek ewidencyjnych lub obszary składające się z więcej niż jednej działki ewidencyjnej), </w:t>
              </w:r>
            </w:ins>
            <w:r w:rsidRPr="16A37089">
              <w:rPr>
                <w:sz w:val="20"/>
                <w:szCs w:val="20"/>
              </w:rPr>
              <w:t>spełniającą</w:t>
            </w:r>
            <w:r w:rsidR="006F3D28" w:rsidRPr="16A37089">
              <w:rPr>
                <w:sz w:val="20"/>
                <w:szCs w:val="20"/>
              </w:rPr>
              <w:t xml:space="preserve"> W</w:t>
            </w:r>
            <w:r w:rsidRPr="16A37089">
              <w:rPr>
                <w:sz w:val="20"/>
                <w:szCs w:val="20"/>
              </w:rPr>
              <w:t>ymagania 2.2. do 2</w:t>
            </w:r>
            <w:r w:rsidR="006F3D28" w:rsidRPr="16A37089">
              <w:rPr>
                <w:sz w:val="20"/>
                <w:szCs w:val="20"/>
              </w:rPr>
              <w:t>.</w:t>
            </w:r>
            <w:ins w:id="255" w:author="Autor">
              <w:r w:rsidR="000A1C0C" w:rsidRPr="16A37089">
                <w:rPr>
                  <w:sz w:val="20"/>
                  <w:szCs w:val="20"/>
                </w:rPr>
                <w:t>9</w:t>
              </w:r>
            </w:ins>
            <w:del w:id="256" w:author="Autor">
              <w:r w:rsidR="006F3D28" w:rsidRPr="16A37089" w:rsidDel="000A1C0C">
                <w:rPr>
                  <w:sz w:val="20"/>
                  <w:szCs w:val="20"/>
                </w:rPr>
                <w:delText>8</w:delText>
              </w:r>
            </w:del>
            <w:r w:rsidRPr="16A37089">
              <w:rPr>
                <w:sz w:val="20"/>
                <w:szCs w:val="20"/>
              </w:rPr>
              <w:t xml:space="preserve"> na której będzie prowadził działania zgodnie z Wymaganiami </w:t>
            </w:r>
            <w:r w:rsidR="006F3D28" w:rsidRPr="16A37089">
              <w:rPr>
                <w:sz w:val="20"/>
                <w:szCs w:val="20"/>
              </w:rPr>
              <w:t>2</w:t>
            </w:r>
            <w:r w:rsidRPr="16A37089">
              <w:rPr>
                <w:sz w:val="20"/>
                <w:szCs w:val="20"/>
              </w:rPr>
              <w:t>.</w:t>
            </w:r>
            <w:ins w:id="257" w:author="Autor">
              <w:r w:rsidR="000A1C0C" w:rsidRPr="16A37089">
                <w:rPr>
                  <w:sz w:val="20"/>
                  <w:szCs w:val="20"/>
                </w:rPr>
                <w:t>10</w:t>
              </w:r>
            </w:ins>
            <w:del w:id="258" w:author="Autor">
              <w:r w:rsidR="006F3D28" w:rsidRPr="16A37089" w:rsidDel="000A1C0C">
                <w:rPr>
                  <w:sz w:val="20"/>
                  <w:szCs w:val="20"/>
                </w:rPr>
                <w:delText>9</w:delText>
              </w:r>
            </w:del>
            <w:r w:rsidRPr="16A37089">
              <w:rPr>
                <w:sz w:val="20"/>
                <w:szCs w:val="20"/>
              </w:rPr>
              <w:t xml:space="preserve"> do 2</w:t>
            </w:r>
            <w:r w:rsidR="006F3D28" w:rsidRPr="16A37089">
              <w:rPr>
                <w:sz w:val="20"/>
                <w:szCs w:val="20"/>
              </w:rPr>
              <w:t>.26</w:t>
            </w:r>
            <w:r w:rsidR="00EF4EFF" w:rsidRPr="16A37089">
              <w:rPr>
                <w:sz w:val="20"/>
                <w:szCs w:val="20"/>
              </w:rPr>
              <w:t>.</w:t>
            </w:r>
            <w:r w:rsidR="006B2EDB" w:rsidRPr="16A37089">
              <w:rPr>
                <w:sz w:val="20"/>
                <w:szCs w:val="20"/>
              </w:rPr>
              <w:t>, położoną na terytorium Rzeczypospolitej Polskiej.</w:t>
            </w:r>
          </w:p>
          <w:p w14:paraId="5901A21F" w14:textId="0266B825" w:rsidR="006E3664" w:rsidRPr="0E43C624" w:rsidRDefault="006E3664" w:rsidP="00AE59C0">
            <w:pPr>
              <w:spacing w:line="276" w:lineRule="auto"/>
              <w:jc w:val="both"/>
              <w:rPr>
                <w:b/>
                <w:bCs/>
                <w:sz w:val="20"/>
                <w:szCs w:val="20"/>
              </w:rPr>
            </w:pPr>
          </w:p>
        </w:tc>
        <w:tc>
          <w:tcPr>
            <w:tcW w:w="1985" w:type="dxa"/>
            <w:shd w:val="clear" w:color="auto" w:fill="auto"/>
            <w:vAlign w:val="center"/>
          </w:tcPr>
          <w:p w14:paraId="2EB55C53" w14:textId="0C9F690C" w:rsidR="00AE59C0" w:rsidRDefault="00AE59C0" w:rsidP="00A81688">
            <w:pPr>
              <w:spacing w:line="276" w:lineRule="auto"/>
              <w:rPr>
                <w:rFonts w:cstheme="minorHAnsi"/>
                <w:b/>
                <w:sz w:val="20"/>
                <w:szCs w:val="20"/>
              </w:rPr>
            </w:pPr>
            <w:r w:rsidRPr="00312328">
              <w:rPr>
                <w:rFonts w:cstheme="minorHAnsi"/>
                <w:sz w:val="20"/>
                <w:szCs w:val="20"/>
              </w:rPr>
              <w:t xml:space="preserve">W terminie złożenia </w:t>
            </w:r>
            <w:ins w:id="259" w:author="Autor">
              <w:r w:rsidR="00FE5106">
                <w:rPr>
                  <w:rFonts w:cstheme="minorHAnsi"/>
                  <w:sz w:val="20"/>
                  <w:szCs w:val="20"/>
                </w:rPr>
                <w:t>O</w:t>
              </w:r>
            </w:ins>
            <w:del w:id="260" w:author="Autor">
              <w:r w:rsidRPr="00312328" w:rsidDel="00FE5106">
                <w:rPr>
                  <w:rFonts w:cstheme="minorHAnsi"/>
                  <w:sz w:val="20"/>
                  <w:szCs w:val="20"/>
                </w:rPr>
                <w:delText>o</w:delText>
              </w:r>
            </w:del>
            <w:r w:rsidRPr="00312328">
              <w:rPr>
                <w:rFonts w:cstheme="minorHAnsi"/>
                <w:sz w:val="20"/>
                <w:szCs w:val="20"/>
              </w:rPr>
              <w:t>ferty</w:t>
            </w:r>
          </w:p>
        </w:tc>
      </w:tr>
      <w:tr w:rsidR="00AE59C0" w:rsidRPr="00292CA0" w14:paraId="5A703359" w14:textId="79A505C8" w:rsidTr="50FE822B">
        <w:trPr>
          <w:trHeight w:val="1123"/>
          <w:jc w:val="center"/>
        </w:trPr>
        <w:tc>
          <w:tcPr>
            <w:tcW w:w="562" w:type="dxa"/>
            <w:shd w:val="clear" w:color="auto" w:fill="C5E0B3" w:themeFill="accent6" w:themeFillTint="66"/>
          </w:tcPr>
          <w:p w14:paraId="3F0B0649" w14:textId="77777777" w:rsidR="00AE59C0" w:rsidRPr="00D97576" w:rsidRDefault="00AE59C0"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24FCE661" w14:textId="77777777" w:rsidR="00AE59C0" w:rsidRPr="00292CA0" w:rsidRDefault="00AE59C0" w:rsidP="00AE59C0">
            <w:pPr>
              <w:spacing w:line="276" w:lineRule="auto"/>
              <w:rPr>
                <w:b/>
                <w:sz w:val="20"/>
                <w:szCs w:val="20"/>
              </w:rPr>
            </w:pPr>
            <w:r>
              <w:rPr>
                <w:b/>
                <w:sz w:val="20"/>
                <w:szCs w:val="20"/>
              </w:rPr>
              <w:t>Odległość od Nieruchomości 1</w:t>
            </w:r>
          </w:p>
        </w:tc>
        <w:tc>
          <w:tcPr>
            <w:tcW w:w="6378" w:type="dxa"/>
          </w:tcPr>
          <w:p w14:paraId="151ED223" w14:textId="2D599C9E" w:rsidR="006E3664" w:rsidRPr="008A4ECA" w:rsidRDefault="00AE59C0" w:rsidP="00AE59C0">
            <w:pPr>
              <w:spacing w:line="276" w:lineRule="auto"/>
              <w:jc w:val="both"/>
              <w:rPr>
                <w:sz w:val="20"/>
                <w:szCs w:val="20"/>
              </w:rPr>
            </w:pPr>
            <w:r w:rsidRPr="008A4ECA">
              <w:rPr>
                <w:rFonts w:ascii="Calibri" w:eastAsia="Calibri" w:hAnsi="Calibri" w:cs="Times New Roman"/>
                <w:sz w:val="20"/>
                <w:szCs w:val="20"/>
                <w:lang w:eastAsia="pl-PL"/>
              </w:rPr>
              <w:t xml:space="preserve">Zamawiający </w:t>
            </w:r>
            <w:r w:rsidRPr="005B67F7">
              <w:rPr>
                <w:rFonts w:ascii="Calibri" w:eastAsia="Calibri" w:hAnsi="Calibri" w:cs="Times New Roman"/>
                <w:sz w:val="20"/>
                <w:szCs w:val="20"/>
                <w:lang w:eastAsia="pl-PL"/>
              </w:rPr>
              <w:t xml:space="preserve">wymaga, </w:t>
            </w:r>
            <w:r>
              <w:rPr>
                <w:rFonts w:ascii="Calibri" w:eastAsia="Calibri" w:hAnsi="Calibri" w:cs="Times New Roman"/>
                <w:sz w:val="20"/>
                <w:szCs w:val="20"/>
                <w:lang w:eastAsia="pl-PL"/>
              </w:rPr>
              <w:t xml:space="preserve">aby </w:t>
            </w:r>
            <w:r w:rsidRPr="007C6C7A">
              <w:rPr>
                <w:rFonts w:ascii="Calibri" w:eastAsia="Calibri" w:hAnsi="Calibri" w:cs="Times New Roman"/>
                <w:sz w:val="20"/>
                <w:szCs w:val="20"/>
                <w:lang w:eastAsia="pl-PL"/>
              </w:rPr>
              <w:t>Nieruchomość 1 i Nieruchomość 2 nie stanowi</w:t>
            </w:r>
            <w:r>
              <w:rPr>
                <w:rFonts w:ascii="Calibri" w:eastAsia="Calibri" w:hAnsi="Calibri" w:cs="Times New Roman"/>
                <w:sz w:val="20"/>
                <w:szCs w:val="20"/>
                <w:lang w:eastAsia="pl-PL"/>
              </w:rPr>
              <w:t xml:space="preserve">ły </w:t>
            </w:r>
            <w:r w:rsidRPr="007C6C7A">
              <w:rPr>
                <w:rFonts w:ascii="Calibri" w:eastAsia="Calibri" w:hAnsi="Calibri" w:cs="Times New Roman"/>
                <w:sz w:val="20"/>
                <w:szCs w:val="20"/>
                <w:lang w:eastAsia="pl-PL"/>
              </w:rPr>
              <w:t>działek połączonych technologicznie zaś minimalna odległość pomiędzy</w:t>
            </w:r>
            <w:r>
              <w:rPr>
                <w:rFonts w:ascii="Calibri" w:eastAsia="Calibri" w:hAnsi="Calibri" w:cs="Times New Roman"/>
                <w:sz w:val="20"/>
                <w:szCs w:val="20"/>
                <w:lang w:eastAsia="pl-PL"/>
              </w:rPr>
              <w:t xml:space="preserve"> ich granicami położonymi najbliżej względem siebie wynosiła</w:t>
            </w:r>
            <w:r w:rsidRPr="007C6C7A">
              <w:rPr>
                <w:rFonts w:ascii="Calibri" w:eastAsia="Calibri" w:hAnsi="Calibri" w:cs="Times New Roman"/>
                <w:sz w:val="20"/>
                <w:szCs w:val="20"/>
                <w:lang w:eastAsia="pl-PL"/>
              </w:rPr>
              <w:t xml:space="preserve"> </w:t>
            </w:r>
            <w:r w:rsidR="006E3664">
              <w:rPr>
                <w:rFonts w:ascii="Calibri" w:eastAsia="Calibri" w:hAnsi="Calibri" w:cs="Times New Roman"/>
                <w:sz w:val="20"/>
                <w:szCs w:val="20"/>
                <w:lang w:eastAsia="pl-PL"/>
              </w:rPr>
              <w:t xml:space="preserve">co najmniej </w:t>
            </w:r>
            <w:r w:rsidRPr="007C6C7A">
              <w:rPr>
                <w:rFonts w:ascii="Calibri" w:eastAsia="Calibri" w:hAnsi="Calibri" w:cs="Times New Roman"/>
                <w:sz w:val="20"/>
                <w:szCs w:val="20"/>
                <w:lang w:eastAsia="pl-PL"/>
              </w:rPr>
              <w:t>200 m</w:t>
            </w:r>
            <w:r>
              <w:rPr>
                <w:rFonts w:ascii="Calibri" w:eastAsia="Calibri" w:hAnsi="Calibri" w:cs="Times New Roman"/>
                <w:sz w:val="20"/>
                <w:szCs w:val="20"/>
                <w:lang w:eastAsia="pl-PL"/>
              </w:rPr>
              <w:t xml:space="preserve">. </w:t>
            </w:r>
            <w:r w:rsidRPr="008A4ECA">
              <w:rPr>
                <w:sz w:val="20"/>
                <w:szCs w:val="20"/>
              </w:rPr>
              <w:t xml:space="preserve">Zamawiający </w:t>
            </w:r>
            <w:r w:rsidRPr="002C4162">
              <w:rPr>
                <w:sz w:val="20"/>
                <w:szCs w:val="20"/>
              </w:rPr>
              <w:t>dopuszcza</w:t>
            </w:r>
            <w:r w:rsidRPr="008A4ECA">
              <w:rPr>
                <w:sz w:val="20"/>
                <w:szCs w:val="20"/>
              </w:rPr>
              <w:t xml:space="preserve"> pomiary wykonane za pomocą serwisu geoportal.gov.pl.</w:t>
            </w:r>
          </w:p>
        </w:tc>
        <w:tc>
          <w:tcPr>
            <w:tcW w:w="1985" w:type="dxa"/>
          </w:tcPr>
          <w:p w14:paraId="4ADBC117" w14:textId="763A3491" w:rsidR="00AE59C0" w:rsidRPr="008A4ECA" w:rsidRDefault="00AE59C0" w:rsidP="00A81688">
            <w:pPr>
              <w:spacing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 xml:space="preserve">W terminie złożenia </w:t>
            </w:r>
            <w:ins w:id="261" w:author="Autor">
              <w:r w:rsidR="00FE5106">
                <w:rPr>
                  <w:rFonts w:ascii="Calibri" w:eastAsia="Calibri" w:hAnsi="Calibri" w:cs="Times New Roman"/>
                  <w:sz w:val="20"/>
                  <w:szCs w:val="20"/>
                  <w:lang w:eastAsia="pl-PL"/>
                </w:rPr>
                <w:t>O</w:t>
              </w:r>
            </w:ins>
            <w:del w:id="262" w:author="Autor">
              <w:r w:rsidDel="00FE5106">
                <w:rPr>
                  <w:rFonts w:ascii="Calibri" w:eastAsia="Calibri" w:hAnsi="Calibri" w:cs="Times New Roman"/>
                  <w:sz w:val="20"/>
                  <w:szCs w:val="20"/>
                  <w:lang w:eastAsia="pl-PL"/>
                </w:rPr>
                <w:delText>o</w:delText>
              </w:r>
            </w:del>
            <w:r>
              <w:rPr>
                <w:rFonts w:ascii="Calibri" w:eastAsia="Calibri" w:hAnsi="Calibri" w:cs="Times New Roman"/>
                <w:sz w:val="20"/>
                <w:szCs w:val="20"/>
                <w:lang w:eastAsia="pl-PL"/>
              </w:rPr>
              <w:t>ferty</w:t>
            </w:r>
          </w:p>
        </w:tc>
      </w:tr>
      <w:tr w:rsidR="00AE59C0" w:rsidRPr="00292CA0" w14:paraId="46A9E429" w14:textId="6B8B7DDF" w:rsidTr="50FE822B">
        <w:trPr>
          <w:trHeight w:val="1123"/>
          <w:jc w:val="center"/>
        </w:trPr>
        <w:tc>
          <w:tcPr>
            <w:tcW w:w="562" w:type="dxa"/>
            <w:shd w:val="clear" w:color="auto" w:fill="C5E0B3" w:themeFill="accent6" w:themeFillTint="66"/>
          </w:tcPr>
          <w:p w14:paraId="1D6EC4BC" w14:textId="77777777" w:rsidR="00AE59C0" w:rsidRPr="00D97576" w:rsidRDefault="00AE59C0" w:rsidP="00E534A3">
            <w:pPr>
              <w:numPr>
                <w:ilvl w:val="0"/>
                <w:numId w:val="14"/>
              </w:numPr>
              <w:spacing w:line="276" w:lineRule="auto"/>
              <w:contextualSpacing/>
              <w:rPr>
                <w:b/>
                <w:sz w:val="20"/>
                <w:szCs w:val="20"/>
              </w:rPr>
            </w:pPr>
          </w:p>
        </w:tc>
        <w:tc>
          <w:tcPr>
            <w:tcW w:w="2127" w:type="dxa"/>
            <w:shd w:val="clear" w:color="auto" w:fill="C5E0B3" w:themeFill="accent6" w:themeFillTint="66"/>
          </w:tcPr>
          <w:p w14:paraId="3D7E2D40" w14:textId="77777777" w:rsidR="00AE59C0" w:rsidRDefault="00AE59C0" w:rsidP="00AE59C0">
            <w:pPr>
              <w:spacing w:line="276" w:lineRule="auto"/>
              <w:rPr>
                <w:b/>
                <w:sz w:val="20"/>
                <w:szCs w:val="20"/>
              </w:rPr>
            </w:pPr>
            <w:r>
              <w:rPr>
                <w:b/>
                <w:sz w:val="20"/>
                <w:szCs w:val="20"/>
              </w:rPr>
              <w:t xml:space="preserve">Powierzchnia Nieruchomości 2 </w:t>
            </w:r>
          </w:p>
        </w:tc>
        <w:tc>
          <w:tcPr>
            <w:tcW w:w="6378" w:type="dxa"/>
          </w:tcPr>
          <w:p w14:paraId="2C9AB8A2" w14:textId="271DD485" w:rsidR="00AE59C0" w:rsidRPr="008A4ECA" w:rsidRDefault="00AE59C0" w:rsidP="00AE59C0">
            <w:pPr>
              <w:spacing w:line="276" w:lineRule="auto"/>
              <w:jc w:val="both"/>
              <w:rPr>
                <w:rFonts w:ascii="Calibri" w:eastAsia="Calibri" w:hAnsi="Calibri" w:cs="Times New Roman"/>
                <w:sz w:val="20"/>
                <w:szCs w:val="20"/>
                <w:lang w:eastAsia="pl-PL"/>
              </w:rPr>
            </w:pPr>
            <w:r w:rsidRPr="008A4ECA">
              <w:rPr>
                <w:rFonts w:ascii="Calibri" w:eastAsia="Calibri" w:hAnsi="Calibri" w:cs="Times New Roman"/>
                <w:sz w:val="20"/>
                <w:szCs w:val="20"/>
                <w:lang w:eastAsia="pl-PL"/>
              </w:rPr>
              <w:t xml:space="preserve">Zamawiający </w:t>
            </w:r>
            <w:r w:rsidRPr="005B67F7">
              <w:rPr>
                <w:rFonts w:ascii="Calibri" w:eastAsia="Calibri" w:hAnsi="Calibri" w:cs="Times New Roman"/>
                <w:sz w:val="20"/>
                <w:szCs w:val="20"/>
                <w:lang w:eastAsia="pl-PL"/>
              </w:rPr>
              <w:t>wymaga, aby Nieruchomość 2 była nie mniejsza niż 1 ha (10 000 m</w:t>
            </w:r>
            <w:r w:rsidRPr="005B67F7">
              <w:rPr>
                <w:rFonts w:ascii="Calibri" w:eastAsia="Calibri" w:hAnsi="Calibri" w:cs="Times New Roman"/>
                <w:sz w:val="20"/>
                <w:szCs w:val="20"/>
                <w:vertAlign w:val="superscript"/>
                <w:lang w:eastAsia="pl-PL"/>
              </w:rPr>
              <w:t>2</w:t>
            </w:r>
            <w:r w:rsidRPr="005B67F7">
              <w:rPr>
                <w:rFonts w:ascii="Calibri" w:eastAsia="Calibri" w:hAnsi="Calibri" w:cs="Times New Roman"/>
                <w:sz w:val="20"/>
                <w:szCs w:val="20"/>
                <w:lang w:eastAsia="pl-PL"/>
              </w:rPr>
              <w:t>). Oznacza to, że może być to jedna działka ewidencyjna lub dwie lub więcej działek ze sobą sąsiadujących.</w:t>
            </w:r>
            <w:r>
              <w:rPr>
                <w:rFonts w:ascii="Calibri" w:eastAsia="Calibri" w:hAnsi="Calibri" w:cs="Times New Roman"/>
                <w:sz w:val="20"/>
                <w:szCs w:val="20"/>
                <w:lang w:eastAsia="pl-PL"/>
              </w:rPr>
              <w:t xml:space="preserve"> </w:t>
            </w:r>
          </w:p>
        </w:tc>
        <w:tc>
          <w:tcPr>
            <w:tcW w:w="1985" w:type="dxa"/>
          </w:tcPr>
          <w:p w14:paraId="6168D124" w14:textId="70345FB6" w:rsidR="00AE59C0" w:rsidRPr="008A4ECA" w:rsidRDefault="00AE59C0" w:rsidP="00A81688">
            <w:pPr>
              <w:spacing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 xml:space="preserve">W terminie złożenia </w:t>
            </w:r>
            <w:ins w:id="263" w:author="Autor">
              <w:r w:rsidR="00FE5106">
                <w:rPr>
                  <w:rFonts w:ascii="Calibri" w:eastAsia="Calibri" w:hAnsi="Calibri" w:cs="Times New Roman"/>
                  <w:sz w:val="20"/>
                  <w:szCs w:val="20"/>
                  <w:lang w:eastAsia="pl-PL"/>
                </w:rPr>
                <w:t>O</w:t>
              </w:r>
            </w:ins>
            <w:del w:id="264" w:author="Autor">
              <w:r w:rsidDel="00FE5106">
                <w:rPr>
                  <w:rFonts w:ascii="Calibri" w:eastAsia="Calibri" w:hAnsi="Calibri" w:cs="Times New Roman"/>
                  <w:sz w:val="20"/>
                  <w:szCs w:val="20"/>
                  <w:lang w:eastAsia="pl-PL"/>
                </w:rPr>
                <w:delText>o</w:delText>
              </w:r>
            </w:del>
            <w:r>
              <w:rPr>
                <w:rFonts w:ascii="Calibri" w:eastAsia="Calibri" w:hAnsi="Calibri" w:cs="Times New Roman"/>
                <w:sz w:val="20"/>
                <w:szCs w:val="20"/>
                <w:lang w:eastAsia="pl-PL"/>
              </w:rPr>
              <w:t>ferty</w:t>
            </w:r>
          </w:p>
        </w:tc>
      </w:tr>
      <w:tr w:rsidR="00AE59C0" w:rsidRPr="00292CA0" w14:paraId="22A3EAF8" w14:textId="0D2C391C" w:rsidTr="50FE822B">
        <w:trPr>
          <w:trHeight w:val="1123"/>
          <w:jc w:val="center"/>
        </w:trPr>
        <w:tc>
          <w:tcPr>
            <w:tcW w:w="562" w:type="dxa"/>
            <w:shd w:val="clear" w:color="auto" w:fill="C5E0B3" w:themeFill="accent6" w:themeFillTint="66"/>
          </w:tcPr>
          <w:p w14:paraId="7EA2D368" w14:textId="77777777" w:rsidR="00AE59C0" w:rsidRPr="00D97576" w:rsidRDefault="00AE59C0"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479526CE" w14:textId="77777777" w:rsidR="00AE59C0" w:rsidRDefault="00AE59C0" w:rsidP="00AE59C0">
            <w:pPr>
              <w:spacing w:line="276" w:lineRule="auto"/>
              <w:rPr>
                <w:b/>
                <w:sz w:val="20"/>
                <w:szCs w:val="20"/>
              </w:rPr>
            </w:pPr>
            <w:r w:rsidRPr="004C1DA5">
              <w:rPr>
                <w:rFonts w:cstheme="minorHAnsi"/>
                <w:b/>
                <w:sz w:val="20"/>
                <w:szCs w:val="20"/>
              </w:rPr>
              <w:t xml:space="preserve">Odległość od </w:t>
            </w:r>
            <w:r>
              <w:rPr>
                <w:rFonts w:cstheme="minorHAnsi"/>
                <w:b/>
                <w:sz w:val="20"/>
                <w:szCs w:val="20"/>
              </w:rPr>
              <w:t xml:space="preserve">zwartej </w:t>
            </w:r>
            <w:r w:rsidRPr="004C1DA5">
              <w:rPr>
                <w:rFonts w:cstheme="minorHAnsi"/>
                <w:b/>
                <w:sz w:val="20"/>
                <w:szCs w:val="20"/>
              </w:rPr>
              <w:t>zabudowy mieszkaniowej</w:t>
            </w:r>
          </w:p>
        </w:tc>
        <w:tc>
          <w:tcPr>
            <w:tcW w:w="6378" w:type="dxa"/>
          </w:tcPr>
          <w:p w14:paraId="34034891" w14:textId="3EDEACDF" w:rsidR="00AE59C0" w:rsidRDefault="00AE59C0" w:rsidP="00AE59C0">
            <w:pPr>
              <w:spacing w:line="276" w:lineRule="auto"/>
              <w:jc w:val="both"/>
              <w:rPr>
                <w:sz w:val="20"/>
                <w:szCs w:val="20"/>
              </w:rPr>
            </w:pPr>
            <w:r w:rsidRPr="007C6C7A">
              <w:rPr>
                <w:rFonts w:ascii="Calibri" w:eastAsia="Calibri" w:hAnsi="Calibri" w:cs="Times New Roman"/>
                <w:sz w:val="20"/>
                <w:szCs w:val="20"/>
                <w:lang w:eastAsia="pl-PL"/>
              </w:rPr>
              <w:t xml:space="preserve">Zamawiający wymaga, aby Nieruchomość </w:t>
            </w:r>
            <w:r>
              <w:rPr>
                <w:rFonts w:ascii="Calibri" w:eastAsia="Calibri" w:hAnsi="Calibri" w:cs="Times New Roman"/>
                <w:sz w:val="20"/>
                <w:szCs w:val="20"/>
                <w:lang w:eastAsia="pl-PL"/>
              </w:rPr>
              <w:t>2</w:t>
            </w:r>
            <w:r w:rsidRPr="007C6C7A">
              <w:rPr>
                <w:rFonts w:ascii="Calibri" w:eastAsia="Calibri" w:hAnsi="Calibri" w:cs="Times New Roman"/>
                <w:sz w:val="20"/>
                <w:szCs w:val="20"/>
                <w:lang w:eastAsia="pl-PL"/>
              </w:rPr>
              <w:t xml:space="preserve"> zapewniała zlokalizowanie </w:t>
            </w:r>
            <w:r>
              <w:rPr>
                <w:rFonts w:ascii="Calibri" w:eastAsia="Calibri" w:hAnsi="Calibri" w:cs="Times New Roman"/>
                <w:sz w:val="20"/>
                <w:szCs w:val="20"/>
                <w:lang w:eastAsia="pl-PL"/>
              </w:rPr>
              <w:t>Demonstratora Technologii</w:t>
            </w:r>
            <w:r w:rsidRPr="007C6C7A">
              <w:rPr>
                <w:rFonts w:ascii="Calibri" w:eastAsia="Calibri" w:hAnsi="Calibri" w:cs="Times New Roman"/>
                <w:sz w:val="20"/>
                <w:szCs w:val="20"/>
                <w:lang w:eastAsia="pl-PL"/>
              </w:rPr>
              <w:t xml:space="preserve"> w odległości co najmniej </w:t>
            </w:r>
            <w:del w:id="265" w:author="Autor">
              <w:r w:rsidRPr="007C6C7A" w:rsidDel="000A1C0C">
                <w:rPr>
                  <w:rFonts w:ascii="Calibri" w:eastAsia="Calibri" w:hAnsi="Calibri" w:cs="Times New Roman"/>
                  <w:sz w:val="20"/>
                  <w:szCs w:val="20"/>
                  <w:lang w:eastAsia="pl-PL"/>
                </w:rPr>
                <w:delText xml:space="preserve">500 </w:delText>
              </w:r>
            </w:del>
            <w:ins w:id="266" w:author="Autor">
              <w:r w:rsidR="000A1C0C">
                <w:rPr>
                  <w:rFonts w:ascii="Calibri" w:eastAsia="Calibri" w:hAnsi="Calibri" w:cs="Times New Roman"/>
                  <w:sz w:val="20"/>
                  <w:szCs w:val="20"/>
                  <w:lang w:eastAsia="pl-PL"/>
                </w:rPr>
                <w:t>350</w:t>
              </w:r>
              <w:r w:rsidR="000A1C0C" w:rsidRPr="007C6C7A">
                <w:rPr>
                  <w:rFonts w:ascii="Calibri" w:eastAsia="Calibri" w:hAnsi="Calibri" w:cs="Times New Roman"/>
                  <w:sz w:val="20"/>
                  <w:szCs w:val="20"/>
                  <w:lang w:eastAsia="pl-PL"/>
                </w:rPr>
                <w:t xml:space="preserve"> </w:t>
              </w:r>
            </w:ins>
            <w:r w:rsidRPr="007C6C7A">
              <w:rPr>
                <w:rFonts w:ascii="Calibri" w:eastAsia="Calibri" w:hAnsi="Calibri" w:cs="Times New Roman"/>
                <w:sz w:val="20"/>
                <w:szCs w:val="20"/>
                <w:lang w:eastAsia="pl-PL"/>
              </w:rPr>
              <w:t>metrów od</w:t>
            </w:r>
            <w:r>
              <w:rPr>
                <w:rFonts w:ascii="Calibri" w:eastAsia="Calibri" w:hAnsi="Calibri" w:cs="Times New Roman"/>
                <w:sz w:val="20"/>
                <w:szCs w:val="20"/>
                <w:lang w:eastAsia="pl-PL"/>
              </w:rPr>
              <w:t xml:space="preserve"> zwartej zabudowy mieszkaniowej</w:t>
            </w:r>
            <w:r w:rsidRPr="008A4ECA">
              <w:rPr>
                <w:sz w:val="20"/>
                <w:szCs w:val="20"/>
              </w:rPr>
              <w:t xml:space="preserve">. Odległość mierzona </w:t>
            </w:r>
            <w:r>
              <w:rPr>
                <w:sz w:val="20"/>
                <w:szCs w:val="20"/>
              </w:rPr>
              <w:t>od granicy Nieruchomości 2 (punkt</w:t>
            </w:r>
            <w:r w:rsidRPr="008A4ECA">
              <w:rPr>
                <w:sz w:val="20"/>
                <w:szCs w:val="20"/>
              </w:rPr>
              <w:t xml:space="preserve"> położon</w:t>
            </w:r>
            <w:r>
              <w:rPr>
                <w:sz w:val="20"/>
                <w:szCs w:val="20"/>
              </w:rPr>
              <w:t xml:space="preserve">y </w:t>
            </w:r>
            <w:r w:rsidRPr="008A4ECA">
              <w:rPr>
                <w:sz w:val="20"/>
                <w:szCs w:val="20"/>
              </w:rPr>
              <w:t>najbliżej tej zabudowy</w:t>
            </w:r>
            <w:r>
              <w:rPr>
                <w:sz w:val="20"/>
                <w:szCs w:val="20"/>
              </w:rPr>
              <w:t xml:space="preserve">) do najbliżej </w:t>
            </w:r>
            <w:r w:rsidRPr="008A4ECA">
              <w:rPr>
                <w:sz w:val="20"/>
                <w:szCs w:val="20"/>
              </w:rPr>
              <w:t xml:space="preserve">zlokalizowanej </w:t>
            </w:r>
            <w:r>
              <w:rPr>
                <w:sz w:val="20"/>
                <w:szCs w:val="20"/>
              </w:rPr>
              <w:t xml:space="preserve">zwartej zabudowy mieszkaniowej. </w:t>
            </w:r>
            <w:r w:rsidRPr="008A4ECA">
              <w:rPr>
                <w:sz w:val="20"/>
                <w:szCs w:val="20"/>
              </w:rPr>
              <w:t xml:space="preserve">Zamawiający </w:t>
            </w:r>
            <w:r w:rsidRPr="002C4162">
              <w:rPr>
                <w:sz w:val="20"/>
                <w:szCs w:val="20"/>
              </w:rPr>
              <w:t>dopuszcza</w:t>
            </w:r>
            <w:r w:rsidRPr="008A4ECA">
              <w:rPr>
                <w:sz w:val="20"/>
                <w:szCs w:val="20"/>
              </w:rPr>
              <w:t xml:space="preserve"> pomiary wykonane za pomocą serwisu geoportal.gov.pl.</w:t>
            </w:r>
          </w:p>
          <w:p w14:paraId="3FFE8793" w14:textId="7AAC0330" w:rsidR="00AE59C0" w:rsidRPr="008A4ECA" w:rsidRDefault="00AE59C0" w:rsidP="00AE59C0">
            <w:pPr>
              <w:spacing w:line="276" w:lineRule="auto"/>
              <w:jc w:val="both"/>
              <w:rPr>
                <w:rFonts w:ascii="Calibri" w:eastAsia="Calibri" w:hAnsi="Calibri" w:cs="Times New Roman"/>
                <w:sz w:val="20"/>
                <w:szCs w:val="20"/>
                <w:lang w:eastAsia="pl-PL"/>
              </w:rPr>
            </w:pPr>
          </w:p>
        </w:tc>
        <w:tc>
          <w:tcPr>
            <w:tcW w:w="1985" w:type="dxa"/>
          </w:tcPr>
          <w:p w14:paraId="74979147" w14:textId="6C5467A4" w:rsidR="00AE59C0" w:rsidRPr="007C6C7A" w:rsidRDefault="00AE59C0" w:rsidP="00A81688">
            <w:pPr>
              <w:spacing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 xml:space="preserve">W terminie złożenia </w:t>
            </w:r>
            <w:ins w:id="267" w:author="Autor">
              <w:r w:rsidR="00FE5106">
                <w:rPr>
                  <w:rFonts w:ascii="Calibri" w:eastAsia="Calibri" w:hAnsi="Calibri" w:cs="Times New Roman"/>
                  <w:sz w:val="20"/>
                  <w:szCs w:val="20"/>
                  <w:lang w:eastAsia="pl-PL"/>
                </w:rPr>
                <w:t>O</w:t>
              </w:r>
            </w:ins>
            <w:del w:id="268" w:author="Autor">
              <w:r w:rsidDel="00FE5106">
                <w:rPr>
                  <w:rFonts w:ascii="Calibri" w:eastAsia="Calibri" w:hAnsi="Calibri" w:cs="Times New Roman"/>
                  <w:sz w:val="20"/>
                  <w:szCs w:val="20"/>
                  <w:lang w:eastAsia="pl-PL"/>
                </w:rPr>
                <w:delText>o</w:delText>
              </w:r>
            </w:del>
            <w:r>
              <w:rPr>
                <w:rFonts w:ascii="Calibri" w:eastAsia="Calibri" w:hAnsi="Calibri" w:cs="Times New Roman"/>
                <w:sz w:val="20"/>
                <w:szCs w:val="20"/>
                <w:lang w:eastAsia="pl-PL"/>
              </w:rPr>
              <w:t>ferty</w:t>
            </w:r>
          </w:p>
        </w:tc>
      </w:tr>
      <w:tr w:rsidR="00AE59C0" w:rsidRPr="00292CA0" w14:paraId="7BABE56F" w14:textId="77777777" w:rsidTr="50FE822B">
        <w:trPr>
          <w:trHeight w:val="1123"/>
          <w:jc w:val="center"/>
        </w:trPr>
        <w:tc>
          <w:tcPr>
            <w:tcW w:w="562" w:type="dxa"/>
            <w:shd w:val="clear" w:color="auto" w:fill="C5E0B3" w:themeFill="accent6" w:themeFillTint="66"/>
          </w:tcPr>
          <w:p w14:paraId="6FFB40FB" w14:textId="77777777" w:rsidR="00AE59C0" w:rsidRPr="00D97576" w:rsidRDefault="00AE59C0"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14F8CD81" w14:textId="2DEDC707" w:rsidR="00AE59C0" w:rsidRPr="004C1DA5" w:rsidRDefault="00AE59C0" w:rsidP="00AE59C0">
            <w:pPr>
              <w:spacing w:line="276" w:lineRule="auto"/>
              <w:rPr>
                <w:rFonts w:cstheme="minorHAnsi"/>
                <w:b/>
                <w:sz w:val="20"/>
                <w:szCs w:val="20"/>
              </w:rPr>
            </w:pPr>
            <w:r w:rsidRPr="00CE45D3">
              <w:rPr>
                <w:rFonts w:cstheme="minorHAnsi"/>
                <w:b/>
                <w:sz w:val="20"/>
                <w:szCs w:val="20"/>
              </w:rPr>
              <w:t>Charakterystyka okolicy</w:t>
            </w:r>
          </w:p>
        </w:tc>
        <w:tc>
          <w:tcPr>
            <w:tcW w:w="6378" w:type="dxa"/>
          </w:tcPr>
          <w:p w14:paraId="27F08C21" w14:textId="3E4C00A6" w:rsidR="00AE59C0" w:rsidRPr="007C6C7A" w:rsidRDefault="00AE59C0" w:rsidP="000A1C0C">
            <w:pPr>
              <w:spacing w:line="276" w:lineRule="auto"/>
              <w:jc w:val="both"/>
              <w:rPr>
                <w:rFonts w:ascii="Calibri" w:eastAsia="Calibri" w:hAnsi="Calibri" w:cs="Times New Roman"/>
                <w:sz w:val="20"/>
                <w:szCs w:val="20"/>
                <w:lang w:eastAsia="pl-PL"/>
              </w:rPr>
            </w:pPr>
            <w:r w:rsidRPr="005B67F7">
              <w:rPr>
                <w:rFonts w:eastAsiaTheme="minorEastAsia"/>
                <w:sz w:val="20"/>
                <w:szCs w:val="20"/>
              </w:rPr>
              <w:t>Zamawiający wymaga, aby Nieruchomość 2 była zlokalizowana w okolicy o charakterze rolniczym</w:t>
            </w:r>
            <w:ins w:id="269" w:author="Autor">
              <w:r w:rsidR="000A1C0C">
                <w:rPr>
                  <w:rFonts w:eastAsiaTheme="minorEastAsia"/>
                  <w:sz w:val="20"/>
                  <w:szCs w:val="20"/>
                </w:rPr>
                <w:t xml:space="preserve"> </w:t>
              </w:r>
              <w:r w:rsidR="000A1C0C">
                <w:rPr>
                  <w:sz w:val="20"/>
                  <w:szCs w:val="20"/>
                </w:rPr>
                <w:t xml:space="preserve">lub na </w:t>
              </w:r>
              <w:r w:rsidR="000A1C0C" w:rsidRPr="00A72A45">
                <w:rPr>
                  <w:sz w:val="20"/>
                  <w:szCs w:val="20"/>
                </w:rPr>
                <w:t>teren</w:t>
              </w:r>
              <w:r w:rsidR="000A1C0C">
                <w:rPr>
                  <w:sz w:val="20"/>
                  <w:szCs w:val="20"/>
                </w:rPr>
                <w:t xml:space="preserve">ach przemysłowych lub </w:t>
              </w:r>
              <w:r w:rsidR="000A1C0C" w:rsidRPr="00A72A45">
                <w:rPr>
                  <w:sz w:val="20"/>
                  <w:szCs w:val="20"/>
                </w:rPr>
                <w:t>inn</w:t>
              </w:r>
              <w:r w:rsidR="000A1C0C">
                <w:rPr>
                  <w:sz w:val="20"/>
                  <w:szCs w:val="20"/>
                </w:rPr>
                <w:t>ych</w:t>
              </w:r>
              <w:r w:rsidR="000A1C0C" w:rsidRPr="00A72A45">
                <w:rPr>
                  <w:sz w:val="20"/>
                  <w:szCs w:val="20"/>
                </w:rPr>
                <w:t xml:space="preserve"> teren</w:t>
              </w:r>
              <w:r w:rsidR="000A1C0C">
                <w:rPr>
                  <w:sz w:val="20"/>
                  <w:szCs w:val="20"/>
                </w:rPr>
                <w:t>ach</w:t>
              </w:r>
              <w:r w:rsidR="000A1C0C" w:rsidRPr="00A72A45">
                <w:rPr>
                  <w:sz w:val="20"/>
                  <w:szCs w:val="20"/>
                </w:rPr>
                <w:t xml:space="preserve"> zabudowan</w:t>
              </w:r>
              <w:r w:rsidR="000A1C0C">
                <w:rPr>
                  <w:sz w:val="20"/>
                  <w:szCs w:val="20"/>
                </w:rPr>
                <w:t>ych lub</w:t>
              </w:r>
              <w:r w:rsidR="000A1C0C" w:rsidRPr="00A72A45">
                <w:rPr>
                  <w:sz w:val="20"/>
                  <w:szCs w:val="20"/>
                </w:rPr>
                <w:t xml:space="preserve"> zurbanizowan</w:t>
              </w:r>
              <w:r w:rsidR="000A1C0C">
                <w:rPr>
                  <w:sz w:val="20"/>
                  <w:szCs w:val="20"/>
                </w:rPr>
                <w:t>ych</w:t>
              </w:r>
              <w:r w:rsidR="000A1C0C" w:rsidRPr="00A72A45">
                <w:rPr>
                  <w:sz w:val="20"/>
                  <w:szCs w:val="20"/>
                </w:rPr>
                <w:t xml:space="preserve"> teren</w:t>
              </w:r>
              <w:r w:rsidR="000A1C0C">
                <w:rPr>
                  <w:sz w:val="20"/>
                  <w:szCs w:val="20"/>
                </w:rPr>
                <w:t>ach</w:t>
              </w:r>
              <w:r w:rsidR="000A1C0C" w:rsidRPr="00A72A45">
                <w:rPr>
                  <w:sz w:val="20"/>
                  <w:szCs w:val="20"/>
                </w:rPr>
                <w:t xml:space="preserve"> niezabudowan</w:t>
              </w:r>
              <w:r w:rsidR="000A1C0C">
                <w:rPr>
                  <w:sz w:val="20"/>
                  <w:szCs w:val="20"/>
                </w:rPr>
                <w:t>ych</w:t>
              </w:r>
              <w:r w:rsidR="000A1C0C" w:rsidRPr="00A72A45">
                <w:rPr>
                  <w:sz w:val="20"/>
                  <w:szCs w:val="20"/>
                </w:rPr>
                <w:t xml:space="preserve"> lub w trakcie zabudowy</w:t>
              </w:r>
              <w:r w:rsidR="000A1C0C" w:rsidRPr="00312328">
                <w:rPr>
                  <w:sz w:val="20"/>
                  <w:szCs w:val="20"/>
                </w:rPr>
                <w:t>.</w:t>
              </w:r>
            </w:ins>
            <w:del w:id="270" w:author="Autor">
              <w:r w:rsidRPr="005B67F7" w:rsidDel="000A1C0C">
                <w:rPr>
                  <w:rFonts w:eastAsiaTheme="minorEastAsia"/>
                  <w:sz w:val="20"/>
                  <w:szCs w:val="20"/>
                </w:rPr>
                <w:delText>.</w:delText>
              </w:r>
            </w:del>
          </w:p>
        </w:tc>
        <w:tc>
          <w:tcPr>
            <w:tcW w:w="1985" w:type="dxa"/>
          </w:tcPr>
          <w:p w14:paraId="523CA5A7" w14:textId="72D165A2" w:rsidR="00AE59C0" w:rsidRDefault="00AE59C0" w:rsidP="00A81688">
            <w:pPr>
              <w:spacing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 xml:space="preserve">W terminie złożenia </w:t>
            </w:r>
            <w:ins w:id="271" w:author="Autor">
              <w:r w:rsidR="00FE5106">
                <w:rPr>
                  <w:rFonts w:ascii="Calibri" w:eastAsia="Calibri" w:hAnsi="Calibri" w:cs="Times New Roman"/>
                  <w:sz w:val="20"/>
                  <w:szCs w:val="20"/>
                  <w:lang w:eastAsia="pl-PL"/>
                </w:rPr>
                <w:t>O</w:t>
              </w:r>
            </w:ins>
            <w:del w:id="272" w:author="Autor">
              <w:r w:rsidDel="00FE5106">
                <w:rPr>
                  <w:rFonts w:ascii="Calibri" w:eastAsia="Calibri" w:hAnsi="Calibri" w:cs="Times New Roman"/>
                  <w:sz w:val="20"/>
                  <w:szCs w:val="20"/>
                  <w:lang w:eastAsia="pl-PL"/>
                </w:rPr>
                <w:delText>o</w:delText>
              </w:r>
            </w:del>
            <w:r>
              <w:rPr>
                <w:rFonts w:ascii="Calibri" w:eastAsia="Calibri" w:hAnsi="Calibri" w:cs="Times New Roman"/>
                <w:sz w:val="20"/>
                <w:szCs w:val="20"/>
                <w:lang w:eastAsia="pl-PL"/>
              </w:rPr>
              <w:t>ferty</w:t>
            </w:r>
          </w:p>
        </w:tc>
      </w:tr>
      <w:tr w:rsidR="00AE59C0" w:rsidRPr="00292CA0" w14:paraId="0DC098B0" w14:textId="77777777" w:rsidTr="50FE822B">
        <w:trPr>
          <w:trHeight w:val="1123"/>
          <w:jc w:val="center"/>
        </w:trPr>
        <w:tc>
          <w:tcPr>
            <w:tcW w:w="562" w:type="dxa"/>
            <w:shd w:val="clear" w:color="auto" w:fill="C5E0B3" w:themeFill="accent6" w:themeFillTint="66"/>
          </w:tcPr>
          <w:p w14:paraId="48ACAC8D" w14:textId="77777777" w:rsidR="00AE59C0" w:rsidRPr="00D97576" w:rsidRDefault="00AE59C0"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23648680" w14:textId="716C816C" w:rsidR="00AE59C0" w:rsidRPr="00CE45D3" w:rsidRDefault="00AE59C0" w:rsidP="00AE59C0">
            <w:pPr>
              <w:spacing w:line="276" w:lineRule="auto"/>
              <w:rPr>
                <w:rFonts w:cstheme="minorHAnsi"/>
                <w:b/>
                <w:sz w:val="20"/>
                <w:szCs w:val="20"/>
              </w:rPr>
            </w:pPr>
            <w:r w:rsidRPr="001F68C4">
              <w:rPr>
                <w:rFonts w:cstheme="minorHAnsi"/>
                <w:b/>
                <w:sz w:val="20"/>
                <w:szCs w:val="20"/>
              </w:rPr>
              <w:t xml:space="preserve">Brak obciążeń  </w:t>
            </w:r>
          </w:p>
        </w:tc>
        <w:tc>
          <w:tcPr>
            <w:tcW w:w="6378" w:type="dxa"/>
          </w:tcPr>
          <w:p w14:paraId="628897D7" w14:textId="5F9ACE3C" w:rsidR="00AE59C0" w:rsidRPr="005B67F7" w:rsidRDefault="00AE59C0" w:rsidP="00AE59C0">
            <w:pPr>
              <w:spacing w:line="276" w:lineRule="auto"/>
              <w:jc w:val="both"/>
              <w:rPr>
                <w:rFonts w:eastAsiaTheme="minorEastAsia"/>
                <w:sz w:val="20"/>
                <w:szCs w:val="20"/>
              </w:rPr>
            </w:pPr>
            <w:r>
              <w:rPr>
                <w:sz w:val="20"/>
                <w:szCs w:val="20"/>
              </w:rPr>
              <w:t>Zamawiający wymaga</w:t>
            </w:r>
            <w:r w:rsidR="00A81688">
              <w:rPr>
                <w:sz w:val="20"/>
                <w:szCs w:val="20"/>
              </w:rPr>
              <w:t>,</w:t>
            </w:r>
            <w:r>
              <w:rPr>
                <w:sz w:val="20"/>
                <w:szCs w:val="20"/>
              </w:rPr>
              <w:t xml:space="preserve"> </w:t>
            </w:r>
            <w:r w:rsidR="00A81688">
              <w:rPr>
                <w:sz w:val="20"/>
                <w:szCs w:val="20"/>
              </w:rPr>
              <w:t>a</w:t>
            </w:r>
            <w:r>
              <w:rPr>
                <w:sz w:val="20"/>
                <w:szCs w:val="20"/>
              </w:rPr>
              <w:t xml:space="preserve">by względem Nieruchomości 2 nie było ustanowionego </w:t>
            </w:r>
            <w:r w:rsidRPr="008A4ECA">
              <w:rPr>
                <w:sz w:val="20"/>
                <w:szCs w:val="20"/>
              </w:rPr>
              <w:t>obciążenia nieruchomości hipoteką ani innymi obciążeniami rzeczowymi lub umownymi</w:t>
            </w:r>
            <w:r>
              <w:rPr>
                <w:sz w:val="20"/>
                <w:szCs w:val="20"/>
              </w:rPr>
              <w:t xml:space="preserve">. </w:t>
            </w:r>
          </w:p>
        </w:tc>
        <w:tc>
          <w:tcPr>
            <w:tcW w:w="1985" w:type="dxa"/>
          </w:tcPr>
          <w:p w14:paraId="2D360DEA" w14:textId="61DDCEA0" w:rsidR="00AE59C0" w:rsidRDefault="00AE59C0" w:rsidP="00A81688">
            <w:pPr>
              <w:spacing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 xml:space="preserve">W terminie złożenia </w:t>
            </w:r>
            <w:ins w:id="273" w:author="Autor">
              <w:r w:rsidR="00FE5106">
                <w:rPr>
                  <w:rFonts w:ascii="Calibri" w:eastAsia="Calibri" w:hAnsi="Calibri" w:cs="Times New Roman"/>
                  <w:sz w:val="20"/>
                  <w:szCs w:val="20"/>
                  <w:lang w:eastAsia="pl-PL"/>
                </w:rPr>
                <w:t>O</w:t>
              </w:r>
            </w:ins>
            <w:del w:id="274" w:author="Autor">
              <w:r w:rsidDel="00FE5106">
                <w:rPr>
                  <w:rFonts w:ascii="Calibri" w:eastAsia="Calibri" w:hAnsi="Calibri" w:cs="Times New Roman"/>
                  <w:sz w:val="20"/>
                  <w:szCs w:val="20"/>
                  <w:lang w:eastAsia="pl-PL"/>
                </w:rPr>
                <w:delText>o</w:delText>
              </w:r>
            </w:del>
            <w:r>
              <w:rPr>
                <w:rFonts w:ascii="Calibri" w:eastAsia="Calibri" w:hAnsi="Calibri" w:cs="Times New Roman"/>
                <w:sz w:val="20"/>
                <w:szCs w:val="20"/>
                <w:lang w:eastAsia="pl-PL"/>
              </w:rPr>
              <w:t>ferty</w:t>
            </w:r>
          </w:p>
        </w:tc>
      </w:tr>
      <w:tr w:rsidR="00AE59C0" w:rsidRPr="00292CA0" w14:paraId="765AE058" w14:textId="77777777" w:rsidTr="50FE822B">
        <w:trPr>
          <w:trHeight w:val="1123"/>
          <w:jc w:val="center"/>
        </w:trPr>
        <w:tc>
          <w:tcPr>
            <w:tcW w:w="562" w:type="dxa"/>
            <w:shd w:val="clear" w:color="auto" w:fill="C5E0B3" w:themeFill="accent6" w:themeFillTint="66"/>
          </w:tcPr>
          <w:p w14:paraId="4711B054" w14:textId="77777777" w:rsidR="00AE59C0" w:rsidRPr="00D97576" w:rsidRDefault="00AE59C0"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0CA66A53" w14:textId="4D787845" w:rsidR="00AE59C0" w:rsidRPr="00CE45D3" w:rsidRDefault="00AE59C0" w:rsidP="00AE59C0">
            <w:pPr>
              <w:spacing w:line="276" w:lineRule="auto"/>
              <w:rPr>
                <w:rFonts w:cstheme="minorHAnsi"/>
                <w:b/>
                <w:sz w:val="20"/>
                <w:szCs w:val="20"/>
              </w:rPr>
            </w:pPr>
            <w:r w:rsidRPr="00CE45D3">
              <w:rPr>
                <w:rFonts w:cstheme="minorHAnsi"/>
                <w:b/>
                <w:sz w:val="20"/>
                <w:szCs w:val="20"/>
              </w:rPr>
              <w:t>Brak ograniczeń w zakresie ładu przestrzennego</w:t>
            </w:r>
          </w:p>
        </w:tc>
        <w:tc>
          <w:tcPr>
            <w:tcW w:w="6378" w:type="dxa"/>
          </w:tcPr>
          <w:p w14:paraId="6749A387" w14:textId="21AACF34" w:rsidR="00AE59C0" w:rsidRPr="005B67F7" w:rsidRDefault="00AE59C0" w:rsidP="00AE59C0">
            <w:pPr>
              <w:spacing w:line="276" w:lineRule="auto"/>
              <w:jc w:val="both"/>
              <w:rPr>
                <w:rFonts w:eastAsiaTheme="minorEastAsia"/>
                <w:sz w:val="20"/>
                <w:szCs w:val="20"/>
              </w:rPr>
            </w:pPr>
            <w:r w:rsidRPr="008A4ECA">
              <w:rPr>
                <w:sz w:val="20"/>
                <w:szCs w:val="20"/>
              </w:rPr>
              <w:t>Zamawiający wymaga</w:t>
            </w:r>
            <w:r>
              <w:rPr>
                <w:sz w:val="20"/>
                <w:szCs w:val="20"/>
              </w:rPr>
              <w:t>, aby N</w:t>
            </w:r>
            <w:r w:rsidRPr="008A4ECA">
              <w:rPr>
                <w:sz w:val="20"/>
                <w:szCs w:val="20"/>
              </w:rPr>
              <w:t>ieruchomoś</w:t>
            </w:r>
            <w:r>
              <w:rPr>
                <w:sz w:val="20"/>
                <w:szCs w:val="20"/>
              </w:rPr>
              <w:t xml:space="preserve">ć </w:t>
            </w:r>
            <w:r w:rsidRPr="008A4ECA">
              <w:rPr>
                <w:sz w:val="20"/>
                <w:szCs w:val="20"/>
              </w:rPr>
              <w:t xml:space="preserve">2 </w:t>
            </w:r>
            <w:r>
              <w:rPr>
                <w:sz w:val="20"/>
                <w:szCs w:val="20"/>
              </w:rPr>
              <w:t xml:space="preserve">charakteryzowała się brakiem </w:t>
            </w:r>
            <w:r w:rsidRPr="008A4ECA">
              <w:rPr>
                <w:sz w:val="20"/>
                <w:szCs w:val="20"/>
              </w:rPr>
              <w:t>ograniczeń prawnych w zakresie ładu przestrzennego dla budowy biogazowni rolniczej.</w:t>
            </w:r>
            <w:r>
              <w:rPr>
                <w:rFonts w:eastAsiaTheme="minorEastAsia"/>
              </w:rPr>
              <w:t xml:space="preserve"> </w:t>
            </w:r>
          </w:p>
        </w:tc>
        <w:tc>
          <w:tcPr>
            <w:tcW w:w="1985" w:type="dxa"/>
          </w:tcPr>
          <w:p w14:paraId="0F1366C9" w14:textId="5C269998" w:rsidR="00AE59C0" w:rsidRDefault="00AE59C0" w:rsidP="00A81688">
            <w:pPr>
              <w:spacing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 xml:space="preserve">W terminie złożenia </w:t>
            </w:r>
            <w:ins w:id="275" w:author="Autor">
              <w:r w:rsidR="00FE5106">
                <w:rPr>
                  <w:rFonts w:ascii="Calibri" w:eastAsia="Calibri" w:hAnsi="Calibri" w:cs="Times New Roman"/>
                  <w:sz w:val="20"/>
                  <w:szCs w:val="20"/>
                  <w:lang w:eastAsia="pl-PL"/>
                </w:rPr>
                <w:t>O</w:t>
              </w:r>
            </w:ins>
            <w:del w:id="276" w:author="Autor">
              <w:r w:rsidDel="00FE5106">
                <w:rPr>
                  <w:rFonts w:ascii="Calibri" w:eastAsia="Calibri" w:hAnsi="Calibri" w:cs="Times New Roman"/>
                  <w:sz w:val="20"/>
                  <w:szCs w:val="20"/>
                  <w:lang w:eastAsia="pl-PL"/>
                </w:rPr>
                <w:delText>o</w:delText>
              </w:r>
            </w:del>
            <w:r>
              <w:rPr>
                <w:rFonts w:ascii="Calibri" w:eastAsia="Calibri" w:hAnsi="Calibri" w:cs="Times New Roman"/>
                <w:sz w:val="20"/>
                <w:szCs w:val="20"/>
                <w:lang w:eastAsia="pl-PL"/>
              </w:rPr>
              <w:t>ferty</w:t>
            </w:r>
          </w:p>
        </w:tc>
      </w:tr>
      <w:tr w:rsidR="00AE59C0" w:rsidRPr="00292CA0" w14:paraId="54149713" w14:textId="7DC01778" w:rsidTr="50FE822B">
        <w:trPr>
          <w:trHeight w:val="1123"/>
          <w:jc w:val="center"/>
        </w:trPr>
        <w:tc>
          <w:tcPr>
            <w:tcW w:w="562" w:type="dxa"/>
            <w:shd w:val="clear" w:color="auto" w:fill="C5E0B3" w:themeFill="accent6" w:themeFillTint="66"/>
          </w:tcPr>
          <w:p w14:paraId="636BE0E5" w14:textId="77777777" w:rsidR="00AE59C0" w:rsidRPr="00D97576" w:rsidRDefault="00AE59C0"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3C9FA88D" w14:textId="77777777" w:rsidR="00AE59C0" w:rsidRDefault="00AE59C0" w:rsidP="00AE59C0">
            <w:pPr>
              <w:spacing w:line="276" w:lineRule="auto"/>
              <w:rPr>
                <w:b/>
                <w:sz w:val="20"/>
                <w:szCs w:val="20"/>
              </w:rPr>
            </w:pPr>
            <w:r w:rsidRPr="00CE45D3">
              <w:rPr>
                <w:rFonts w:cstheme="minorHAnsi"/>
                <w:b/>
                <w:sz w:val="20"/>
                <w:szCs w:val="20"/>
              </w:rPr>
              <w:t>Charakterystyka terenu</w:t>
            </w:r>
          </w:p>
        </w:tc>
        <w:tc>
          <w:tcPr>
            <w:tcW w:w="6378" w:type="dxa"/>
          </w:tcPr>
          <w:p w14:paraId="5412109F" w14:textId="77777777" w:rsidR="00AE59C0" w:rsidRPr="008A4ECA" w:rsidRDefault="00AE59C0" w:rsidP="00AE59C0">
            <w:pPr>
              <w:spacing w:line="276" w:lineRule="auto"/>
              <w:jc w:val="both"/>
              <w:rPr>
                <w:rFonts w:ascii="Calibri" w:eastAsia="Calibri" w:hAnsi="Calibri" w:cs="Times New Roman"/>
                <w:sz w:val="20"/>
                <w:szCs w:val="20"/>
                <w:lang w:eastAsia="pl-PL"/>
              </w:rPr>
            </w:pPr>
            <w:r w:rsidRPr="005A6988">
              <w:rPr>
                <w:rFonts w:ascii="Calibri" w:eastAsia="Calibri" w:hAnsi="Calibri" w:cs="Times New Roman"/>
                <w:sz w:val="20"/>
                <w:szCs w:val="20"/>
                <w:lang w:eastAsia="pl-PL"/>
              </w:rPr>
              <w:t xml:space="preserve">Zamawiający wymaga, aby teren, na którym znajduje się Nieruchomość </w:t>
            </w:r>
            <w:r>
              <w:rPr>
                <w:rFonts w:ascii="Calibri" w:eastAsia="Calibri" w:hAnsi="Calibri" w:cs="Times New Roman"/>
                <w:sz w:val="20"/>
                <w:szCs w:val="20"/>
                <w:lang w:eastAsia="pl-PL"/>
              </w:rPr>
              <w:t>2</w:t>
            </w:r>
            <w:r w:rsidRPr="005A6988">
              <w:rPr>
                <w:rFonts w:ascii="Calibri" w:eastAsia="Calibri" w:hAnsi="Calibri" w:cs="Times New Roman"/>
                <w:sz w:val="20"/>
                <w:szCs w:val="20"/>
                <w:lang w:eastAsia="pl-PL"/>
              </w:rPr>
              <w:t xml:space="preserve"> był płaski - bez znaczących różnic wysokości, stabilny, z ustabilizowanym poziomem zwierciadła wód gruntowyc</w:t>
            </w:r>
            <w:r>
              <w:rPr>
                <w:rFonts w:ascii="Calibri" w:eastAsia="Calibri" w:hAnsi="Calibri" w:cs="Times New Roman"/>
                <w:sz w:val="20"/>
                <w:szCs w:val="20"/>
                <w:lang w:eastAsia="pl-PL"/>
              </w:rPr>
              <w:t>h.</w:t>
            </w:r>
          </w:p>
        </w:tc>
        <w:tc>
          <w:tcPr>
            <w:tcW w:w="1985" w:type="dxa"/>
          </w:tcPr>
          <w:p w14:paraId="4D5156B8" w14:textId="7C876685" w:rsidR="00AE59C0" w:rsidRPr="005A6988" w:rsidRDefault="00AE59C0" w:rsidP="00A81688">
            <w:pPr>
              <w:spacing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 xml:space="preserve">W terminie złożenia </w:t>
            </w:r>
            <w:ins w:id="277" w:author="Autor">
              <w:r w:rsidR="00FE5106">
                <w:rPr>
                  <w:rFonts w:ascii="Calibri" w:eastAsia="Calibri" w:hAnsi="Calibri" w:cs="Times New Roman"/>
                  <w:sz w:val="20"/>
                  <w:szCs w:val="20"/>
                  <w:lang w:eastAsia="pl-PL"/>
                </w:rPr>
                <w:t>O</w:t>
              </w:r>
            </w:ins>
            <w:del w:id="278" w:author="Autor">
              <w:r w:rsidDel="00FE5106">
                <w:rPr>
                  <w:rFonts w:ascii="Calibri" w:eastAsia="Calibri" w:hAnsi="Calibri" w:cs="Times New Roman"/>
                  <w:sz w:val="20"/>
                  <w:szCs w:val="20"/>
                  <w:lang w:eastAsia="pl-PL"/>
                </w:rPr>
                <w:delText>o</w:delText>
              </w:r>
            </w:del>
            <w:r>
              <w:rPr>
                <w:rFonts w:ascii="Calibri" w:eastAsia="Calibri" w:hAnsi="Calibri" w:cs="Times New Roman"/>
                <w:sz w:val="20"/>
                <w:szCs w:val="20"/>
                <w:lang w:eastAsia="pl-PL"/>
              </w:rPr>
              <w:t>ferty</w:t>
            </w:r>
          </w:p>
        </w:tc>
      </w:tr>
      <w:tr w:rsidR="00136D7F" w:rsidRPr="00292CA0" w14:paraId="057ED546" w14:textId="77777777" w:rsidTr="50FE822B">
        <w:trPr>
          <w:trHeight w:val="917"/>
          <w:jc w:val="center"/>
        </w:trPr>
        <w:tc>
          <w:tcPr>
            <w:tcW w:w="562" w:type="dxa"/>
            <w:shd w:val="clear" w:color="auto" w:fill="C5E0B3" w:themeFill="accent6" w:themeFillTint="66"/>
          </w:tcPr>
          <w:p w14:paraId="08E88553" w14:textId="77777777" w:rsidR="00136D7F" w:rsidRPr="00D97576" w:rsidRDefault="00136D7F"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5B4F729B" w14:textId="3FD1470B" w:rsidR="00136D7F" w:rsidRPr="00CE45D3" w:rsidRDefault="00136D7F" w:rsidP="50FE822B">
            <w:pPr>
              <w:spacing w:line="276" w:lineRule="auto"/>
              <w:rPr>
                <w:rFonts w:eastAsia="Calibri"/>
                <w:b/>
                <w:bCs/>
                <w:sz w:val="20"/>
                <w:szCs w:val="20"/>
                <w:lang w:eastAsia="pl-PL"/>
              </w:rPr>
            </w:pPr>
            <w:del w:id="279" w:author="Autor">
              <w:r w:rsidRPr="50FE822B" w:rsidDel="22E31438">
                <w:rPr>
                  <w:rFonts w:eastAsia="Calibri"/>
                  <w:b/>
                  <w:bCs/>
                  <w:sz w:val="20"/>
                  <w:szCs w:val="20"/>
                  <w:lang w:eastAsia="pl-PL"/>
                </w:rPr>
                <w:delText>Sieć gazowa</w:delText>
              </w:r>
            </w:del>
            <w:ins w:id="280" w:author="Autor">
              <w:r w:rsidR="140BE07A" w:rsidRPr="50FE822B">
                <w:rPr>
                  <w:rFonts w:eastAsia="Calibri"/>
                  <w:b/>
                  <w:bCs/>
                  <w:sz w:val="20"/>
                  <w:szCs w:val="20"/>
                  <w:lang w:eastAsia="pl-PL"/>
                </w:rPr>
                <w:t>[celowo usunięte]</w:t>
              </w:r>
            </w:ins>
          </w:p>
        </w:tc>
        <w:tc>
          <w:tcPr>
            <w:tcW w:w="6378" w:type="dxa"/>
          </w:tcPr>
          <w:p w14:paraId="11EC79A8" w14:textId="32258AAB" w:rsidR="00136D7F" w:rsidRPr="0030542D" w:rsidRDefault="00591577" w:rsidP="0010577F">
            <w:pPr>
              <w:spacing w:after="120" w:line="276" w:lineRule="auto"/>
              <w:jc w:val="both"/>
              <w:rPr>
                <w:sz w:val="20"/>
                <w:szCs w:val="20"/>
              </w:rPr>
            </w:pPr>
            <w:ins w:id="281" w:author="Autor">
              <w:del w:id="282" w:author="Autor">
                <w:r w:rsidRPr="50FE822B" w:rsidDel="381012F7">
                  <w:rPr>
                    <w:sz w:val="20"/>
                    <w:szCs w:val="20"/>
                  </w:rPr>
                  <w:delText xml:space="preserve"> </w:delText>
                </w:r>
              </w:del>
            </w:ins>
            <w:del w:id="283" w:author="Autor">
              <w:r w:rsidRPr="50FE822B" w:rsidDel="22E31438">
                <w:rPr>
                  <w:sz w:val="20"/>
                  <w:szCs w:val="20"/>
                </w:rPr>
                <w:delText xml:space="preserve">Zamawiający wymaga, aby w okolicy Nieruchomości 2 </w:delText>
              </w:r>
              <w:r w:rsidRPr="50FE822B" w:rsidDel="5B66DF43">
                <w:rPr>
                  <w:sz w:val="20"/>
                  <w:szCs w:val="20"/>
                </w:rPr>
                <w:delText>w zasięgu umożliwiającym</w:delText>
              </w:r>
              <w:r w:rsidRPr="50FE822B" w:rsidDel="65CFB2A6">
                <w:rPr>
                  <w:sz w:val="20"/>
                  <w:szCs w:val="20"/>
                </w:rPr>
                <w:delText xml:space="preserve"> </w:delText>
              </w:r>
              <w:r w:rsidRPr="50FE822B" w:rsidDel="5B66DF43">
                <w:rPr>
                  <w:sz w:val="20"/>
                  <w:szCs w:val="20"/>
                </w:rPr>
                <w:delText xml:space="preserve">stworzenie przyłącza </w:delText>
              </w:r>
              <w:r w:rsidRPr="50FE822B" w:rsidDel="22E31438">
                <w:rPr>
                  <w:sz w:val="20"/>
                  <w:szCs w:val="20"/>
                </w:rPr>
                <w:delText>była dostępna dystrybucyjna sieć gazowa</w:delText>
              </w:r>
            </w:del>
            <w:r w:rsidR="22E31438" w:rsidRPr="50FE822B">
              <w:rPr>
                <w:sz w:val="20"/>
                <w:szCs w:val="20"/>
              </w:rPr>
              <w:t xml:space="preserve">. </w:t>
            </w:r>
            <w:ins w:id="284" w:author="Autor">
              <w:r w:rsidR="381012F7" w:rsidRPr="50FE822B">
                <w:rPr>
                  <w:sz w:val="20"/>
                  <w:szCs w:val="20"/>
                </w:rPr>
                <w:t>[celowo usunięt</w:t>
              </w:r>
              <w:r w:rsidR="027AB289" w:rsidRPr="50FE822B">
                <w:rPr>
                  <w:sz w:val="20"/>
                  <w:szCs w:val="20"/>
                </w:rPr>
                <w:t>e</w:t>
              </w:r>
              <w:r w:rsidR="381012F7" w:rsidRPr="50FE822B">
                <w:rPr>
                  <w:sz w:val="20"/>
                  <w:szCs w:val="20"/>
                </w:rPr>
                <w:t>]</w:t>
              </w:r>
            </w:ins>
          </w:p>
        </w:tc>
        <w:tc>
          <w:tcPr>
            <w:tcW w:w="1985" w:type="dxa"/>
          </w:tcPr>
          <w:p w14:paraId="3803D13D" w14:textId="06060A3A" w:rsidR="00136D7F" w:rsidRDefault="00136D7F" w:rsidP="00136D7F">
            <w:pPr>
              <w:spacing w:line="276" w:lineRule="auto"/>
              <w:rPr>
                <w:rFonts w:ascii="Calibri" w:eastAsia="Calibri" w:hAnsi="Calibri" w:cs="Times New Roman"/>
                <w:sz w:val="20"/>
                <w:szCs w:val="20"/>
                <w:lang w:eastAsia="pl-PL"/>
              </w:rPr>
            </w:pPr>
            <w:del w:id="285" w:author="Autor">
              <w:r w:rsidRPr="50FE822B" w:rsidDel="22E31438">
                <w:rPr>
                  <w:sz w:val="20"/>
                  <w:szCs w:val="20"/>
                </w:rPr>
                <w:delText>W terminie zakończenia Etapu I</w:delText>
              </w:r>
            </w:del>
            <w:ins w:id="286" w:author="Autor">
              <w:r w:rsidR="73B35851" w:rsidRPr="50FE822B">
                <w:rPr>
                  <w:sz w:val="20"/>
                  <w:szCs w:val="20"/>
                </w:rPr>
                <w:t>[celowo usunięte]</w:t>
              </w:r>
            </w:ins>
          </w:p>
        </w:tc>
      </w:tr>
      <w:tr w:rsidR="000A23D4" w:rsidRPr="00292CA0" w14:paraId="640478E3" w14:textId="77777777" w:rsidTr="50FE822B">
        <w:trPr>
          <w:trHeight w:val="1123"/>
          <w:jc w:val="center"/>
        </w:trPr>
        <w:tc>
          <w:tcPr>
            <w:tcW w:w="562" w:type="dxa"/>
            <w:shd w:val="clear" w:color="auto" w:fill="C5E0B3" w:themeFill="accent6" w:themeFillTint="66"/>
          </w:tcPr>
          <w:p w14:paraId="0684069D" w14:textId="77777777" w:rsidR="000A23D4" w:rsidRPr="00D97576" w:rsidRDefault="000A23D4" w:rsidP="00643162">
            <w:pPr>
              <w:numPr>
                <w:ilvl w:val="0"/>
                <w:numId w:val="14"/>
              </w:numPr>
              <w:spacing w:line="276" w:lineRule="auto"/>
              <w:contextualSpacing/>
              <w:rPr>
                <w:b/>
                <w:sz w:val="20"/>
                <w:szCs w:val="20"/>
              </w:rPr>
            </w:pPr>
          </w:p>
        </w:tc>
        <w:tc>
          <w:tcPr>
            <w:tcW w:w="2127" w:type="dxa"/>
            <w:shd w:val="clear" w:color="auto" w:fill="C5E0B3" w:themeFill="accent6" w:themeFillTint="66"/>
          </w:tcPr>
          <w:p w14:paraId="11FE6691" w14:textId="24935E8E" w:rsidR="000A23D4" w:rsidRDefault="000A23D4" w:rsidP="00136D7F">
            <w:pPr>
              <w:spacing w:line="276" w:lineRule="auto"/>
              <w:rPr>
                <w:rFonts w:cstheme="minorHAnsi"/>
                <w:b/>
                <w:sz w:val="20"/>
                <w:szCs w:val="20"/>
              </w:rPr>
            </w:pPr>
            <w:r>
              <w:rPr>
                <w:rFonts w:cstheme="minorHAnsi"/>
                <w:b/>
                <w:sz w:val="20"/>
                <w:szCs w:val="20"/>
              </w:rPr>
              <w:t>Udostępnienie Nieruchomości 2</w:t>
            </w:r>
          </w:p>
        </w:tc>
        <w:tc>
          <w:tcPr>
            <w:tcW w:w="6378" w:type="dxa"/>
          </w:tcPr>
          <w:p w14:paraId="67B17E9F" w14:textId="0336D15B" w:rsidR="000A23D4" w:rsidRPr="008A4ECA" w:rsidRDefault="000A23D4" w:rsidP="00136D7F">
            <w:pPr>
              <w:spacing w:after="120" w:line="276" w:lineRule="auto"/>
              <w:jc w:val="both"/>
              <w:rPr>
                <w:rFonts w:eastAsiaTheme="minorEastAsia"/>
                <w:sz w:val="20"/>
                <w:szCs w:val="20"/>
              </w:rPr>
            </w:pPr>
            <w:r>
              <w:rPr>
                <w:sz w:val="20"/>
                <w:szCs w:val="20"/>
              </w:rPr>
              <w:t>Zamawiający wymaga, aby Partner Strategiczny udostępnił na potrzeby realizacji Przedsięwzięcia PCP Nieruchomość 2 Uczestnikowi PCP na podstawie protokołu zdawczo-odbiorczego.</w:t>
            </w:r>
          </w:p>
        </w:tc>
        <w:tc>
          <w:tcPr>
            <w:tcW w:w="1985" w:type="dxa"/>
          </w:tcPr>
          <w:p w14:paraId="1F539193" w14:textId="72F79D26" w:rsidR="000A23D4" w:rsidRDefault="000A23D4" w:rsidP="00136D7F">
            <w:pPr>
              <w:spacing w:after="120"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W terminie rozpoczęcia Etapu II</w:t>
            </w:r>
          </w:p>
        </w:tc>
      </w:tr>
      <w:tr w:rsidR="00136D7F" w:rsidRPr="00292CA0" w14:paraId="4175D8E2" w14:textId="4478C20F" w:rsidTr="50FE822B">
        <w:trPr>
          <w:trHeight w:val="1123"/>
          <w:jc w:val="center"/>
        </w:trPr>
        <w:tc>
          <w:tcPr>
            <w:tcW w:w="562" w:type="dxa"/>
            <w:shd w:val="clear" w:color="auto" w:fill="C5E0B3" w:themeFill="accent6" w:themeFillTint="66"/>
          </w:tcPr>
          <w:p w14:paraId="34F4A2A6" w14:textId="77777777" w:rsidR="00136D7F" w:rsidRPr="00D97576" w:rsidRDefault="00136D7F"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28107F9D" w14:textId="77777777" w:rsidR="00136D7F" w:rsidRPr="004C1DA5" w:rsidRDefault="00136D7F" w:rsidP="00136D7F">
            <w:pPr>
              <w:spacing w:line="276" w:lineRule="auto"/>
              <w:rPr>
                <w:rFonts w:cstheme="minorHAnsi"/>
                <w:b/>
                <w:sz w:val="20"/>
                <w:szCs w:val="20"/>
              </w:rPr>
            </w:pPr>
            <w:r>
              <w:rPr>
                <w:rFonts w:cstheme="minorHAnsi"/>
                <w:b/>
                <w:sz w:val="20"/>
                <w:szCs w:val="20"/>
              </w:rPr>
              <w:t>Dojazd</w:t>
            </w:r>
          </w:p>
        </w:tc>
        <w:tc>
          <w:tcPr>
            <w:tcW w:w="6378" w:type="dxa"/>
          </w:tcPr>
          <w:p w14:paraId="1BFC848D" w14:textId="735DD477" w:rsidR="00136D7F" w:rsidRPr="008A4ECA" w:rsidRDefault="00136D7F" w:rsidP="005D5CA3">
            <w:pPr>
              <w:spacing w:after="120" w:line="276" w:lineRule="auto"/>
              <w:jc w:val="both"/>
              <w:rPr>
                <w:sz w:val="20"/>
                <w:szCs w:val="20"/>
              </w:rPr>
            </w:pPr>
            <w:r w:rsidRPr="008A4ECA">
              <w:rPr>
                <w:rFonts w:eastAsiaTheme="minorEastAsia"/>
                <w:sz w:val="20"/>
                <w:szCs w:val="20"/>
              </w:rPr>
              <w:t xml:space="preserve">Zamawiający wymaga </w:t>
            </w:r>
            <w:r>
              <w:rPr>
                <w:rFonts w:eastAsiaTheme="minorEastAsia"/>
                <w:sz w:val="20"/>
                <w:szCs w:val="20"/>
              </w:rPr>
              <w:t>dla Nieruchomości 2</w:t>
            </w:r>
            <w:r w:rsidR="002A7E4F">
              <w:rPr>
                <w:rFonts w:eastAsiaTheme="minorEastAsia"/>
                <w:sz w:val="20"/>
                <w:szCs w:val="20"/>
              </w:rPr>
              <w:t xml:space="preserve">, na potrzeby </w:t>
            </w:r>
            <w:r w:rsidR="002A7E4F" w:rsidRPr="002A7E4F">
              <w:rPr>
                <w:rFonts w:eastAsiaTheme="minorEastAsia"/>
                <w:sz w:val="20"/>
                <w:szCs w:val="20"/>
              </w:rPr>
              <w:t>realizacji budowy, eksploatacji oraz zapewnienia bezpieczeństwa pożarowego</w:t>
            </w:r>
            <w:r w:rsidR="002A7E4F">
              <w:rPr>
                <w:rFonts w:eastAsiaTheme="minorEastAsia"/>
                <w:sz w:val="20"/>
                <w:szCs w:val="20"/>
              </w:rPr>
              <w:t>, utwardzonej</w:t>
            </w:r>
            <w:r>
              <w:rPr>
                <w:rFonts w:eastAsiaTheme="minorEastAsia"/>
                <w:sz w:val="20"/>
                <w:szCs w:val="20"/>
              </w:rPr>
              <w:t xml:space="preserve"> infrastruktury drogowej prowadzącej do tej Nieruchomości</w:t>
            </w:r>
            <w:r w:rsidR="002A7E4F">
              <w:rPr>
                <w:rFonts w:eastAsiaTheme="minorEastAsia"/>
                <w:sz w:val="20"/>
                <w:szCs w:val="20"/>
              </w:rPr>
              <w:t>, u</w:t>
            </w:r>
            <w:r w:rsidRPr="005B67F7">
              <w:rPr>
                <w:rFonts w:eastAsiaTheme="minorEastAsia"/>
                <w:sz w:val="20"/>
                <w:szCs w:val="20"/>
              </w:rPr>
              <w:t>możliw</w:t>
            </w:r>
            <w:r w:rsidR="002A7E4F">
              <w:rPr>
                <w:rFonts w:eastAsiaTheme="minorEastAsia"/>
                <w:sz w:val="20"/>
                <w:szCs w:val="20"/>
              </w:rPr>
              <w:t>iającej</w:t>
            </w:r>
            <w:r w:rsidRPr="005B67F7">
              <w:rPr>
                <w:rFonts w:eastAsiaTheme="minorEastAsia"/>
                <w:sz w:val="20"/>
                <w:szCs w:val="20"/>
              </w:rPr>
              <w:t xml:space="preserve"> swobodny</w:t>
            </w:r>
            <w:r w:rsidRPr="008A4ECA">
              <w:rPr>
                <w:rFonts w:eastAsiaTheme="minorEastAsia"/>
                <w:sz w:val="20"/>
                <w:szCs w:val="20"/>
              </w:rPr>
              <w:t xml:space="preserve"> </w:t>
            </w:r>
            <w:r w:rsidR="002A7E4F">
              <w:rPr>
                <w:rFonts w:eastAsiaTheme="minorEastAsia"/>
                <w:sz w:val="20"/>
                <w:szCs w:val="20"/>
              </w:rPr>
              <w:t>przejazd</w:t>
            </w:r>
            <w:r>
              <w:rPr>
                <w:rFonts w:eastAsiaTheme="minorEastAsia"/>
                <w:sz w:val="20"/>
                <w:szCs w:val="20"/>
              </w:rPr>
              <w:t xml:space="preserve"> pojazdu ciężarowego kat. N3.</w:t>
            </w:r>
            <w:r w:rsidR="002A7E4F">
              <w:rPr>
                <w:rFonts w:eastAsiaTheme="minorEastAsia"/>
                <w:sz w:val="20"/>
                <w:szCs w:val="20"/>
              </w:rPr>
              <w:t xml:space="preserve"> </w:t>
            </w:r>
            <w:ins w:id="287" w:author="Autor">
              <w:r w:rsidR="00FA258A">
                <w:rPr>
                  <w:rFonts w:eastAsiaTheme="minorEastAsia"/>
                  <w:sz w:val="20"/>
                  <w:szCs w:val="20"/>
                </w:rPr>
                <w:t xml:space="preserve">Zamawiający dopuszcza </w:t>
              </w:r>
              <w:r w:rsidR="00FA258A" w:rsidRPr="00FA258A">
                <w:rPr>
                  <w:rFonts w:eastAsiaTheme="minorEastAsia"/>
                  <w:sz w:val="20"/>
                  <w:szCs w:val="20"/>
                </w:rPr>
                <w:lastRenderedPageBreak/>
                <w:t xml:space="preserve">drogi </w:t>
              </w:r>
              <w:r w:rsidR="00FA258A">
                <w:rPr>
                  <w:rFonts w:eastAsiaTheme="minorEastAsia"/>
                  <w:sz w:val="20"/>
                  <w:szCs w:val="20"/>
                </w:rPr>
                <w:t xml:space="preserve">twarde </w:t>
              </w:r>
              <w:r w:rsidR="00FA258A" w:rsidRPr="00FA258A">
                <w:rPr>
                  <w:rFonts w:eastAsiaTheme="minorEastAsia"/>
                  <w:sz w:val="20"/>
                  <w:szCs w:val="20"/>
                </w:rPr>
                <w:t xml:space="preserve">o nawierzchni nieulepszonej </w:t>
              </w:r>
              <w:r w:rsidR="00FA258A">
                <w:rPr>
                  <w:rFonts w:eastAsiaTheme="minorEastAsia"/>
                  <w:sz w:val="20"/>
                  <w:szCs w:val="20"/>
                </w:rPr>
                <w:t xml:space="preserve">tj. </w:t>
              </w:r>
              <w:r w:rsidR="00FA258A" w:rsidRPr="00FA258A">
                <w:rPr>
                  <w:rFonts w:eastAsiaTheme="minorEastAsia"/>
                  <w:sz w:val="20"/>
                  <w:szCs w:val="20"/>
                </w:rPr>
                <w:t>o naw</w:t>
              </w:r>
              <w:r w:rsidR="00FA258A">
                <w:rPr>
                  <w:rFonts w:eastAsiaTheme="minorEastAsia"/>
                  <w:sz w:val="20"/>
                  <w:szCs w:val="20"/>
                </w:rPr>
                <w:t xml:space="preserve">ierzchni tłuczniowej i brukowej oraz </w:t>
              </w:r>
              <w:r w:rsidR="00FA258A" w:rsidRPr="00FA258A">
                <w:rPr>
                  <w:rFonts w:eastAsiaTheme="minorEastAsia"/>
                  <w:sz w:val="20"/>
                  <w:szCs w:val="20"/>
                </w:rPr>
                <w:t>dr</w:t>
              </w:r>
              <w:r w:rsidR="00FA258A">
                <w:rPr>
                  <w:rFonts w:eastAsiaTheme="minorEastAsia"/>
                  <w:sz w:val="20"/>
                  <w:szCs w:val="20"/>
                </w:rPr>
                <w:t xml:space="preserve">ogi </w:t>
              </w:r>
              <w:r w:rsidR="00FA258A" w:rsidRPr="00FA258A">
                <w:rPr>
                  <w:rFonts w:eastAsiaTheme="minorEastAsia"/>
                  <w:sz w:val="20"/>
                  <w:szCs w:val="20"/>
                </w:rPr>
                <w:t>o nawierzchni gruntowej utrwalone w wyniku specjalnych zabiegów.</w:t>
              </w:r>
            </w:ins>
          </w:p>
        </w:tc>
        <w:tc>
          <w:tcPr>
            <w:tcW w:w="1985" w:type="dxa"/>
          </w:tcPr>
          <w:p w14:paraId="67B9A4E5" w14:textId="7965BBA4" w:rsidR="00136D7F" w:rsidRPr="008A4ECA" w:rsidRDefault="00136D7F" w:rsidP="00136D7F">
            <w:pPr>
              <w:spacing w:after="120" w:line="276" w:lineRule="auto"/>
              <w:rPr>
                <w:rFonts w:eastAsiaTheme="minorEastAsia"/>
                <w:sz w:val="20"/>
                <w:szCs w:val="20"/>
              </w:rPr>
            </w:pPr>
            <w:r>
              <w:rPr>
                <w:rFonts w:ascii="Calibri" w:eastAsia="Calibri" w:hAnsi="Calibri" w:cs="Times New Roman"/>
                <w:sz w:val="20"/>
                <w:szCs w:val="20"/>
                <w:lang w:eastAsia="pl-PL"/>
              </w:rPr>
              <w:lastRenderedPageBreak/>
              <w:t>W terminie rozpoczęcia Etapu II</w:t>
            </w:r>
          </w:p>
        </w:tc>
      </w:tr>
      <w:tr w:rsidR="00136D7F" w:rsidRPr="00292CA0" w14:paraId="44D2E58A" w14:textId="57F7D129" w:rsidTr="50FE822B">
        <w:trPr>
          <w:trHeight w:val="1123"/>
          <w:jc w:val="center"/>
        </w:trPr>
        <w:tc>
          <w:tcPr>
            <w:tcW w:w="562" w:type="dxa"/>
            <w:shd w:val="clear" w:color="auto" w:fill="C5E0B3" w:themeFill="accent6" w:themeFillTint="66"/>
          </w:tcPr>
          <w:p w14:paraId="610E30C3" w14:textId="77777777" w:rsidR="00136D7F" w:rsidRPr="00D97576" w:rsidRDefault="00136D7F"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7871A0CC" w14:textId="6704BC7E" w:rsidR="00136D7F" w:rsidRDefault="00136D7F" w:rsidP="02C83207">
            <w:pPr>
              <w:spacing w:line="276" w:lineRule="auto"/>
              <w:rPr>
                <w:b/>
                <w:bCs/>
                <w:sz w:val="20"/>
                <w:szCs w:val="20"/>
              </w:rPr>
            </w:pPr>
            <w:r w:rsidRPr="02C83207">
              <w:rPr>
                <w:b/>
                <w:bCs/>
                <w:sz w:val="20"/>
                <w:szCs w:val="20"/>
              </w:rPr>
              <w:t>Zapewnione media</w:t>
            </w:r>
            <w:ins w:id="288" w:author="Autor">
              <w:r w:rsidR="004A3BCF" w:rsidRPr="02C83207">
                <w:rPr>
                  <w:b/>
                  <w:bCs/>
                  <w:sz w:val="20"/>
                  <w:szCs w:val="20"/>
                </w:rPr>
                <w:t xml:space="preserve"> oraz brak powiązania technologicznego </w:t>
              </w:r>
              <w:r w:rsidR="79528C8E" w:rsidRPr="02C83207">
                <w:rPr>
                  <w:b/>
                  <w:bCs/>
                  <w:sz w:val="20"/>
                  <w:szCs w:val="20"/>
                </w:rPr>
                <w:t>z Nieruchomością 1</w:t>
              </w:r>
            </w:ins>
          </w:p>
        </w:tc>
        <w:tc>
          <w:tcPr>
            <w:tcW w:w="6378" w:type="dxa"/>
          </w:tcPr>
          <w:p w14:paraId="09E77A63" w14:textId="7EF6805A" w:rsidR="00136D7F" w:rsidRDefault="00136D7F" w:rsidP="00136D7F">
            <w:pPr>
              <w:spacing w:line="276" w:lineRule="auto"/>
              <w:jc w:val="both"/>
              <w:rPr>
                <w:ins w:id="289" w:author="Autor"/>
                <w:rFonts w:eastAsiaTheme="minorEastAsia"/>
                <w:sz w:val="20"/>
                <w:szCs w:val="20"/>
              </w:rPr>
            </w:pPr>
            <w:r w:rsidRPr="00225328">
              <w:rPr>
                <w:rFonts w:ascii="Calibri" w:eastAsia="Calibri" w:hAnsi="Calibri" w:cs="Times New Roman"/>
                <w:sz w:val="20"/>
                <w:szCs w:val="20"/>
                <w:lang w:eastAsia="pl-PL"/>
              </w:rPr>
              <w:t xml:space="preserve">Zamawiający wymaga by Nieruchomość 2 miała </w:t>
            </w:r>
            <w:r w:rsidRPr="00225328">
              <w:rPr>
                <w:rFonts w:eastAsiaTheme="minorEastAsia"/>
                <w:sz w:val="20"/>
                <w:szCs w:val="20"/>
              </w:rPr>
              <w:t>zapewnione media: wod</w:t>
            </w:r>
            <w:ins w:id="290" w:author="Autor">
              <w:r w:rsidR="005E18D1">
                <w:rPr>
                  <w:rFonts w:eastAsiaTheme="minorEastAsia"/>
                  <w:sz w:val="20"/>
                  <w:szCs w:val="20"/>
                </w:rPr>
                <w:t>ę</w:t>
              </w:r>
            </w:ins>
            <w:del w:id="291" w:author="Autor">
              <w:r w:rsidRPr="00225328" w:rsidDel="005E18D1">
                <w:rPr>
                  <w:rFonts w:eastAsiaTheme="minorEastAsia"/>
                  <w:sz w:val="20"/>
                  <w:szCs w:val="20"/>
                </w:rPr>
                <w:delText>ą</w:delText>
              </w:r>
            </w:del>
            <w:r w:rsidRPr="00225328">
              <w:rPr>
                <w:rFonts w:eastAsiaTheme="minorEastAsia"/>
                <w:sz w:val="20"/>
                <w:szCs w:val="20"/>
              </w:rPr>
              <w:t xml:space="preserve"> </w:t>
            </w:r>
            <w:r w:rsidRPr="00CC4459">
              <w:rPr>
                <w:sz w:val="20"/>
                <w:szCs w:val="20"/>
              </w:rPr>
              <w:t xml:space="preserve">(wydajność źródła co najmniej </w:t>
            </w:r>
            <w:ins w:id="292" w:author="Autor">
              <w:r w:rsidR="005E18D1">
                <w:rPr>
                  <w:sz w:val="20"/>
                  <w:szCs w:val="20"/>
                </w:rPr>
                <w:t>5</w:t>
              </w:r>
            </w:ins>
            <w:del w:id="293" w:author="Autor">
              <w:r w:rsidRPr="00CC4459" w:rsidDel="005E18D1">
                <w:rPr>
                  <w:sz w:val="20"/>
                  <w:szCs w:val="20"/>
                </w:rPr>
                <w:delText>4</w:delText>
              </w:r>
            </w:del>
            <w:r w:rsidRPr="00CC4459">
              <w:rPr>
                <w:sz w:val="20"/>
                <w:szCs w:val="20"/>
              </w:rPr>
              <w:t xml:space="preserve"> m</w:t>
            </w:r>
            <w:r w:rsidRPr="00CC4459">
              <w:rPr>
                <w:sz w:val="20"/>
                <w:szCs w:val="20"/>
                <w:vertAlign w:val="superscript"/>
              </w:rPr>
              <w:t>3</w:t>
            </w:r>
            <w:r w:rsidRPr="00CC4459">
              <w:rPr>
                <w:sz w:val="20"/>
                <w:szCs w:val="20"/>
              </w:rPr>
              <w:t>/h)</w:t>
            </w:r>
            <w:r w:rsidRPr="00CC4459">
              <w:rPr>
                <w:rFonts w:eastAsiaTheme="minorEastAsia"/>
                <w:sz w:val="20"/>
                <w:szCs w:val="20"/>
              </w:rPr>
              <w:t xml:space="preserve"> oraz energi</w:t>
            </w:r>
            <w:ins w:id="294" w:author="Autor">
              <w:r w:rsidR="005E18D1">
                <w:rPr>
                  <w:rFonts w:eastAsiaTheme="minorEastAsia"/>
                  <w:sz w:val="20"/>
                  <w:szCs w:val="20"/>
                </w:rPr>
                <w:t>ę</w:t>
              </w:r>
            </w:ins>
            <w:del w:id="295" w:author="Autor">
              <w:r w:rsidRPr="00CC4459" w:rsidDel="005E18D1">
                <w:rPr>
                  <w:rFonts w:eastAsiaTheme="minorEastAsia"/>
                  <w:sz w:val="20"/>
                  <w:szCs w:val="20"/>
                </w:rPr>
                <w:delText>ą</w:delText>
              </w:r>
            </w:del>
            <w:r w:rsidRPr="00CC4459">
              <w:rPr>
                <w:rFonts w:eastAsiaTheme="minorEastAsia"/>
                <w:sz w:val="20"/>
                <w:szCs w:val="20"/>
              </w:rPr>
              <w:t xml:space="preserve"> elektryczną - moc przyłączeniowa na potrzeby własne Demonstratora Technologii – 100 kWe</w:t>
            </w:r>
            <w:r w:rsidRPr="00CC4459">
              <w:rPr>
                <w:sz w:val="20"/>
                <w:szCs w:val="20"/>
              </w:rPr>
              <w:t xml:space="preserve"> (w okresie całego roku, z uwzględnieniem warunków klimatycznych</w:t>
            </w:r>
            <w:r>
              <w:rPr>
                <w:sz w:val="20"/>
                <w:szCs w:val="20"/>
              </w:rPr>
              <w:t xml:space="preserve"> Polski</w:t>
            </w:r>
            <w:r w:rsidRPr="008A4ECA">
              <w:rPr>
                <w:rFonts w:eastAsiaTheme="minorEastAsia"/>
                <w:sz w:val="20"/>
                <w:szCs w:val="20"/>
              </w:rPr>
              <w:t>).</w:t>
            </w:r>
          </w:p>
          <w:p w14:paraId="631B1830" w14:textId="15D548EC" w:rsidR="00E534A3" w:rsidRDefault="00E534A3" w:rsidP="00136D7F">
            <w:pPr>
              <w:spacing w:line="276" w:lineRule="auto"/>
              <w:jc w:val="both"/>
              <w:rPr>
                <w:ins w:id="296" w:author="Autor"/>
                <w:rFonts w:eastAsiaTheme="minorEastAsia"/>
                <w:sz w:val="20"/>
                <w:szCs w:val="20"/>
              </w:rPr>
            </w:pPr>
          </w:p>
          <w:p w14:paraId="325B5010" w14:textId="54199080" w:rsidR="00E534A3" w:rsidDel="00E534A3" w:rsidRDefault="00E534A3" w:rsidP="50FE822B">
            <w:pPr>
              <w:spacing w:line="276" w:lineRule="auto"/>
              <w:jc w:val="both"/>
              <w:rPr>
                <w:del w:id="297" w:author="Autor"/>
                <w:rFonts w:eastAsiaTheme="minorEastAsia"/>
                <w:sz w:val="20"/>
                <w:szCs w:val="20"/>
              </w:rPr>
            </w:pPr>
            <w:ins w:id="298" w:author="Autor">
              <w:r w:rsidRPr="50FE822B">
                <w:rPr>
                  <w:rFonts w:ascii="Calibri" w:eastAsia="Calibri" w:hAnsi="Calibri" w:cs="Times New Roman"/>
                  <w:sz w:val="20"/>
                  <w:szCs w:val="20"/>
                  <w:lang w:eastAsia="pl-PL"/>
                </w:rPr>
                <w:t>Zamawiający wymaga</w:t>
              </w:r>
              <w:r w:rsidR="2BF1A71F" w:rsidRPr="50FE822B">
                <w:rPr>
                  <w:rFonts w:ascii="Calibri" w:eastAsia="Calibri" w:hAnsi="Calibri" w:cs="Times New Roman"/>
                  <w:sz w:val="20"/>
                  <w:szCs w:val="20"/>
                  <w:lang w:eastAsia="pl-PL"/>
                </w:rPr>
                <w:t>,</w:t>
              </w:r>
              <w:r w:rsidRPr="50FE822B">
                <w:rPr>
                  <w:rFonts w:ascii="Calibri" w:eastAsia="Calibri" w:hAnsi="Calibri" w:cs="Times New Roman"/>
                  <w:sz w:val="20"/>
                  <w:szCs w:val="20"/>
                  <w:lang w:eastAsia="pl-PL"/>
                </w:rPr>
                <w:t> aby Partner Strategiczny zastosował takie rozwiązania organizacyjne w trakcie realizacji Przedsięwzięcia PCP, aby ciągi technologiczne Instalacji Ułamkowo-Technicznych nie były połączone z ciągami technologicznymi Demonstratora Technologii. </w:t>
              </w:r>
            </w:ins>
          </w:p>
          <w:p w14:paraId="3A32AAE5" w14:textId="34826849" w:rsidR="00136D7F" w:rsidRPr="00CC4459" w:rsidRDefault="00136D7F" w:rsidP="00136D7F">
            <w:pPr>
              <w:spacing w:line="276" w:lineRule="auto"/>
              <w:jc w:val="both"/>
              <w:rPr>
                <w:rFonts w:eastAsiaTheme="minorEastAsia"/>
                <w:sz w:val="20"/>
                <w:szCs w:val="20"/>
              </w:rPr>
            </w:pPr>
            <w:r w:rsidRPr="008A4ECA">
              <w:rPr>
                <w:rFonts w:eastAsiaTheme="minorEastAsia"/>
                <w:sz w:val="20"/>
                <w:szCs w:val="20"/>
              </w:rPr>
              <w:t xml:space="preserve">  </w:t>
            </w:r>
          </w:p>
        </w:tc>
        <w:tc>
          <w:tcPr>
            <w:tcW w:w="1985" w:type="dxa"/>
          </w:tcPr>
          <w:p w14:paraId="59200848" w14:textId="6EF5C26E" w:rsidR="00136D7F" w:rsidRPr="008A4ECA" w:rsidRDefault="00136D7F" w:rsidP="00136D7F">
            <w:pPr>
              <w:spacing w:after="120" w:line="276" w:lineRule="auto"/>
              <w:rPr>
                <w:rFonts w:ascii="Calibri" w:eastAsia="Calibri" w:hAnsi="Calibri" w:cs="Times New Roman"/>
                <w:sz w:val="20"/>
                <w:szCs w:val="20"/>
                <w:lang w:eastAsia="pl-PL"/>
              </w:rPr>
            </w:pPr>
            <w:r>
              <w:rPr>
                <w:rFonts w:ascii="Calibri" w:eastAsia="Calibri" w:hAnsi="Calibri" w:cs="Times New Roman"/>
                <w:sz w:val="20"/>
                <w:szCs w:val="20"/>
                <w:lang w:eastAsia="pl-PL"/>
              </w:rPr>
              <w:t>W terminie rozpoczęcia Etapu II</w:t>
            </w:r>
          </w:p>
        </w:tc>
      </w:tr>
      <w:tr w:rsidR="008B6812" w:rsidRPr="00292CA0" w14:paraId="6831C90F" w14:textId="77777777" w:rsidTr="50FE822B">
        <w:trPr>
          <w:trHeight w:val="1123"/>
          <w:jc w:val="center"/>
        </w:trPr>
        <w:tc>
          <w:tcPr>
            <w:tcW w:w="562" w:type="dxa"/>
            <w:shd w:val="clear" w:color="auto" w:fill="C5E0B3" w:themeFill="accent6" w:themeFillTint="66"/>
          </w:tcPr>
          <w:p w14:paraId="53DC623F" w14:textId="77777777" w:rsidR="008B6812" w:rsidRPr="00D97576" w:rsidRDefault="008B6812"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48B1FE80" w14:textId="5B55E05C" w:rsidR="008B6812" w:rsidRDefault="008B6812" w:rsidP="008B6812">
            <w:pPr>
              <w:spacing w:line="276" w:lineRule="auto"/>
              <w:rPr>
                <w:rFonts w:eastAsia="Calibri" w:cstheme="minorHAnsi"/>
                <w:b/>
                <w:sz w:val="20"/>
                <w:szCs w:val="20"/>
                <w:lang w:eastAsia="pl-PL"/>
              </w:rPr>
            </w:pPr>
            <w:r>
              <w:rPr>
                <w:rFonts w:cstheme="minorHAnsi"/>
                <w:b/>
                <w:sz w:val="20"/>
                <w:szCs w:val="20"/>
              </w:rPr>
              <w:t xml:space="preserve">Pełnomocnictwo dla Uczestnika </w:t>
            </w:r>
            <w:r w:rsidRPr="00312328">
              <w:rPr>
                <w:rFonts w:cstheme="minorHAnsi"/>
                <w:b/>
                <w:sz w:val="20"/>
                <w:szCs w:val="20"/>
              </w:rPr>
              <w:t>PCP</w:t>
            </w:r>
            <w:r>
              <w:rPr>
                <w:rFonts w:cstheme="minorHAnsi"/>
                <w:b/>
                <w:sz w:val="20"/>
                <w:szCs w:val="20"/>
              </w:rPr>
              <w:t xml:space="preserve"> na poczet Etapu II</w:t>
            </w:r>
          </w:p>
        </w:tc>
        <w:tc>
          <w:tcPr>
            <w:tcW w:w="6378" w:type="dxa"/>
          </w:tcPr>
          <w:p w14:paraId="088D080F" w14:textId="6EC4D6FF" w:rsidR="008B6812" w:rsidRDefault="008B6812" w:rsidP="008B6812">
            <w:pPr>
              <w:pStyle w:val="Akapitzlist"/>
              <w:spacing w:line="276" w:lineRule="auto"/>
              <w:ind w:left="0"/>
              <w:jc w:val="both"/>
              <w:rPr>
                <w:rFonts w:eastAsiaTheme="minorEastAsia"/>
                <w:sz w:val="20"/>
                <w:szCs w:val="20"/>
              </w:rPr>
            </w:pPr>
            <w:r>
              <w:rPr>
                <w:rFonts w:eastAsiaTheme="minorEastAsia"/>
                <w:sz w:val="20"/>
                <w:szCs w:val="20"/>
              </w:rPr>
              <w:t xml:space="preserve">Zamawiający wymaga, aby </w:t>
            </w:r>
            <w:r w:rsidRPr="00251B96">
              <w:rPr>
                <w:rFonts w:eastAsiaTheme="minorEastAsia"/>
                <w:sz w:val="20"/>
                <w:szCs w:val="20"/>
              </w:rPr>
              <w:t>Partner Strategiczny udzieli</w:t>
            </w:r>
            <w:r>
              <w:rPr>
                <w:rFonts w:eastAsiaTheme="minorEastAsia"/>
                <w:sz w:val="20"/>
                <w:szCs w:val="20"/>
              </w:rPr>
              <w:t>ł Uczestnikowi</w:t>
            </w:r>
            <w:r w:rsidRPr="00251B96">
              <w:rPr>
                <w:rFonts w:eastAsiaTheme="minorEastAsia"/>
                <w:sz w:val="20"/>
                <w:szCs w:val="20"/>
              </w:rPr>
              <w:t xml:space="preserve"> PCP lub wskazanym przez Uczestnika PCP jego przedstawicielom</w:t>
            </w:r>
            <w:ins w:id="299" w:author="Autor">
              <w:r w:rsidR="00FE5106">
                <w:rPr>
                  <w:rFonts w:eastAsiaTheme="minorEastAsia"/>
                  <w:sz w:val="20"/>
                  <w:szCs w:val="20"/>
                </w:rPr>
                <w:t xml:space="preserve">, </w:t>
              </w:r>
              <w:r w:rsidR="00FE5106">
                <w:rPr>
                  <w:sz w:val="20"/>
                  <w:szCs w:val="20"/>
                </w:rPr>
                <w:t xml:space="preserve">w szczególności podmiotowi działającemu w imieniu i na koszt Uczestnika PCP, </w:t>
              </w:r>
            </w:ins>
            <w:r w:rsidRPr="00251B96">
              <w:rPr>
                <w:rFonts w:eastAsiaTheme="minorEastAsia"/>
                <w:sz w:val="20"/>
                <w:szCs w:val="20"/>
              </w:rPr>
              <w:t xml:space="preserve"> niezbędnego pełnomocnictwa w celu dokonania przez Uczestnika PCP zgłoszeń, pozyskania wszelkich decyzji lub pozwoleń, uzyskiwanych w drodze postępowania przed organem władzy publicznej w celu przygotowania, wybudowania, uruchomienia i eksploatacji Demonstratora Technologii na Nieruchomości 2.</w:t>
            </w:r>
            <w:r>
              <w:rPr>
                <w:rFonts w:eastAsiaTheme="minorEastAsia"/>
                <w:sz w:val="20"/>
                <w:szCs w:val="20"/>
              </w:rPr>
              <w:t xml:space="preserve"> Zamawiający informuje, że</w:t>
            </w:r>
            <w:r w:rsidRPr="00251B96">
              <w:rPr>
                <w:rFonts w:eastAsiaTheme="minorEastAsia"/>
                <w:sz w:val="20"/>
                <w:szCs w:val="20"/>
              </w:rPr>
              <w:t xml:space="preserve"> Uczestnik PCP jest zobowiązany przygotować wszelką dokumentację, niezbędną do uzyskania takiego rozstrzygnięcia lub dokonania takiej czynności oraz przeprowadzić, na swój koszt i ryzyko, wymagane prawem działania przed organami władzy publicznej w imieniu i na rzecz Partnera Strategicznego. Jedno</w:t>
            </w:r>
            <w:r>
              <w:rPr>
                <w:rFonts w:eastAsiaTheme="minorEastAsia"/>
                <w:sz w:val="20"/>
                <w:szCs w:val="20"/>
              </w:rPr>
              <w:t>cześnie, za zgodą NCBR, Uczestnik</w:t>
            </w:r>
            <w:r w:rsidRPr="00251B96">
              <w:rPr>
                <w:rFonts w:eastAsiaTheme="minorEastAsia"/>
                <w:sz w:val="20"/>
                <w:szCs w:val="20"/>
              </w:rPr>
              <w:t xml:space="preserve"> </w:t>
            </w:r>
            <w:r>
              <w:rPr>
                <w:rFonts w:eastAsiaTheme="minorEastAsia"/>
                <w:sz w:val="20"/>
                <w:szCs w:val="20"/>
              </w:rPr>
              <w:t xml:space="preserve">PCP </w:t>
            </w:r>
            <w:r w:rsidRPr="00251B96">
              <w:rPr>
                <w:rFonts w:eastAsiaTheme="minorEastAsia"/>
                <w:sz w:val="20"/>
                <w:szCs w:val="20"/>
              </w:rPr>
              <w:t>i Partner Strategiczny mogą ustalić, że działania w oparciu o dokume</w:t>
            </w:r>
            <w:r>
              <w:rPr>
                <w:rFonts w:eastAsiaTheme="minorEastAsia"/>
                <w:sz w:val="20"/>
                <w:szCs w:val="20"/>
              </w:rPr>
              <w:t>nty przygotowane przez Uczestnika PCP</w:t>
            </w:r>
            <w:r w:rsidRPr="00251B96">
              <w:rPr>
                <w:rFonts w:eastAsiaTheme="minorEastAsia"/>
                <w:sz w:val="20"/>
                <w:szCs w:val="20"/>
              </w:rPr>
              <w:t xml:space="preserve"> będzie prowadzić bezpośrednio Partner Strategiczny.</w:t>
            </w:r>
          </w:p>
          <w:p w14:paraId="3C95D131" w14:textId="77777777" w:rsidR="00586E0D" w:rsidRDefault="009503FB" w:rsidP="009503FB">
            <w:pPr>
              <w:spacing w:line="276" w:lineRule="auto"/>
              <w:jc w:val="both"/>
              <w:rPr>
                <w:sz w:val="20"/>
                <w:szCs w:val="20"/>
              </w:rPr>
            </w:pPr>
            <w:r>
              <w:rPr>
                <w:sz w:val="20"/>
                <w:szCs w:val="20"/>
              </w:rPr>
              <w:t xml:space="preserve">Partner Strategiczny jest zobowiązany przekazywać nieodpłatnie Uczestnikowi PCP wszelkie informacje i dane dotyczące Nieruchomości 2 i Partnera Strategicznego (np. posiadana wiedza co do właściwości gruntu, wyciągi z rejestrów, akty własności itp.) oraz podejmowania współdziałań w zakresie, który będzie potrzebny do przeprowadzenia ww. postępowań. </w:t>
            </w:r>
          </w:p>
          <w:p w14:paraId="5ADF8976" w14:textId="050048A8" w:rsidR="009503FB" w:rsidRDefault="009503FB" w:rsidP="009503FB">
            <w:pPr>
              <w:spacing w:line="276" w:lineRule="auto"/>
              <w:jc w:val="both"/>
              <w:rPr>
                <w:sz w:val="20"/>
                <w:szCs w:val="20"/>
              </w:rPr>
            </w:pPr>
            <w:r>
              <w:rPr>
                <w:sz w:val="20"/>
                <w:szCs w:val="20"/>
              </w:rPr>
              <w:t>W cel</w:t>
            </w:r>
            <w:r w:rsidR="00586E0D">
              <w:rPr>
                <w:sz w:val="20"/>
                <w:szCs w:val="20"/>
              </w:rPr>
              <w:t>u</w:t>
            </w:r>
            <w:r>
              <w:rPr>
                <w:sz w:val="20"/>
                <w:szCs w:val="20"/>
              </w:rPr>
              <w:t xml:space="preserve"> usunięcia wątpliwości </w:t>
            </w:r>
            <w:r w:rsidR="00586E0D">
              <w:rPr>
                <w:sz w:val="20"/>
                <w:szCs w:val="20"/>
              </w:rPr>
              <w:t>Zamawiający</w:t>
            </w:r>
            <w:r>
              <w:rPr>
                <w:sz w:val="20"/>
                <w:szCs w:val="20"/>
              </w:rPr>
              <w:t xml:space="preserve"> wskazuj</w:t>
            </w:r>
            <w:r w:rsidR="00586E0D">
              <w:rPr>
                <w:sz w:val="20"/>
                <w:szCs w:val="20"/>
              </w:rPr>
              <w:t>e</w:t>
            </w:r>
            <w:r>
              <w:rPr>
                <w:sz w:val="20"/>
                <w:szCs w:val="20"/>
              </w:rPr>
              <w:t>, że obowiązek ten nie dotyczy informacji i danych związanych bezpośrednio z rozwiązaniem technologicznym opracowywanym przez Uczestnika PCP oraz działań obciążających zgodnie z Częścią D Uczestnika PCP.</w:t>
            </w:r>
          </w:p>
          <w:p w14:paraId="31704C2A" w14:textId="2753BB22" w:rsidR="00577987" w:rsidRDefault="009503FB" w:rsidP="00643162">
            <w:pPr>
              <w:spacing w:line="276" w:lineRule="auto"/>
              <w:jc w:val="both"/>
              <w:rPr>
                <w:rFonts w:eastAsiaTheme="minorEastAsia"/>
                <w:sz w:val="20"/>
                <w:szCs w:val="20"/>
              </w:rPr>
            </w:pPr>
            <w:del w:id="300" w:author="Autor">
              <w:r w:rsidDel="00FE5106">
                <w:rPr>
                  <w:rFonts w:eastAsiaTheme="minorEastAsia"/>
                  <w:sz w:val="20"/>
                  <w:szCs w:val="20"/>
                </w:rPr>
                <w:delText xml:space="preserve">Partner Strategiczny w oparciu o dokumentację przygotowaną przez Uczestnika PCP jest zobowiązany </w:delText>
              </w:r>
            </w:del>
            <w:ins w:id="301" w:author="Autor">
              <w:r w:rsidR="003C5378" w:rsidRPr="003C5378">
                <w:rPr>
                  <w:rFonts w:eastAsiaTheme="minorEastAsia"/>
                  <w:sz w:val="20"/>
                  <w:szCs w:val="20"/>
                </w:rPr>
                <w:t>Aby uniknąć wszelkich wątpliwości, Zamawiający informuje, że stroną odpowiedzialną za uzyskanie na rzecz Partnera Strategicznego wszelkich niezbędnych decyzji i zezwoleń, w szczególności dotyczących produkcji biogazu i gospoda</w:t>
              </w:r>
              <w:r w:rsidR="003C5378">
                <w:rPr>
                  <w:rFonts w:eastAsiaTheme="minorEastAsia"/>
                  <w:sz w:val="20"/>
                  <w:szCs w:val="20"/>
                </w:rPr>
                <w:t xml:space="preserve">rowania odpadami są Uczestnik </w:t>
              </w:r>
              <w:r w:rsidR="003C5378" w:rsidRPr="003C5378">
                <w:rPr>
                  <w:rFonts w:eastAsiaTheme="minorEastAsia"/>
                  <w:sz w:val="20"/>
                  <w:szCs w:val="20"/>
                </w:rPr>
                <w:t>PCP</w:t>
              </w:r>
              <w:r w:rsidR="003C5378">
                <w:rPr>
                  <w:rFonts w:eastAsiaTheme="minorEastAsia"/>
                  <w:sz w:val="20"/>
                  <w:szCs w:val="20"/>
                </w:rPr>
                <w:t xml:space="preserve"> będący twórcą Demonstratora Technologii</w:t>
              </w:r>
              <w:r w:rsidR="003C5378" w:rsidRPr="003C5378">
                <w:rPr>
                  <w:rFonts w:eastAsiaTheme="minorEastAsia"/>
                  <w:sz w:val="20"/>
                  <w:szCs w:val="20"/>
                </w:rPr>
                <w:t xml:space="preserve"> lub/i podmioty </w:t>
              </w:r>
              <w:r w:rsidR="003C5378">
                <w:rPr>
                  <w:rFonts w:eastAsiaTheme="minorEastAsia"/>
                  <w:sz w:val="20"/>
                  <w:szCs w:val="20"/>
                </w:rPr>
                <w:lastRenderedPageBreak/>
                <w:t xml:space="preserve">działające jego imieniu. </w:t>
              </w:r>
              <w:del w:id="302" w:author="Autor">
                <w:r w:rsidR="00FE5106">
                  <w:rPr>
                    <w:rFonts w:eastAsiaTheme="minorEastAsia"/>
                    <w:sz w:val="20"/>
                    <w:szCs w:val="20"/>
                  </w:rPr>
                  <w:delText xml:space="preserve">Za pośrednictwem Uczestnika PCP lub/i </w:delText>
                </w:r>
                <w:r w:rsidR="00FE5106">
                  <w:rPr>
                    <w:sz w:val="20"/>
                    <w:szCs w:val="20"/>
                  </w:rPr>
                  <w:delText>podmiotu działającego w imieniu tego Uczestnika PCP</w:delText>
                </w:r>
                <w:r w:rsidR="00FE5106">
                  <w:rPr>
                    <w:rFonts w:eastAsiaTheme="minorEastAsia"/>
                    <w:sz w:val="20"/>
                    <w:szCs w:val="20"/>
                  </w:rPr>
                  <w:delText xml:space="preserve"> Partner Strategiczny uzyska</w:delText>
                </w:r>
              </w:del>
            </w:ins>
            <w:del w:id="303" w:author="Autor">
              <w:r w:rsidDel="00FE5106">
                <w:rPr>
                  <w:rFonts w:eastAsiaTheme="minorEastAsia"/>
                  <w:sz w:val="20"/>
                  <w:szCs w:val="20"/>
                </w:rPr>
                <w:delText>za ich pośrednictwem i przy ich wsparciu uzyskać</w:delText>
              </w:r>
              <w:r>
                <w:rPr>
                  <w:rFonts w:eastAsiaTheme="minorEastAsia"/>
                  <w:sz w:val="20"/>
                  <w:szCs w:val="20"/>
                </w:rPr>
                <w:delText xml:space="preserve"> na swoją rzecz jako właściciela Nieruchomości 2 oraz przyszłego właściciela Demonstratora wszelkie niezbędne decyzje i zezwolenia, w szczególności dotyczące produkcji biogazu i gospodarowania odpadami</w:delText>
              </w:r>
              <w:r w:rsidR="00E1461C">
                <w:rPr>
                  <w:rFonts w:eastAsiaTheme="minorEastAsia"/>
                  <w:sz w:val="20"/>
                  <w:szCs w:val="20"/>
                </w:rPr>
                <w:delText>.</w:delText>
              </w:r>
            </w:del>
          </w:p>
          <w:p w14:paraId="6F7D58C0" w14:textId="77777777" w:rsidR="008B6812" w:rsidRDefault="008B6812" w:rsidP="008B6812">
            <w:pPr>
              <w:spacing w:line="276" w:lineRule="auto"/>
              <w:jc w:val="both"/>
              <w:rPr>
                <w:sz w:val="20"/>
                <w:szCs w:val="20"/>
              </w:rPr>
            </w:pPr>
          </w:p>
        </w:tc>
        <w:tc>
          <w:tcPr>
            <w:tcW w:w="1985" w:type="dxa"/>
          </w:tcPr>
          <w:p w14:paraId="36C2BF4D" w14:textId="257AEABD" w:rsidR="008B6812" w:rsidRDefault="008B6812" w:rsidP="008B6812">
            <w:pPr>
              <w:spacing w:after="120" w:line="276" w:lineRule="auto"/>
              <w:rPr>
                <w:sz w:val="20"/>
                <w:szCs w:val="20"/>
              </w:rPr>
            </w:pPr>
            <w:r>
              <w:rPr>
                <w:rFonts w:ascii="Calibri" w:eastAsia="Calibri" w:hAnsi="Calibri" w:cs="Times New Roman"/>
                <w:sz w:val="20"/>
                <w:szCs w:val="20"/>
                <w:lang w:eastAsia="pl-PL"/>
              </w:rPr>
              <w:lastRenderedPageBreak/>
              <w:t>W terminie do 7 dni po rozpoczęciu Etapu II</w:t>
            </w:r>
          </w:p>
        </w:tc>
      </w:tr>
      <w:tr w:rsidR="008B6812" w:rsidRPr="00292CA0" w14:paraId="563122D7" w14:textId="3CEA8BB2" w:rsidTr="50FE822B">
        <w:trPr>
          <w:trHeight w:val="1123"/>
          <w:jc w:val="center"/>
        </w:trPr>
        <w:tc>
          <w:tcPr>
            <w:tcW w:w="562" w:type="dxa"/>
            <w:shd w:val="clear" w:color="auto" w:fill="C5E0B3" w:themeFill="accent6" w:themeFillTint="66"/>
          </w:tcPr>
          <w:p w14:paraId="69BCAA82" w14:textId="77777777" w:rsidR="008B6812" w:rsidRPr="00D97576" w:rsidRDefault="008B6812"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05E63318" w14:textId="766595AB" w:rsidR="008B6812" w:rsidRDefault="008B6812" w:rsidP="00D434F3">
            <w:pPr>
              <w:spacing w:line="276" w:lineRule="auto"/>
              <w:rPr>
                <w:b/>
                <w:sz w:val="20"/>
                <w:szCs w:val="20"/>
              </w:rPr>
            </w:pPr>
            <w:r w:rsidRPr="0E96AEAA">
              <w:rPr>
                <w:rFonts w:eastAsia="Calibri"/>
                <w:b/>
                <w:sz w:val="20"/>
                <w:szCs w:val="20"/>
                <w:lang w:eastAsia="pl-PL"/>
              </w:rPr>
              <w:t xml:space="preserve">Uzyskanie </w:t>
            </w:r>
            <w:ins w:id="304" w:author="Autor">
              <w:r w:rsidR="00D434F3" w:rsidRPr="0E96AEAA">
                <w:rPr>
                  <w:rFonts w:eastAsia="Calibri"/>
                  <w:b/>
                  <w:sz w:val="20"/>
                  <w:szCs w:val="20"/>
                  <w:lang w:eastAsia="pl-PL"/>
                </w:rPr>
                <w:t xml:space="preserve">pozwoleń/decyzji niezbędnych do zagospodarowania biometanu  </w:t>
              </w:r>
            </w:ins>
            <w:del w:id="305" w:author="Autor">
              <w:r w:rsidRPr="0E96AEAA" w:rsidDel="00D434F3">
                <w:rPr>
                  <w:rFonts w:eastAsia="Calibri"/>
                  <w:b/>
                  <w:sz w:val="20"/>
                  <w:szCs w:val="20"/>
                  <w:lang w:eastAsia="pl-PL"/>
                </w:rPr>
                <w:delText>przyłączenia do gazowej sieci dystrybucyjnej</w:delText>
              </w:r>
              <w:r w:rsidR="00CA3D8D" w:rsidRPr="0E96AEAA" w:rsidDel="00D434F3">
                <w:rPr>
                  <w:rFonts w:eastAsia="Calibri"/>
                  <w:b/>
                  <w:sz w:val="20"/>
                  <w:szCs w:val="20"/>
                  <w:lang w:eastAsia="pl-PL"/>
                </w:rPr>
                <w:delText xml:space="preserve"> oraz sieci elektroenergetycznej</w:delText>
              </w:r>
            </w:del>
          </w:p>
        </w:tc>
        <w:tc>
          <w:tcPr>
            <w:tcW w:w="6378" w:type="dxa"/>
          </w:tcPr>
          <w:p w14:paraId="57B9793B" w14:textId="31BB2E4F" w:rsidR="00CA3D8D" w:rsidRDefault="008B6812" w:rsidP="02C83207">
            <w:pPr>
              <w:spacing w:line="276" w:lineRule="auto"/>
              <w:jc w:val="both"/>
              <w:rPr>
                <w:ins w:id="306" w:author="Autor"/>
                <w:rFonts w:eastAsiaTheme="minorEastAsia"/>
                <w:sz w:val="20"/>
                <w:szCs w:val="20"/>
              </w:rPr>
            </w:pPr>
            <w:r w:rsidRPr="02C83207">
              <w:rPr>
                <w:sz w:val="20"/>
                <w:szCs w:val="20"/>
              </w:rPr>
              <w:t xml:space="preserve">Zamawiający </w:t>
            </w:r>
            <w:r w:rsidR="5CA6DAC1" w:rsidRPr="781010B5">
              <w:rPr>
                <w:sz w:val="20"/>
                <w:szCs w:val="20"/>
              </w:rPr>
              <w:t>wymaga</w:t>
            </w:r>
            <w:ins w:id="307" w:author="Autor">
              <w:r w:rsidR="00FE5106">
                <w:rPr>
                  <w:sz w:val="20"/>
                  <w:szCs w:val="20"/>
                </w:rPr>
                <w:t>,</w:t>
              </w:r>
            </w:ins>
            <w:r w:rsidRPr="02C83207">
              <w:rPr>
                <w:sz w:val="20"/>
                <w:szCs w:val="20"/>
              </w:rPr>
              <w:t xml:space="preserve"> </w:t>
            </w:r>
            <w:ins w:id="308" w:author="Autor">
              <w:r w:rsidR="00E829BE">
                <w:rPr>
                  <w:sz w:val="20"/>
                  <w:szCs w:val="20"/>
                </w:rPr>
                <w:t>a</w:t>
              </w:r>
            </w:ins>
            <w:r w:rsidRPr="02C83207">
              <w:rPr>
                <w:sz w:val="20"/>
                <w:szCs w:val="20"/>
              </w:rPr>
              <w:t xml:space="preserve">by </w:t>
            </w:r>
            <w:r w:rsidRPr="02C83207">
              <w:rPr>
                <w:rFonts w:eastAsiaTheme="minorEastAsia"/>
                <w:sz w:val="20"/>
                <w:szCs w:val="20"/>
              </w:rPr>
              <w:t xml:space="preserve">Partner Strategiczny </w:t>
            </w:r>
            <w:del w:id="309" w:author="Autor">
              <w:r w:rsidRPr="02C83207" w:rsidDel="00E829BE">
                <w:rPr>
                  <w:rFonts w:eastAsiaTheme="minorEastAsia"/>
                  <w:sz w:val="20"/>
                  <w:szCs w:val="20"/>
                </w:rPr>
                <w:delText xml:space="preserve">w porozumieniu z Uczestnikiem PCP </w:delText>
              </w:r>
            </w:del>
            <w:r w:rsidRPr="02C83207">
              <w:rPr>
                <w:rFonts w:eastAsiaTheme="minorEastAsia"/>
                <w:sz w:val="20"/>
                <w:szCs w:val="20"/>
              </w:rPr>
              <w:t>podjął działania w kierunku uzyskania</w:t>
            </w:r>
            <w:ins w:id="310" w:author="Autor">
              <w:r w:rsidR="00580CC0">
                <w:t xml:space="preserve"> </w:t>
              </w:r>
              <w:r w:rsidR="00E829BE" w:rsidRPr="405E2465">
                <w:rPr>
                  <w:sz w:val="20"/>
                  <w:szCs w:val="20"/>
                </w:rPr>
                <w:t>pozwoleń/decyzji</w:t>
              </w:r>
            </w:ins>
            <w:del w:id="311" w:author="Autor">
              <w:r w:rsidRPr="02C83207" w:rsidDel="00580CC0">
                <w:rPr>
                  <w:rFonts w:eastAsiaTheme="minorEastAsia"/>
                  <w:sz w:val="20"/>
                  <w:szCs w:val="20"/>
                </w:rPr>
                <w:delText xml:space="preserve"> </w:delText>
              </w:r>
            </w:del>
            <w:ins w:id="312" w:author="Autor">
              <w:r w:rsidR="00E829BE">
                <w:rPr>
                  <w:rFonts w:eastAsiaTheme="minorEastAsia"/>
                  <w:sz w:val="20"/>
                  <w:szCs w:val="20"/>
                </w:rPr>
                <w:t xml:space="preserve"> </w:t>
              </w:r>
              <w:r w:rsidR="00E829BE" w:rsidRPr="405E2465">
                <w:rPr>
                  <w:sz w:val="20"/>
                  <w:szCs w:val="20"/>
                </w:rPr>
                <w:t xml:space="preserve">niezbędnych do realizacji planowanego sposobu zagospodarowania biometanu w ramach scenariusza podstawowego wskazanego w Ofercie, </w:t>
              </w:r>
              <w:r w:rsidR="00E829BE" w:rsidRPr="405E2465">
                <w:rPr>
                  <w:b/>
                  <w:sz w:val="20"/>
                  <w:szCs w:val="20"/>
                </w:rPr>
                <w:t>np.</w:t>
              </w:r>
              <w:r w:rsidR="00E829BE" w:rsidRPr="405E2465">
                <w:rPr>
                  <w:sz w:val="20"/>
                  <w:szCs w:val="20"/>
                </w:rPr>
                <w:t xml:space="preserve"> uzyskania przy wsparciu Uczestnika PCP </w:t>
              </w:r>
            </w:ins>
            <w:r w:rsidRPr="02C83207">
              <w:rPr>
                <w:rFonts w:eastAsiaTheme="minorEastAsia"/>
                <w:sz w:val="20"/>
                <w:szCs w:val="20"/>
              </w:rPr>
              <w:t xml:space="preserve">przyłączenia do gazowej sieci dystrybucyjnej Polskiej Spółki Gazownictwa sp. z o. o. </w:t>
            </w:r>
            <w:del w:id="313" w:author="Autor">
              <w:r w:rsidRPr="02C83207" w:rsidDel="00E829BE">
                <w:rPr>
                  <w:rFonts w:eastAsiaTheme="minorEastAsia"/>
                  <w:sz w:val="20"/>
                  <w:szCs w:val="20"/>
                </w:rPr>
                <w:delText xml:space="preserve">w szczególności wystąpił o warunki przyłączenia do Polskiej Spółki Gazownictwa sp. z o. o. </w:delText>
              </w:r>
              <w:r w:rsidR="00283C7D" w:rsidRPr="02C83207" w:rsidDel="00E829BE">
                <w:rPr>
                  <w:rFonts w:eastAsiaTheme="minorEastAsia"/>
                  <w:sz w:val="20"/>
                  <w:szCs w:val="20"/>
                </w:rPr>
                <w:delText>lub innego podmiotu będącego operatorem gazowej sieci dystrybucyjnej znajdujące</w:delText>
              </w:r>
              <w:r w:rsidR="00586E0D" w:rsidRPr="02C83207" w:rsidDel="00E829BE">
                <w:rPr>
                  <w:rFonts w:eastAsiaTheme="minorEastAsia"/>
                  <w:sz w:val="20"/>
                  <w:szCs w:val="20"/>
                </w:rPr>
                <w:delText>j</w:delText>
              </w:r>
              <w:r w:rsidR="00283C7D" w:rsidRPr="02C83207" w:rsidDel="00E829BE">
                <w:rPr>
                  <w:rFonts w:eastAsiaTheme="minorEastAsia"/>
                  <w:sz w:val="20"/>
                  <w:szCs w:val="20"/>
                </w:rPr>
                <w:delText xml:space="preserve"> się w otoczeniu Nieruchomości 2 </w:delText>
              </w:r>
              <w:r w:rsidRPr="02C83207">
                <w:rPr>
                  <w:rFonts w:eastAsiaTheme="minorEastAsia"/>
                  <w:sz w:val="20"/>
                  <w:szCs w:val="20"/>
                </w:rPr>
                <w:delText xml:space="preserve">oraz </w:delText>
              </w:r>
              <w:r w:rsidRPr="781010B5" w:rsidDel="5CA6DAC1">
                <w:rPr>
                  <w:rFonts w:eastAsiaTheme="minorEastAsia"/>
                  <w:sz w:val="20"/>
                  <w:szCs w:val="20"/>
                </w:rPr>
                <w:delText>zawarł umowę</w:delText>
              </w:r>
              <w:r w:rsidRPr="02C83207">
                <w:rPr>
                  <w:rFonts w:eastAsiaTheme="minorEastAsia"/>
                  <w:sz w:val="20"/>
                  <w:szCs w:val="20"/>
                </w:rPr>
                <w:delText xml:space="preserve"> na odbiór paliwa gazowego – biometanu z lokalnym operatorem</w:delText>
              </w:r>
            </w:del>
            <w:ins w:id="314" w:author="Autor">
              <w:r w:rsidR="00E829BE">
                <w:rPr>
                  <w:rFonts w:eastAsiaTheme="minorEastAsia"/>
                  <w:sz w:val="20"/>
                  <w:szCs w:val="20"/>
                </w:rPr>
                <w:t xml:space="preserve"> (jeśli taki sposób zagospodarowania biometanu planuje realizować Partner Strategiczny). </w:t>
              </w:r>
            </w:ins>
            <w:del w:id="315" w:author="Autor">
              <w:r w:rsidRPr="02C83207" w:rsidDel="00E829BE">
                <w:rPr>
                  <w:rFonts w:eastAsiaTheme="minorEastAsia"/>
                  <w:sz w:val="20"/>
                  <w:szCs w:val="20"/>
                </w:rPr>
                <w:delText xml:space="preserve"> oraz zrealizował inne wymagane działania do uzyskania przyłączenia.</w:delText>
              </w:r>
            </w:del>
          </w:p>
          <w:p w14:paraId="433E9A0E" w14:textId="7BB000E2" w:rsidR="00CA3D8D" w:rsidRDefault="00CA3D8D" w:rsidP="008B6812">
            <w:pPr>
              <w:spacing w:line="276" w:lineRule="auto"/>
              <w:jc w:val="both"/>
              <w:rPr>
                <w:rFonts w:eastAsiaTheme="minorEastAsia"/>
                <w:sz w:val="20"/>
                <w:szCs w:val="20"/>
              </w:rPr>
            </w:pPr>
          </w:p>
          <w:p w14:paraId="4A01A21F" w14:textId="5FC9C725" w:rsidR="008B6812" w:rsidDel="00580CC0" w:rsidRDefault="00343578" w:rsidP="00CE6CD7">
            <w:pPr>
              <w:spacing w:line="276" w:lineRule="auto"/>
              <w:jc w:val="both"/>
              <w:rPr>
                <w:ins w:id="316" w:author="Autor"/>
                <w:del w:id="317" w:author="Autor"/>
                <w:rFonts w:eastAsiaTheme="minorEastAsia"/>
                <w:sz w:val="20"/>
                <w:szCs w:val="20"/>
              </w:rPr>
            </w:pPr>
            <w:r>
              <w:rPr>
                <w:rFonts w:eastAsiaTheme="minorEastAsia"/>
                <w:sz w:val="20"/>
                <w:szCs w:val="20"/>
              </w:rPr>
              <w:t xml:space="preserve">W przypadku jeżeli technologia, która będzie realizowana w Etapie II, przewiduje oddawanie nadwyżek wytworzonej energii elektrycznej do sieci, </w:t>
            </w:r>
            <w:r w:rsidR="00CA3D8D" w:rsidRPr="00CA3D8D">
              <w:rPr>
                <w:rFonts w:eastAsiaTheme="minorEastAsia"/>
                <w:sz w:val="20"/>
                <w:szCs w:val="20"/>
              </w:rPr>
              <w:t>Zamawiający wymaga</w:t>
            </w:r>
            <w:ins w:id="318" w:author="Autor">
              <w:r w:rsidR="00D669DB">
                <w:rPr>
                  <w:rFonts w:eastAsiaTheme="minorEastAsia"/>
                  <w:sz w:val="20"/>
                  <w:szCs w:val="20"/>
                </w:rPr>
                <w:t>,</w:t>
              </w:r>
            </w:ins>
            <w:r w:rsidR="00CA3D8D" w:rsidRPr="00CA3D8D">
              <w:rPr>
                <w:rFonts w:eastAsiaTheme="minorEastAsia"/>
                <w:sz w:val="20"/>
                <w:szCs w:val="20"/>
              </w:rPr>
              <w:t xml:space="preserve"> </w:t>
            </w:r>
            <w:r>
              <w:rPr>
                <w:rFonts w:eastAsiaTheme="minorEastAsia"/>
                <w:sz w:val="20"/>
                <w:szCs w:val="20"/>
              </w:rPr>
              <w:t>a</w:t>
            </w:r>
            <w:r w:rsidR="00CA3D8D" w:rsidRPr="00CA3D8D">
              <w:rPr>
                <w:rFonts w:eastAsiaTheme="minorEastAsia"/>
                <w:sz w:val="20"/>
                <w:szCs w:val="20"/>
              </w:rPr>
              <w:t xml:space="preserve">by Partner Strategiczny </w:t>
            </w:r>
            <w:ins w:id="319" w:author="Autor">
              <w:del w:id="320" w:author="Autor">
                <w:r w:rsidR="00CE6CD7">
                  <w:rPr>
                    <w:rFonts w:eastAsiaTheme="minorEastAsia"/>
                    <w:sz w:val="20"/>
                    <w:szCs w:val="20"/>
                  </w:rPr>
                  <w:delText xml:space="preserve">udzielił </w:delText>
                </w:r>
                <w:r w:rsidR="00CE6CD7" w:rsidRPr="00CE6CD7">
                  <w:rPr>
                    <w:rFonts w:eastAsiaTheme="minorEastAsia"/>
                    <w:sz w:val="20"/>
                    <w:szCs w:val="20"/>
                  </w:rPr>
                  <w:delText xml:space="preserve">Uczestnikowi PCP lub wskazanym przez Uczestnika PCP jego przedstawicielom niezbędnego pełnomocnictwa w celu dokonania przez Uczestnika PCP </w:delText>
                </w:r>
              </w:del>
            </w:ins>
            <w:del w:id="321" w:author="Autor">
              <w:r w:rsidR="00CA3D8D" w:rsidRPr="00CA3D8D" w:rsidDel="00CE6CD7">
                <w:rPr>
                  <w:rFonts w:eastAsiaTheme="minorEastAsia"/>
                  <w:sz w:val="20"/>
                  <w:szCs w:val="20"/>
                </w:rPr>
                <w:delText xml:space="preserve">w porozumieniu z Uczestnikiem PCP </w:delText>
              </w:r>
            </w:del>
            <w:r w:rsidR="00CA3D8D" w:rsidRPr="00CA3D8D" w:rsidDel="00CE6CD7">
              <w:rPr>
                <w:rFonts w:eastAsiaTheme="minorEastAsia"/>
                <w:sz w:val="20"/>
                <w:szCs w:val="20"/>
              </w:rPr>
              <w:t xml:space="preserve">podjął działania </w:t>
            </w:r>
            <w:r w:rsidRPr="00343578">
              <w:rPr>
                <w:rFonts w:eastAsiaTheme="minorEastAsia"/>
                <w:sz w:val="20"/>
                <w:szCs w:val="20"/>
              </w:rPr>
              <w:t xml:space="preserve">w kierunku uzyskania warunków przyłącza do sieci </w:t>
            </w:r>
            <w:r w:rsidR="00335AEB">
              <w:rPr>
                <w:rFonts w:eastAsiaTheme="minorEastAsia"/>
                <w:sz w:val="20"/>
                <w:szCs w:val="20"/>
              </w:rPr>
              <w:t>elektro</w:t>
            </w:r>
            <w:r w:rsidRPr="00343578">
              <w:rPr>
                <w:rFonts w:eastAsiaTheme="minorEastAsia"/>
                <w:sz w:val="20"/>
                <w:szCs w:val="20"/>
              </w:rPr>
              <w:t xml:space="preserve">energetycznej, umożliwiającego podłączenie Demonstratora Technologii (warunki przyłączenia zostaną przekazane </w:t>
            </w:r>
            <w:r>
              <w:rPr>
                <w:rFonts w:eastAsiaTheme="minorEastAsia"/>
                <w:sz w:val="20"/>
                <w:szCs w:val="20"/>
              </w:rPr>
              <w:t>Uczestnikowi PCP</w:t>
            </w:r>
            <w:r w:rsidRPr="00343578">
              <w:rPr>
                <w:rFonts w:eastAsiaTheme="minorEastAsia"/>
                <w:sz w:val="20"/>
                <w:szCs w:val="20"/>
              </w:rPr>
              <w:t xml:space="preserve"> w terminie określonym Umową)</w:t>
            </w:r>
            <w:r>
              <w:rPr>
                <w:rFonts w:eastAsiaTheme="minorEastAsia"/>
                <w:sz w:val="20"/>
                <w:szCs w:val="20"/>
              </w:rPr>
              <w:t>.</w:t>
            </w:r>
          </w:p>
          <w:p w14:paraId="394D136B" w14:textId="77777777" w:rsidR="00831494" w:rsidRDefault="00831494" w:rsidP="00CE6CD7">
            <w:pPr>
              <w:spacing w:line="276" w:lineRule="auto"/>
              <w:jc w:val="both"/>
              <w:rPr>
                <w:ins w:id="322" w:author="Autor"/>
                <w:rFonts w:eastAsiaTheme="minorEastAsia"/>
                <w:sz w:val="20"/>
                <w:szCs w:val="20"/>
              </w:rPr>
            </w:pPr>
          </w:p>
          <w:p w14:paraId="0FD2F9A9" w14:textId="5C44F857" w:rsidR="00D434F3" w:rsidRPr="00D434F3" w:rsidRDefault="00D434F3" w:rsidP="02C83207">
            <w:pPr>
              <w:pStyle w:val="Akapitzlist"/>
              <w:spacing w:line="276" w:lineRule="auto"/>
              <w:ind w:left="0"/>
              <w:jc w:val="both"/>
              <w:rPr>
                <w:ins w:id="323" w:author="Autor"/>
                <w:rFonts w:eastAsiaTheme="minorEastAsia"/>
                <w:b/>
                <w:sz w:val="20"/>
                <w:szCs w:val="20"/>
              </w:rPr>
            </w:pPr>
          </w:p>
          <w:p w14:paraId="2420F774" w14:textId="2375F7E5" w:rsidR="00834106" w:rsidRDefault="57CE1A98" w:rsidP="00FF0BFB">
            <w:pPr>
              <w:pStyle w:val="Akapitzlist"/>
              <w:spacing w:line="276" w:lineRule="auto"/>
              <w:ind w:left="0"/>
              <w:jc w:val="both"/>
              <w:rPr>
                <w:ins w:id="324" w:author="Autor"/>
                <w:sz w:val="20"/>
                <w:szCs w:val="20"/>
              </w:rPr>
            </w:pPr>
            <w:ins w:id="325" w:author="Autor">
              <w:r w:rsidRPr="50FE822B">
                <w:rPr>
                  <w:rFonts w:eastAsiaTheme="minorEastAsia"/>
                  <w:sz w:val="20"/>
                  <w:szCs w:val="20"/>
                </w:rPr>
                <w:t>W przypadku gdy Partner Strategiczny</w:t>
              </w:r>
            </w:ins>
            <w:del w:id="326" w:author="Autor">
              <w:r w:rsidR="29D8194D" w:rsidRPr="50FE822B" w:rsidDel="62DD50E8">
                <w:rPr>
                  <w:rFonts w:eastAsiaTheme="minorEastAsia"/>
                  <w:sz w:val="20"/>
                  <w:szCs w:val="20"/>
                </w:rPr>
                <w:delText xml:space="preserve"> NCBR</w:delText>
              </w:r>
            </w:del>
            <w:ins w:id="327" w:author="Autor">
              <w:r w:rsidRPr="50FE822B">
                <w:rPr>
                  <w:rFonts w:eastAsiaTheme="minorEastAsia"/>
                  <w:sz w:val="20"/>
                  <w:szCs w:val="20"/>
                </w:rPr>
                <w:t xml:space="preserve"> </w:t>
              </w:r>
              <w:r w:rsidR="2DF40084" w:rsidRPr="50FE822B">
                <w:rPr>
                  <w:rFonts w:eastAsiaTheme="minorEastAsia"/>
                  <w:sz w:val="20"/>
                  <w:szCs w:val="20"/>
                </w:rPr>
                <w:t xml:space="preserve">podejmie decyzję o realizacji </w:t>
              </w:r>
              <w:r w:rsidR="2E489F8C" w:rsidRPr="50FE822B">
                <w:rPr>
                  <w:rFonts w:eastAsiaTheme="minorEastAsia"/>
                  <w:sz w:val="20"/>
                  <w:szCs w:val="20"/>
                </w:rPr>
                <w:t>scenariusza rezerwowego</w:t>
              </w:r>
              <w:r w:rsidR="00FE5106">
                <w:rPr>
                  <w:rFonts w:eastAsiaTheme="minorEastAsia"/>
                  <w:sz w:val="20"/>
                  <w:szCs w:val="20"/>
                </w:rPr>
                <w:t xml:space="preserve"> wskazanego w Ofercie</w:t>
              </w:r>
              <w:r w:rsidR="2E489F8C" w:rsidRPr="50FE822B">
                <w:rPr>
                  <w:rFonts w:eastAsiaTheme="minorEastAsia"/>
                  <w:sz w:val="20"/>
                  <w:szCs w:val="20"/>
                </w:rPr>
                <w:t xml:space="preserve">, </w:t>
              </w:r>
              <w:r w:rsidR="00773021">
                <w:rPr>
                  <w:rFonts w:eastAsiaTheme="minorEastAsia"/>
                  <w:sz w:val="20"/>
                  <w:szCs w:val="20"/>
                </w:rPr>
                <w:t xml:space="preserve">np. </w:t>
              </w:r>
            </w:ins>
            <w:del w:id="328" w:author="Autor">
              <w:r w:rsidR="2E489F8C" w:rsidRPr="50FE822B" w:rsidDel="00773021">
                <w:rPr>
                  <w:rFonts w:eastAsiaTheme="minorEastAsia"/>
                  <w:sz w:val="20"/>
                  <w:szCs w:val="20"/>
                </w:rPr>
                <w:delText>w szczególnoś</w:delText>
              </w:r>
              <w:r w:rsidR="72F8DFD2" w:rsidRPr="50FE822B" w:rsidDel="00773021">
                <w:rPr>
                  <w:rFonts w:eastAsiaTheme="minorEastAsia"/>
                  <w:sz w:val="20"/>
                  <w:szCs w:val="20"/>
                </w:rPr>
                <w:delText>ci</w:delText>
              </w:r>
              <w:r w:rsidR="2E489F8C" w:rsidRPr="50FE822B" w:rsidDel="00773021">
                <w:rPr>
                  <w:rFonts w:eastAsiaTheme="minorEastAsia"/>
                  <w:sz w:val="20"/>
                  <w:szCs w:val="20"/>
                </w:rPr>
                <w:delText xml:space="preserve"> </w:delText>
              </w:r>
            </w:del>
            <w:ins w:id="329" w:author="Autor">
              <w:r w:rsidR="00FF0BFB">
                <w:rPr>
                  <w:rFonts w:eastAsiaTheme="minorEastAsia"/>
                  <w:sz w:val="20"/>
                  <w:szCs w:val="20"/>
                </w:rPr>
                <w:t>wykorzystania jednostki kogeneracyjnej</w:t>
              </w:r>
            </w:ins>
            <w:del w:id="330" w:author="Autor">
              <w:r w:rsidR="2E489F8C" w:rsidRPr="50FE822B" w:rsidDel="00FF0BFB">
                <w:rPr>
                  <w:rFonts w:eastAsiaTheme="minorEastAsia"/>
                  <w:sz w:val="20"/>
                  <w:szCs w:val="20"/>
                </w:rPr>
                <w:delText>CHP</w:delText>
              </w:r>
            </w:del>
            <w:ins w:id="331" w:author="Autor">
              <w:r w:rsidR="2E489F8C" w:rsidRPr="50FE822B">
                <w:rPr>
                  <w:rFonts w:eastAsiaTheme="minorEastAsia"/>
                  <w:sz w:val="20"/>
                  <w:szCs w:val="20"/>
                </w:rPr>
                <w:t>,</w:t>
              </w:r>
              <w:r w:rsidR="00FE5106">
                <w:rPr>
                  <w:rFonts w:eastAsiaTheme="minorEastAsia"/>
                  <w:sz w:val="20"/>
                  <w:szCs w:val="20"/>
                </w:rPr>
                <w:t xml:space="preserve"> </w:t>
              </w:r>
            </w:ins>
            <w:del w:id="332" w:author="Autor">
              <w:r w:rsidRPr="50FE822B" w:rsidDel="00FE5106">
                <w:rPr>
                  <w:rFonts w:eastAsiaTheme="minorEastAsia"/>
                  <w:sz w:val="20"/>
                  <w:szCs w:val="20"/>
                </w:rPr>
                <w:delText xml:space="preserve"> </w:delText>
              </w:r>
              <w:r w:rsidR="6EC582FD" w:rsidRPr="50FE822B" w:rsidDel="00FE5106">
                <w:rPr>
                  <w:rFonts w:eastAsiaTheme="minorEastAsia"/>
                  <w:sz w:val="20"/>
                  <w:szCs w:val="20"/>
                </w:rPr>
                <w:delText>innego</w:delText>
              </w:r>
              <w:r w:rsidR="29D8194D" w:rsidRPr="50FE822B" w:rsidDel="00FE5106">
                <w:rPr>
                  <w:rFonts w:eastAsiaTheme="minorEastAsia"/>
                  <w:sz w:val="20"/>
                  <w:szCs w:val="20"/>
                </w:rPr>
                <w:delText xml:space="preserve"> niż wprowadzenie do gazowej sieci dystrybucyjnej Polskiej Spółki Gazownictwa Sp. z o. o. sposobu zagospodarowania biometanu</w:delText>
              </w:r>
              <w:r w:rsidRPr="50FE822B" w:rsidDel="00FE5106">
                <w:rPr>
                  <w:rFonts w:eastAsiaTheme="minorEastAsia"/>
                  <w:sz w:val="20"/>
                  <w:szCs w:val="20"/>
                </w:rPr>
                <w:delText xml:space="preserve">, </w:delText>
              </w:r>
            </w:del>
            <w:ins w:id="333" w:author="Autor">
              <w:r w:rsidRPr="50FE822B">
                <w:rPr>
                  <w:rFonts w:eastAsiaTheme="minorEastAsia"/>
                  <w:sz w:val="20"/>
                  <w:szCs w:val="20"/>
                </w:rPr>
                <w:t xml:space="preserve">wówczas jest zobowiązany do podjęcia z </w:t>
              </w:r>
              <w:r w:rsidR="2F735B68" w:rsidRPr="50FE822B">
                <w:rPr>
                  <w:rFonts w:eastAsiaTheme="minorEastAsia"/>
                  <w:sz w:val="20"/>
                  <w:szCs w:val="20"/>
                </w:rPr>
                <w:t xml:space="preserve">odpowiednim </w:t>
              </w:r>
              <w:r w:rsidRPr="50FE822B">
                <w:rPr>
                  <w:rFonts w:eastAsiaTheme="minorEastAsia"/>
                  <w:sz w:val="20"/>
                  <w:szCs w:val="20"/>
                </w:rPr>
                <w:t>wyprzedzeniem</w:t>
              </w:r>
              <w:r w:rsidR="0D67D700" w:rsidRPr="50FE822B">
                <w:rPr>
                  <w:rFonts w:eastAsiaTheme="minorEastAsia"/>
                  <w:sz w:val="20"/>
                  <w:szCs w:val="20"/>
                </w:rPr>
                <w:t xml:space="preserve">, tj. tak by możliwe było zagospodarowanie </w:t>
              </w:r>
              <w:r w:rsidR="2E489F8C" w:rsidRPr="50FE822B">
                <w:rPr>
                  <w:rFonts w:eastAsiaTheme="minorEastAsia"/>
                  <w:sz w:val="20"/>
                  <w:szCs w:val="20"/>
                </w:rPr>
                <w:t>biogazu/</w:t>
              </w:r>
              <w:r w:rsidR="0D67D700" w:rsidRPr="50FE822B">
                <w:rPr>
                  <w:rFonts w:eastAsiaTheme="minorEastAsia"/>
                  <w:sz w:val="20"/>
                  <w:szCs w:val="20"/>
                </w:rPr>
                <w:t xml:space="preserve">biometanu na etapie Testów Demonstratora, </w:t>
              </w:r>
              <w:r w:rsidRPr="50FE822B">
                <w:rPr>
                  <w:rFonts w:eastAsiaTheme="minorEastAsia"/>
                  <w:sz w:val="20"/>
                  <w:szCs w:val="20"/>
                </w:rPr>
                <w:t xml:space="preserve">niezbędnych działań w kierunku realizacji zamierzonego sposobu zagospodarowania </w:t>
              </w:r>
              <w:r w:rsidR="2E489F8C" w:rsidRPr="50FE822B">
                <w:rPr>
                  <w:rFonts w:eastAsiaTheme="minorEastAsia"/>
                  <w:sz w:val="20"/>
                  <w:szCs w:val="20"/>
                </w:rPr>
                <w:t>biogazu/</w:t>
              </w:r>
              <w:r w:rsidRPr="50FE822B">
                <w:rPr>
                  <w:rFonts w:eastAsiaTheme="minorEastAsia"/>
                  <w:sz w:val="20"/>
                  <w:szCs w:val="20"/>
                </w:rPr>
                <w:t xml:space="preserve">biometanu. Zamawiający informuje, że </w:t>
              </w:r>
              <w:r w:rsidR="2E489F8C" w:rsidRPr="50FE822B">
                <w:rPr>
                  <w:rFonts w:eastAsiaTheme="minorEastAsia"/>
                  <w:sz w:val="20"/>
                  <w:szCs w:val="20"/>
                </w:rPr>
                <w:t xml:space="preserve">wówczas </w:t>
              </w:r>
              <w:r w:rsidRPr="50FE822B">
                <w:rPr>
                  <w:rFonts w:eastAsiaTheme="minorEastAsia"/>
                  <w:sz w:val="20"/>
                  <w:szCs w:val="20"/>
                </w:rPr>
                <w:t xml:space="preserve">Uczestnik PCP jest zobowiązany przygotować </w:t>
              </w:r>
              <w:r w:rsidR="2E489F8C" w:rsidRPr="50FE822B">
                <w:rPr>
                  <w:rFonts w:eastAsiaTheme="minorEastAsia"/>
                  <w:sz w:val="20"/>
                  <w:szCs w:val="20"/>
                </w:rPr>
                <w:t xml:space="preserve">niezbędne </w:t>
              </w:r>
              <w:r w:rsidR="0D67D700" w:rsidRPr="50FE822B">
                <w:rPr>
                  <w:sz w:val="20"/>
                  <w:szCs w:val="20"/>
                </w:rPr>
                <w:t xml:space="preserve">informacje </w:t>
              </w:r>
              <w:r w:rsidR="2E489F8C" w:rsidRPr="50FE822B">
                <w:rPr>
                  <w:sz w:val="20"/>
                  <w:szCs w:val="20"/>
                </w:rPr>
                <w:t xml:space="preserve">dotyczące </w:t>
              </w:r>
              <w:r w:rsidR="0D67D700" w:rsidRPr="50FE822B">
                <w:rPr>
                  <w:sz w:val="20"/>
                  <w:szCs w:val="20"/>
                </w:rPr>
                <w:t>Demonstrator</w:t>
              </w:r>
              <w:r w:rsidR="2E489F8C" w:rsidRPr="50FE822B">
                <w:rPr>
                  <w:sz w:val="20"/>
                  <w:szCs w:val="20"/>
                </w:rPr>
                <w:t>a</w:t>
              </w:r>
              <w:r w:rsidR="0D67D700" w:rsidRPr="50FE822B">
                <w:rPr>
                  <w:sz w:val="20"/>
                  <w:szCs w:val="20"/>
                </w:rPr>
                <w:t xml:space="preserve"> Technologii, jeśli są one niezbędne do uzyskania przez Partnera </w:t>
              </w:r>
              <w:r w:rsidR="2E489F8C" w:rsidRPr="50FE822B">
                <w:rPr>
                  <w:sz w:val="20"/>
                  <w:szCs w:val="20"/>
                </w:rPr>
                <w:t>Strategicznego</w:t>
              </w:r>
              <w:r w:rsidR="0D67D700" w:rsidRPr="50FE822B">
                <w:rPr>
                  <w:sz w:val="20"/>
                  <w:szCs w:val="20"/>
                </w:rPr>
                <w:t xml:space="preserve"> odpowiednich zezwoleń lub/i decyzji, tylko w zakresie niezbędnych do ich uzyskania.</w:t>
              </w:r>
            </w:ins>
          </w:p>
          <w:p w14:paraId="054A1945" w14:textId="77777777" w:rsidR="00FF0BFB" w:rsidRDefault="00FF0BFB" w:rsidP="00FF0BFB">
            <w:pPr>
              <w:pStyle w:val="Akapitzlist"/>
              <w:spacing w:line="276" w:lineRule="auto"/>
              <w:ind w:left="0"/>
              <w:jc w:val="both"/>
              <w:rPr>
                <w:ins w:id="334" w:author="Autor"/>
                <w:sz w:val="20"/>
                <w:szCs w:val="20"/>
              </w:rPr>
            </w:pPr>
          </w:p>
          <w:p w14:paraId="41A5D5CC" w14:textId="4E5C3D6B" w:rsidR="00FF0BFB" w:rsidRDefault="00FF0BFB" w:rsidP="00FF0BFB">
            <w:pPr>
              <w:pStyle w:val="Akapitzlist"/>
              <w:spacing w:line="276" w:lineRule="auto"/>
              <w:ind w:left="0"/>
              <w:jc w:val="both"/>
              <w:rPr>
                <w:ins w:id="335" w:author="Autor"/>
                <w:rFonts w:eastAsiaTheme="minorEastAsia"/>
                <w:sz w:val="20"/>
                <w:szCs w:val="20"/>
              </w:rPr>
            </w:pPr>
            <w:ins w:id="336" w:author="Autor">
              <w:r w:rsidRPr="00FF0BFB">
                <w:rPr>
                  <w:rFonts w:eastAsiaTheme="minorEastAsia"/>
                  <w:sz w:val="20"/>
                  <w:szCs w:val="20"/>
                </w:rPr>
                <w:t>Partner jest zobowiązany do optymalnego wykorzystania Demonstratora</w:t>
              </w:r>
              <w:r>
                <w:rPr>
                  <w:rFonts w:eastAsiaTheme="minorEastAsia"/>
                  <w:sz w:val="20"/>
                  <w:szCs w:val="20"/>
                </w:rPr>
                <w:t xml:space="preserve"> Technologii</w:t>
              </w:r>
              <w:r w:rsidRPr="00FF0BFB">
                <w:rPr>
                  <w:rFonts w:eastAsiaTheme="minorEastAsia"/>
                  <w:sz w:val="20"/>
                  <w:szCs w:val="20"/>
                </w:rPr>
                <w:t xml:space="preserve"> zgodnie z zasadami prawidłowego zarządzania. Decyzja o sposobie zagospodarowania musi zostać poparta rzetelną analizą uzasadnioną okolicznościami obiektywnymi, takimi jak uwarunkowania formalno-prawne oraz organizacyjno-ekonomiczne.</w:t>
              </w:r>
            </w:ins>
          </w:p>
          <w:p w14:paraId="7C11E953" w14:textId="0D319174" w:rsidR="00FF0BFB" w:rsidRPr="008A4ECA" w:rsidRDefault="00FF0BFB" w:rsidP="00FF0BFB">
            <w:pPr>
              <w:pStyle w:val="Akapitzlist"/>
              <w:spacing w:line="276" w:lineRule="auto"/>
              <w:ind w:left="0"/>
              <w:jc w:val="both"/>
              <w:rPr>
                <w:rFonts w:eastAsiaTheme="minorEastAsia"/>
                <w:sz w:val="20"/>
                <w:szCs w:val="20"/>
              </w:rPr>
            </w:pPr>
          </w:p>
        </w:tc>
        <w:tc>
          <w:tcPr>
            <w:tcW w:w="1985" w:type="dxa"/>
          </w:tcPr>
          <w:p w14:paraId="0CFE07D4" w14:textId="054F4535" w:rsidR="008B6812" w:rsidRPr="008A4ECA" w:rsidRDefault="008B6812" w:rsidP="00E829BE">
            <w:pPr>
              <w:spacing w:after="120" w:line="276" w:lineRule="auto"/>
              <w:rPr>
                <w:sz w:val="20"/>
                <w:szCs w:val="20"/>
              </w:rPr>
            </w:pPr>
            <w:r>
              <w:rPr>
                <w:sz w:val="20"/>
                <w:szCs w:val="20"/>
              </w:rPr>
              <w:lastRenderedPageBreak/>
              <w:t xml:space="preserve">W okresie od rozpoczęcia </w:t>
            </w:r>
            <w:del w:id="337" w:author="Autor">
              <w:r w:rsidDel="00E829BE">
                <w:rPr>
                  <w:sz w:val="20"/>
                  <w:szCs w:val="20"/>
                </w:rPr>
                <w:delText xml:space="preserve">do zakończenia </w:delText>
              </w:r>
            </w:del>
            <w:r>
              <w:rPr>
                <w:sz w:val="20"/>
                <w:szCs w:val="20"/>
              </w:rPr>
              <w:t>Etapu II</w:t>
            </w:r>
          </w:p>
        </w:tc>
      </w:tr>
      <w:tr w:rsidR="003830F0" w:rsidRPr="00292CA0" w14:paraId="1861FC9E" w14:textId="4EDF609A" w:rsidTr="50FE822B">
        <w:trPr>
          <w:trHeight w:val="1123"/>
          <w:jc w:val="center"/>
        </w:trPr>
        <w:tc>
          <w:tcPr>
            <w:tcW w:w="562" w:type="dxa"/>
            <w:shd w:val="clear" w:color="auto" w:fill="C5E0B3" w:themeFill="accent6" w:themeFillTint="66"/>
          </w:tcPr>
          <w:p w14:paraId="177EE9FD" w14:textId="77777777" w:rsidR="003830F0" w:rsidRPr="00D97576" w:rsidRDefault="003830F0"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7AE35BC9" w14:textId="77777777" w:rsidR="003830F0" w:rsidRPr="001F68C4" w:rsidRDefault="003830F0" w:rsidP="003830F0">
            <w:pPr>
              <w:spacing w:line="276" w:lineRule="auto"/>
              <w:rPr>
                <w:rFonts w:cstheme="minorHAnsi"/>
                <w:b/>
                <w:sz w:val="20"/>
                <w:szCs w:val="20"/>
              </w:rPr>
            </w:pPr>
            <w:r w:rsidRPr="001F68C4">
              <w:rPr>
                <w:rFonts w:cstheme="minorHAnsi"/>
                <w:b/>
                <w:sz w:val="20"/>
                <w:szCs w:val="20"/>
              </w:rPr>
              <w:t>Wizyjny system kontroli</w:t>
            </w:r>
          </w:p>
        </w:tc>
        <w:tc>
          <w:tcPr>
            <w:tcW w:w="6378" w:type="dxa"/>
          </w:tcPr>
          <w:p w14:paraId="34597BE4" w14:textId="77777777" w:rsidR="003830F0" w:rsidRDefault="003830F0" w:rsidP="003830F0">
            <w:pPr>
              <w:spacing w:line="276" w:lineRule="auto"/>
              <w:jc w:val="both"/>
              <w:rPr>
                <w:sz w:val="20"/>
                <w:szCs w:val="20"/>
              </w:rPr>
            </w:pPr>
            <w:r w:rsidRPr="00604E3F">
              <w:rPr>
                <w:sz w:val="20"/>
                <w:szCs w:val="20"/>
              </w:rPr>
              <w:t>Zamawiający wymaga, aby Partner</w:t>
            </w:r>
            <w:r w:rsidRPr="00F427D3">
              <w:rPr>
                <w:sz w:val="20"/>
                <w:szCs w:val="20"/>
              </w:rPr>
              <w:t xml:space="preserve"> Strategiczny zapewnił wizyjny system kontroli miejsc magazynowania lub składowania o</w:t>
            </w:r>
            <w:r>
              <w:rPr>
                <w:sz w:val="20"/>
                <w:szCs w:val="20"/>
              </w:rPr>
              <w:t>dpadów w obrębie Nieruchomości 2</w:t>
            </w:r>
            <w:r w:rsidRPr="00F427D3">
              <w:rPr>
                <w:sz w:val="20"/>
                <w:szCs w:val="20"/>
              </w:rPr>
              <w:t xml:space="preserve"> oraz przestrzeniach buforowych na substraty i masę pofermentacyjną, zgodnie z wytycznymi z Rozporządzenia Ministra Środowiska z dnia 29 sierpnia 2019 r. (Dz. U. poz. 1755).</w:t>
            </w:r>
          </w:p>
          <w:p w14:paraId="7F4515CB" w14:textId="044A6035" w:rsidR="003830F0" w:rsidRPr="008A4ECA" w:rsidRDefault="003830F0" w:rsidP="003830F0">
            <w:pPr>
              <w:spacing w:line="276" w:lineRule="auto"/>
              <w:jc w:val="both"/>
              <w:rPr>
                <w:sz w:val="20"/>
                <w:szCs w:val="20"/>
              </w:rPr>
            </w:pPr>
          </w:p>
        </w:tc>
        <w:tc>
          <w:tcPr>
            <w:tcW w:w="1985" w:type="dxa"/>
          </w:tcPr>
          <w:p w14:paraId="6A89E649" w14:textId="70F1A9FA" w:rsidR="003830F0" w:rsidRPr="00F427D3" w:rsidRDefault="003830F0" w:rsidP="003830F0">
            <w:pPr>
              <w:spacing w:line="276" w:lineRule="auto"/>
              <w:rPr>
                <w:sz w:val="20"/>
                <w:szCs w:val="20"/>
              </w:rPr>
            </w:pPr>
            <w:r>
              <w:rPr>
                <w:sz w:val="20"/>
                <w:szCs w:val="20"/>
              </w:rPr>
              <w:t>W terminie rozpoczęcia przyjmowania substratów</w:t>
            </w:r>
          </w:p>
        </w:tc>
      </w:tr>
      <w:tr w:rsidR="003830F0" w:rsidRPr="00292CA0" w14:paraId="5D06DD5C" w14:textId="77777777" w:rsidTr="50FE822B">
        <w:trPr>
          <w:trHeight w:val="1123"/>
          <w:jc w:val="center"/>
        </w:trPr>
        <w:tc>
          <w:tcPr>
            <w:tcW w:w="562" w:type="dxa"/>
            <w:shd w:val="clear" w:color="auto" w:fill="C5E0B3" w:themeFill="accent6" w:themeFillTint="66"/>
          </w:tcPr>
          <w:p w14:paraId="73E86093" w14:textId="77777777" w:rsidR="003830F0" w:rsidRPr="00D97576" w:rsidRDefault="003830F0"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34CDCDAE" w14:textId="5B11070A" w:rsidR="003830F0" w:rsidRPr="001F68C4" w:rsidRDefault="003830F0" w:rsidP="003830F0">
            <w:pPr>
              <w:spacing w:line="276" w:lineRule="auto"/>
              <w:rPr>
                <w:rFonts w:cstheme="minorHAnsi"/>
                <w:b/>
                <w:sz w:val="20"/>
                <w:szCs w:val="20"/>
              </w:rPr>
            </w:pPr>
            <w:r>
              <w:rPr>
                <w:rFonts w:cstheme="minorHAnsi"/>
                <w:b/>
                <w:sz w:val="20"/>
                <w:szCs w:val="20"/>
              </w:rPr>
              <w:t>Park maszynowy</w:t>
            </w:r>
          </w:p>
        </w:tc>
        <w:tc>
          <w:tcPr>
            <w:tcW w:w="6378" w:type="dxa"/>
          </w:tcPr>
          <w:p w14:paraId="3747E020" w14:textId="1A380509" w:rsidR="003830F0" w:rsidRDefault="003830F0" w:rsidP="003830F0">
            <w:pPr>
              <w:spacing w:line="276" w:lineRule="auto"/>
              <w:jc w:val="both"/>
              <w:rPr>
                <w:sz w:val="20"/>
                <w:szCs w:val="20"/>
              </w:rPr>
            </w:pPr>
            <w:r>
              <w:rPr>
                <w:sz w:val="20"/>
                <w:szCs w:val="20"/>
              </w:rPr>
              <w:t>Zamawiający wymaga, aby</w:t>
            </w:r>
            <w:r w:rsidRPr="00E2105C">
              <w:rPr>
                <w:sz w:val="20"/>
                <w:szCs w:val="20"/>
              </w:rPr>
              <w:t xml:space="preserve"> Partner Strategiczny </w:t>
            </w:r>
            <w:r w:rsidR="00E14792">
              <w:rPr>
                <w:sz w:val="20"/>
                <w:szCs w:val="20"/>
              </w:rPr>
              <w:t>na potrzeby prowadzonych przez siebie testów i ocen</w:t>
            </w:r>
            <w:r w:rsidR="00014065">
              <w:rPr>
                <w:sz w:val="20"/>
                <w:szCs w:val="20"/>
              </w:rPr>
              <w:t>y</w:t>
            </w:r>
            <w:r w:rsidR="00E14792">
              <w:rPr>
                <w:sz w:val="20"/>
                <w:szCs w:val="20"/>
              </w:rPr>
              <w:t xml:space="preserve"> Demonstratora </w:t>
            </w:r>
            <w:r>
              <w:rPr>
                <w:sz w:val="20"/>
                <w:szCs w:val="20"/>
              </w:rPr>
              <w:t>dysponował maszynami i urządzeniami do</w:t>
            </w:r>
            <w:r w:rsidRPr="00E2105C">
              <w:rPr>
                <w:sz w:val="20"/>
                <w:szCs w:val="20"/>
              </w:rPr>
              <w:t xml:space="preserve"> transportu i podawania substratów na </w:t>
            </w:r>
            <w:r>
              <w:rPr>
                <w:sz w:val="20"/>
                <w:szCs w:val="20"/>
              </w:rPr>
              <w:t xml:space="preserve">terenie Nieruchomości 2. </w:t>
            </w:r>
            <w:r w:rsidRPr="00E2105C">
              <w:rPr>
                <w:sz w:val="20"/>
                <w:szCs w:val="20"/>
              </w:rPr>
              <w:t>Zastosowane rozwiązania powinny ogr</w:t>
            </w:r>
            <w:r>
              <w:rPr>
                <w:sz w:val="20"/>
                <w:szCs w:val="20"/>
              </w:rPr>
              <w:t xml:space="preserve">aniczać lub zapobiegać </w:t>
            </w:r>
            <w:r w:rsidRPr="00E2105C">
              <w:rPr>
                <w:sz w:val="20"/>
                <w:szCs w:val="20"/>
              </w:rPr>
              <w:t xml:space="preserve">uciążliwościom środowiskowym, związanym z przechowywaniem i transportowaniem substratów, takim jak np. odory. </w:t>
            </w:r>
          </w:p>
          <w:p w14:paraId="5B6E0F21" w14:textId="77777777" w:rsidR="003830F0" w:rsidRDefault="003830F0" w:rsidP="003830F0">
            <w:pPr>
              <w:spacing w:line="276" w:lineRule="auto"/>
              <w:jc w:val="both"/>
              <w:rPr>
                <w:sz w:val="20"/>
                <w:szCs w:val="20"/>
              </w:rPr>
            </w:pPr>
          </w:p>
          <w:p w14:paraId="28474739" w14:textId="77777777" w:rsidR="003830F0" w:rsidRDefault="003830F0" w:rsidP="003830F0">
            <w:pPr>
              <w:spacing w:line="276" w:lineRule="auto"/>
              <w:jc w:val="both"/>
              <w:rPr>
                <w:sz w:val="20"/>
                <w:szCs w:val="20"/>
              </w:rPr>
            </w:pPr>
            <w:r>
              <w:rPr>
                <w:sz w:val="20"/>
                <w:szCs w:val="20"/>
              </w:rPr>
              <w:t xml:space="preserve">Dodatkowo Zamawiający wymaga aby Partner Strategiczny przedstawił szczegółowe </w:t>
            </w:r>
            <w:r w:rsidRPr="00E2105C">
              <w:rPr>
                <w:sz w:val="20"/>
                <w:szCs w:val="20"/>
              </w:rPr>
              <w:t xml:space="preserve">informacje odnośnie ilości i rodzaju maszyn i urządzeń, które planuje wykorzystywać, a także inne, istotne szczegóły dotyczące ich wyposażenia (np. rodzaj sprzętu kołowego). </w:t>
            </w:r>
          </w:p>
          <w:p w14:paraId="565863CD" w14:textId="676FDA69" w:rsidR="003830F0" w:rsidRPr="00F427D3" w:rsidRDefault="003830F0" w:rsidP="003830F0">
            <w:pPr>
              <w:spacing w:line="276" w:lineRule="auto"/>
              <w:jc w:val="both"/>
              <w:rPr>
                <w:sz w:val="20"/>
                <w:szCs w:val="20"/>
              </w:rPr>
            </w:pPr>
            <w:r>
              <w:rPr>
                <w:sz w:val="20"/>
                <w:szCs w:val="20"/>
              </w:rPr>
              <w:br/>
            </w:r>
            <w:r w:rsidRPr="00E2105C">
              <w:rPr>
                <w:sz w:val="20"/>
                <w:szCs w:val="20"/>
              </w:rPr>
              <w:t>Ponadto</w:t>
            </w:r>
            <w:r>
              <w:rPr>
                <w:sz w:val="20"/>
                <w:szCs w:val="20"/>
              </w:rPr>
              <w:t>,</w:t>
            </w:r>
            <w:r w:rsidRPr="00E2105C">
              <w:rPr>
                <w:sz w:val="20"/>
                <w:szCs w:val="20"/>
              </w:rPr>
              <w:t xml:space="preserve"> Partner Strategiczny zobowiązany jest przedstawić opis procedur awaryjnych, które zastosuje w przypadku awarii każdego z planowanych do zastosowania urządzeń czy sprzętu wykorzystywanego do transportu i podawania substratów na </w:t>
            </w:r>
            <w:r>
              <w:rPr>
                <w:sz w:val="20"/>
                <w:szCs w:val="20"/>
              </w:rPr>
              <w:t>terenie Nieruchomości 2.</w:t>
            </w:r>
          </w:p>
        </w:tc>
        <w:tc>
          <w:tcPr>
            <w:tcW w:w="1985" w:type="dxa"/>
          </w:tcPr>
          <w:p w14:paraId="17F99647" w14:textId="7A799697" w:rsidR="003830F0" w:rsidRDefault="003830F0" w:rsidP="003830F0">
            <w:pPr>
              <w:spacing w:line="276" w:lineRule="auto"/>
              <w:rPr>
                <w:sz w:val="20"/>
                <w:szCs w:val="20"/>
              </w:rPr>
            </w:pPr>
            <w:r>
              <w:rPr>
                <w:sz w:val="20"/>
                <w:szCs w:val="20"/>
              </w:rPr>
              <w:t>W terminie rozpoczęcia przyjmowania substratów</w:t>
            </w:r>
          </w:p>
        </w:tc>
      </w:tr>
      <w:tr w:rsidR="003830F0" w:rsidRPr="00292CA0" w14:paraId="1E55C410" w14:textId="77777777" w:rsidTr="50FE822B">
        <w:trPr>
          <w:trHeight w:val="1123"/>
          <w:jc w:val="center"/>
        </w:trPr>
        <w:tc>
          <w:tcPr>
            <w:tcW w:w="562" w:type="dxa"/>
            <w:shd w:val="clear" w:color="auto" w:fill="C5E0B3" w:themeFill="accent6" w:themeFillTint="66"/>
          </w:tcPr>
          <w:p w14:paraId="0182051D" w14:textId="77777777" w:rsidR="003830F0" w:rsidRPr="00D97576" w:rsidRDefault="003830F0"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740ADE48" w14:textId="163DC1A9" w:rsidR="003830F0" w:rsidRDefault="003830F0" w:rsidP="003830F0">
            <w:pPr>
              <w:spacing w:line="276" w:lineRule="auto"/>
              <w:rPr>
                <w:rFonts w:eastAsiaTheme="minorEastAsia"/>
                <w:b/>
                <w:sz w:val="20"/>
                <w:szCs w:val="20"/>
              </w:rPr>
            </w:pPr>
            <w:r>
              <w:rPr>
                <w:rFonts w:eastAsiaTheme="minorEastAsia"/>
                <w:b/>
                <w:sz w:val="20"/>
                <w:szCs w:val="20"/>
              </w:rPr>
              <w:t>Powierzchnia na potrzeby zagospodarowania masy pofermentacyjnej</w:t>
            </w:r>
          </w:p>
        </w:tc>
        <w:tc>
          <w:tcPr>
            <w:tcW w:w="6378" w:type="dxa"/>
          </w:tcPr>
          <w:p w14:paraId="5F53851A" w14:textId="2DD924D6" w:rsidR="003830F0" w:rsidRDefault="003830F0" w:rsidP="003830F0">
            <w:pPr>
              <w:spacing w:line="276" w:lineRule="auto"/>
              <w:jc w:val="both"/>
              <w:rPr>
                <w:rFonts w:eastAsiaTheme="minorEastAsia"/>
                <w:sz w:val="20"/>
                <w:szCs w:val="20"/>
              </w:rPr>
            </w:pPr>
            <w:r w:rsidRPr="009C391A">
              <w:rPr>
                <w:rFonts w:eastAsiaTheme="minorEastAsia"/>
                <w:sz w:val="20"/>
                <w:szCs w:val="20"/>
              </w:rPr>
              <w:t>Zamawiający wymaga</w:t>
            </w:r>
            <w:r>
              <w:rPr>
                <w:rFonts w:eastAsiaTheme="minorEastAsia"/>
                <w:sz w:val="20"/>
                <w:szCs w:val="20"/>
              </w:rPr>
              <w:t>,</w:t>
            </w:r>
            <w:r w:rsidRPr="009C391A">
              <w:rPr>
                <w:rFonts w:eastAsiaTheme="minorEastAsia"/>
                <w:sz w:val="20"/>
                <w:szCs w:val="20"/>
              </w:rPr>
              <w:t xml:space="preserve"> </w:t>
            </w:r>
            <w:r>
              <w:rPr>
                <w:rFonts w:eastAsiaTheme="minorEastAsia"/>
                <w:sz w:val="20"/>
                <w:szCs w:val="20"/>
              </w:rPr>
              <w:t xml:space="preserve">aby Partner Strategiczny dysponował powierzchnią na której będzie zagospodarowywał masę pofermentacyjną z Demonstratora Technologii. </w:t>
            </w:r>
          </w:p>
          <w:p w14:paraId="2ABE6183" w14:textId="77777777" w:rsidR="003830F0" w:rsidRDefault="003830F0" w:rsidP="003830F0">
            <w:pPr>
              <w:spacing w:line="276" w:lineRule="auto"/>
              <w:jc w:val="both"/>
              <w:rPr>
                <w:rFonts w:eastAsiaTheme="minorEastAsia"/>
                <w:sz w:val="20"/>
                <w:szCs w:val="20"/>
              </w:rPr>
            </w:pPr>
          </w:p>
          <w:p w14:paraId="5FFE6B90" w14:textId="066EDC10" w:rsidR="003830F0" w:rsidRDefault="003830F0" w:rsidP="003830F0">
            <w:pPr>
              <w:spacing w:line="276" w:lineRule="auto"/>
              <w:jc w:val="both"/>
              <w:rPr>
                <w:rFonts w:eastAsiaTheme="minorEastAsia"/>
                <w:sz w:val="20"/>
                <w:szCs w:val="20"/>
              </w:rPr>
            </w:pPr>
          </w:p>
        </w:tc>
        <w:tc>
          <w:tcPr>
            <w:tcW w:w="1985" w:type="dxa"/>
          </w:tcPr>
          <w:p w14:paraId="3E715EFC" w14:textId="66665698" w:rsidR="003830F0" w:rsidRDefault="003830F0" w:rsidP="003830F0">
            <w:pPr>
              <w:spacing w:line="276" w:lineRule="auto"/>
              <w:rPr>
                <w:rFonts w:eastAsiaTheme="minorEastAsia"/>
                <w:sz w:val="20"/>
                <w:szCs w:val="20"/>
              </w:rPr>
            </w:pPr>
            <w:r>
              <w:rPr>
                <w:rFonts w:eastAsiaTheme="minorEastAsia"/>
                <w:sz w:val="20"/>
                <w:szCs w:val="20"/>
              </w:rPr>
              <w:t>W terminie do 30</w:t>
            </w:r>
            <w:r w:rsidRPr="00A81688">
              <w:rPr>
                <w:rFonts w:eastAsiaTheme="minorEastAsia"/>
                <w:sz w:val="20"/>
                <w:szCs w:val="20"/>
              </w:rPr>
              <w:t xml:space="preserve"> dni od otrzymania od Zamawiającego informacji o terminie rozpoczęcia rozruchu</w:t>
            </w:r>
          </w:p>
        </w:tc>
      </w:tr>
    </w:tbl>
    <w:p w14:paraId="33D64179" w14:textId="1344D1A0" w:rsidR="00D8190F" w:rsidRDefault="00D8190F"/>
    <w:p w14:paraId="589F911C" w14:textId="3605FACD" w:rsidR="00017837" w:rsidRDefault="00017837"/>
    <w:p w14:paraId="2176ACF6" w14:textId="6A5D456C" w:rsidR="00D8190F" w:rsidRPr="00017837" w:rsidRDefault="00CD1521" w:rsidP="00017837">
      <w:pPr>
        <w:pStyle w:val="Nagwek2"/>
        <w:rPr>
          <w:rFonts w:eastAsia="Calibri Light"/>
          <w:i/>
          <w:sz w:val="32"/>
        </w:rPr>
      </w:pPr>
      <w:bookmarkStart w:id="338" w:name="_Toc76032556"/>
      <w:r w:rsidRPr="00017837">
        <w:rPr>
          <w:rFonts w:eastAsia="Calibri Light"/>
          <w:i/>
          <w:sz w:val="32"/>
        </w:rPr>
        <w:t>Faza 2B</w:t>
      </w:r>
      <w:r w:rsidR="00D8190F" w:rsidRPr="00017837">
        <w:rPr>
          <w:rFonts w:eastAsia="Calibri Light"/>
          <w:i/>
          <w:sz w:val="32"/>
        </w:rPr>
        <w:t>: Przygotowanie i przeprowadzenie testów Demonstratora Technologii</w:t>
      </w:r>
      <w:bookmarkEnd w:id="338"/>
    </w:p>
    <w:p w14:paraId="419A7462" w14:textId="343AE6F5" w:rsidR="00D8190F" w:rsidRDefault="00D8190F"/>
    <w:p w14:paraId="4B65AAD3" w14:textId="534A950D" w:rsidR="006D6CA7" w:rsidRDefault="006D6CA7" w:rsidP="006D6CA7">
      <w:pPr>
        <w:spacing w:line="257" w:lineRule="auto"/>
        <w:jc w:val="both"/>
        <w:rPr>
          <w:rFonts w:ascii="Calibri" w:eastAsia="Calibri" w:hAnsi="Calibri" w:cs="Calibri"/>
        </w:rPr>
      </w:pPr>
      <w:r w:rsidRPr="36A70569">
        <w:rPr>
          <w:rFonts w:ascii="Calibri" w:eastAsia="Calibri" w:hAnsi="Calibri" w:cs="Calibri"/>
        </w:rPr>
        <w:t xml:space="preserve">W ramach Etapu II na Nieruchomości 2 Partner Strategiczny przeprowadzi w imieniu Zamawiającego testy Demonstratora Technologii. Zgodnie z harmonogramem Przedsięwzięcia PCP testy rozpoczną się </w:t>
      </w:r>
      <w:r w:rsidRPr="36A70569">
        <w:rPr>
          <w:rFonts w:ascii="Calibri" w:eastAsia="Calibri" w:hAnsi="Calibri" w:cs="Calibri"/>
        </w:rPr>
        <w:lastRenderedPageBreak/>
        <w:t xml:space="preserve">po zakończeniu </w:t>
      </w:r>
      <w:r w:rsidR="00427068">
        <w:rPr>
          <w:rFonts w:ascii="Calibri" w:eastAsia="Calibri" w:hAnsi="Calibri" w:cs="Calibri"/>
        </w:rPr>
        <w:t>Prac B+R</w:t>
      </w:r>
      <w:r w:rsidRPr="36A70569">
        <w:rPr>
          <w:rFonts w:ascii="Calibri" w:eastAsia="Calibri" w:hAnsi="Calibri" w:cs="Calibri"/>
        </w:rPr>
        <w:t xml:space="preserve"> prowadzonych w ramach Etapu II </w:t>
      </w:r>
      <w:r w:rsidRPr="00FA58B9">
        <w:rPr>
          <w:rFonts w:ascii="Calibri" w:eastAsia="Calibri" w:hAnsi="Calibri" w:cs="Calibri"/>
        </w:rPr>
        <w:t xml:space="preserve">w celu przeskalowania opracowanego </w:t>
      </w:r>
      <w:r w:rsidRPr="36A70569">
        <w:rPr>
          <w:rFonts w:ascii="Calibri" w:eastAsia="Calibri" w:hAnsi="Calibri" w:cs="Calibri"/>
        </w:rPr>
        <w:t>r</w:t>
      </w:r>
      <w:r w:rsidRPr="00FA58B9">
        <w:rPr>
          <w:rFonts w:ascii="Calibri" w:eastAsia="Calibri" w:hAnsi="Calibri" w:cs="Calibri"/>
        </w:rPr>
        <w:t xml:space="preserve">ozwiązania ze skali 3% Instalacji Ułamkowo-Technicznych do pełnej skali Demonstratora Technologii. </w:t>
      </w:r>
      <w:r w:rsidRPr="36A70569">
        <w:rPr>
          <w:rFonts w:ascii="Calibri" w:eastAsia="Calibri" w:hAnsi="Calibri" w:cs="Calibri"/>
        </w:rPr>
        <w:t xml:space="preserve">Prace B+R będą trwały maksymalnie 12,5 miesiąca od dnia zakończenia selekcji Uczestników PCP po Etapie I. Zatem, nie później niż w kolejnym dniu po tym okresie, Partner Strategiczny przystąpi do prowadzenia testów Demonstratora Technologii. Testy będą prowadzone przez okres 30 dni od zakończenia </w:t>
      </w:r>
      <w:r w:rsidR="00427068">
        <w:rPr>
          <w:rFonts w:ascii="Calibri" w:eastAsia="Calibri" w:hAnsi="Calibri" w:cs="Calibri"/>
        </w:rPr>
        <w:t>Prac B+R</w:t>
      </w:r>
      <w:r w:rsidRPr="36A70569">
        <w:rPr>
          <w:rFonts w:ascii="Calibri" w:eastAsia="Calibri" w:hAnsi="Calibri" w:cs="Calibri"/>
        </w:rPr>
        <w:t xml:space="preserve"> przez Uczestnika PCP. </w:t>
      </w:r>
    </w:p>
    <w:p w14:paraId="16573ED7" w14:textId="77777777" w:rsidR="006D6CA7" w:rsidRDefault="006D6CA7" w:rsidP="006D6CA7">
      <w:pPr>
        <w:spacing w:line="257" w:lineRule="auto"/>
        <w:jc w:val="both"/>
        <w:rPr>
          <w:rFonts w:ascii="Calibri" w:eastAsia="Calibri" w:hAnsi="Calibri" w:cs="Calibri"/>
        </w:rPr>
      </w:pPr>
      <w:r w:rsidRPr="36A70569">
        <w:rPr>
          <w:rFonts w:ascii="Calibri" w:eastAsia="Calibri" w:hAnsi="Calibri" w:cs="Calibri"/>
        </w:rPr>
        <w:t xml:space="preserve">W ramach testów Demonstratora Technologii Partner Strategiczny dokona weryfikacji spełnienia przez Demonstrator wymagania utrzymania średniej produkcji biogazu przez Demonstrator Technologii na poziomie min. 85% ekwiwalentu mocy elektrycznej 499 kW z zachowaniem tolerancji technologicznej (-)5% i prowadził tę weryfikację przez okres 30 kolejnych dni. </w:t>
      </w:r>
    </w:p>
    <w:p w14:paraId="2C127DF2" w14:textId="4F6A3D59" w:rsidR="006D6CA7" w:rsidRDefault="006D6CA7" w:rsidP="006D6CA7">
      <w:pPr>
        <w:spacing w:line="257" w:lineRule="auto"/>
        <w:jc w:val="both"/>
        <w:rPr>
          <w:rFonts w:ascii="Calibri" w:eastAsia="Calibri" w:hAnsi="Calibri" w:cs="Calibri"/>
        </w:rPr>
      </w:pPr>
      <w:r w:rsidRPr="36A70569">
        <w:rPr>
          <w:rFonts w:ascii="Calibri" w:eastAsia="Calibri" w:hAnsi="Calibri" w:cs="Calibri"/>
        </w:rPr>
        <w:t xml:space="preserve">Partner Strategiczny w ramach testów Demonstratora Technologii dokona weryfikacji spełnienie </w:t>
      </w:r>
      <w:r w:rsidR="00AD7410">
        <w:rPr>
          <w:rFonts w:ascii="Calibri" w:eastAsia="Calibri" w:hAnsi="Calibri" w:cs="Calibri"/>
        </w:rPr>
        <w:t>Wymagań Obligatoryjnych</w:t>
      </w:r>
      <w:r w:rsidRPr="36A70569">
        <w:rPr>
          <w:rFonts w:ascii="Calibri" w:eastAsia="Calibri" w:hAnsi="Calibri" w:cs="Calibri"/>
        </w:rPr>
        <w:t xml:space="preserve">, parametrów konkursowych oraz </w:t>
      </w:r>
      <w:r w:rsidR="00AD7410">
        <w:rPr>
          <w:rFonts w:ascii="Calibri" w:eastAsia="Calibri" w:hAnsi="Calibri" w:cs="Calibri"/>
        </w:rPr>
        <w:t>W</w:t>
      </w:r>
      <w:r w:rsidRPr="36A70569">
        <w:rPr>
          <w:rFonts w:ascii="Calibri" w:eastAsia="Calibri" w:hAnsi="Calibri" w:cs="Calibri"/>
        </w:rPr>
        <w:t xml:space="preserve">ymagań </w:t>
      </w:r>
      <w:r w:rsidR="00AD7410">
        <w:rPr>
          <w:rFonts w:ascii="Calibri" w:eastAsia="Calibri" w:hAnsi="Calibri" w:cs="Calibri"/>
        </w:rPr>
        <w:t>O</w:t>
      </w:r>
      <w:r w:rsidRPr="36A70569">
        <w:rPr>
          <w:rFonts w:ascii="Calibri" w:eastAsia="Calibri" w:hAnsi="Calibri" w:cs="Calibri"/>
        </w:rPr>
        <w:t xml:space="preserve">pcjonalnych, o których mowa w Części D niniejszego dokumentu. Zamawiający wymaga by Partner Strategiczny dokonał tej weryfikacji w momencie osiągnięcia przez Demonstrator Technologii średniej dobowej produkcji biogazu brutto na poziomie 85% ekwiwalentu mocy elektrycznej 499 kW z zachowaniem tolerancji technologicznej (-)5%. Weryfikacja musi zostać przeprowadzona </w:t>
      </w:r>
      <w:r w:rsidR="00DC033C">
        <w:rPr>
          <w:rFonts w:ascii="Calibri" w:eastAsia="Calibri" w:hAnsi="Calibri" w:cs="Calibri"/>
        </w:rPr>
        <w:t>w terminie do dnia zakończenia t</w:t>
      </w:r>
      <w:r w:rsidRPr="36A70569">
        <w:rPr>
          <w:rFonts w:ascii="Calibri" w:eastAsia="Calibri" w:hAnsi="Calibri" w:cs="Calibri"/>
        </w:rPr>
        <w:t xml:space="preserve">estów Demonstratora Technologii. Bezpośrednio po zakończeniu testów nastąpi proces oceny wyników </w:t>
      </w:r>
      <w:r w:rsidR="00427068">
        <w:rPr>
          <w:rFonts w:ascii="Calibri" w:eastAsia="Calibri" w:hAnsi="Calibri" w:cs="Calibri"/>
        </w:rPr>
        <w:t>Prac B+R</w:t>
      </w:r>
      <w:r w:rsidRPr="36A70569">
        <w:rPr>
          <w:rFonts w:ascii="Calibri" w:eastAsia="Calibri" w:hAnsi="Calibri" w:cs="Calibri"/>
        </w:rPr>
        <w:t xml:space="preserve"> Uczestników PCP przez Zamawiającego.</w:t>
      </w:r>
    </w:p>
    <w:p w14:paraId="48B7FBD2" w14:textId="79C93EB2" w:rsidR="006D6CA7" w:rsidRDefault="006D6CA7" w:rsidP="006D6CA7">
      <w:pPr>
        <w:spacing w:line="257" w:lineRule="auto"/>
        <w:jc w:val="both"/>
        <w:rPr>
          <w:rFonts w:ascii="Calibri" w:eastAsia="Calibri" w:hAnsi="Calibri" w:cs="Calibri"/>
        </w:rPr>
      </w:pPr>
      <w:r>
        <w:t xml:space="preserve">W </w:t>
      </w:r>
      <w:r w:rsidRPr="006D6CA7">
        <w:rPr>
          <w:rFonts w:ascii="Calibri" w:eastAsia="Calibri" w:hAnsi="Calibri" w:cs="Calibri"/>
        </w:rPr>
        <w:t>tabeli</w:t>
      </w:r>
      <w:r w:rsidRPr="36A70569">
        <w:rPr>
          <w:rFonts w:ascii="Calibri" w:eastAsia="Calibri" w:hAnsi="Calibri" w:cs="Calibri"/>
        </w:rPr>
        <w:t xml:space="preserve"> poniżej przedstawiono Wymagania dotyczące zapewnienia bazy substratowej na potrzeby Demonstratora Technologii, zagospodarowania masy pofermentacyjnej z Demonstratora Technologii oraz wymagania w zakresie prowadzenia testów Demonstratora Technologii, które zobowiązany jest spełnić Partner Strategiczny. Wymagane terminy pozostają w ścisłym powiązaniu z harmonogramem Przedsięwzięcia PCP.  </w:t>
      </w:r>
    </w:p>
    <w:p w14:paraId="52BB04EB" w14:textId="5043DBBE" w:rsidR="006D6CA7" w:rsidRDefault="006D6CA7"/>
    <w:p w14:paraId="5651F50B" w14:textId="77777777" w:rsidR="00DC033C" w:rsidRDefault="00DC033C"/>
    <w:p w14:paraId="023F3EB3" w14:textId="14CA65B4" w:rsidR="00D8190F" w:rsidRPr="001E7AC3" w:rsidRDefault="47AA6DEA" w:rsidP="57FB8132">
      <w:pPr>
        <w:spacing w:after="0" w:line="276" w:lineRule="auto"/>
        <w:jc w:val="both"/>
        <w:rPr>
          <w:i/>
          <w:iCs/>
          <w:sz w:val="18"/>
          <w:szCs w:val="18"/>
        </w:rPr>
      </w:pPr>
      <w:r w:rsidRPr="57FB8132">
        <w:rPr>
          <w:i/>
          <w:iCs/>
          <w:sz w:val="18"/>
          <w:szCs w:val="18"/>
        </w:rPr>
        <w:t>Tabela 2. Wymagania stawiane Partnerowi dla Nieruchomości 2, przeznaczonej dla Demonstratora Technologii – cz</w:t>
      </w:r>
      <w:r w:rsidR="24478E05" w:rsidRPr="57FB8132">
        <w:rPr>
          <w:i/>
          <w:iCs/>
          <w:sz w:val="18"/>
          <w:szCs w:val="18"/>
        </w:rPr>
        <w:t>ę</w:t>
      </w:r>
      <w:r w:rsidRPr="57FB8132">
        <w:rPr>
          <w:i/>
          <w:iCs/>
          <w:sz w:val="18"/>
          <w:szCs w:val="18"/>
        </w:rPr>
        <w:t>ść 2 tabeli</w:t>
      </w:r>
      <w:r w:rsidR="2EE589F1" w:rsidRPr="57FB8132">
        <w:rPr>
          <w:i/>
          <w:iCs/>
          <w:sz w:val="18"/>
          <w:szCs w:val="18"/>
        </w:rPr>
        <w:t xml:space="preserve"> 2</w:t>
      </w:r>
      <w:r w:rsidRPr="57FB8132">
        <w:rPr>
          <w:i/>
          <w:iCs/>
          <w:sz w:val="18"/>
          <w:szCs w:val="18"/>
        </w:rPr>
        <w:t>.</w:t>
      </w:r>
    </w:p>
    <w:tbl>
      <w:tblPr>
        <w:tblStyle w:val="Tabela-Siatka"/>
        <w:tblW w:w="11052" w:type="dxa"/>
        <w:jc w:val="center"/>
        <w:tblLayout w:type="fixed"/>
        <w:tblLook w:val="04A0" w:firstRow="1" w:lastRow="0" w:firstColumn="1" w:lastColumn="0" w:noHBand="0" w:noVBand="1"/>
      </w:tblPr>
      <w:tblGrid>
        <w:gridCol w:w="562"/>
        <w:gridCol w:w="2127"/>
        <w:gridCol w:w="6378"/>
        <w:gridCol w:w="1985"/>
      </w:tblGrid>
      <w:tr w:rsidR="001E7AC3" w:rsidRPr="00292CA0" w14:paraId="3C66116E" w14:textId="77777777" w:rsidTr="50FE822B">
        <w:trPr>
          <w:trHeight w:val="1123"/>
          <w:jc w:val="center"/>
        </w:trPr>
        <w:tc>
          <w:tcPr>
            <w:tcW w:w="562" w:type="dxa"/>
            <w:shd w:val="clear" w:color="auto" w:fill="A8D08D" w:themeFill="accent6" w:themeFillTint="99"/>
            <w:vAlign w:val="center"/>
          </w:tcPr>
          <w:p w14:paraId="701E5945" w14:textId="4D1C4ED4" w:rsidR="001E7AC3" w:rsidRPr="00D97576" w:rsidRDefault="001E7AC3">
            <w:pPr>
              <w:spacing w:line="276" w:lineRule="auto"/>
              <w:jc w:val="center"/>
              <w:rPr>
                <w:b/>
                <w:bCs/>
                <w:sz w:val="20"/>
                <w:szCs w:val="20"/>
              </w:rPr>
            </w:pPr>
            <w:r w:rsidRPr="001E7AC3">
              <w:rPr>
                <w:b/>
                <w:bCs/>
                <w:sz w:val="20"/>
                <w:szCs w:val="20"/>
              </w:rPr>
              <w:t>L.</w:t>
            </w:r>
            <w:del w:id="339" w:author="Autor">
              <w:r w:rsidRPr="001E7AC3" w:rsidDel="006B0E69">
                <w:rPr>
                  <w:b/>
                  <w:bCs/>
                  <w:sz w:val="20"/>
                  <w:szCs w:val="20"/>
                </w:rPr>
                <w:delText xml:space="preserve"> </w:delText>
              </w:r>
            </w:del>
            <w:r w:rsidRPr="001E7AC3">
              <w:rPr>
                <w:b/>
                <w:bCs/>
                <w:sz w:val="20"/>
                <w:szCs w:val="20"/>
              </w:rPr>
              <w:t>p.</w:t>
            </w:r>
          </w:p>
        </w:tc>
        <w:tc>
          <w:tcPr>
            <w:tcW w:w="2127" w:type="dxa"/>
            <w:shd w:val="clear" w:color="auto" w:fill="A8D08D" w:themeFill="accent6" w:themeFillTint="99"/>
            <w:vAlign w:val="center"/>
          </w:tcPr>
          <w:p w14:paraId="57539950" w14:textId="526E54DA" w:rsidR="001E7AC3" w:rsidRDefault="001E7AC3" w:rsidP="001E7AC3">
            <w:pPr>
              <w:spacing w:line="276" w:lineRule="auto"/>
              <w:jc w:val="center"/>
              <w:rPr>
                <w:rFonts w:eastAsiaTheme="minorEastAsia"/>
                <w:b/>
                <w:bCs/>
                <w:sz w:val="20"/>
              </w:rPr>
            </w:pPr>
            <w:r w:rsidRPr="0E43C624">
              <w:rPr>
                <w:b/>
                <w:bCs/>
                <w:sz w:val="20"/>
                <w:szCs w:val="20"/>
              </w:rPr>
              <w:t>Nazwa Wymagania</w:t>
            </w:r>
          </w:p>
        </w:tc>
        <w:tc>
          <w:tcPr>
            <w:tcW w:w="6378" w:type="dxa"/>
            <w:shd w:val="clear" w:color="auto" w:fill="A8D08D" w:themeFill="accent6" w:themeFillTint="99"/>
            <w:vAlign w:val="center"/>
          </w:tcPr>
          <w:p w14:paraId="3D2D659C" w14:textId="6DBA1CF6" w:rsidR="001E7AC3" w:rsidRDefault="001E7AC3" w:rsidP="001E7AC3">
            <w:pPr>
              <w:spacing w:line="276" w:lineRule="auto"/>
              <w:jc w:val="center"/>
              <w:rPr>
                <w:sz w:val="20"/>
                <w:szCs w:val="20"/>
              </w:rPr>
            </w:pPr>
            <w:r w:rsidRPr="0E43C624">
              <w:rPr>
                <w:b/>
                <w:bCs/>
                <w:sz w:val="20"/>
                <w:szCs w:val="20"/>
              </w:rPr>
              <w:t>Opis Wymagania</w:t>
            </w:r>
          </w:p>
        </w:tc>
        <w:tc>
          <w:tcPr>
            <w:tcW w:w="1985" w:type="dxa"/>
            <w:shd w:val="clear" w:color="auto" w:fill="A8D08D" w:themeFill="accent6" w:themeFillTint="99"/>
            <w:vAlign w:val="center"/>
          </w:tcPr>
          <w:p w14:paraId="119FD975" w14:textId="324D25C0" w:rsidR="001E7AC3" w:rsidRDefault="00A9315E" w:rsidP="001E7AC3">
            <w:pPr>
              <w:spacing w:line="276" w:lineRule="auto"/>
              <w:jc w:val="center"/>
              <w:rPr>
                <w:sz w:val="20"/>
                <w:szCs w:val="20"/>
              </w:rPr>
            </w:pPr>
            <w:r>
              <w:rPr>
                <w:rFonts w:cstheme="minorHAnsi"/>
                <w:b/>
                <w:sz w:val="20"/>
                <w:szCs w:val="20"/>
              </w:rPr>
              <w:t>Moment weryfikacji terenowej Wymagania</w:t>
            </w:r>
            <w:r w:rsidRPr="00312328">
              <w:rPr>
                <w:rFonts w:cstheme="minorHAnsi"/>
                <w:b/>
                <w:sz w:val="20"/>
                <w:szCs w:val="20"/>
              </w:rPr>
              <w:t xml:space="preserve"> </w:t>
            </w:r>
            <w:r>
              <w:rPr>
                <w:rFonts w:cstheme="minorHAnsi"/>
                <w:b/>
                <w:sz w:val="20"/>
                <w:szCs w:val="20"/>
              </w:rPr>
              <w:t>/ Moment dokonania czynności</w:t>
            </w:r>
          </w:p>
        </w:tc>
      </w:tr>
      <w:tr w:rsidR="001E7AC3" w:rsidRPr="00292CA0" w14:paraId="4CA0F279" w14:textId="77777777" w:rsidTr="50FE822B">
        <w:trPr>
          <w:trHeight w:val="1123"/>
          <w:jc w:val="center"/>
        </w:trPr>
        <w:tc>
          <w:tcPr>
            <w:tcW w:w="562" w:type="dxa"/>
            <w:shd w:val="clear" w:color="auto" w:fill="C5E0B3" w:themeFill="accent6" w:themeFillTint="66"/>
          </w:tcPr>
          <w:p w14:paraId="6B18881E" w14:textId="77777777" w:rsidR="001E7AC3" w:rsidRPr="00D97576" w:rsidRDefault="001E7AC3"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272AD8DE" w14:textId="305D3439" w:rsidR="001E7AC3" w:rsidRPr="007512C5" w:rsidRDefault="001E7AC3" w:rsidP="001E7AC3">
            <w:pPr>
              <w:spacing w:line="276" w:lineRule="auto"/>
              <w:rPr>
                <w:rFonts w:cstheme="minorHAnsi"/>
                <w:b/>
                <w:sz w:val="20"/>
                <w:szCs w:val="20"/>
              </w:rPr>
            </w:pPr>
            <w:r>
              <w:rPr>
                <w:rFonts w:eastAsiaTheme="minorEastAsia"/>
                <w:b/>
                <w:bCs/>
                <w:sz w:val="20"/>
              </w:rPr>
              <w:t xml:space="preserve">Weryfikacja spełnienia przez Demonstrator Technologii </w:t>
            </w:r>
            <w:r w:rsidR="00AD7410">
              <w:rPr>
                <w:rFonts w:eastAsiaTheme="minorEastAsia"/>
                <w:b/>
                <w:bCs/>
                <w:sz w:val="20"/>
              </w:rPr>
              <w:t>Wymagań Obligatoryjnych</w:t>
            </w:r>
            <w:r>
              <w:rPr>
                <w:rFonts w:eastAsiaTheme="minorEastAsia"/>
                <w:b/>
                <w:bCs/>
                <w:sz w:val="20"/>
              </w:rPr>
              <w:t xml:space="preserve"> przed rozruchem</w:t>
            </w:r>
          </w:p>
        </w:tc>
        <w:tc>
          <w:tcPr>
            <w:tcW w:w="6378" w:type="dxa"/>
          </w:tcPr>
          <w:p w14:paraId="3F38BBC1" w14:textId="6C339FB2" w:rsidR="001E7AC3" w:rsidRDefault="001E7AC3" w:rsidP="001E7AC3">
            <w:pPr>
              <w:spacing w:line="276" w:lineRule="auto"/>
              <w:jc w:val="both"/>
              <w:rPr>
                <w:sz w:val="20"/>
                <w:szCs w:val="20"/>
              </w:rPr>
            </w:pPr>
            <w:r>
              <w:rPr>
                <w:sz w:val="20"/>
                <w:szCs w:val="20"/>
              </w:rPr>
              <w:t xml:space="preserve">Zamawiający wymaga, aby Partner Strategiczny dokonał weryfikacji spełnienia przez Demonstrator Technologii </w:t>
            </w:r>
            <w:r w:rsidR="00AD7410">
              <w:rPr>
                <w:sz w:val="20"/>
                <w:szCs w:val="20"/>
              </w:rPr>
              <w:t>Wymagań Obligatoryjnych</w:t>
            </w:r>
            <w:r>
              <w:rPr>
                <w:sz w:val="20"/>
                <w:szCs w:val="20"/>
              </w:rPr>
              <w:t xml:space="preserve">, wskazanych w </w:t>
            </w:r>
            <w:ins w:id="340" w:author="Autor">
              <w:r w:rsidR="00416575">
                <w:rPr>
                  <w:sz w:val="20"/>
                  <w:szCs w:val="20"/>
                </w:rPr>
                <w:t xml:space="preserve">Rozdziale I. w </w:t>
              </w:r>
            </w:ins>
            <w:r>
              <w:rPr>
                <w:sz w:val="20"/>
                <w:szCs w:val="20"/>
              </w:rPr>
              <w:t>Części D niniejszego dokumentu w zakresie:</w:t>
            </w:r>
            <w:r>
              <w:t xml:space="preserve"> </w:t>
            </w:r>
          </w:p>
          <w:p w14:paraId="7E87BD91" w14:textId="3BE55A9E" w:rsidR="001E7AC3" w:rsidRDefault="001E7AC3" w:rsidP="00643162">
            <w:pPr>
              <w:pStyle w:val="Akapitzlist"/>
              <w:numPr>
                <w:ilvl w:val="0"/>
                <w:numId w:val="15"/>
              </w:numPr>
              <w:spacing w:line="276" w:lineRule="auto"/>
              <w:jc w:val="both"/>
              <w:rPr>
                <w:sz w:val="20"/>
                <w:szCs w:val="20"/>
              </w:rPr>
            </w:pPr>
            <w:r w:rsidRPr="00EC045A">
              <w:rPr>
                <w:sz w:val="20"/>
                <w:szCs w:val="20"/>
              </w:rPr>
              <w:t>warunków ogólnych dotyczące biogazowni oraz warunków technicznych rurociągów</w:t>
            </w:r>
            <w:r>
              <w:rPr>
                <w:sz w:val="20"/>
                <w:szCs w:val="20"/>
              </w:rPr>
              <w:t xml:space="preserve"> </w:t>
            </w:r>
            <w:r w:rsidRPr="00EC045A">
              <w:rPr>
                <w:sz w:val="20"/>
                <w:szCs w:val="20"/>
              </w:rPr>
              <w:t>do przesyłu</w:t>
            </w:r>
            <w:r>
              <w:rPr>
                <w:sz w:val="20"/>
                <w:szCs w:val="20"/>
              </w:rPr>
              <w:t xml:space="preserve"> – </w:t>
            </w:r>
            <w:r w:rsidR="00AD7410">
              <w:rPr>
                <w:sz w:val="20"/>
                <w:szCs w:val="20"/>
              </w:rPr>
              <w:t>Wymaganie Obligatoryjne</w:t>
            </w:r>
            <w:r>
              <w:rPr>
                <w:sz w:val="20"/>
                <w:szCs w:val="20"/>
              </w:rPr>
              <w:t xml:space="preserve"> nr 1.5,</w:t>
            </w:r>
          </w:p>
          <w:p w14:paraId="38805771" w14:textId="60641370" w:rsidR="001E7AC3" w:rsidRDefault="001E7AC3" w:rsidP="00643162">
            <w:pPr>
              <w:pStyle w:val="Akapitzlist"/>
              <w:numPr>
                <w:ilvl w:val="0"/>
                <w:numId w:val="15"/>
              </w:numPr>
              <w:spacing w:line="276" w:lineRule="auto"/>
              <w:jc w:val="both"/>
              <w:rPr>
                <w:sz w:val="20"/>
                <w:szCs w:val="20"/>
              </w:rPr>
            </w:pPr>
            <w:r>
              <w:rPr>
                <w:sz w:val="20"/>
                <w:szCs w:val="20"/>
              </w:rPr>
              <w:t>us</w:t>
            </w:r>
            <w:r w:rsidRPr="00EC045A">
              <w:rPr>
                <w:sz w:val="20"/>
                <w:szCs w:val="20"/>
              </w:rPr>
              <w:t>uwanie kondensatu z</w:t>
            </w:r>
            <w:r>
              <w:rPr>
                <w:sz w:val="20"/>
                <w:szCs w:val="20"/>
              </w:rPr>
              <w:t xml:space="preserve"> </w:t>
            </w:r>
            <w:r w:rsidRPr="00EC045A">
              <w:rPr>
                <w:sz w:val="20"/>
                <w:szCs w:val="20"/>
              </w:rPr>
              <w:t>biogazu</w:t>
            </w:r>
            <w:r>
              <w:rPr>
                <w:sz w:val="20"/>
                <w:szCs w:val="20"/>
              </w:rPr>
              <w:t xml:space="preserve"> – </w:t>
            </w:r>
            <w:r w:rsidR="00AD7410">
              <w:rPr>
                <w:sz w:val="20"/>
                <w:szCs w:val="20"/>
              </w:rPr>
              <w:t>Wymaganie Obligatoryjne</w:t>
            </w:r>
            <w:r>
              <w:rPr>
                <w:sz w:val="20"/>
                <w:szCs w:val="20"/>
              </w:rPr>
              <w:t xml:space="preserve"> nr 1.7,</w:t>
            </w:r>
          </w:p>
          <w:p w14:paraId="2EA755F4" w14:textId="1CACA220" w:rsidR="001E7AC3" w:rsidRDefault="001E7AC3" w:rsidP="00643162">
            <w:pPr>
              <w:pStyle w:val="Akapitzlist"/>
              <w:numPr>
                <w:ilvl w:val="0"/>
                <w:numId w:val="15"/>
              </w:numPr>
              <w:spacing w:line="276" w:lineRule="auto"/>
              <w:jc w:val="both"/>
              <w:rPr>
                <w:sz w:val="20"/>
                <w:szCs w:val="20"/>
              </w:rPr>
            </w:pPr>
            <w:r>
              <w:rPr>
                <w:sz w:val="20"/>
                <w:szCs w:val="20"/>
              </w:rPr>
              <w:t xml:space="preserve">rurociągów – </w:t>
            </w:r>
            <w:r w:rsidR="00AD7410">
              <w:rPr>
                <w:sz w:val="20"/>
                <w:szCs w:val="20"/>
              </w:rPr>
              <w:t>Wymaganie Obligatoryjne</w:t>
            </w:r>
            <w:r>
              <w:rPr>
                <w:sz w:val="20"/>
                <w:szCs w:val="20"/>
              </w:rPr>
              <w:t xml:space="preserve"> nr 1.10,</w:t>
            </w:r>
          </w:p>
          <w:p w14:paraId="64994B8D" w14:textId="61116D98" w:rsidR="001E7AC3" w:rsidRDefault="001E7AC3" w:rsidP="00643162">
            <w:pPr>
              <w:pStyle w:val="Akapitzlist"/>
              <w:numPr>
                <w:ilvl w:val="0"/>
                <w:numId w:val="15"/>
              </w:numPr>
              <w:spacing w:line="276" w:lineRule="auto"/>
              <w:jc w:val="both"/>
              <w:rPr>
                <w:sz w:val="20"/>
                <w:szCs w:val="20"/>
              </w:rPr>
            </w:pPr>
            <w:r>
              <w:rPr>
                <w:sz w:val="20"/>
                <w:szCs w:val="20"/>
              </w:rPr>
              <w:lastRenderedPageBreak/>
              <w:t xml:space="preserve">infrastruktury drogowej – </w:t>
            </w:r>
            <w:r w:rsidR="00AD7410">
              <w:rPr>
                <w:sz w:val="20"/>
                <w:szCs w:val="20"/>
              </w:rPr>
              <w:t>Wymaganie Obligatoryjne</w:t>
            </w:r>
            <w:r>
              <w:rPr>
                <w:sz w:val="20"/>
                <w:szCs w:val="20"/>
              </w:rPr>
              <w:t xml:space="preserve"> nr 1.11,</w:t>
            </w:r>
          </w:p>
          <w:p w14:paraId="67F45F39" w14:textId="2BB738F6" w:rsidR="001E7AC3" w:rsidRDefault="001E7AC3" w:rsidP="00643162">
            <w:pPr>
              <w:pStyle w:val="Akapitzlist"/>
              <w:numPr>
                <w:ilvl w:val="0"/>
                <w:numId w:val="15"/>
              </w:numPr>
              <w:spacing w:line="276" w:lineRule="auto"/>
              <w:jc w:val="both"/>
              <w:rPr>
                <w:sz w:val="20"/>
                <w:szCs w:val="20"/>
              </w:rPr>
            </w:pPr>
            <w:r>
              <w:rPr>
                <w:sz w:val="20"/>
                <w:szCs w:val="20"/>
              </w:rPr>
              <w:t xml:space="preserve">pochodni biogazu – </w:t>
            </w:r>
            <w:r w:rsidR="00AD7410">
              <w:rPr>
                <w:sz w:val="20"/>
                <w:szCs w:val="20"/>
              </w:rPr>
              <w:t>Wymaganie Obligatoryjne</w:t>
            </w:r>
            <w:r>
              <w:rPr>
                <w:sz w:val="20"/>
                <w:szCs w:val="20"/>
              </w:rPr>
              <w:t xml:space="preserve"> nr 1.12,</w:t>
            </w:r>
          </w:p>
          <w:p w14:paraId="24F60957" w14:textId="3C5337FF" w:rsidR="001E7AC3" w:rsidRDefault="001E7AC3" w:rsidP="00643162">
            <w:pPr>
              <w:pStyle w:val="Akapitzlist"/>
              <w:numPr>
                <w:ilvl w:val="0"/>
                <w:numId w:val="15"/>
              </w:numPr>
              <w:spacing w:line="276" w:lineRule="auto"/>
              <w:jc w:val="both"/>
              <w:rPr>
                <w:sz w:val="20"/>
                <w:szCs w:val="20"/>
              </w:rPr>
            </w:pPr>
            <w:r>
              <w:rPr>
                <w:sz w:val="20"/>
                <w:szCs w:val="20"/>
              </w:rPr>
              <w:t xml:space="preserve">bioreaktorów - </w:t>
            </w:r>
            <w:r w:rsidR="00AD7410">
              <w:rPr>
                <w:sz w:val="20"/>
                <w:szCs w:val="20"/>
              </w:rPr>
              <w:t>Wymaganie Obligatoryjne</w:t>
            </w:r>
            <w:r>
              <w:rPr>
                <w:sz w:val="20"/>
                <w:szCs w:val="20"/>
              </w:rPr>
              <w:t xml:space="preserve"> nr 1.13,</w:t>
            </w:r>
          </w:p>
          <w:p w14:paraId="0DD11D35" w14:textId="654DEC64" w:rsidR="001E7AC3" w:rsidRDefault="001E7AC3" w:rsidP="00643162">
            <w:pPr>
              <w:pStyle w:val="Akapitzlist"/>
              <w:numPr>
                <w:ilvl w:val="0"/>
                <w:numId w:val="15"/>
              </w:numPr>
              <w:spacing w:line="276" w:lineRule="auto"/>
              <w:jc w:val="both"/>
              <w:rPr>
                <w:sz w:val="20"/>
                <w:szCs w:val="20"/>
              </w:rPr>
            </w:pPr>
            <w:r>
              <w:rPr>
                <w:sz w:val="20"/>
                <w:szCs w:val="20"/>
              </w:rPr>
              <w:t xml:space="preserve">magazynów biogazu - </w:t>
            </w:r>
            <w:r w:rsidR="00AD7410">
              <w:rPr>
                <w:sz w:val="20"/>
                <w:szCs w:val="20"/>
              </w:rPr>
              <w:t>Wymaganie Obligatoryjne</w:t>
            </w:r>
            <w:r>
              <w:rPr>
                <w:sz w:val="20"/>
                <w:szCs w:val="20"/>
              </w:rPr>
              <w:t xml:space="preserve"> nr 1.14,</w:t>
            </w:r>
          </w:p>
          <w:p w14:paraId="2A5A427D" w14:textId="3BF3C692" w:rsidR="001E7AC3" w:rsidRDefault="001E7AC3" w:rsidP="00643162">
            <w:pPr>
              <w:pStyle w:val="Akapitzlist"/>
              <w:numPr>
                <w:ilvl w:val="0"/>
                <w:numId w:val="15"/>
              </w:numPr>
              <w:spacing w:line="276" w:lineRule="auto"/>
              <w:jc w:val="both"/>
              <w:rPr>
                <w:sz w:val="20"/>
                <w:szCs w:val="20"/>
              </w:rPr>
            </w:pPr>
            <w:r>
              <w:rPr>
                <w:sz w:val="20"/>
                <w:szCs w:val="20"/>
              </w:rPr>
              <w:t xml:space="preserve">budynku sterowni, budynku socjalnego - </w:t>
            </w:r>
            <w:r w:rsidR="00AD7410">
              <w:rPr>
                <w:sz w:val="20"/>
                <w:szCs w:val="20"/>
              </w:rPr>
              <w:t>Wymaganie Obligatoryjne</w:t>
            </w:r>
            <w:r>
              <w:rPr>
                <w:sz w:val="20"/>
                <w:szCs w:val="20"/>
              </w:rPr>
              <w:t xml:space="preserve"> nr 1.15,</w:t>
            </w:r>
          </w:p>
          <w:p w14:paraId="63B56CC8" w14:textId="6092B8B9" w:rsidR="001E7AC3" w:rsidRDefault="001E7AC3" w:rsidP="00643162">
            <w:pPr>
              <w:pStyle w:val="Akapitzlist"/>
              <w:numPr>
                <w:ilvl w:val="0"/>
                <w:numId w:val="15"/>
              </w:numPr>
              <w:spacing w:line="276" w:lineRule="auto"/>
              <w:jc w:val="both"/>
              <w:rPr>
                <w:sz w:val="20"/>
                <w:szCs w:val="20"/>
              </w:rPr>
            </w:pPr>
            <w:r>
              <w:rPr>
                <w:sz w:val="20"/>
                <w:szCs w:val="20"/>
              </w:rPr>
              <w:t xml:space="preserve">ogrodzenia - </w:t>
            </w:r>
            <w:r w:rsidR="00AD7410">
              <w:rPr>
                <w:sz w:val="20"/>
                <w:szCs w:val="20"/>
              </w:rPr>
              <w:t>Wymaganie Obligatoryjne</w:t>
            </w:r>
            <w:r>
              <w:rPr>
                <w:sz w:val="20"/>
                <w:szCs w:val="20"/>
              </w:rPr>
              <w:t xml:space="preserve"> nr 1.16,</w:t>
            </w:r>
          </w:p>
          <w:p w14:paraId="421B1769" w14:textId="6F5D125A" w:rsidR="001E7AC3" w:rsidRDefault="001E7AC3" w:rsidP="00643162">
            <w:pPr>
              <w:pStyle w:val="Akapitzlist"/>
              <w:numPr>
                <w:ilvl w:val="0"/>
                <w:numId w:val="15"/>
              </w:numPr>
              <w:spacing w:line="276" w:lineRule="auto"/>
              <w:jc w:val="both"/>
              <w:rPr>
                <w:sz w:val="20"/>
                <w:szCs w:val="20"/>
              </w:rPr>
            </w:pPr>
            <w:r>
              <w:rPr>
                <w:sz w:val="20"/>
                <w:szCs w:val="20"/>
              </w:rPr>
              <w:t xml:space="preserve">monitoringu - </w:t>
            </w:r>
            <w:r w:rsidR="00AD7410">
              <w:rPr>
                <w:sz w:val="20"/>
                <w:szCs w:val="20"/>
              </w:rPr>
              <w:t>Wymaganie Obligatoryjne</w:t>
            </w:r>
            <w:r>
              <w:rPr>
                <w:sz w:val="20"/>
                <w:szCs w:val="20"/>
              </w:rPr>
              <w:t xml:space="preserve"> nr 1.17,</w:t>
            </w:r>
          </w:p>
          <w:p w14:paraId="245E006C" w14:textId="73ED15D2" w:rsidR="001E7AC3" w:rsidRDefault="001E7AC3" w:rsidP="00643162">
            <w:pPr>
              <w:pStyle w:val="Akapitzlist"/>
              <w:numPr>
                <w:ilvl w:val="0"/>
                <w:numId w:val="15"/>
              </w:numPr>
              <w:spacing w:line="276" w:lineRule="auto"/>
              <w:jc w:val="both"/>
              <w:rPr>
                <w:sz w:val="20"/>
                <w:szCs w:val="20"/>
              </w:rPr>
            </w:pPr>
            <w:r>
              <w:rPr>
                <w:sz w:val="20"/>
                <w:szCs w:val="20"/>
              </w:rPr>
              <w:t xml:space="preserve">miejsca magazynowania substratów stałych - </w:t>
            </w:r>
            <w:r w:rsidR="00AD7410">
              <w:rPr>
                <w:sz w:val="20"/>
                <w:szCs w:val="20"/>
              </w:rPr>
              <w:t>Wymaganie Obligatoryjne</w:t>
            </w:r>
            <w:r>
              <w:rPr>
                <w:sz w:val="20"/>
                <w:szCs w:val="20"/>
              </w:rPr>
              <w:t xml:space="preserve"> nr 1.18,</w:t>
            </w:r>
          </w:p>
          <w:p w14:paraId="4542EA94" w14:textId="49FD8848" w:rsidR="001E7AC3" w:rsidRDefault="001E7AC3" w:rsidP="00643162">
            <w:pPr>
              <w:pStyle w:val="Akapitzlist"/>
              <w:numPr>
                <w:ilvl w:val="0"/>
                <w:numId w:val="15"/>
              </w:numPr>
              <w:spacing w:line="276" w:lineRule="auto"/>
              <w:jc w:val="both"/>
              <w:rPr>
                <w:sz w:val="20"/>
                <w:szCs w:val="20"/>
              </w:rPr>
            </w:pPr>
            <w:r>
              <w:rPr>
                <w:sz w:val="20"/>
                <w:szCs w:val="20"/>
              </w:rPr>
              <w:t xml:space="preserve">zbiorników buforowych na substraty płynne - </w:t>
            </w:r>
            <w:r w:rsidR="00AD7410">
              <w:rPr>
                <w:sz w:val="20"/>
                <w:szCs w:val="20"/>
              </w:rPr>
              <w:t>Wymaganie Obligatoryjne</w:t>
            </w:r>
            <w:r>
              <w:rPr>
                <w:sz w:val="20"/>
                <w:szCs w:val="20"/>
              </w:rPr>
              <w:t xml:space="preserve"> nr 1.19,</w:t>
            </w:r>
          </w:p>
          <w:p w14:paraId="332E0436" w14:textId="308D3D2A" w:rsidR="001E7AC3" w:rsidRDefault="001E7AC3" w:rsidP="00643162">
            <w:pPr>
              <w:pStyle w:val="Akapitzlist"/>
              <w:numPr>
                <w:ilvl w:val="0"/>
                <w:numId w:val="15"/>
              </w:numPr>
              <w:spacing w:line="276" w:lineRule="auto"/>
              <w:jc w:val="both"/>
              <w:rPr>
                <w:sz w:val="20"/>
                <w:szCs w:val="20"/>
              </w:rPr>
            </w:pPr>
            <w:r>
              <w:rPr>
                <w:sz w:val="20"/>
                <w:szCs w:val="20"/>
              </w:rPr>
              <w:t xml:space="preserve">zbiornika pofermentacyjnego - </w:t>
            </w:r>
            <w:r w:rsidR="00AD7410">
              <w:rPr>
                <w:sz w:val="20"/>
                <w:szCs w:val="20"/>
              </w:rPr>
              <w:t>Wymaganie Obligatoryjne</w:t>
            </w:r>
            <w:r>
              <w:rPr>
                <w:sz w:val="20"/>
                <w:szCs w:val="20"/>
              </w:rPr>
              <w:t xml:space="preserve"> nr 1.20,</w:t>
            </w:r>
          </w:p>
          <w:p w14:paraId="07645A4C" w14:textId="3142BD50" w:rsidR="001E7AC3" w:rsidRDefault="001E7AC3" w:rsidP="00643162">
            <w:pPr>
              <w:pStyle w:val="Akapitzlist"/>
              <w:numPr>
                <w:ilvl w:val="0"/>
                <w:numId w:val="15"/>
              </w:numPr>
              <w:spacing w:line="276" w:lineRule="auto"/>
              <w:jc w:val="both"/>
              <w:rPr>
                <w:sz w:val="20"/>
                <w:szCs w:val="20"/>
              </w:rPr>
            </w:pPr>
            <w:r>
              <w:rPr>
                <w:sz w:val="20"/>
                <w:szCs w:val="20"/>
              </w:rPr>
              <w:t xml:space="preserve">wykonania zbiorników - </w:t>
            </w:r>
            <w:r w:rsidR="00AD7410">
              <w:rPr>
                <w:sz w:val="20"/>
                <w:szCs w:val="20"/>
              </w:rPr>
              <w:t>Wymaganie Obligatoryjne</w:t>
            </w:r>
            <w:r>
              <w:rPr>
                <w:sz w:val="20"/>
                <w:szCs w:val="20"/>
              </w:rPr>
              <w:t xml:space="preserve"> nr 1.21,</w:t>
            </w:r>
          </w:p>
          <w:p w14:paraId="2FE8BE72" w14:textId="19C028E5" w:rsidR="001E7AC3" w:rsidRDefault="001E7AC3" w:rsidP="00643162">
            <w:pPr>
              <w:pStyle w:val="Akapitzlist"/>
              <w:numPr>
                <w:ilvl w:val="0"/>
                <w:numId w:val="15"/>
              </w:numPr>
              <w:spacing w:line="276" w:lineRule="auto"/>
              <w:jc w:val="both"/>
              <w:rPr>
                <w:sz w:val="20"/>
                <w:szCs w:val="20"/>
              </w:rPr>
            </w:pPr>
            <w:r>
              <w:rPr>
                <w:sz w:val="20"/>
                <w:szCs w:val="20"/>
              </w:rPr>
              <w:t xml:space="preserve">urządzeń umożliwiających </w:t>
            </w:r>
            <w:r w:rsidRPr="00D93777">
              <w:rPr>
                <w:sz w:val="20"/>
                <w:szCs w:val="20"/>
              </w:rPr>
              <w:t>przygotowanie i dozowanie</w:t>
            </w:r>
            <w:r>
              <w:rPr>
                <w:sz w:val="20"/>
                <w:szCs w:val="20"/>
              </w:rPr>
              <w:t xml:space="preserve"> </w:t>
            </w:r>
            <w:r w:rsidRPr="00D93777">
              <w:rPr>
                <w:sz w:val="20"/>
                <w:szCs w:val="20"/>
              </w:rPr>
              <w:t>substratów do Procesu</w:t>
            </w:r>
            <w:r>
              <w:rPr>
                <w:sz w:val="20"/>
                <w:szCs w:val="20"/>
              </w:rPr>
              <w:t xml:space="preserve"> </w:t>
            </w:r>
            <w:r w:rsidRPr="00D93777">
              <w:rPr>
                <w:sz w:val="20"/>
                <w:szCs w:val="20"/>
              </w:rPr>
              <w:t>Technologicznego</w:t>
            </w:r>
            <w:r>
              <w:rPr>
                <w:sz w:val="20"/>
                <w:szCs w:val="20"/>
              </w:rPr>
              <w:t xml:space="preserve"> - </w:t>
            </w:r>
            <w:r w:rsidR="00AD7410">
              <w:rPr>
                <w:sz w:val="20"/>
                <w:szCs w:val="20"/>
              </w:rPr>
              <w:t>Wymaganie Obligatoryjne</w:t>
            </w:r>
            <w:r>
              <w:rPr>
                <w:sz w:val="20"/>
                <w:szCs w:val="20"/>
              </w:rPr>
              <w:t xml:space="preserve"> nr 1.22,</w:t>
            </w:r>
          </w:p>
          <w:p w14:paraId="0EDEF508" w14:textId="62D5B251" w:rsidR="001E7AC3" w:rsidRDefault="001E7AC3" w:rsidP="00643162">
            <w:pPr>
              <w:pStyle w:val="Akapitzlist"/>
              <w:numPr>
                <w:ilvl w:val="0"/>
                <w:numId w:val="15"/>
              </w:numPr>
              <w:spacing w:line="276" w:lineRule="auto"/>
              <w:jc w:val="both"/>
              <w:rPr>
                <w:sz w:val="20"/>
                <w:szCs w:val="20"/>
              </w:rPr>
            </w:pPr>
            <w:r>
              <w:rPr>
                <w:sz w:val="20"/>
                <w:szCs w:val="20"/>
              </w:rPr>
              <w:t xml:space="preserve">analizatora biogazu - </w:t>
            </w:r>
            <w:r w:rsidR="00AD7410">
              <w:rPr>
                <w:sz w:val="20"/>
                <w:szCs w:val="20"/>
              </w:rPr>
              <w:t>Wymaganie Obligatoryjne</w:t>
            </w:r>
            <w:r>
              <w:rPr>
                <w:sz w:val="20"/>
                <w:szCs w:val="20"/>
              </w:rPr>
              <w:t xml:space="preserve"> nr 1.23,</w:t>
            </w:r>
          </w:p>
          <w:p w14:paraId="1A6AF0AD" w14:textId="593B7BB6" w:rsidR="001E7AC3" w:rsidRDefault="001E7AC3" w:rsidP="00643162">
            <w:pPr>
              <w:pStyle w:val="Akapitzlist"/>
              <w:numPr>
                <w:ilvl w:val="0"/>
                <w:numId w:val="15"/>
              </w:numPr>
              <w:spacing w:line="276" w:lineRule="auto"/>
              <w:jc w:val="both"/>
              <w:rPr>
                <w:sz w:val="20"/>
                <w:szCs w:val="20"/>
              </w:rPr>
            </w:pPr>
            <w:r>
              <w:rPr>
                <w:sz w:val="20"/>
                <w:szCs w:val="20"/>
              </w:rPr>
              <w:t xml:space="preserve">chromatografu procesowego - </w:t>
            </w:r>
            <w:r w:rsidR="00AD7410">
              <w:rPr>
                <w:sz w:val="20"/>
                <w:szCs w:val="20"/>
              </w:rPr>
              <w:t>Wymaganie Obligatoryjne</w:t>
            </w:r>
            <w:r>
              <w:rPr>
                <w:sz w:val="20"/>
                <w:szCs w:val="20"/>
              </w:rPr>
              <w:t xml:space="preserve"> nr 1.24,</w:t>
            </w:r>
          </w:p>
          <w:p w14:paraId="139FDC3D" w14:textId="301FEDCB" w:rsidR="001E7AC3" w:rsidRDefault="001E7AC3" w:rsidP="00643162">
            <w:pPr>
              <w:pStyle w:val="Akapitzlist"/>
              <w:numPr>
                <w:ilvl w:val="0"/>
                <w:numId w:val="15"/>
              </w:numPr>
              <w:spacing w:line="276" w:lineRule="auto"/>
              <w:jc w:val="both"/>
              <w:rPr>
                <w:sz w:val="20"/>
                <w:szCs w:val="20"/>
              </w:rPr>
            </w:pPr>
            <w:r>
              <w:rPr>
                <w:sz w:val="20"/>
                <w:szCs w:val="20"/>
              </w:rPr>
              <w:t xml:space="preserve">przepływomierza biogazu - </w:t>
            </w:r>
            <w:r w:rsidR="00AD7410">
              <w:rPr>
                <w:sz w:val="20"/>
                <w:szCs w:val="20"/>
              </w:rPr>
              <w:t>Wymaganie Obligatoryjne</w:t>
            </w:r>
            <w:r>
              <w:rPr>
                <w:sz w:val="20"/>
                <w:szCs w:val="20"/>
              </w:rPr>
              <w:t xml:space="preserve"> nr 1.25,</w:t>
            </w:r>
          </w:p>
          <w:p w14:paraId="76D0DD42" w14:textId="10971B09" w:rsidR="001E7AC3" w:rsidRDefault="001E7AC3" w:rsidP="00643162">
            <w:pPr>
              <w:pStyle w:val="Akapitzlist"/>
              <w:numPr>
                <w:ilvl w:val="0"/>
                <w:numId w:val="15"/>
              </w:numPr>
              <w:spacing w:line="276" w:lineRule="auto"/>
              <w:jc w:val="both"/>
              <w:rPr>
                <w:sz w:val="20"/>
                <w:szCs w:val="20"/>
              </w:rPr>
            </w:pPr>
            <w:r>
              <w:rPr>
                <w:sz w:val="20"/>
                <w:szCs w:val="20"/>
              </w:rPr>
              <w:t xml:space="preserve">przepływomierza biometanu - </w:t>
            </w:r>
            <w:r w:rsidR="00AD7410">
              <w:rPr>
                <w:sz w:val="20"/>
                <w:szCs w:val="20"/>
              </w:rPr>
              <w:t>Wymaganie Obligatoryjne</w:t>
            </w:r>
            <w:r>
              <w:rPr>
                <w:sz w:val="20"/>
                <w:szCs w:val="20"/>
              </w:rPr>
              <w:t xml:space="preserve"> nr 1.26,</w:t>
            </w:r>
          </w:p>
          <w:p w14:paraId="45C529A8" w14:textId="3F3D4475" w:rsidR="001E7AC3" w:rsidRDefault="001E7AC3" w:rsidP="00643162">
            <w:pPr>
              <w:pStyle w:val="Akapitzlist"/>
              <w:numPr>
                <w:ilvl w:val="0"/>
                <w:numId w:val="15"/>
              </w:numPr>
              <w:spacing w:line="276" w:lineRule="auto"/>
              <w:jc w:val="both"/>
              <w:rPr>
                <w:sz w:val="20"/>
                <w:szCs w:val="20"/>
              </w:rPr>
            </w:pPr>
            <w:r>
              <w:rPr>
                <w:sz w:val="20"/>
                <w:szCs w:val="20"/>
              </w:rPr>
              <w:t xml:space="preserve">przepływomierza masy pofermentacyjnej - </w:t>
            </w:r>
            <w:r w:rsidR="00AD7410">
              <w:rPr>
                <w:sz w:val="20"/>
                <w:szCs w:val="20"/>
              </w:rPr>
              <w:t>Wymaganie Obligatoryjne</w:t>
            </w:r>
            <w:r>
              <w:rPr>
                <w:sz w:val="20"/>
                <w:szCs w:val="20"/>
              </w:rPr>
              <w:t xml:space="preserve"> nr 1.28,</w:t>
            </w:r>
          </w:p>
          <w:p w14:paraId="37DBF576" w14:textId="13ED1771" w:rsidR="001E7AC3" w:rsidRDefault="001E7AC3" w:rsidP="00643162">
            <w:pPr>
              <w:pStyle w:val="Akapitzlist"/>
              <w:numPr>
                <w:ilvl w:val="0"/>
                <w:numId w:val="15"/>
              </w:numPr>
              <w:spacing w:line="276" w:lineRule="auto"/>
              <w:jc w:val="both"/>
              <w:rPr>
                <w:sz w:val="20"/>
                <w:szCs w:val="20"/>
              </w:rPr>
            </w:pPr>
            <w:r>
              <w:rPr>
                <w:sz w:val="20"/>
                <w:szCs w:val="20"/>
              </w:rPr>
              <w:t xml:space="preserve">wagi samochodowej - </w:t>
            </w:r>
            <w:r w:rsidR="00AD7410">
              <w:rPr>
                <w:sz w:val="20"/>
                <w:szCs w:val="20"/>
              </w:rPr>
              <w:t>Wymaganie Obligatoryjne</w:t>
            </w:r>
            <w:r>
              <w:rPr>
                <w:sz w:val="20"/>
                <w:szCs w:val="20"/>
              </w:rPr>
              <w:t xml:space="preserve"> nr 1.38,</w:t>
            </w:r>
          </w:p>
          <w:p w14:paraId="0C648B22" w14:textId="31A8C603" w:rsidR="001E7AC3" w:rsidRDefault="001E7AC3" w:rsidP="00643162">
            <w:pPr>
              <w:pStyle w:val="Akapitzlist"/>
              <w:numPr>
                <w:ilvl w:val="0"/>
                <w:numId w:val="15"/>
              </w:numPr>
              <w:spacing w:line="276" w:lineRule="auto"/>
              <w:jc w:val="both"/>
              <w:rPr>
                <w:sz w:val="20"/>
                <w:szCs w:val="20"/>
              </w:rPr>
            </w:pPr>
            <w:r>
              <w:rPr>
                <w:sz w:val="20"/>
                <w:szCs w:val="20"/>
              </w:rPr>
              <w:t xml:space="preserve">elementów składowych Demonstratora Technologii - </w:t>
            </w:r>
            <w:r w:rsidR="00AD7410">
              <w:rPr>
                <w:sz w:val="20"/>
                <w:szCs w:val="20"/>
              </w:rPr>
              <w:t>Wymaganie Obligatoryjne</w:t>
            </w:r>
            <w:r>
              <w:rPr>
                <w:sz w:val="20"/>
                <w:szCs w:val="20"/>
              </w:rPr>
              <w:t xml:space="preserve"> nr 1.39,</w:t>
            </w:r>
          </w:p>
          <w:p w14:paraId="083A53F9" w14:textId="77777777" w:rsidR="001E7AC3" w:rsidRDefault="001E7AC3" w:rsidP="001E7AC3">
            <w:pPr>
              <w:spacing w:line="276" w:lineRule="auto"/>
              <w:jc w:val="both"/>
              <w:rPr>
                <w:sz w:val="20"/>
                <w:szCs w:val="20"/>
              </w:rPr>
            </w:pPr>
          </w:p>
          <w:p w14:paraId="40B428E9" w14:textId="789E13D1" w:rsidR="001E7AC3" w:rsidRDefault="001E7AC3" w:rsidP="001E7AC3">
            <w:pPr>
              <w:spacing w:line="276" w:lineRule="auto"/>
              <w:jc w:val="both"/>
              <w:rPr>
                <w:sz w:val="20"/>
                <w:szCs w:val="20"/>
              </w:rPr>
            </w:pPr>
            <w:r w:rsidRPr="00EC045A">
              <w:rPr>
                <w:sz w:val="20"/>
                <w:szCs w:val="20"/>
              </w:rPr>
              <w:t xml:space="preserve">oraz </w:t>
            </w:r>
            <w:r w:rsidR="00AD7410">
              <w:rPr>
                <w:sz w:val="20"/>
                <w:szCs w:val="20"/>
              </w:rPr>
              <w:t>W</w:t>
            </w:r>
            <w:r w:rsidRPr="00EC045A">
              <w:rPr>
                <w:sz w:val="20"/>
                <w:szCs w:val="20"/>
              </w:rPr>
              <w:t xml:space="preserve">ymagań </w:t>
            </w:r>
            <w:r w:rsidR="00AD7410">
              <w:rPr>
                <w:sz w:val="20"/>
                <w:szCs w:val="20"/>
              </w:rPr>
              <w:t>O</w:t>
            </w:r>
            <w:r w:rsidRPr="00EC045A">
              <w:rPr>
                <w:sz w:val="20"/>
                <w:szCs w:val="20"/>
              </w:rPr>
              <w:t>pcjonalnych (jeśli Uczestnik</w:t>
            </w:r>
            <w:r>
              <w:rPr>
                <w:sz w:val="20"/>
                <w:szCs w:val="20"/>
              </w:rPr>
              <w:t xml:space="preserve"> PCP deklarował ich spełnienie) w zakresie:</w:t>
            </w:r>
          </w:p>
          <w:p w14:paraId="5A9247FD" w14:textId="20784BE9" w:rsidR="001E7AC3" w:rsidRPr="0054210E" w:rsidRDefault="001E7AC3" w:rsidP="00643162">
            <w:pPr>
              <w:pStyle w:val="Akapitzlist"/>
              <w:numPr>
                <w:ilvl w:val="0"/>
                <w:numId w:val="16"/>
              </w:numPr>
              <w:spacing w:line="276" w:lineRule="auto"/>
              <w:rPr>
                <w:sz w:val="20"/>
                <w:szCs w:val="20"/>
              </w:rPr>
            </w:pPr>
            <w:r>
              <w:rPr>
                <w:sz w:val="20"/>
                <w:szCs w:val="20"/>
              </w:rPr>
              <w:t>system</w:t>
            </w:r>
            <w:r w:rsidRPr="0054210E">
              <w:rPr>
                <w:sz w:val="20"/>
                <w:szCs w:val="20"/>
              </w:rPr>
              <w:t xml:space="preserve"> autonomiczności Biogazowni </w:t>
            </w:r>
            <w:r>
              <w:rPr>
                <w:sz w:val="20"/>
                <w:szCs w:val="20"/>
              </w:rPr>
              <w:t>(</w:t>
            </w:r>
            <w:r w:rsidR="00AD7410">
              <w:rPr>
                <w:sz w:val="20"/>
                <w:szCs w:val="20"/>
              </w:rPr>
              <w:t>W</w:t>
            </w:r>
            <w:r>
              <w:rPr>
                <w:sz w:val="20"/>
                <w:szCs w:val="20"/>
              </w:rPr>
              <w:t xml:space="preserve">ymaganie </w:t>
            </w:r>
            <w:r w:rsidR="00AD7410">
              <w:rPr>
                <w:sz w:val="20"/>
                <w:szCs w:val="20"/>
              </w:rPr>
              <w:t>O</w:t>
            </w:r>
            <w:r>
              <w:rPr>
                <w:sz w:val="20"/>
                <w:szCs w:val="20"/>
              </w:rPr>
              <w:t>pcjonalne 3.1)</w:t>
            </w:r>
          </w:p>
          <w:p w14:paraId="38E08A7B" w14:textId="63EC5AF4" w:rsidR="001E7AC3" w:rsidRDefault="001E7AC3" w:rsidP="00643162">
            <w:pPr>
              <w:pStyle w:val="Akapitzlist"/>
              <w:numPr>
                <w:ilvl w:val="0"/>
                <w:numId w:val="16"/>
              </w:numPr>
              <w:spacing w:line="276" w:lineRule="auto"/>
              <w:rPr>
                <w:sz w:val="20"/>
                <w:szCs w:val="20"/>
              </w:rPr>
            </w:pPr>
            <w:r>
              <w:rPr>
                <w:sz w:val="20"/>
                <w:szCs w:val="20"/>
              </w:rPr>
              <w:t>produkcja</w:t>
            </w:r>
            <w:r w:rsidRPr="0054210E">
              <w:rPr>
                <w:sz w:val="20"/>
                <w:szCs w:val="20"/>
              </w:rPr>
              <w:t xml:space="preserve"> CO</w:t>
            </w:r>
            <w:r w:rsidRPr="0054210E">
              <w:rPr>
                <w:sz w:val="20"/>
                <w:szCs w:val="20"/>
                <w:vertAlign w:val="subscript"/>
              </w:rPr>
              <w:t>2</w:t>
            </w:r>
            <w:r>
              <w:rPr>
                <w:sz w:val="20"/>
                <w:szCs w:val="20"/>
              </w:rPr>
              <w:t xml:space="preserve"> (</w:t>
            </w:r>
            <w:r w:rsidR="00AD7410">
              <w:rPr>
                <w:sz w:val="20"/>
                <w:szCs w:val="20"/>
              </w:rPr>
              <w:t>W</w:t>
            </w:r>
            <w:r>
              <w:rPr>
                <w:sz w:val="20"/>
                <w:szCs w:val="20"/>
              </w:rPr>
              <w:t xml:space="preserve">ymaganie </w:t>
            </w:r>
            <w:r w:rsidR="00AD7410">
              <w:rPr>
                <w:sz w:val="20"/>
                <w:szCs w:val="20"/>
              </w:rPr>
              <w:t>O</w:t>
            </w:r>
            <w:r>
              <w:rPr>
                <w:sz w:val="20"/>
                <w:szCs w:val="20"/>
              </w:rPr>
              <w:t>pcjonalne 3.2),</w:t>
            </w:r>
          </w:p>
          <w:p w14:paraId="192D54CC" w14:textId="372032A3" w:rsidR="001E7AC3" w:rsidRDefault="001E7AC3" w:rsidP="00643162">
            <w:pPr>
              <w:pStyle w:val="Akapitzlist"/>
              <w:numPr>
                <w:ilvl w:val="0"/>
                <w:numId w:val="16"/>
              </w:numPr>
              <w:spacing w:line="276" w:lineRule="auto"/>
              <w:rPr>
                <w:sz w:val="20"/>
                <w:szCs w:val="20"/>
              </w:rPr>
            </w:pPr>
            <w:r w:rsidRPr="0054210E">
              <w:rPr>
                <w:sz w:val="20"/>
                <w:szCs w:val="20"/>
              </w:rPr>
              <w:t>zapewnienie nieprzerwanej ciągłości pracy Biogazowni</w:t>
            </w:r>
            <w:r>
              <w:rPr>
                <w:sz w:val="20"/>
                <w:szCs w:val="20"/>
              </w:rPr>
              <w:t xml:space="preserve"> (</w:t>
            </w:r>
            <w:r w:rsidR="00AD7410">
              <w:rPr>
                <w:sz w:val="20"/>
                <w:szCs w:val="20"/>
              </w:rPr>
              <w:t>W</w:t>
            </w:r>
            <w:r>
              <w:rPr>
                <w:sz w:val="20"/>
                <w:szCs w:val="20"/>
              </w:rPr>
              <w:t xml:space="preserve">ymaganie </w:t>
            </w:r>
            <w:r w:rsidR="00AD7410">
              <w:rPr>
                <w:sz w:val="20"/>
                <w:szCs w:val="20"/>
              </w:rPr>
              <w:t>O</w:t>
            </w:r>
            <w:r>
              <w:rPr>
                <w:sz w:val="20"/>
                <w:szCs w:val="20"/>
              </w:rPr>
              <w:t>pcjonalnej 3.3),</w:t>
            </w:r>
          </w:p>
          <w:p w14:paraId="7B1ACDDA" w14:textId="702FFCCE" w:rsidR="001E7AC3" w:rsidRDefault="001E7AC3" w:rsidP="00643162">
            <w:pPr>
              <w:pStyle w:val="Akapitzlist"/>
              <w:numPr>
                <w:ilvl w:val="0"/>
                <w:numId w:val="16"/>
              </w:numPr>
              <w:spacing w:line="276" w:lineRule="auto"/>
              <w:rPr>
                <w:sz w:val="20"/>
                <w:szCs w:val="20"/>
              </w:rPr>
            </w:pPr>
            <w:r w:rsidRPr="0054210E">
              <w:rPr>
                <w:sz w:val="20"/>
                <w:szCs w:val="20"/>
              </w:rPr>
              <w:t>ciepło spalania biometanu nie mniejsze niż 38,0 MJ/m</w:t>
            </w:r>
            <w:r w:rsidRPr="0054210E">
              <w:rPr>
                <w:sz w:val="20"/>
                <w:szCs w:val="20"/>
                <w:vertAlign w:val="superscript"/>
              </w:rPr>
              <w:t>3</w:t>
            </w:r>
            <w:r>
              <w:rPr>
                <w:sz w:val="20"/>
                <w:szCs w:val="20"/>
              </w:rPr>
              <w:t xml:space="preserve"> (</w:t>
            </w:r>
            <w:r w:rsidR="00AD7410">
              <w:rPr>
                <w:sz w:val="20"/>
                <w:szCs w:val="20"/>
              </w:rPr>
              <w:t>Wy</w:t>
            </w:r>
            <w:r>
              <w:rPr>
                <w:sz w:val="20"/>
                <w:szCs w:val="20"/>
              </w:rPr>
              <w:t xml:space="preserve">maganie </w:t>
            </w:r>
            <w:r w:rsidR="00AD7410">
              <w:rPr>
                <w:sz w:val="20"/>
                <w:szCs w:val="20"/>
              </w:rPr>
              <w:t>O</w:t>
            </w:r>
            <w:r>
              <w:rPr>
                <w:sz w:val="20"/>
                <w:szCs w:val="20"/>
              </w:rPr>
              <w:t>pcjonalne 3.4).</w:t>
            </w:r>
            <w:r w:rsidRPr="0054210E">
              <w:rPr>
                <w:sz w:val="20"/>
                <w:szCs w:val="20"/>
              </w:rPr>
              <w:t xml:space="preserve"> W przypadku deklaracji spełnienia tego </w:t>
            </w:r>
            <w:r w:rsidR="00AD7410">
              <w:rPr>
                <w:sz w:val="20"/>
                <w:szCs w:val="20"/>
              </w:rPr>
              <w:t>W</w:t>
            </w:r>
            <w:r w:rsidRPr="0054210E">
              <w:rPr>
                <w:sz w:val="20"/>
                <w:szCs w:val="20"/>
              </w:rPr>
              <w:t xml:space="preserve">ymagania </w:t>
            </w:r>
            <w:r w:rsidR="00AD7410">
              <w:rPr>
                <w:sz w:val="20"/>
                <w:szCs w:val="20"/>
              </w:rPr>
              <w:t>O</w:t>
            </w:r>
            <w:r w:rsidRPr="0054210E">
              <w:rPr>
                <w:sz w:val="20"/>
                <w:szCs w:val="20"/>
              </w:rPr>
              <w:t xml:space="preserve">pcjonalnego </w:t>
            </w:r>
            <w:r>
              <w:rPr>
                <w:sz w:val="20"/>
                <w:szCs w:val="20"/>
              </w:rPr>
              <w:t>Uczestnik PCP</w:t>
            </w:r>
            <w:r w:rsidRPr="0054210E">
              <w:rPr>
                <w:sz w:val="20"/>
                <w:szCs w:val="20"/>
              </w:rPr>
              <w:t xml:space="preserve"> musi zapewnić dodatkowo: system uzdatniania biogazu do biometanu, analizator biometanu, przepływomierz biometanu.</w:t>
            </w:r>
          </w:p>
          <w:p w14:paraId="4E5829CB" w14:textId="77777777" w:rsidR="001E7AC3" w:rsidRDefault="001E7AC3" w:rsidP="001E7AC3">
            <w:pPr>
              <w:spacing w:line="276" w:lineRule="auto"/>
              <w:rPr>
                <w:sz w:val="20"/>
                <w:szCs w:val="20"/>
              </w:rPr>
            </w:pPr>
          </w:p>
          <w:p w14:paraId="2748257E" w14:textId="77777777" w:rsidR="001E7AC3" w:rsidRPr="003830F0" w:rsidRDefault="001E7AC3" w:rsidP="001E7AC3">
            <w:pPr>
              <w:spacing w:line="276" w:lineRule="auto"/>
              <w:rPr>
                <w:sz w:val="20"/>
                <w:szCs w:val="20"/>
              </w:rPr>
            </w:pPr>
            <w:r w:rsidRPr="00F1517B">
              <w:rPr>
                <w:sz w:val="20"/>
                <w:szCs w:val="20"/>
              </w:rPr>
              <w:t xml:space="preserve">Zamawiający wymaga, aby po przeprowadzeniu weryfikacji spełnienia </w:t>
            </w:r>
            <w:r>
              <w:rPr>
                <w:sz w:val="20"/>
                <w:szCs w:val="20"/>
              </w:rPr>
              <w:t>ww.</w:t>
            </w:r>
            <w:r w:rsidRPr="00F1517B">
              <w:rPr>
                <w:sz w:val="20"/>
                <w:szCs w:val="20"/>
              </w:rPr>
              <w:t xml:space="preserve"> wymagań, Partner Strategiczny przekazał Zamawiającemu raport </w:t>
            </w:r>
            <w:r>
              <w:rPr>
                <w:sz w:val="20"/>
                <w:szCs w:val="20"/>
              </w:rPr>
              <w:t>z przeprowadzonej weryfikacji,</w:t>
            </w:r>
            <w:r w:rsidRPr="00F1517B">
              <w:rPr>
                <w:sz w:val="20"/>
                <w:szCs w:val="20"/>
              </w:rPr>
              <w:t xml:space="preserve"> w terminie ustalonym z Zamawiającym po podpisaniu Umowy. </w:t>
            </w:r>
          </w:p>
          <w:p w14:paraId="31CE7AC4" w14:textId="77777777" w:rsidR="001E7AC3" w:rsidRPr="008B6812" w:rsidRDefault="001E7AC3" w:rsidP="001E7AC3">
            <w:pPr>
              <w:pStyle w:val="Akapitzlist"/>
              <w:spacing w:line="276" w:lineRule="auto"/>
              <w:ind w:left="0"/>
              <w:jc w:val="both"/>
              <w:rPr>
                <w:rFonts w:eastAsiaTheme="minorEastAsia"/>
                <w:sz w:val="20"/>
                <w:szCs w:val="20"/>
              </w:rPr>
            </w:pPr>
          </w:p>
        </w:tc>
        <w:tc>
          <w:tcPr>
            <w:tcW w:w="1985" w:type="dxa"/>
          </w:tcPr>
          <w:p w14:paraId="59487AEE" w14:textId="136343A9" w:rsidR="001E7AC3" w:rsidRDefault="001E7AC3" w:rsidP="001E7AC3">
            <w:pPr>
              <w:spacing w:line="276" w:lineRule="auto"/>
              <w:rPr>
                <w:sz w:val="20"/>
                <w:szCs w:val="20"/>
              </w:rPr>
            </w:pPr>
            <w:r>
              <w:rPr>
                <w:sz w:val="20"/>
                <w:szCs w:val="20"/>
              </w:rPr>
              <w:lastRenderedPageBreak/>
              <w:t xml:space="preserve">W okresie </w:t>
            </w:r>
            <w:r w:rsidRPr="00A81688">
              <w:rPr>
                <w:rFonts w:eastAsiaTheme="minorEastAsia"/>
                <w:sz w:val="20"/>
                <w:szCs w:val="20"/>
              </w:rPr>
              <w:t xml:space="preserve">od </w:t>
            </w:r>
            <w:r>
              <w:rPr>
                <w:rFonts w:eastAsiaTheme="minorEastAsia"/>
                <w:sz w:val="20"/>
                <w:szCs w:val="20"/>
              </w:rPr>
              <w:t xml:space="preserve">otrzymania od </w:t>
            </w:r>
            <w:r w:rsidRPr="00A81688">
              <w:rPr>
                <w:rFonts w:eastAsiaTheme="minorEastAsia"/>
                <w:sz w:val="20"/>
                <w:szCs w:val="20"/>
              </w:rPr>
              <w:t>Zamawiającego inf</w:t>
            </w:r>
            <w:r>
              <w:rPr>
                <w:rFonts w:eastAsiaTheme="minorEastAsia"/>
                <w:sz w:val="20"/>
                <w:szCs w:val="20"/>
              </w:rPr>
              <w:t>ormacji o terminie rozpoczęcia r</w:t>
            </w:r>
            <w:r w:rsidRPr="00A81688">
              <w:rPr>
                <w:rFonts w:eastAsiaTheme="minorEastAsia"/>
                <w:sz w:val="20"/>
                <w:szCs w:val="20"/>
              </w:rPr>
              <w:t>ozruchu</w:t>
            </w:r>
            <w:r>
              <w:rPr>
                <w:sz w:val="20"/>
                <w:szCs w:val="20"/>
              </w:rPr>
              <w:t xml:space="preserve"> do dnia rozpoczęcia rozruchu </w:t>
            </w:r>
            <w:r>
              <w:rPr>
                <w:sz w:val="20"/>
                <w:szCs w:val="20"/>
              </w:rPr>
              <w:lastRenderedPageBreak/>
              <w:t>Demonstratora Technologii</w:t>
            </w:r>
          </w:p>
        </w:tc>
      </w:tr>
      <w:tr w:rsidR="001E7AC3" w:rsidRPr="00292CA0" w14:paraId="4591FEAF" w14:textId="77777777" w:rsidTr="50FE822B">
        <w:trPr>
          <w:trHeight w:val="1123"/>
          <w:jc w:val="center"/>
        </w:trPr>
        <w:tc>
          <w:tcPr>
            <w:tcW w:w="562" w:type="dxa"/>
            <w:shd w:val="clear" w:color="auto" w:fill="C5E0B3" w:themeFill="accent6" w:themeFillTint="66"/>
          </w:tcPr>
          <w:p w14:paraId="1C2D77A2" w14:textId="77777777" w:rsidR="001E7AC3" w:rsidRPr="00D97576" w:rsidRDefault="001E7AC3"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17534A29" w14:textId="25096968" w:rsidR="001E7AC3" w:rsidRPr="001F68C4" w:rsidDel="00B44CF8" w:rsidRDefault="001E7AC3" w:rsidP="001E7AC3">
            <w:pPr>
              <w:spacing w:line="276" w:lineRule="auto"/>
              <w:rPr>
                <w:rFonts w:cstheme="minorHAnsi"/>
                <w:b/>
                <w:sz w:val="20"/>
                <w:szCs w:val="20"/>
              </w:rPr>
            </w:pPr>
            <w:r w:rsidRPr="007512C5">
              <w:rPr>
                <w:rFonts w:cstheme="minorHAnsi"/>
                <w:b/>
                <w:sz w:val="20"/>
                <w:szCs w:val="20"/>
              </w:rPr>
              <w:t>Ewidencja i logistyka substratów w trakcie realizacji rozruchu i Testów Demonstratora Technologii</w:t>
            </w:r>
          </w:p>
        </w:tc>
        <w:tc>
          <w:tcPr>
            <w:tcW w:w="6378" w:type="dxa"/>
          </w:tcPr>
          <w:p w14:paraId="50B1CF14" w14:textId="2FE31C9B" w:rsidR="001E7AC3" w:rsidRPr="008B6812" w:rsidRDefault="001E7AC3" w:rsidP="001E7AC3">
            <w:pPr>
              <w:pStyle w:val="Akapitzlist"/>
              <w:spacing w:line="276" w:lineRule="auto"/>
              <w:ind w:left="0"/>
              <w:jc w:val="both"/>
              <w:rPr>
                <w:rFonts w:eastAsiaTheme="minorEastAsia"/>
                <w:sz w:val="20"/>
                <w:szCs w:val="20"/>
              </w:rPr>
            </w:pPr>
            <w:r w:rsidRPr="008B6812">
              <w:rPr>
                <w:rFonts w:eastAsiaTheme="minorEastAsia"/>
                <w:sz w:val="20"/>
                <w:szCs w:val="20"/>
              </w:rPr>
              <w:t>Zamawiający wymaga</w:t>
            </w:r>
            <w:r>
              <w:rPr>
                <w:rFonts w:eastAsiaTheme="minorEastAsia"/>
                <w:sz w:val="20"/>
                <w:szCs w:val="20"/>
              </w:rPr>
              <w:t>,</w:t>
            </w:r>
            <w:r w:rsidRPr="008B6812">
              <w:rPr>
                <w:rFonts w:eastAsiaTheme="minorEastAsia"/>
                <w:sz w:val="20"/>
                <w:szCs w:val="20"/>
              </w:rPr>
              <w:t xml:space="preserve"> aby Partner Strategiczny przez okres przeprowadzania rozruchu Demonstratora Technologii wykonywanego przez Uczestnika PCP oraz Testów Demonstratora Technologii ewidencjonował i odbierał od Dostawcy Substratów określone przez Zamawiającego substraty wchodzące w skład  wariantu substratowego wykorzystywanego w czasie rozruchu i Testów.  </w:t>
            </w:r>
          </w:p>
          <w:p w14:paraId="54BE43AF" w14:textId="1379F030" w:rsidR="001E7AC3" w:rsidRPr="008B6812" w:rsidRDefault="001E7AC3" w:rsidP="001E7AC3">
            <w:pPr>
              <w:spacing w:line="276" w:lineRule="auto"/>
              <w:jc w:val="both"/>
              <w:rPr>
                <w:rFonts w:eastAsiaTheme="minorEastAsia"/>
                <w:sz w:val="20"/>
                <w:szCs w:val="20"/>
              </w:rPr>
            </w:pPr>
            <w:r w:rsidRPr="008B6812">
              <w:rPr>
                <w:rFonts w:eastAsiaTheme="minorEastAsia"/>
                <w:sz w:val="20"/>
                <w:szCs w:val="20"/>
              </w:rPr>
              <w:t xml:space="preserve">Zamawiający wymaga od Partnera Strategicznego aby dostarczony substrat został </w:t>
            </w:r>
            <w:del w:id="341" w:author="Autor">
              <w:r w:rsidRPr="008B6812" w:rsidDel="00416575">
                <w:rPr>
                  <w:rFonts w:eastAsiaTheme="minorEastAsia"/>
                  <w:sz w:val="20"/>
                  <w:szCs w:val="20"/>
                </w:rPr>
                <w:delText xml:space="preserve">bezpośrednio i </w:delText>
              </w:r>
            </w:del>
            <w:r w:rsidRPr="008B6812">
              <w:rPr>
                <w:rFonts w:eastAsiaTheme="minorEastAsia"/>
                <w:sz w:val="20"/>
                <w:szCs w:val="20"/>
              </w:rPr>
              <w:t>niezwłocznie wprowadzony do ciągu technologicznego Demonstratora Technologii lub zmagazynowany w miejscach magazynowania substratów stałych lub płynnych wchodzących w zakres Demonstratora Technologii w celu uniknięcia utraty jakości substratów.</w:t>
            </w:r>
          </w:p>
          <w:p w14:paraId="43141504" w14:textId="6D1D055A" w:rsidR="001E7AC3" w:rsidRPr="008B6812" w:rsidRDefault="001E7AC3" w:rsidP="001E7AC3">
            <w:pPr>
              <w:spacing w:line="276" w:lineRule="auto"/>
              <w:jc w:val="both"/>
              <w:rPr>
                <w:rFonts w:eastAsiaTheme="minorEastAsia"/>
                <w:sz w:val="20"/>
                <w:szCs w:val="20"/>
              </w:rPr>
            </w:pPr>
          </w:p>
          <w:p w14:paraId="5AE1EBB7" w14:textId="77777777" w:rsidR="001E7AC3" w:rsidRPr="008B6812" w:rsidRDefault="001E7AC3" w:rsidP="001E7AC3">
            <w:pPr>
              <w:spacing w:line="276" w:lineRule="auto"/>
              <w:jc w:val="both"/>
              <w:rPr>
                <w:rFonts w:eastAsiaTheme="minorEastAsia"/>
                <w:sz w:val="20"/>
                <w:szCs w:val="20"/>
              </w:rPr>
            </w:pPr>
            <w:r w:rsidRPr="008B6812">
              <w:rPr>
                <w:rFonts w:eastAsiaTheme="minorEastAsia"/>
                <w:sz w:val="20"/>
                <w:szCs w:val="20"/>
              </w:rPr>
              <w:t xml:space="preserve">Zamawiający na 30 dni przed planowanym rozruchem Demonstratora Technologii przekaże Partnerowi Strategicznemu informację o terminie planowanego rozruchu Demonstratora Technologii. </w:t>
            </w:r>
          </w:p>
          <w:p w14:paraId="281CAA7E" w14:textId="4B40C74D" w:rsidR="001E7AC3" w:rsidRPr="008B6812" w:rsidRDefault="001E7AC3" w:rsidP="001E7AC3">
            <w:pPr>
              <w:spacing w:line="276" w:lineRule="auto"/>
              <w:jc w:val="both"/>
              <w:rPr>
                <w:rFonts w:eastAsiaTheme="minorEastAsia"/>
                <w:sz w:val="20"/>
                <w:szCs w:val="20"/>
              </w:rPr>
            </w:pPr>
            <w:r w:rsidRPr="008B6812">
              <w:rPr>
                <w:rFonts w:eastAsiaTheme="minorEastAsia"/>
                <w:sz w:val="20"/>
                <w:szCs w:val="20"/>
              </w:rPr>
              <w:t xml:space="preserve">Zamawiający wymaga aby Partner Strategiczny </w:t>
            </w:r>
            <w:del w:id="342" w:author="Autor">
              <w:r w:rsidRPr="008B6812" w:rsidDel="00416575">
                <w:rPr>
                  <w:rFonts w:eastAsiaTheme="minorEastAsia"/>
                  <w:sz w:val="20"/>
                  <w:szCs w:val="20"/>
                </w:rPr>
                <w:delText xml:space="preserve">każdorazowo </w:delText>
              </w:r>
            </w:del>
            <w:r w:rsidRPr="008B6812">
              <w:rPr>
                <w:rFonts w:eastAsiaTheme="minorEastAsia"/>
                <w:sz w:val="20"/>
                <w:szCs w:val="20"/>
              </w:rPr>
              <w:t xml:space="preserve">przy odbiorze nowej dostawy substratów </w:t>
            </w:r>
            <w:ins w:id="343" w:author="Autor">
              <w:r w:rsidR="00416575">
                <w:rPr>
                  <w:rFonts w:eastAsiaTheme="minorEastAsia"/>
                  <w:sz w:val="20"/>
                  <w:szCs w:val="20"/>
                </w:rPr>
                <w:t xml:space="preserve">stałych </w:t>
              </w:r>
            </w:ins>
            <w:r w:rsidRPr="008B6812">
              <w:rPr>
                <w:rFonts w:eastAsiaTheme="minorEastAsia"/>
                <w:sz w:val="20"/>
                <w:szCs w:val="20"/>
              </w:rPr>
              <w:t xml:space="preserve">od Dostawcy Substratów dokonał jej weryfikacji organoleptycznej pod kątem ewentualnego zanieczyszczenia mechanicznego np. kamieniami, piaskiem, gałęziami, szkłem, elementami metalowymi, sznurkami, tekstyliami itp. </w:t>
            </w:r>
            <w:del w:id="344" w:author="Autor">
              <w:r w:rsidRPr="008B6812" w:rsidDel="00416575">
                <w:rPr>
                  <w:rFonts w:eastAsiaTheme="minorEastAsia"/>
                  <w:sz w:val="20"/>
                  <w:szCs w:val="20"/>
                </w:rPr>
                <w:delText xml:space="preserve">Zamawiający wymaga, aby surowce przekazywane do Demonstratora Technologii były pozbawione większych elementów ww. zanieczyszczeń. </w:delText>
              </w:r>
            </w:del>
            <w:r w:rsidRPr="008B6812">
              <w:rPr>
                <w:rFonts w:eastAsiaTheme="minorEastAsia"/>
                <w:sz w:val="20"/>
                <w:szCs w:val="20"/>
              </w:rPr>
              <w:t>Ponadto Zamawiający wymaga aby Partner Strategiczny zwracał uwagę, czy dostarczane substraty są wolne od pleśni, grzybów i elementów gnilnych.</w:t>
            </w:r>
          </w:p>
          <w:p w14:paraId="6F8FF58F" w14:textId="77777777" w:rsidR="001E7AC3" w:rsidRPr="008B6812" w:rsidRDefault="001E7AC3" w:rsidP="001E7AC3">
            <w:pPr>
              <w:spacing w:line="276" w:lineRule="auto"/>
              <w:jc w:val="both"/>
              <w:rPr>
                <w:rFonts w:eastAsiaTheme="minorEastAsia"/>
                <w:sz w:val="20"/>
                <w:szCs w:val="20"/>
              </w:rPr>
            </w:pPr>
          </w:p>
          <w:p w14:paraId="25886EB7" w14:textId="52B66DFB" w:rsidR="001E7AC3" w:rsidRPr="008B6812" w:rsidRDefault="001E7AC3" w:rsidP="001E7AC3">
            <w:pPr>
              <w:spacing w:line="276" w:lineRule="auto"/>
              <w:jc w:val="both"/>
              <w:rPr>
                <w:rFonts w:eastAsiaTheme="minorEastAsia"/>
                <w:sz w:val="20"/>
                <w:szCs w:val="20"/>
              </w:rPr>
            </w:pPr>
            <w:r w:rsidRPr="008B6812">
              <w:rPr>
                <w:rFonts w:eastAsiaTheme="minorEastAsia"/>
                <w:sz w:val="20"/>
                <w:szCs w:val="20"/>
              </w:rPr>
              <w:t>Dokładna lista substratów stałych i płynnych, jakie Partner Strategiczny będzie odbierał na poczet rozruchu i Testów Demonstratora Technologii, zostanie przekazana przez Zamawiającego na 14 dni przed ich rozpoczęciem.</w:t>
            </w:r>
          </w:p>
          <w:p w14:paraId="7150C53B" w14:textId="77777777" w:rsidR="001E7AC3" w:rsidRPr="004E47A9" w:rsidRDefault="001E7AC3" w:rsidP="001E7AC3">
            <w:pPr>
              <w:spacing w:line="276" w:lineRule="auto"/>
              <w:jc w:val="both"/>
              <w:rPr>
                <w:sz w:val="20"/>
                <w:szCs w:val="20"/>
              </w:rPr>
            </w:pPr>
          </w:p>
        </w:tc>
        <w:tc>
          <w:tcPr>
            <w:tcW w:w="1985" w:type="dxa"/>
          </w:tcPr>
          <w:p w14:paraId="47711F34" w14:textId="77777777" w:rsidR="001E7AC3" w:rsidRDefault="001E7AC3" w:rsidP="001E7AC3">
            <w:pPr>
              <w:spacing w:line="276" w:lineRule="auto"/>
              <w:rPr>
                <w:sz w:val="20"/>
                <w:szCs w:val="20"/>
              </w:rPr>
            </w:pPr>
            <w:r>
              <w:rPr>
                <w:sz w:val="20"/>
                <w:szCs w:val="20"/>
              </w:rPr>
              <w:t xml:space="preserve">Okres realizacji działania: </w:t>
            </w:r>
          </w:p>
          <w:p w14:paraId="42AB6D6E" w14:textId="41AFB490" w:rsidR="001E7AC3" w:rsidRPr="007C6C7A" w:rsidRDefault="001E7AC3" w:rsidP="001E7AC3">
            <w:pPr>
              <w:spacing w:line="276" w:lineRule="auto"/>
              <w:rPr>
                <w:sz w:val="20"/>
                <w:szCs w:val="20"/>
              </w:rPr>
            </w:pPr>
            <w:r>
              <w:rPr>
                <w:sz w:val="20"/>
                <w:szCs w:val="20"/>
              </w:rPr>
              <w:t>w terminie od pierwszego dnia rozruchu Demonstratora Technologii do ostatniego dnia Testów Demonstratora Technologii.</w:t>
            </w:r>
          </w:p>
        </w:tc>
      </w:tr>
      <w:tr w:rsidR="001E7AC3" w:rsidRPr="00292CA0" w14:paraId="05FB42AA" w14:textId="77777777" w:rsidTr="50FE822B">
        <w:trPr>
          <w:trHeight w:val="1123"/>
          <w:jc w:val="center"/>
        </w:trPr>
        <w:tc>
          <w:tcPr>
            <w:tcW w:w="562" w:type="dxa"/>
            <w:shd w:val="clear" w:color="auto" w:fill="C5E0B3" w:themeFill="accent6" w:themeFillTint="66"/>
          </w:tcPr>
          <w:p w14:paraId="68EE3527" w14:textId="77777777" w:rsidR="001E7AC3" w:rsidRPr="00D97576" w:rsidRDefault="001E7AC3"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3119949D" w14:textId="54E48BBA" w:rsidR="001E7AC3" w:rsidRDefault="001E7AC3" w:rsidP="001E7AC3">
            <w:pPr>
              <w:spacing w:line="276" w:lineRule="auto"/>
              <w:rPr>
                <w:rFonts w:cstheme="minorHAnsi"/>
                <w:b/>
                <w:sz w:val="20"/>
                <w:szCs w:val="20"/>
              </w:rPr>
            </w:pPr>
            <w:r>
              <w:rPr>
                <w:rFonts w:cstheme="minorHAnsi"/>
                <w:b/>
                <w:sz w:val="20"/>
                <w:szCs w:val="20"/>
              </w:rPr>
              <w:t xml:space="preserve">Zagospodarowanie masy pofermentacyjnej </w:t>
            </w:r>
            <w:r w:rsidRPr="007512C5">
              <w:rPr>
                <w:rFonts w:cstheme="minorHAnsi"/>
                <w:b/>
                <w:sz w:val="20"/>
                <w:szCs w:val="20"/>
              </w:rPr>
              <w:t>w trakcie realizacji rozruchu i Testów Demonstratora Technologii</w:t>
            </w:r>
          </w:p>
          <w:p w14:paraId="157A1973" w14:textId="1E39A59E" w:rsidR="001E7AC3" w:rsidRPr="00AC65E4" w:rsidDel="00AC65E4" w:rsidRDefault="001E7AC3" w:rsidP="001E7AC3">
            <w:pPr>
              <w:spacing w:line="276" w:lineRule="auto"/>
              <w:rPr>
                <w:rFonts w:cstheme="minorHAnsi"/>
                <w:b/>
                <w:sz w:val="20"/>
                <w:szCs w:val="20"/>
              </w:rPr>
            </w:pPr>
          </w:p>
        </w:tc>
        <w:tc>
          <w:tcPr>
            <w:tcW w:w="6378" w:type="dxa"/>
          </w:tcPr>
          <w:p w14:paraId="0ED51A85" w14:textId="7B0312F8" w:rsidR="001E7AC3" w:rsidRPr="008B6812" w:rsidRDefault="001E7AC3" w:rsidP="001E7AC3">
            <w:pPr>
              <w:spacing w:line="276" w:lineRule="auto"/>
              <w:jc w:val="both"/>
              <w:rPr>
                <w:rFonts w:eastAsiaTheme="minorEastAsia"/>
                <w:sz w:val="20"/>
              </w:rPr>
            </w:pPr>
            <w:r w:rsidRPr="008B6812">
              <w:rPr>
                <w:rFonts w:eastAsiaTheme="minorEastAsia"/>
                <w:sz w:val="20"/>
              </w:rPr>
              <w:t>Zamawiający wymaga aby Partner Strategiczny w trakcie Testów Demonstratora Technologii zagospodarowywał poferment (w postaci ciekłej i stałej) pochodzącą z Demonstratora Technologii.</w:t>
            </w:r>
          </w:p>
          <w:p w14:paraId="67E3ECFE" w14:textId="77777777" w:rsidR="001E7AC3" w:rsidRPr="008B6812" w:rsidRDefault="001E7AC3" w:rsidP="001E7AC3">
            <w:pPr>
              <w:spacing w:line="276" w:lineRule="auto"/>
              <w:jc w:val="both"/>
              <w:rPr>
                <w:rFonts w:eastAsiaTheme="minorEastAsia"/>
                <w:sz w:val="20"/>
              </w:rPr>
            </w:pPr>
          </w:p>
          <w:p w14:paraId="56ED7369" w14:textId="77777777" w:rsidR="00416575" w:rsidRDefault="001E7AC3" w:rsidP="001E7AC3">
            <w:pPr>
              <w:spacing w:line="276" w:lineRule="auto"/>
              <w:jc w:val="both"/>
              <w:rPr>
                <w:ins w:id="345" w:author="Autor"/>
                <w:rFonts w:eastAsiaTheme="minorEastAsia"/>
                <w:sz w:val="20"/>
              </w:rPr>
            </w:pPr>
            <w:r w:rsidRPr="008B6812">
              <w:rPr>
                <w:rFonts w:eastAsiaTheme="minorEastAsia"/>
                <w:sz w:val="20"/>
              </w:rPr>
              <w:t>W sytuacji, gdy poferment będzie spełniał wymagania</w:t>
            </w:r>
            <w:ins w:id="346" w:author="Autor">
              <w:r w:rsidR="00416575">
                <w:rPr>
                  <w:rFonts w:eastAsiaTheme="minorEastAsia"/>
                  <w:sz w:val="20"/>
                </w:rPr>
                <w:t>:</w:t>
              </w:r>
            </w:ins>
          </w:p>
          <w:p w14:paraId="37CAA246" w14:textId="77777777" w:rsidR="00416575" w:rsidRPr="00416575" w:rsidRDefault="001E7AC3" w:rsidP="00416575">
            <w:pPr>
              <w:pStyle w:val="Akapitzlist"/>
              <w:numPr>
                <w:ilvl w:val="0"/>
                <w:numId w:val="62"/>
              </w:numPr>
              <w:spacing w:line="276" w:lineRule="auto"/>
              <w:jc w:val="both"/>
              <w:rPr>
                <w:ins w:id="347" w:author="Autor"/>
                <w:rFonts w:eastAsiaTheme="minorEastAsia"/>
                <w:sz w:val="20"/>
              </w:rPr>
            </w:pPr>
            <w:del w:id="348" w:author="Autor">
              <w:r w:rsidRPr="00416575" w:rsidDel="00416575">
                <w:rPr>
                  <w:rFonts w:eastAsiaTheme="minorEastAsia"/>
                  <w:sz w:val="20"/>
                </w:rPr>
                <w:delText xml:space="preserve"> </w:delText>
              </w:r>
            </w:del>
            <w:r w:rsidRPr="00416575">
              <w:rPr>
                <w:rFonts w:eastAsiaTheme="minorEastAsia"/>
                <w:sz w:val="20"/>
              </w:rPr>
              <w:t>Załącznika V, Rozdział III, Sekcja 3, ust. 1 –</w:t>
            </w:r>
            <w:r w:rsidRPr="00416575">
              <w:rPr>
                <w:rFonts w:eastAsiaTheme="minorEastAsia"/>
                <w:i/>
                <w:iCs/>
                <w:sz w:val="20"/>
              </w:rPr>
              <w:t xml:space="preserve"> Rozporządzenia Komisji (UE) NR 142/2011 z dnia 25 lutego 2011 r. w sprawie wykonania rozporządzenia Parlamentu Europejskiego i Rady (WE) nr 1069/2009 określającego przepisy sanitarne dotyczące produktów ubocznych pochodzenia zwierzęcego, nieprzeznaczonych do spożycia przez ludzi, oraz w sprawie wykonania dyrektywy Rady 97/78/WE w odniesieniu do niektórych próbek i przedmiotów zwolnionych z kontroli weterynaryjnych na granicach w myśl tej dyrektywy, </w:t>
            </w:r>
          </w:p>
          <w:p w14:paraId="73C018EA" w14:textId="77777777" w:rsidR="00416575" w:rsidRPr="00312328" w:rsidRDefault="00416575" w:rsidP="00416575">
            <w:pPr>
              <w:spacing w:line="276" w:lineRule="auto"/>
              <w:ind w:left="340"/>
              <w:jc w:val="both"/>
              <w:rPr>
                <w:ins w:id="349" w:author="Autor"/>
                <w:sz w:val="20"/>
                <w:szCs w:val="20"/>
              </w:rPr>
            </w:pPr>
            <w:ins w:id="350" w:author="Autor">
              <w:r w:rsidRPr="00312328">
                <w:rPr>
                  <w:sz w:val="20"/>
                  <w:szCs w:val="20"/>
                </w:rPr>
                <w:lastRenderedPageBreak/>
                <w:t>•</w:t>
              </w:r>
              <w:r w:rsidRPr="00312328">
                <w:rPr>
                  <w:sz w:val="20"/>
                  <w:szCs w:val="20"/>
                </w:rPr>
                <w:tab/>
                <w:t xml:space="preserve">zapisów z § 14 ust. 1-3 </w:t>
              </w:r>
              <w:r w:rsidRPr="00384B1F">
                <w:rPr>
                  <w:i/>
                  <w:sz w:val="20"/>
                  <w:szCs w:val="20"/>
                </w:rPr>
                <w:t>Rozporządzenia Ministra Rolnictwa i Wsi z dnia 18 czerwca 2008 r. w sprawie wykonania niektórych przepisów ustawy o nawozach i nawożeniu.</w:t>
              </w:r>
            </w:ins>
          </w:p>
          <w:p w14:paraId="3831BEA9" w14:textId="77777777" w:rsidR="00416575" w:rsidRDefault="00416575" w:rsidP="00416575">
            <w:pPr>
              <w:pStyle w:val="Akapitzlist"/>
              <w:spacing w:line="276" w:lineRule="auto"/>
              <w:ind w:left="360"/>
              <w:jc w:val="both"/>
              <w:rPr>
                <w:ins w:id="351" w:author="Autor"/>
                <w:rFonts w:eastAsiaTheme="minorEastAsia"/>
                <w:sz w:val="20"/>
              </w:rPr>
            </w:pPr>
          </w:p>
          <w:p w14:paraId="58B014A5" w14:textId="2B88BFC5" w:rsidR="001E7AC3" w:rsidRPr="00416575" w:rsidRDefault="001E7AC3" w:rsidP="00416575">
            <w:pPr>
              <w:spacing w:line="276" w:lineRule="auto"/>
              <w:jc w:val="both"/>
              <w:rPr>
                <w:rFonts w:eastAsiaTheme="minorEastAsia"/>
                <w:sz w:val="20"/>
              </w:rPr>
            </w:pPr>
            <w:r w:rsidRPr="00416575">
              <w:rPr>
                <w:rFonts w:eastAsiaTheme="minorEastAsia"/>
                <w:sz w:val="20"/>
              </w:rPr>
              <w:t xml:space="preserve">Partner Strategiczny ma obowiązek zagospodarować poferment zgodnie z obowiązującymi przepisami prawa i w sposób bezpieczny dla środowiska na własny koszt. </w:t>
            </w:r>
          </w:p>
          <w:p w14:paraId="082F030F" w14:textId="5AF3C280" w:rsidR="001E7AC3" w:rsidRPr="00D8532D" w:rsidRDefault="001E7AC3" w:rsidP="001E7AC3">
            <w:pPr>
              <w:spacing w:line="276" w:lineRule="auto"/>
              <w:jc w:val="both"/>
              <w:rPr>
                <w:rFonts w:eastAsiaTheme="minorEastAsia"/>
                <w:b/>
                <w:highlight w:val="yellow"/>
              </w:rPr>
            </w:pPr>
          </w:p>
        </w:tc>
        <w:tc>
          <w:tcPr>
            <w:tcW w:w="1985" w:type="dxa"/>
          </w:tcPr>
          <w:p w14:paraId="01B5FCF1" w14:textId="77777777" w:rsidR="001E7AC3" w:rsidRDefault="001E7AC3" w:rsidP="001E7AC3">
            <w:pPr>
              <w:spacing w:line="276" w:lineRule="auto"/>
              <w:rPr>
                <w:sz w:val="20"/>
                <w:szCs w:val="20"/>
              </w:rPr>
            </w:pPr>
            <w:r>
              <w:rPr>
                <w:sz w:val="20"/>
                <w:szCs w:val="20"/>
              </w:rPr>
              <w:lastRenderedPageBreak/>
              <w:t xml:space="preserve">Okres realizacji działania: </w:t>
            </w:r>
          </w:p>
          <w:p w14:paraId="0E95055C" w14:textId="3DB56AE4" w:rsidR="001E7AC3" w:rsidRPr="007C6C7A" w:rsidRDefault="001E7AC3" w:rsidP="001E7AC3">
            <w:pPr>
              <w:spacing w:line="276" w:lineRule="auto"/>
              <w:rPr>
                <w:sz w:val="20"/>
                <w:szCs w:val="20"/>
              </w:rPr>
            </w:pPr>
            <w:r>
              <w:rPr>
                <w:sz w:val="20"/>
                <w:szCs w:val="20"/>
              </w:rPr>
              <w:t>w terminie od pierwszego dnia rozruchu Demonstratora Technologii do ostatniego dnia Testów Demonstratora Technologii.</w:t>
            </w:r>
          </w:p>
        </w:tc>
      </w:tr>
      <w:tr w:rsidR="001E7AC3" w:rsidRPr="00292CA0" w14:paraId="34E9981B" w14:textId="77777777" w:rsidTr="50FE822B">
        <w:trPr>
          <w:trHeight w:val="1123"/>
          <w:jc w:val="center"/>
        </w:trPr>
        <w:tc>
          <w:tcPr>
            <w:tcW w:w="562" w:type="dxa"/>
            <w:shd w:val="clear" w:color="auto" w:fill="C5E0B3" w:themeFill="accent6" w:themeFillTint="66"/>
          </w:tcPr>
          <w:p w14:paraId="7E0AEA01" w14:textId="77777777" w:rsidR="001E7AC3" w:rsidRPr="00D97576" w:rsidRDefault="001E7AC3"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03C03442" w14:textId="75AE79C8" w:rsidR="001E7AC3" w:rsidRDefault="001E7AC3" w:rsidP="001E7AC3">
            <w:pPr>
              <w:spacing w:line="276" w:lineRule="auto"/>
              <w:rPr>
                <w:rFonts w:cstheme="minorHAnsi"/>
                <w:b/>
                <w:sz w:val="20"/>
                <w:szCs w:val="20"/>
              </w:rPr>
            </w:pPr>
            <w:r w:rsidRPr="00A31A09">
              <w:rPr>
                <w:rFonts w:eastAsiaTheme="minorEastAsia"/>
                <w:b/>
                <w:bCs/>
                <w:sz w:val="20"/>
              </w:rPr>
              <w:t xml:space="preserve">Testy Demonstratora Technologii </w:t>
            </w:r>
          </w:p>
        </w:tc>
        <w:tc>
          <w:tcPr>
            <w:tcW w:w="6378" w:type="dxa"/>
          </w:tcPr>
          <w:p w14:paraId="423558FC" w14:textId="3904E3C6" w:rsidR="001E7AC3" w:rsidRDefault="001E7AC3" w:rsidP="001E7AC3">
            <w:pPr>
              <w:spacing w:line="276" w:lineRule="auto"/>
              <w:jc w:val="both"/>
              <w:rPr>
                <w:sz w:val="20"/>
                <w:szCs w:val="20"/>
              </w:rPr>
            </w:pPr>
            <w:r>
              <w:rPr>
                <w:sz w:val="20"/>
                <w:szCs w:val="20"/>
              </w:rPr>
              <w:t xml:space="preserve">Zamawiający wymaga, aby </w:t>
            </w:r>
            <w:r w:rsidRPr="00A31A09">
              <w:rPr>
                <w:sz w:val="20"/>
                <w:szCs w:val="20"/>
              </w:rPr>
              <w:t>Partner Strategiczny po dokonanym przez Uczestnika PCP rozruchu</w:t>
            </w:r>
            <w:r>
              <w:rPr>
                <w:sz w:val="20"/>
                <w:szCs w:val="20"/>
              </w:rPr>
              <w:t xml:space="preserve"> mechanicznym i biotechnologicznym</w:t>
            </w:r>
            <w:r w:rsidRPr="00A31A09">
              <w:rPr>
                <w:sz w:val="20"/>
                <w:szCs w:val="20"/>
              </w:rPr>
              <w:t xml:space="preserve"> Demonstratora Technologii i osiągnięciu przez Demonstrator Technologii min. 85% wymaganej produkcji biogazu brutto na godzinę</w:t>
            </w:r>
            <w:r>
              <w:rPr>
                <w:sz w:val="20"/>
                <w:szCs w:val="20"/>
              </w:rPr>
              <w:t>,</w:t>
            </w:r>
            <w:r w:rsidRPr="00A31A09">
              <w:rPr>
                <w:sz w:val="20"/>
                <w:szCs w:val="20"/>
              </w:rPr>
              <w:t xml:space="preserve"> stanowiącej ekwiwalent mocy elektrycznej 499 kW z zachowaniem tolerancji</w:t>
            </w:r>
            <w:r>
              <w:rPr>
                <w:sz w:val="20"/>
                <w:szCs w:val="20"/>
              </w:rPr>
              <w:t xml:space="preserve"> technologicznej (-)5%, przeprowadził przez okres 30 dni Testy Demonstratora Technologii, uwzględniające:</w:t>
            </w:r>
          </w:p>
          <w:p w14:paraId="07591AC5" w14:textId="77777777" w:rsidR="001E7AC3" w:rsidRDefault="001E7AC3" w:rsidP="001E7AC3">
            <w:pPr>
              <w:spacing w:line="276" w:lineRule="auto"/>
              <w:jc w:val="both"/>
              <w:rPr>
                <w:sz w:val="20"/>
                <w:szCs w:val="20"/>
              </w:rPr>
            </w:pPr>
          </w:p>
          <w:p w14:paraId="29291889" w14:textId="717FD0F4" w:rsidR="001E7AC3" w:rsidRPr="00E60144" w:rsidRDefault="001E7AC3" w:rsidP="001E7AC3">
            <w:pPr>
              <w:spacing w:line="276" w:lineRule="auto"/>
              <w:jc w:val="both"/>
              <w:rPr>
                <w:sz w:val="20"/>
                <w:szCs w:val="20"/>
              </w:rPr>
            </w:pPr>
            <w:r>
              <w:rPr>
                <w:b/>
                <w:i/>
                <w:sz w:val="20"/>
                <w:szCs w:val="20"/>
              </w:rPr>
              <w:t xml:space="preserve">A. </w:t>
            </w:r>
            <w:r w:rsidRPr="00E60144">
              <w:rPr>
                <w:b/>
                <w:i/>
                <w:sz w:val="20"/>
                <w:szCs w:val="20"/>
              </w:rPr>
              <w:t xml:space="preserve">Weryfikację utrzymania </w:t>
            </w:r>
            <w:r>
              <w:rPr>
                <w:b/>
                <w:i/>
                <w:sz w:val="20"/>
                <w:szCs w:val="20"/>
              </w:rPr>
              <w:t xml:space="preserve">średniej </w:t>
            </w:r>
            <w:r w:rsidRPr="00E60144">
              <w:rPr>
                <w:b/>
                <w:i/>
                <w:sz w:val="20"/>
                <w:szCs w:val="20"/>
              </w:rPr>
              <w:t xml:space="preserve">produkcji biogazu przez Demonstrator Technologii na poziomie </w:t>
            </w:r>
            <w:r>
              <w:rPr>
                <w:b/>
                <w:i/>
                <w:sz w:val="20"/>
                <w:szCs w:val="20"/>
              </w:rPr>
              <w:t>min. 85%</w:t>
            </w:r>
          </w:p>
          <w:p w14:paraId="3F0CED13" w14:textId="10C4BACA" w:rsidR="001E7AC3" w:rsidRPr="00A31A09" w:rsidRDefault="001E7AC3" w:rsidP="001E7AC3">
            <w:pPr>
              <w:spacing w:line="276" w:lineRule="auto"/>
              <w:jc w:val="both"/>
              <w:rPr>
                <w:sz w:val="20"/>
                <w:szCs w:val="20"/>
              </w:rPr>
            </w:pPr>
            <w:r>
              <w:rPr>
                <w:sz w:val="20"/>
                <w:szCs w:val="20"/>
              </w:rPr>
              <w:t xml:space="preserve">Zamawiający wymaga, aby </w:t>
            </w:r>
            <w:r w:rsidRPr="00E60144">
              <w:rPr>
                <w:sz w:val="20"/>
                <w:szCs w:val="20"/>
              </w:rPr>
              <w:t>Partner Strategiczny</w:t>
            </w:r>
            <w:r>
              <w:rPr>
                <w:sz w:val="20"/>
                <w:szCs w:val="20"/>
              </w:rPr>
              <w:t xml:space="preserve"> rozpoczął weryfikację w momencie osiągnięcia przez Demonstrator Technologii</w:t>
            </w:r>
            <w:r w:rsidRPr="00E60144">
              <w:rPr>
                <w:sz w:val="20"/>
                <w:szCs w:val="20"/>
              </w:rPr>
              <w:t xml:space="preserve"> </w:t>
            </w:r>
            <w:r>
              <w:rPr>
                <w:sz w:val="20"/>
                <w:szCs w:val="20"/>
              </w:rPr>
              <w:t xml:space="preserve">średniej dobowej produkcji biogazu brutto na poziomie 85% </w:t>
            </w:r>
            <w:r w:rsidRPr="00E60144">
              <w:rPr>
                <w:sz w:val="20"/>
                <w:szCs w:val="20"/>
              </w:rPr>
              <w:t>ekwiwalent</w:t>
            </w:r>
            <w:r>
              <w:rPr>
                <w:sz w:val="20"/>
                <w:szCs w:val="20"/>
              </w:rPr>
              <w:t>u</w:t>
            </w:r>
            <w:r w:rsidRPr="00E60144">
              <w:rPr>
                <w:sz w:val="20"/>
                <w:szCs w:val="20"/>
              </w:rPr>
              <w:t xml:space="preserve"> mocy elektrycznej 499 kW z zachowaniem tolerancji technologicznej (-)5%</w:t>
            </w:r>
            <w:r>
              <w:rPr>
                <w:sz w:val="20"/>
                <w:szCs w:val="20"/>
              </w:rPr>
              <w:t xml:space="preserve"> i prowadził tę weryfikację przez okres 30 kolejnych dni.</w:t>
            </w:r>
          </w:p>
          <w:p w14:paraId="20802621" w14:textId="77777777" w:rsidR="001E7AC3" w:rsidRPr="00A31A09" w:rsidRDefault="001E7AC3" w:rsidP="001E7AC3">
            <w:pPr>
              <w:spacing w:line="276" w:lineRule="auto"/>
              <w:jc w:val="both"/>
              <w:rPr>
                <w:sz w:val="20"/>
                <w:szCs w:val="20"/>
              </w:rPr>
            </w:pPr>
          </w:p>
          <w:p w14:paraId="6F437A34" w14:textId="4F54DA1C" w:rsidR="001E7AC3" w:rsidRPr="003830F0" w:rsidRDefault="001E7AC3" w:rsidP="001E7AC3">
            <w:pPr>
              <w:spacing w:line="276" w:lineRule="auto"/>
              <w:jc w:val="both"/>
              <w:rPr>
                <w:b/>
                <w:i/>
                <w:sz w:val="20"/>
                <w:szCs w:val="20"/>
              </w:rPr>
            </w:pPr>
            <w:r w:rsidRPr="003830F0">
              <w:rPr>
                <w:b/>
                <w:i/>
                <w:sz w:val="20"/>
                <w:szCs w:val="20"/>
              </w:rPr>
              <w:t>B.</w:t>
            </w:r>
            <w:r w:rsidRPr="003830F0">
              <w:rPr>
                <w:b/>
                <w:i/>
                <w:sz w:val="20"/>
                <w:szCs w:val="20"/>
              </w:rPr>
              <w:tab/>
              <w:t>Weryfikacj</w:t>
            </w:r>
            <w:r>
              <w:rPr>
                <w:b/>
                <w:i/>
                <w:sz w:val="20"/>
                <w:szCs w:val="20"/>
              </w:rPr>
              <w:t>ę</w:t>
            </w:r>
            <w:r w:rsidRPr="003830F0">
              <w:rPr>
                <w:b/>
                <w:i/>
                <w:sz w:val="20"/>
                <w:szCs w:val="20"/>
              </w:rPr>
              <w:t xml:space="preserve"> Demonstratora Technologii pod kątem </w:t>
            </w:r>
            <w:r w:rsidR="00AD7410">
              <w:rPr>
                <w:b/>
                <w:i/>
                <w:sz w:val="20"/>
                <w:szCs w:val="20"/>
              </w:rPr>
              <w:t>Wymagań Obligatoryjnych</w:t>
            </w:r>
            <w:r w:rsidRPr="003830F0">
              <w:rPr>
                <w:b/>
                <w:i/>
                <w:sz w:val="20"/>
                <w:szCs w:val="20"/>
              </w:rPr>
              <w:t xml:space="preserve"> </w:t>
            </w:r>
          </w:p>
          <w:p w14:paraId="1BF4E523" w14:textId="77A8FAE4" w:rsidR="001E7AC3" w:rsidRPr="00A31A09" w:rsidRDefault="001E7AC3" w:rsidP="001E7AC3">
            <w:pPr>
              <w:spacing w:line="276" w:lineRule="auto"/>
              <w:jc w:val="both"/>
              <w:rPr>
                <w:sz w:val="20"/>
                <w:szCs w:val="20"/>
              </w:rPr>
            </w:pPr>
            <w:r>
              <w:rPr>
                <w:sz w:val="20"/>
                <w:szCs w:val="20"/>
              </w:rPr>
              <w:t xml:space="preserve">Zamawiający wymaga, aby </w:t>
            </w:r>
            <w:r w:rsidRPr="00A31A09">
              <w:rPr>
                <w:sz w:val="20"/>
                <w:szCs w:val="20"/>
              </w:rPr>
              <w:t xml:space="preserve">Partner Strategiczny w czasie Testów </w:t>
            </w:r>
            <w:r>
              <w:rPr>
                <w:sz w:val="20"/>
                <w:szCs w:val="20"/>
              </w:rPr>
              <w:t xml:space="preserve">Demonstratora </w:t>
            </w:r>
            <w:r w:rsidRPr="00A31A09">
              <w:rPr>
                <w:sz w:val="20"/>
                <w:szCs w:val="20"/>
              </w:rPr>
              <w:t>na zlecenie i w uzgodnieniu z Zamawiającym dokon</w:t>
            </w:r>
            <w:r>
              <w:rPr>
                <w:sz w:val="20"/>
                <w:szCs w:val="20"/>
              </w:rPr>
              <w:t>ał</w:t>
            </w:r>
            <w:r w:rsidRPr="00A31A09">
              <w:rPr>
                <w:sz w:val="20"/>
                <w:szCs w:val="20"/>
              </w:rPr>
              <w:t xml:space="preserve"> weryfikacji wskazanych przez Zamawiającego </w:t>
            </w:r>
            <w:r w:rsidR="00AD7410">
              <w:rPr>
                <w:sz w:val="20"/>
                <w:szCs w:val="20"/>
              </w:rPr>
              <w:t>Wymagań Obligatoryjnych</w:t>
            </w:r>
            <w:r w:rsidRPr="00A31A09">
              <w:rPr>
                <w:sz w:val="20"/>
                <w:szCs w:val="20"/>
              </w:rPr>
              <w:t xml:space="preserve"> oraz </w:t>
            </w:r>
            <w:r w:rsidR="00AD7410">
              <w:rPr>
                <w:sz w:val="20"/>
                <w:szCs w:val="20"/>
              </w:rPr>
              <w:t>W</w:t>
            </w:r>
            <w:r w:rsidRPr="00A31A09">
              <w:rPr>
                <w:sz w:val="20"/>
                <w:szCs w:val="20"/>
              </w:rPr>
              <w:t xml:space="preserve">ymagań </w:t>
            </w:r>
            <w:r w:rsidR="00AD7410">
              <w:rPr>
                <w:sz w:val="20"/>
                <w:szCs w:val="20"/>
              </w:rPr>
              <w:t>O</w:t>
            </w:r>
            <w:r w:rsidRPr="00A31A09">
              <w:rPr>
                <w:sz w:val="20"/>
                <w:szCs w:val="20"/>
              </w:rPr>
              <w:t xml:space="preserve">pcjonalnych (jeśli Uczestnik PCP deklarował ich spełnienie). Weryfikacja spełnienia </w:t>
            </w:r>
            <w:r w:rsidR="00AD7410">
              <w:rPr>
                <w:sz w:val="20"/>
                <w:szCs w:val="20"/>
              </w:rPr>
              <w:t>Wymagań Obligatoryjnych</w:t>
            </w:r>
            <w:r w:rsidRPr="00A31A09">
              <w:rPr>
                <w:sz w:val="20"/>
                <w:szCs w:val="20"/>
              </w:rPr>
              <w:t xml:space="preserve"> przez Technologię Uniwersalnej Biogazowni oraz Demonstrator Technologii </w:t>
            </w:r>
            <w:r>
              <w:rPr>
                <w:sz w:val="20"/>
                <w:szCs w:val="20"/>
              </w:rPr>
              <w:t>będzie</w:t>
            </w:r>
            <w:r w:rsidRPr="00A31A09">
              <w:rPr>
                <w:sz w:val="20"/>
                <w:szCs w:val="20"/>
              </w:rPr>
              <w:t xml:space="preserve"> obejmować spełnienie </w:t>
            </w:r>
            <w:r w:rsidR="00AD7410">
              <w:rPr>
                <w:sz w:val="20"/>
                <w:szCs w:val="20"/>
              </w:rPr>
              <w:t>Wymagań Obligatoryjnych</w:t>
            </w:r>
            <w:r>
              <w:rPr>
                <w:sz w:val="20"/>
                <w:szCs w:val="20"/>
              </w:rPr>
              <w:t xml:space="preserve"> wskazanych w Części D niniejszego dokumentu</w:t>
            </w:r>
            <w:r w:rsidRPr="00A31A09">
              <w:rPr>
                <w:sz w:val="20"/>
                <w:szCs w:val="20"/>
              </w:rPr>
              <w:t>, w tym:</w:t>
            </w:r>
          </w:p>
          <w:p w14:paraId="7C1498EC" w14:textId="37412DB0" w:rsidR="001E7AC3" w:rsidRPr="005803A1" w:rsidRDefault="001E7AC3" w:rsidP="00643162">
            <w:pPr>
              <w:pStyle w:val="Akapitzlist"/>
              <w:numPr>
                <w:ilvl w:val="0"/>
                <w:numId w:val="17"/>
              </w:numPr>
              <w:spacing w:line="276" w:lineRule="auto"/>
              <w:jc w:val="both"/>
              <w:rPr>
                <w:sz w:val="20"/>
                <w:szCs w:val="20"/>
              </w:rPr>
            </w:pPr>
            <w:r>
              <w:rPr>
                <w:sz w:val="20"/>
                <w:szCs w:val="20"/>
              </w:rPr>
              <w:t xml:space="preserve">uniwersalności substratowej Technologii - </w:t>
            </w:r>
            <w:r w:rsidR="00AD7410">
              <w:rPr>
                <w:sz w:val="20"/>
                <w:szCs w:val="20"/>
              </w:rPr>
              <w:t>Wymaganie Obligatoryjne</w:t>
            </w:r>
            <w:r w:rsidRPr="005803A1">
              <w:rPr>
                <w:sz w:val="20"/>
                <w:szCs w:val="20"/>
              </w:rPr>
              <w:t xml:space="preserve"> nr 1.1.</w:t>
            </w:r>
            <w:r>
              <w:rPr>
                <w:sz w:val="20"/>
                <w:szCs w:val="20"/>
              </w:rPr>
              <w:t>,</w:t>
            </w:r>
          </w:p>
          <w:p w14:paraId="77124CD0" w14:textId="5F6AE0C6" w:rsidR="001E7AC3" w:rsidRDefault="001E7AC3" w:rsidP="00643162">
            <w:pPr>
              <w:pStyle w:val="Akapitzlist"/>
              <w:numPr>
                <w:ilvl w:val="0"/>
                <w:numId w:val="17"/>
              </w:numPr>
              <w:spacing w:line="276" w:lineRule="auto"/>
              <w:jc w:val="both"/>
              <w:rPr>
                <w:sz w:val="20"/>
                <w:szCs w:val="20"/>
              </w:rPr>
            </w:pPr>
            <w:r w:rsidRPr="005803A1">
              <w:rPr>
                <w:sz w:val="20"/>
                <w:szCs w:val="20"/>
              </w:rPr>
              <w:t>bezodorowości</w:t>
            </w:r>
            <w:r>
              <w:rPr>
                <w:sz w:val="20"/>
                <w:szCs w:val="20"/>
              </w:rPr>
              <w:t xml:space="preserve"> Technologii - </w:t>
            </w:r>
            <w:r w:rsidR="00AD7410">
              <w:rPr>
                <w:sz w:val="20"/>
                <w:szCs w:val="20"/>
              </w:rPr>
              <w:t>Wymaganie Obligatoryjne</w:t>
            </w:r>
            <w:r>
              <w:rPr>
                <w:sz w:val="20"/>
                <w:szCs w:val="20"/>
              </w:rPr>
              <w:t xml:space="preserve"> nr 1.2.,</w:t>
            </w:r>
          </w:p>
          <w:p w14:paraId="636D62B5" w14:textId="3BD2862B" w:rsidR="001E7AC3" w:rsidRDefault="001E7AC3" w:rsidP="00643162">
            <w:pPr>
              <w:pStyle w:val="Akapitzlist"/>
              <w:numPr>
                <w:ilvl w:val="0"/>
                <w:numId w:val="17"/>
              </w:numPr>
              <w:spacing w:line="276" w:lineRule="auto"/>
              <w:jc w:val="both"/>
              <w:rPr>
                <w:sz w:val="20"/>
                <w:szCs w:val="20"/>
              </w:rPr>
            </w:pPr>
            <w:r>
              <w:rPr>
                <w:sz w:val="20"/>
                <w:szCs w:val="20"/>
              </w:rPr>
              <w:t xml:space="preserve">jakości biometanu - </w:t>
            </w:r>
            <w:r w:rsidR="00AD7410">
              <w:rPr>
                <w:sz w:val="20"/>
                <w:szCs w:val="20"/>
              </w:rPr>
              <w:t>Wymaganie Obligatoryjne</w:t>
            </w:r>
            <w:r w:rsidRPr="005803A1">
              <w:rPr>
                <w:sz w:val="20"/>
                <w:szCs w:val="20"/>
              </w:rPr>
              <w:t xml:space="preserve"> nr 1.3.</w:t>
            </w:r>
            <w:r>
              <w:rPr>
                <w:sz w:val="20"/>
                <w:szCs w:val="20"/>
              </w:rPr>
              <w:t>,</w:t>
            </w:r>
          </w:p>
          <w:p w14:paraId="0FE83716" w14:textId="2F08A3B2" w:rsidR="001E7AC3" w:rsidRDefault="001E7AC3" w:rsidP="00643162">
            <w:pPr>
              <w:pStyle w:val="Akapitzlist"/>
              <w:numPr>
                <w:ilvl w:val="0"/>
                <w:numId w:val="17"/>
              </w:numPr>
              <w:spacing w:line="276" w:lineRule="auto"/>
              <w:jc w:val="both"/>
              <w:rPr>
                <w:sz w:val="20"/>
                <w:szCs w:val="20"/>
              </w:rPr>
            </w:pPr>
            <w:r w:rsidRPr="009123D6">
              <w:rPr>
                <w:sz w:val="20"/>
                <w:szCs w:val="20"/>
              </w:rPr>
              <w:t>samowystarczalności</w:t>
            </w:r>
            <w:r w:rsidRPr="005803A1">
              <w:rPr>
                <w:sz w:val="20"/>
                <w:szCs w:val="20"/>
              </w:rPr>
              <w:t xml:space="preserve"> energetyczna w</w:t>
            </w:r>
            <w:r w:rsidRPr="009123D6">
              <w:rPr>
                <w:sz w:val="20"/>
                <w:szCs w:val="20"/>
              </w:rPr>
              <w:t xml:space="preserve"> oparciu o produkowany biogaz </w:t>
            </w:r>
            <w:r>
              <w:rPr>
                <w:sz w:val="20"/>
                <w:szCs w:val="20"/>
              </w:rPr>
              <w:t>–</w:t>
            </w:r>
            <w:r w:rsidRPr="009123D6">
              <w:rPr>
                <w:sz w:val="20"/>
                <w:szCs w:val="20"/>
              </w:rPr>
              <w:t xml:space="preserve"> </w:t>
            </w:r>
            <w:r w:rsidR="00AD7410">
              <w:rPr>
                <w:sz w:val="20"/>
                <w:szCs w:val="20"/>
              </w:rPr>
              <w:t>Wymaganie Obligatoryjne</w:t>
            </w:r>
            <w:r w:rsidRPr="009123D6">
              <w:rPr>
                <w:sz w:val="20"/>
                <w:szCs w:val="20"/>
              </w:rPr>
              <w:t xml:space="preserve"> nr 1.4.</w:t>
            </w:r>
          </w:p>
          <w:p w14:paraId="119E7380" w14:textId="3CB086E3" w:rsidR="001E7AC3" w:rsidRPr="009123D6" w:rsidRDefault="001E7AC3" w:rsidP="00643162">
            <w:pPr>
              <w:pStyle w:val="Akapitzlist"/>
              <w:numPr>
                <w:ilvl w:val="0"/>
                <w:numId w:val="17"/>
              </w:numPr>
              <w:spacing w:line="276" w:lineRule="auto"/>
              <w:jc w:val="both"/>
              <w:rPr>
                <w:sz w:val="20"/>
                <w:szCs w:val="20"/>
              </w:rPr>
            </w:pPr>
            <w:r>
              <w:rPr>
                <w:sz w:val="20"/>
                <w:szCs w:val="20"/>
              </w:rPr>
              <w:t>produkcji biogazu stanowiącej</w:t>
            </w:r>
            <w:r w:rsidRPr="009123D6">
              <w:rPr>
                <w:sz w:val="20"/>
                <w:szCs w:val="20"/>
              </w:rPr>
              <w:t xml:space="preserve"> ekwiw</w:t>
            </w:r>
            <w:r>
              <w:rPr>
                <w:sz w:val="20"/>
                <w:szCs w:val="20"/>
              </w:rPr>
              <w:t xml:space="preserve">alent mocy elektrycznej 499kW – </w:t>
            </w:r>
            <w:r w:rsidR="00AD7410">
              <w:rPr>
                <w:sz w:val="20"/>
                <w:szCs w:val="20"/>
              </w:rPr>
              <w:t>Wymaganie Obligatoryjne</w:t>
            </w:r>
            <w:r>
              <w:rPr>
                <w:sz w:val="20"/>
                <w:szCs w:val="20"/>
              </w:rPr>
              <w:t xml:space="preserve"> nr 1.8.,</w:t>
            </w:r>
          </w:p>
          <w:p w14:paraId="4EF22B30" w14:textId="636C6013" w:rsidR="001E7AC3" w:rsidRPr="009123D6" w:rsidRDefault="001E7AC3" w:rsidP="00643162">
            <w:pPr>
              <w:pStyle w:val="Akapitzlist"/>
              <w:numPr>
                <w:ilvl w:val="0"/>
                <w:numId w:val="17"/>
              </w:numPr>
              <w:spacing w:line="276" w:lineRule="auto"/>
              <w:jc w:val="both"/>
              <w:rPr>
                <w:sz w:val="20"/>
                <w:szCs w:val="20"/>
              </w:rPr>
            </w:pPr>
            <w:r>
              <w:rPr>
                <w:sz w:val="20"/>
                <w:szCs w:val="20"/>
              </w:rPr>
              <w:t xml:space="preserve">mikrobiologii oraz zanieczyszczeń masy pofermentacyjnej - </w:t>
            </w:r>
            <w:r w:rsidR="00AD7410">
              <w:rPr>
                <w:sz w:val="20"/>
                <w:szCs w:val="20"/>
              </w:rPr>
              <w:t>Wymaganie Obligatoryjne</w:t>
            </w:r>
            <w:r w:rsidRPr="009123D6">
              <w:rPr>
                <w:sz w:val="20"/>
                <w:szCs w:val="20"/>
              </w:rPr>
              <w:t xml:space="preserve"> nr</w:t>
            </w:r>
            <w:r>
              <w:rPr>
                <w:sz w:val="20"/>
                <w:szCs w:val="20"/>
              </w:rPr>
              <w:t xml:space="preserve"> 1.9.,</w:t>
            </w:r>
          </w:p>
          <w:p w14:paraId="1C9CA72D" w14:textId="688A728F" w:rsidR="001E7AC3" w:rsidRPr="005803A1" w:rsidRDefault="001E7AC3" w:rsidP="00643162">
            <w:pPr>
              <w:pStyle w:val="Akapitzlist"/>
              <w:numPr>
                <w:ilvl w:val="0"/>
                <w:numId w:val="17"/>
              </w:numPr>
              <w:spacing w:line="276" w:lineRule="auto"/>
              <w:jc w:val="both"/>
              <w:rPr>
                <w:sz w:val="20"/>
                <w:szCs w:val="20"/>
              </w:rPr>
            </w:pPr>
            <w:r w:rsidRPr="009123D6">
              <w:rPr>
                <w:sz w:val="20"/>
                <w:szCs w:val="20"/>
              </w:rPr>
              <w:lastRenderedPageBreak/>
              <w:t>składu biogazu oraz zanieczyszczeń biogazu - wymaganie Obligatoryjne nr 1.41.</w:t>
            </w:r>
            <w:r>
              <w:rPr>
                <w:sz w:val="20"/>
                <w:szCs w:val="20"/>
              </w:rPr>
              <w:t>,</w:t>
            </w:r>
          </w:p>
          <w:p w14:paraId="1135AE1D" w14:textId="7B50E5E0" w:rsidR="001E7AC3" w:rsidRPr="005803A1" w:rsidRDefault="001E7AC3" w:rsidP="00643162">
            <w:pPr>
              <w:pStyle w:val="Akapitzlist"/>
              <w:numPr>
                <w:ilvl w:val="0"/>
                <w:numId w:val="17"/>
              </w:numPr>
              <w:spacing w:line="276" w:lineRule="auto"/>
              <w:jc w:val="both"/>
              <w:rPr>
                <w:sz w:val="20"/>
                <w:szCs w:val="20"/>
              </w:rPr>
            </w:pPr>
            <w:r w:rsidRPr="005803A1">
              <w:rPr>
                <w:sz w:val="20"/>
                <w:szCs w:val="20"/>
              </w:rPr>
              <w:t>systemu sterowania Procesem Technologicznym SCADA z wizualizacją pracy poszczególnych działów technologicznych</w:t>
            </w:r>
            <w:r>
              <w:rPr>
                <w:sz w:val="20"/>
                <w:szCs w:val="20"/>
              </w:rPr>
              <w:t xml:space="preserve"> – </w:t>
            </w:r>
            <w:r w:rsidR="00AD7410">
              <w:rPr>
                <w:sz w:val="20"/>
                <w:szCs w:val="20"/>
              </w:rPr>
              <w:t>Wymaganie Obligatoryjne</w:t>
            </w:r>
            <w:r>
              <w:rPr>
                <w:sz w:val="20"/>
                <w:szCs w:val="20"/>
              </w:rPr>
              <w:t xml:space="preserve"> nr 1.6.</w:t>
            </w:r>
          </w:p>
          <w:p w14:paraId="23A5C393" w14:textId="77777777" w:rsidR="001E7AC3" w:rsidRDefault="001E7AC3" w:rsidP="001E7AC3">
            <w:pPr>
              <w:spacing w:line="276" w:lineRule="auto"/>
              <w:jc w:val="both"/>
              <w:rPr>
                <w:sz w:val="20"/>
                <w:szCs w:val="20"/>
              </w:rPr>
            </w:pPr>
          </w:p>
          <w:p w14:paraId="5C6C2F31" w14:textId="77777777" w:rsidR="001E7AC3" w:rsidRPr="00A31A09" w:rsidRDefault="001E7AC3" w:rsidP="001E7AC3">
            <w:pPr>
              <w:spacing w:line="276" w:lineRule="auto"/>
              <w:jc w:val="both"/>
              <w:rPr>
                <w:sz w:val="20"/>
                <w:szCs w:val="20"/>
              </w:rPr>
            </w:pPr>
            <w:r w:rsidRPr="00A31A09">
              <w:rPr>
                <w:sz w:val="20"/>
                <w:szCs w:val="20"/>
              </w:rPr>
              <w:t xml:space="preserve">Szczegółowy zakres weryfikacji Demonstratora Technologii zostanie ustalony pomiędzy Stronami po zawarciu Umowy. </w:t>
            </w:r>
          </w:p>
          <w:p w14:paraId="3D5B464A" w14:textId="77777777" w:rsidR="001E7AC3" w:rsidRPr="00A31A09" w:rsidRDefault="001E7AC3" w:rsidP="001E7AC3">
            <w:pPr>
              <w:spacing w:line="276" w:lineRule="auto"/>
              <w:jc w:val="both"/>
              <w:rPr>
                <w:sz w:val="20"/>
                <w:szCs w:val="20"/>
              </w:rPr>
            </w:pPr>
          </w:p>
          <w:p w14:paraId="71A45667" w14:textId="3FC1CD64" w:rsidR="001E7AC3" w:rsidRPr="005803A1" w:rsidRDefault="001E7AC3" w:rsidP="001E7AC3">
            <w:pPr>
              <w:spacing w:line="276" w:lineRule="auto"/>
              <w:jc w:val="both"/>
              <w:rPr>
                <w:b/>
                <w:i/>
                <w:sz w:val="20"/>
                <w:szCs w:val="20"/>
              </w:rPr>
            </w:pPr>
            <w:r>
              <w:rPr>
                <w:b/>
                <w:i/>
                <w:sz w:val="20"/>
                <w:szCs w:val="20"/>
              </w:rPr>
              <w:t>C.</w:t>
            </w:r>
            <w:r w:rsidRPr="005803A1">
              <w:rPr>
                <w:b/>
                <w:i/>
                <w:sz w:val="20"/>
                <w:szCs w:val="20"/>
              </w:rPr>
              <w:tab/>
              <w:t>Weryfikacj</w:t>
            </w:r>
            <w:r>
              <w:rPr>
                <w:b/>
                <w:i/>
                <w:sz w:val="20"/>
                <w:szCs w:val="20"/>
              </w:rPr>
              <w:t>ę</w:t>
            </w:r>
            <w:r w:rsidRPr="005803A1">
              <w:rPr>
                <w:b/>
                <w:i/>
                <w:sz w:val="20"/>
                <w:szCs w:val="20"/>
              </w:rPr>
              <w:t xml:space="preserve"> Demonstratora Technologii pod kątem spełnienia parametrów konkursowych</w:t>
            </w:r>
          </w:p>
          <w:p w14:paraId="50137129" w14:textId="5AC55199" w:rsidR="001E7AC3" w:rsidRPr="00A31A09" w:rsidRDefault="001E7AC3" w:rsidP="001E7AC3">
            <w:pPr>
              <w:spacing w:line="276" w:lineRule="auto"/>
              <w:jc w:val="both"/>
              <w:rPr>
                <w:sz w:val="20"/>
                <w:szCs w:val="20"/>
              </w:rPr>
            </w:pPr>
            <w:r>
              <w:rPr>
                <w:sz w:val="20"/>
                <w:szCs w:val="20"/>
              </w:rPr>
              <w:t>Zamawiający wymaga, aby</w:t>
            </w:r>
            <w:r w:rsidRPr="00A31A09">
              <w:rPr>
                <w:sz w:val="20"/>
                <w:szCs w:val="20"/>
              </w:rPr>
              <w:t xml:space="preserve"> Partner Strategiczny </w:t>
            </w:r>
            <w:r>
              <w:rPr>
                <w:sz w:val="20"/>
                <w:szCs w:val="20"/>
              </w:rPr>
              <w:t>dokonał</w:t>
            </w:r>
            <w:r w:rsidRPr="00A31A09">
              <w:rPr>
                <w:sz w:val="20"/>
                <w:szCs w:val="20"/>
              </w:rPr>
              <w:t xml:space="preserve"> weryfikacji Demonstratora Technologii pod kątem osiągnięcia zadeklarowanych</w:t>
            </w:r>
            <w:r>
              <w:rPr>
                <w:sz w:val="20"/>
                <w:szCs w:val="20"/>
              </w:rPr>
              <w:t xml:space="preserve"> przez Uczestnika PCP</w:t>
            </w:r>
            <w:r w:rsidRPr="00A31A09">
              <w:rPr>
                <w:sz w:val="20"/>
                <w:szCs w:val="20"/>
              </w:rPr>
              <w:t xml:space="preserve"> parametrów konkursowych: tj. wydajności produkcji metanu oraz wydajności produkcji biometanu</w:t>
            </w:r>
            <w:r>
              <w:rPr>
                <w:sz w:val="20"/>
                <w:szCs w:val="20"/>
              </w:rPr>
              <w:t>, opisanych w Części D niniejszego dokumentu, na podstawie</w:t>
            </w:r>
            <w:r w:rsidRPr="00A31A09">
              <w:rPr>
                <w:sz w:val="20"/>
                <w:szCs w:val="20"/>
              </w:rPr>
              <w:t xml:space="preserve"> odczy</w:t>
            </w:r>
            <w:r>
              <w:rPr>
                <w:sz w:val="20"/>
                <w:szCs w:val="20"/>
              </w:rPr>
              <w:t>tów</w:t>
            </w:r>
            <w:r w:rsidRPr="00A31A09">
              <w:rPr>
                <w:sz w:val="20"/>
                <w:szCs w:val="20"/>
              </w:rPr>
              <w:t xml:space="preserve"> z urządzeń kontrolno-pomiarowych</w:t>
            </w:r>
            <w:r>
              <w:rPr>
                <w:sz w:val="20"/>
                <w:szCs w:val="20"/>
              </w:rPr>
              <w:t>.</w:t>
            </w:r>
          </w:p>
          <w:p w14:paraId="14E90DD6" w14:textId="77777777" w:rsidR="001E7AC3" w:rsidRPr="00A31A09" w:rsidRDefault="001E7AC3" w:rsidP="001E7AC3">
            <w:pPr>
              <w:spacing w:line="276" w:lineRule="auto"/>
              <w:jc w:val="both"/>
              <w:rPr>
                <w:sz w:val="20"/>
                <w:szCs w:val="20"/>
              </w:rPr>
            </w:pPr>
          </w:p>
          <w:p w14:paraId="4BC47959" w14:textId="0DA3997A" w:rsidR="001E7AC3" w:rsidRPr="00427A60" w:rsidRDefault="001E7AC3" w:rsidP="001E7AC3">
            <w:pPr>
              <w:spacing w:line="276" w:lineRule="auto"/>
              <w:jc w:val="both"/>
              <w:rPr>
                <w:b/>
                <w:i/>
                <w:sz w:val="20"/>
                <w:szCs w:val="20"/>
              </w:rPr>
            </w:pPr>
            <w:r w:rsidRPr="00427A60">
              <w:rPr>
                <w:b/>
                <w:i/>
                <w:sz w:val="20"/>
                <w:szCs w:val="20"/>
              </w:rPr>
              <w:t>D.</w:t>
            </w:r>
            <w:r w:rsidRPr="00427A60">
              <w:rPr>
                <w:b/>
                <w:i/>
                <w:sz w:val="20"/>
                <w:szCs w:val="20"/>
              </w:rPr>
              <w:tab/>
              <w:t>Analizy laboratoryjne</w:t>
            </w:r>
            <w:r>
              <w:rPr>
                <w:b/>
                <w:i/>
                <w:sz w:val="20"/>
                <w:szCs w:val="20"/>
              </w:rPr>
              <w:t xml:space="preserve"> surowych substratów wchodzących w skład testowanego wariantu substratowego,</w:t>
            </w:r>
            <w:r w:rsidRPr="00427A60">
              <w:rPr>
                <w:b/>
                <w:i/>
                <w:sz w:val="20"/>
                <w:szCs w:val="20"/>
              </w:rPr>
              <w:t xml:space="preserve"> prowadzone w trakcie trwania Testów Demonstratora Technologii</w:t>
            </w:r>
          </w:p>
          <w:p w14:paraId="7AA0D10A" w14:textId="0AAE7F90" w:rsidR="001E7AC3" w:rsidRDefault="001E7AC3" w:rsidP="001E7AC3">
            <w:pPr>
              <w:spacing w:line="276" w:lineRule="auto"/>
              <w:jc w:val="both"/>
              <w:rPr>
                <w:sz w:val="20"/>
                <w:szCs w:val="20"/>
              </w:rPr>
            </w:pPr>
            <w:r>
              <w:rPr>
                <w:sz w:val="20"/>
                <w:szCs w:val="20"/>
              </w:rPr>
              <w:t>Zamawiający wymaga, aby Partner Strategiczny w trakcie t</w:t>
            </w:r>
            <w:r w:rsidRPr="00813483">
              <w:rPr>
                <w:sz w:val="20"/>
              </w:rPr>
              <w:t xml:space="preserve">rwania Testów Demonstratora Technologii prowadził analizy laboratoryjne maksymalnie 4 </w:t>
            </w:r>
            <w:r w:rsidRPr="00813483">
              <w:rPr>
                <w:sz w:val="20"/>
                <w:szCs w:val="20"/>
              </w:rPr>
              <w:t>surowych substratów</w:t>
            </w:r>
            <w:r>
              <w:rPr>
                <w:sz w:val="20"/>
                <w:szCs w:val="20"/>
              </w:rPr>
              <w:t xml:space="preserve"> (w zależności od wybranego wariantu substratowego),</w:t>
            </w:r>
            <w:r w:rsidRPr="00813483">
              <w:rPr>
                <w:sz w:val="20"/>
                <w:szCs w:val="20"/>
              </w:rPr>
              <w:t xml:space="preserve"> wchodzących w skład test</w:t>
            </w:r>
            <w:r>
              <w:rPr>
                <w:sz w:val="20"/>
                <w:szCs w:val="20"/>
              </w:rPr>
              <w:t>owanego wariantu substratowego</w:t>
            </w:r>
            <w:r w:rsidRPr="006F25D1">
              <w:rPr>
                <w:sz w:val="20"/>
                <w:szCs w:val="20"/>
              </w:rPr>
              <w:t xml:space="preserve">, wykonywane w liczbie wskazanej </w:t>
            </w:r>
            <w:r>
              <w:rPr>
                <w:sz w:val="20"/>
                <w:szCs w:val="20"/>
              </w:rPr>
              <w:t>w Części C</w:t>
            </w:r>
            <w:r w:rsidRPr="006F25D1">
              <w:rPr>
                <w:sz w:val="20"/>
                <w:szCs w:val="20"/>
              </w:rPr>
              <w:t xml:space="preserve"> do niniejszego dokumentu,</w:t>
            </w:r>
            <w:r>
              <w:rPr>
                <w:sz w:val="20"/>
                <w:szCs w:val="20"/>
              </w:rPr>
              <w:t xml:space="preserve"> z następującymi częstotliwościami:</w:t>
            </w:r>
            <w:r w:rsidRPr="00A31A09">
              <w:rPr>
                <w:sz w:val="20"/>
                <w:szCs w:val="20"/>
              </w:rPr>
              <w:t xml:space="preserve"> </w:t>
            </w:r>
          </w:p>
          <w:p w14:paraId="4B8B3F90" w14:textId="38124F5B" w:rsidR="001E7AC3" w:rsidRDefault="001E7AC3" w:rsidP="001E7AC3">
            <w:pPr>
              <w:spacing w:line="276" w:lineRule="auto"/>
              <w:jc w:val="both"/>
              <w:rPr>
                <w:sz w:val="20"/>
                <w:szCs w:val="20"/>
              </w:rPr>
            </w:pPr>
          </w:p>
          <w:p w14:paraId="317B19F2" w14:textId="0D9474F4" w:rsidR="001E7AC3" w:rsidRPr="005803A1" w:rsidRDefault="001E7AC3" w:rsidP="001E7AC3">
            <w:pPr>
              <w:spacing w:line="276" w:lineRule="auto"/>
              <w:jc w:val="both"/>
              <w:rPr>
                <w:i/>
                <w:sz w:val="20"/>
                <w:szCs w:val="20"/>
              </w:rPr>
            </w:pPr>
            <w:r w:rsidRPr="005803A1">
              <w:rPr>
                <w:i/>
                <w:sz w:val="20"/>
                <w:szCs w:val="20"/>
              </w:rPr>
              <w:t>1. Analizy surowych substratów wykonywane z częstotliwością co ok. 4 dni:</w:t>
            </w:r>
          </w:p>
          <w:p w14:paraId="18DEDD11" w14:textId="0CCD25E2" w:rsidR="001E7AC3" w:rsidRPr="005803A1" w:rsidRDefault="001E7AC3" w:rsidP="00643162">
            <w:pPr>
              <w:pStyle w:val="Akapitzlist"/>
              <w:numPr>
                <w:ilvl w:val="1"/>
                <w:numId w:val="18"/>
              </w:numPr>
              <w:spacing w:line="276" w:lineRule="auto"/>
              <w:jc w:val="both"/>
              <w:rPr>
                <w:sz w:val="20"/>
                <w:szCs w:val="20"/>
              </w:rPr>
            </w:pPr>
            <w:r w:rsidRPr="005803A1">
              <w:rPr>
                <w:sz w:val="20"/>
                <w:szCs w:val="20"/>
              </w:rPr>
              <w:t>pH,</w:t>
            </w:r>
          </w:p>
          <w:p w14:paraId="6D3A88A0" w14:textId="50F075D5" w:rsidR="001E7AC3" w:rsidRPr="005803A1" w:rsidRDefault="001E7AC3" w:rsidP="00643162">
            <w:pPr>
              <w:pStyle w:val="Akapitzlist"/>
              <w:numPr>
                <w:ilvl w:val="1"/>
                <w:numId w:val="18"/>
              </w:numPr>
              <w:spacing w:line="276" w:lineRule="auto"/>
              <w:jc w:val="both"/>
              <w:rPr>
                <w:sz w:val="20"/>
                <w:szCs w:val="20"/>
              </w:rPr>
            </w:pPr>
            <w:r w:rsidRPr="005803A1">
              <w:rPr>
                <w:sz w:val="20"/>
                <w:szCs w:val="20"/>
              </w:rPr>
              <w:t>Sucha masa,</w:t>
            </w:r>
          </w:p>
          <w:p w14:paraId="2218342C" w14:textId="49DB99D0" w:rsidR="001E7AC3" w:rsidRPr="005803A1" w:rsidRDefault="001E7AC3" w:rsidP="00643162">
            <w:pPr>
              <w:pStyle w:val="Akapitzlist"/>
              <w:numPr>
                <w:ilvl w:val="1"/>
                <w:numId w:val="18"/>
              </w:numPr>
              <w:spacing w:line="276" w:lineRule="auto"/>
              <w:jc w:val="both"/>
              <w:rPr>
                <w:sz w:val="20"/>
                <w:szCs w:val="20"/>
              </w:rPr>
            </w:pPr>
            <w:r w:rsidRPr="005803A1">
              <w:rPr>
                <w:sz w:val="20"/>
                <w:szCs w:val="20"/>
              </w:rPr>
              <w:t>Sucha masa organiczna,</w:t>
            </w:r>
          </w:p>
          <w:p w14:paraId="1C97EC3F" w14:textId="6B08DA0C" w:rsidR="001E7AC3" w:rsidRDefault="001E7AC3" w:rsidP="001E7AC3">
            <w:pPr>
              <w:spacing w:line="276" w:lineRule="auto"/>
              <w:jc w:val="both"/>
              <w:rPr>
                <w:sz w:val="20"/>
                <w:szCs w:val="20"/>
              </w:rPr>
            </w:pPr>
          </w:p>
          <w:p w14:paraId="2B5B1F5B" w14:textId="38C39950" w:rsidR="001E7AC3" w:rsidRPr="0084681C" w:rsidRDefault="001E7AC3" w:rsidP="001E7AC3">
            <w:pPr>
              <w:spacing w:line="276" w:lineRule="auto"/>
              <w:jc w:val="both"/>
              <w:rPr>
                <w:i/>
                <w:sz w:val="20"/>
                <w:szCs w:val="20"/>
              </w:rPr>
            </w:pPr>
            <w:r>
              <w:rPr>
                <w:i/>
                <w:sz w:val="20"/>
                <w:szCs w:val="20"/>
              </w:rPr>
              <w:t>2</w:t>
            </w:r>
            <w:r w:rsidRPr="0084681C">
              <w:rPr>
                <w:i/>
                <w:sz w:val="20"/>
                <w:szCs w:val="20"/>
              </w:rPr>
              <w:t>. Analizy surowych substratów wykonywane z częstotliwością c</w:t>
            </w:r>
            <w:r>
              <w:rPr>
                <w:i/>
                <w:sz w:val="20"/>
                <w:szCs w:val="20"/>
              </w:rPr>
              <w:t>o ok. 10</w:t>
            </w:r>
            <w:r w:rsidRPr="0084681C">
              <w:rPr>
                <w:i/>
                <w:sz w:val="20"/>
                <w:szCs w:val="20"/>
              </w:rPr>
              <w:t xml:space="preserve"> dni:</w:t>
            </w:r>
          </w:p>
          <w:p w14:paraId="29C18DA8" w14:textId="77777777" w:rsidR="001E7AC3" w:rsidRPr="004E47A9" w:rsidRDefault="001E7AC3" w:rsidP="00643162">
            <w:pPr>
              <w:pStyle w:val="Akapitzlist"/>
              <w:numPr>
                <w:ilvl w:val="0"/>
                <w:numId w:val="18"/>
              </w:numPr>
              <w:spacing w:line="276" w:lineRule="auto"/>
              <w:jc w:val="both"/>
              <w:rPr>
                <w:vanish/>
                <w:sz w:val="20"/>
                <w:szCs w:val="20"/>
              </w:rPr>
            </w:pPr>
          </w:p>
          <w:p w14:paraId="50DBD767" w14:textId="1CB079AE" w:rsidR="001E7AC3" w:rsidRDefault="001E7AC3" w:rsidP="00643162">
            <w:pPr>
              <w:pStyle w:val="Akapitzlist"/>
              <w:numPr>
                <w:ilvl w:val="1"/>
                <w:numId w:val="18"/>
              </w:numPr>
              <w:spacing w:line="276" w:lineRule="auto"/>
              <w:jc w:val="both"/>
              <w:rPr>
                <w:sz w:val="20"/>
                <w:szCs w:val="20"/>
              </w:rPr>
            </w:pPr>
            <w:r>
              <w:rPr>
                <w:sz w:val="20"/>
                <w:szCs w:val="20"/>
              </w:rPr>
              <w:t>Zawartość</w:t>
            </w:r>
            <w:r w:rsidRPr="00813483">
              <w:rPr>
                <w:sz w:val="20"/>
                <w:szCs w:val="20"/>
              </w:rPr>
              <w:t xml:space="preserve"> węgla organicznego</w:t>
            </w:r>
            <w:r>
              <w:rPr>
                <w:sz w:val="20"/>
                <w:szCs w:val="20"/>
              </w:rPr>
              <w:t>,</w:t>
            </w:r>
          </w:p>
          <w:p w14:paraId="4F2951B4" w14:textId="016433D0" w:rsidR="001E7AC3" w:rsidRPr="00813483" w:rsidRDefault="001E7AC3" w:rsidP="00643162">
            <w:pPr>
              <w:pStyle w:val="Akapitzlist"/>
              <w:numPr>
                <w:ilvl w:val="1"/>
                <w:numId w:val="18"/>
              </w:numPr>
              <w:spacing w:line="276" w:lineRule="auto"/>
              <w:jc w:val="both"/>
              <w:rPr>
                <w:sz w:val="20"/>
                <w:szCs w:val="20"/>
              </w:rPr>
            </w:pPr>
            <w:r w:rsidRPr="00813483">
              <w:rPr>
                <w:sz w:val="20"/>
                <w:szCs w:val="20"/>
              </w:rPr>
              <w:t>Zawartość azotu ogólnego Kjeldahla</w:t>
            </w:r>
            <w:r>
              <w:rPr>
                <w:sz w:val="20"/>
                <w:szCs w:val="20"/>
              </w:rPr>
              <w:t>,</w:t>
            </w:r>
          </w:p>
          <w:p w14:paraId="4DA1F9C4" w14:textId="2F263393" w:rsidR="001E7AC3" w:rsidRDefault="001E7AC3" w:rsidP="00643162">
            <w:pPr>
              <w:pStyle w:val="Akapitzlist"/>
              <w:numPr>
                <w:ilvl w:val="1"/>
                <w:numId w:val="18"/>
              </w:numPr>
              <w:spacing w:line="276" w:lineRule="auto"/>
              <w:jc w:val="both"/>
              <w:rPr>
                <w:sz w:val="20"/>
                <w:szCs w:val="20"/>
              </w:rPr>
            </w:pPr>
            <w:r w:rsidRPr="00813483">
              <w:rPr>
                <w:sz w:val="20"/>
                <w:szCs w:val="20"/>
              </w:rPr>
              <w:t xml:space="preserve">Zawartość </w:t>
            </w:r>
            <w:del w:id="352" w:author="Autor">
              <w:r w:rsidRPr="00813483" w:rsidDel="00773021">
                <w:rPr>
                  <w:sz w:val="20"/>
                  <w:szCs w:val="20"/>
                </w:rPr>
                <w:delText xml:space="preserve"> </w:delText>
              </w:r>
            </w:del>
            <w:r w:rsidRPr="00813483">
              <w:rPr>
                <w:sz w:val="20"/>
                <w:szCs w:val="20"/>
              </w:rPr>
              <w:t>azotu amonowego</w:t>
            </w:r>
            <w:r>
              <w:rPr>
                <w:sz w:val="20"/>
                <w:szCs w:val="20"/>
              </w:rPr>
              <w:t>,</w:t>
            </w:r>
          </w:p>
          <w:p w14:paraId="34D74DDA" w14:textId="164DA6EB" w:rsidR="001E7AC3" w:rsidRDefault="001E7AC3" w:rsidP="00643162">
            <w:pPr>
              <w:pStyle w:val="Akapitzlist"/>
              <w:numPr>
                <w:ilvl w:val="1"/>
                <w:numId w:val="18"/>
              </w:numPr>
              <w:spacing w:line="276" w:lineRule="auto"/>
              <w:jc w:val="both"/>
              <w:rPr>
                <w:sz w:val="20"/>
                <w:szCs w:val="20"/>
              </w:rPr>
            </w:pPr>
            <w:r w:rsidRPr="004E47A9">
              <w:rPr>
                <w:sz w:val="20"/>
                <w:szCs w:val="20"/>
              </w:rPr>
              <w:t>Zawartość siarki</w:t>
            </w:r>
            <w:r>
              <w:rPr>
                <w:sz w:val="20"/>
                <w:szCs w:val="20"/>
              </w:rPr>
              <w:t>,</w:t>
            </w:r>
          </w:p>
          <w:p w14:paraId="70325137" w14:textId="5562A81C" w:rsidR="001E7AC3" w:rsidRDefault="001E7AC3" w:rsidP="001E7AC3">
            <w:pPr>
              <w:spacing w:line="276" w:lineRule="auto"/>
              <w:jc w:val="both"/>
              <w:rPr>
                <w:sz w:val="20"/>
                <w:szCs w:val="20"/>
              </w:rPr>
            </w:pPr>
          </w:p>
          <w:p w14:paraId="417F4F4A" w14:textId="320D2301" w:rsidR="001E7AC3" w:rsidRDefault="001E7AC3" w:rsidP="001E7AC3">
            <w:pPr>
              <w:spacing w:line="276" w:lineRule="auto"/>
              <w:jc w:val="both"/>
              <w:rPr>
                <w:i/>
                <w:sz w:val="20"/>
                <w:szCs w:val="20"/>
              </w:rPr>
            </w:pPr>
            <w:r>
              <w:rPr>
                <w:i/>
                <w:sz w:val="20"/>
                <w:szCs w:val="20"/>
              </w:rPr>
              <w:t>3</w:t>
            </w:r>
            <w:r w:rsidRPr="0084681C">
              <w:rPr>
                <w:i/>
                <w:sz w:val="20"/>
                <w:szCs w:val="20"/>
              </w:rPr>
              <w:t xml:space="preserve">. </w:t>
            </w:r>
            <w:r>
              <w:rPr>
                <w:i/>
                <w:sz w:val="20"/>
                <w:szCs w:val="20"/>
              </w:rPr>
              <w:t>Analiza</w:t>
            </w:r>
            <w:r w:rsidRPr="0084681C">
              <w:rPr>
                <w:i/>
                <w:sz w:val="20"/>
                <w:szCs w:val="20"/>
              </w:rPr>
              <w:t xml:space="preserve"> surowych substratów </w:t>
            </w:r>
            <w:r>
              <w:rPr>
                <w:i/>
                <w:sz w:val="20"/>
                <w:szCs w:val="20"/>
              </w:rPr>
              <w:t>wykonywana jednorazowo w trakcie trwania Testów</w:t>
            </w:r>
            <w:r w:rsidRPr="0084681C">
              <w:rPr>
                <w:i/>
                <w:sz w:val="20"/>
                <w:szCs w:val="20"/>
              </w:rPr>
              <w:t>:</w:t>
            </w:r>
          </w:p>
          <w:p w14:paraId="1B1BFA02" w14:textId="77777777" w:rsidR="001E7AC3" w:rsidRPr="00EE280B" w:rsidRDefault="001E7AC3" w:rsidP="00643162">
            <w:pPr>
              <w:pStyle w:val="Akapitzlist"/>
              <w:numPr>
                <w:ilvl w:val="0"/>
                <w:numId w:val="18"/>
              </w:numPr>
              <w:spacing w:line="276" w:lineRule="auto"/>
              <w:jc w:val="both"/>
              <w:rPr>
                <w:vanish/>
                <w:sz w:val="20"/>
                <w:szCs w:val="20"/>
              </w:rPr>
            </w:pPr>
          </w:p>
          <w:p w14:paraId="2BAC1958" w14:textId="1B52D820" w:rsidR="001E7AC3" w:rsidRPr="003830F0" w:rsidRDefault="001E7AC3" w:rsidP="00643162">
            <w:pPr>
              <w:pStyle w:val="Akapitzlist"/>
              <w:numPr>
                <w:ilvl w:val="1"/>
                <w:numId w:val="18"/>
              </w:numPr>
              <w:spacing w:line="276" w:lineRule="auto"/>
              <w:jc w:val="both"/>
              <w:rPr>
                <w:sz w:val="20"/>
                <w:szCs w:val="20"/>
              </w:rPr>
            </w:pPr>
            <w:r w:rsidRPr="005803A1">
              <w:rPr>
                <w:sz w:val="20"/>
                <w:szCs w:val="20"/>
              </w:rPr>
              <w:t>Zawartość metali ciężkich (miedzi, cynku, chromu, kadmu, niklu, ołowiu i rtęci)</w:t>
            </w:r>
            <w:r>
              <w:rPr>
                <w:sz w:val="20"/>
                <w:szCs w:val="20"/>
              </w:rPr>
              <w:t>.</w:t>
            </w:r>
          </w:p>
          <w:p w14:paraId="44D82133" w14:textId="327E7200" w:rsidR="001E7AC3" w:rsidRDefault="001E7AC3" w:rsidP="001E7AC3">
            <w:pPr>
              <w:spacing w:line="276" w:lineRule="auto"/>
              <w:jc w:val="both"/>
              <w:rPr>
                <w:sz w:val="20"/>
                <w:szCs w:val="20"/>
              </w:rPr>
            </w:pPr>
          </w:p>
          <w:p w14:paraId="19549310" w14:textId="50F49DDC" w:rsidR="001E7AC3" w:rsidRPr="003830F0" w:rsidRDefault="001E7AC3" w:rsidP="001E7AC3">
            <w:pPr>
              <w:spacing w:line="276" w:lineRule="auto"/>
              <w:jc w:val="both"/>
              <w:rPr>
                <w:b/>
                <w:i/>
                <w:sz w:val="20"/>
                <w:szCs w:val="20"/>
              </w:rPr>
            </w:pPr>
            <w:r w:rsidRPr="003830F0">
              <w:rPr>
                <w:b/>
                <w:i/>
                <w:sz w:val="20"/>
                <w:szCs w:val="20"/>
              </w:rPr>
              <w:lastRenderedPageBreak/>
              <w:t>E.</w:t>
            </w:r>
            <w:r w:rsidRPr="003830F0">
              <w:rPr>
                <w:b/>
                <w:i/>
                <w:sz w:val="20"/>
                <w:szCs w:val="20"/>
              </w:rPr>
              <w:tab/>
              <w:t xml:space="preserve">Analizy laboratoryjne </w:t>
            </w:r>
            <w:r>
              <w:rPr>
                <w:b/>
                <w:i/>
                <w:sz w:val="20"/>
                <w:szCs w:val="20"/>
              </w:rPr>
              <w:t>masy fermentującej</w:t>
            </w:r>
            <w:r w:rsidRPr="003830F0">
              <w:rPr>
                <w:b/>
                <w:i/>
                <w:sz w:val="20"/>
                <w:szCs w:val="20"/>
              </w:rPr>
              <w:t>, prowadzone w trakcie trwania Testów Demonstratora Technologii</w:t>
            </w:r>
          </w:p>
          <w:p w14:paraId="7BB3651A" w14:textId="3C0D57CD" w:rsidR="001E7AC3" w:rsidRDefault="001E7AC3" w:rsidP="001E7AC3">
            <w:pPr>
              <w:spacing w:line="276" w:lineRule="auto"/>
              <w:jc w:val="both"/>
              <w:rPr>
                <w:sz w:val="20"/>
                <w:szCs w:val="20"/>
              </w:rPr>
            </w:pPr>
            <w:r w:rsidRPr="00EE280B">
              <w:rPr>
                <w:sz w:val="20"/>
                <w:szCs w:val="20"/>
              </w:rPr>
              <w:t xml:space="preserve">Zamawiający wymaga, aby Partner Strategiczny w trakcie trwania Testów Demonstratora Technologii prowadził analizy laboratoryjne </w:t>
            </w:r>
            <w:r>
              <w:rPr>
                <w:sz w:val="20"/>
                <w:szCs w:val="20"/>
              </w:rPr>
              <w:t xml:space="preserve">masy fermentującej, </w:t>
            </w:r>
            <w:r w:rsidRPr="00EE280B">
              <w:rPr>
                <w:sz w:val="20"/>
                <w:szCs w:val="20"/>
              </w:rPr>
              <w:t xml:space="preserve">wykonywane w liczbie wskazanej w </w:t>
            </w:r>
            <w:r>
              <w:rPr>
                <w:sz w:val="20"/>
                <w:szCs w:val="20"/>
              </w:rPr>
              <w:t>Części C n</w:t>
            </w:r>
            <w:r w:rsidRPr="00EE280B">
              <w:rPr>
                <w:sz w:val="20"/>
                <w:szCs w:val="20"/>
              </w:rPr>
              <w:t xml:space="preserve">iniejszego dokumentu, z następującymi częstotliwościami: </w:t>
            </w:r>
          </w:p>
          <w:p w14:paraId="4FC852DA" w14:textId="77777777" w:rsidR="001E7AC3" w:rsidRDefault="001E7AC3" w:rsidP="001E7AC3">
            <w:pPr>
              <w:spacing w:line="276" w:lineRule="auto"/>
              <w:jc w:val="both"/>
              <w:rPr>
                <w:sz w:val="20"/>
                <w:szCs w:val="20"/>
              </w:rPr>
            </w:pPr>
          </w:p>
          <w:p w14:paraId="09DC248B" w14:textId="6C3ABC94" w:rsidR="001E7AC3" w:rsidRPr="006F25D1" w:rsidRDefault="001E7AC3" w:rsidP="001E7AC3">
            <w:pPr>
              <w:spacing w:line="276" w:lineRule="auto"/>
              <w:jc w:val="both"/>
              <w:rPr>
                <w:i/>
                <w:sz w:val="20"/>
                <w:szCs w:val="20"/>
              </w:rPr>
            </w:pPr>
            <w:r w:rsidRPr="006F25D1">
              <w:rPr>
                <w:i/>
                <w:sz w:val="20"/>
                <w:szCs w:val="20"/>
              </w:rPr>
              <w:t xml:space="preserve">1. Analizy </w:t>
            </w:r>
            <w:r>
              <w:rPr>
                <w:i/>
                <w:sz w:val="20"/>
                <w:szCs w:val="20"/>
              </w:rPr>
              <w:t>masy fermentującej</w:t>
            </w:r>
            <w:r w:rsidRPr="006F25D1">
              <w:rPr>
                <w:i/>
                <w:sz w:val="20"/>
                <w:szCs w:val="20"/>
              </w:rPr>
              <w:t xml:space="preserve"> wykon</w:t>
            </w:r>
            <w:r>
              <w:rPr>
                <w:i/>
                <w:sz w:val="20"/>
                <w:szCs w:val="20"/>
              </w:rPr>
              <w:t>ywane z częstotliwością co ok. 5</w:t>
            </w:r>
            <w:r w:rsidRPr="006F25D1">
              <w:rPr>
                <w:i/>
                <w:sz w:val="20"/>
                <w:szCs w:val="20"/>
              </w:rPr>
              <w:t xml:space="preserve"> dni:</w:t>
            </w:r>
          </w:p>
          <w:p w14:paraId="5D72AD34" w14:textId="32A2CA58" w:rsidR="001E7AC3" w:rsidRPr="00EE280B" w:rsidRDefault="001E7AC3" w:rsidP="00643162">
            <w:pPr>
              <w:pStyle w:val="Akapitzlist"/>
              <w:numPr>
                <w:ilvl w:val="1"/>
                <w:numId w:val="19"/>
              </w:numPr>
              <w:spacing w:line="276" w:lineRule="auto"/>
              <w:jc w:val="both"/>
              <w:rPr>
                <w:sz w:val="20"/>
                <w:szCs w:val="20"/>
              </w:rPr>
            </w:pPr>
            <w:r w:rsidRPr="00EE280B">
              <w:rPr>
                <w:sz w:val="20"/>
                <w:szCs w:val="20"/>
              </w:rPr>
              <w:t>pH,</w:t>
            </w:r>
          </w:p>
          <w:p w14:paraId="136B9363" w14:textId="61E5EBCE" w:rsidR="001E7AC3" w:rsidRPr="00EE280B" w:rsidRDefault="001E7AC3" w:rsidP="00643162">
            <w:pPr>
              <w:pStyle w:val="Akapitzlist"/>
              <w:numPr>
                <w:ilvl w:val="1"/>
                <w:numId w:val="19"/>
              </w:numPr>
              <w:spacing w:line="276" w:lineRule="auto"/>
              <w:jc w:val="both"/>
              <w:rPr>
                <w:sz w:val="20"/>
                <w:szCs w:val="20"/>
              </w:rPr>
            </w:pPr>
            <w:r w:rsidRPr="00EE280B">
              <w:rPr>
                <w:sz w:val="20"/>
                <w:szCs w:val="20"/>
              </w:rPr>
              <w:t>Sucha masa,</w:t>
            </w:r>
          </w:p>
          <w:p w14:paraId="0D741848" w14:textId="33C7E465" w:rsidR="001E7AC3" w:rsidRDefault="001E7AC3" w:rsidP="00643162">
            <w:pPr>
              <w:pStyle w:val="Akapitzlist"/>
              <w:numPr>
                <w:ilvl w:val="1"/>
                <w:numId w:val="19"/>
              </w:numPr>
              <w:spacing w:line="276" w:lineRule="auto"/>
              <w:jc w:val="both"/>
              <w:rPr>
                <w:sz w:val="20"/>
                <w:szCs w:val="20"/>
              </w:rPr>
            </w:pPr>
            <w:r w:rsidRPr="00EE280B">
              <w:rPr>
                <w:sz w:val="20"/>
                <w:szCs w:val="20"/>
              </w:rPr>
              <w:t>Sucha masa organiczna,</w:t>
            </w:r>
          </w:p>
          <w:p w14:paraId="1BB180FF" w14:textId="5629782F" w:rsidR="001E7AC3" w:rsidRDefault="001E7AC3" w:rsidP="00643162">
            <w:pPr>
              <w:pStyle w:val="Akapitzlist"/>
              <w:numPr>
                <w:ilvl w:val="1"/>
                <w:numId w:val="19"/>
              </w:numPr>
              <w:spacing w:line="276" w:lineRule="auto"/>
              <w:jc w:val="both"/>
              <w:rPr>
                <w:sz w:val="20"/>
                <w:szCs w:val="20"/>
              </w:rPr>
            </w:pPr>
            <w:r w:rsidRPr="00EE280B">
              <w:rPr>
                <w:sz w:val="20"/>
                <w:szCs w:val="20"/>
              </w:rPr>
              <w:t>FOS/TAC, FOS, TAC</w:t>
            </w:r>
            <w:r>
              <w:rPr>
                <w:sz w:val="20"/>
                <w:szCs w:val="20"/>
              </w:rPr>
              <w:t>,</w:t>
            </w:r>
          </w:p>
          <w:p w14:paraId="0FF48635" w14:textId="77777777" w:rsidR="001E7AC3" w:rsidRDefault="001E7AC3" w:rsidP="001E7AC3">
            <w:pPr>
              <w:pStyle w:val="Akapitzlist"/>
              <w:spacing w:line="276" w:lineRule="auto"/>
              <w:ind w:left="792"/>
              <w:jc w:val="both"/>
              <w:rPr>
                <w:sz w:val="20"/>
                <w:szCs w:val="20"/>
              </w:rPr>
            </w:pPr>
          </w:p>
          <w:p w14:paraId="1BA1CA78" w14:textId="66226510" w:rsidR="001E7AC3" w:rsidRPr="003830F0" w:rsidRDefault="001E7AC3" w:rsidP="001E7AC3">
            <w:pPr>
              <w:spacing w:line="276" w:lineRule="auto"/>
              <w:jc w:val="both"/>
              <w:rPr>
                <w:i/>
                <w:sz w:val="20"/>
                <w:szCs w:val="20"/>
              </w:rPr>
            </w:pPr>
            <w:r>
              <w:rPr>
                <w:i/>
                <w:sz w:val="20"/>
                <w:szCs w:val="20"/>
              </w:rPr>
              <w:t>2</w:t>
            </w:r>
            <w:r w:rsidRPr="003830F0">
              <w:rPr>
                <w:i/>
                <w:sz w:val="20"/>
                <w:szCs w:val="20"/>
              </w:rPr>
              <w:t>. Analizy masy fermentującej wykon</w:t>
            </w:r>
            <w:r>
              <w:rPr>
                <w:i/>
                <w:sz w:val="20"/>
                <w:szCs w:val="20"/>
              </w:rPr>
              <w:t>ywane z częstotliwością co ok. 14</w:t>
            </w:r>
            <w:r w:rsidRPr="003830F0">
              <w:rPr>
                <w:i/>
                <w:sz w:val="20"/>
                <w:szCs w:val="20"/>
              </w:rPr>
              <w:t xml:space="preserve"> dni:</w:t>
            </w:r>
          </w:p>
          <w:p w14:paraId="57A2B86A" w14:textId="77777777" w:rsidR="001E7AC3" w:rsidRPr="00EE280B" w:rsidRDefault="001E7AC3" w:rsidP="00643162">
            <w:pPr>
              <w:pStyle w:val="Akapitzlist"/>
              <w:numPr>
                <w:ilvl w:val="0"/>
                <w:numId w:val="19"/>
              </w:numPr>
              <w:spacing w:line="276" w:lineRule="auto"/>
              <w:jc w:val="both"/>
              <w:rPr>
                <w:vanish/>
                <w:sz w:val="20"/>
                <w:szCs w:val="20"/>
              </w:rPr>
            </w:pPr>
          </w:p>
          <w:p w14:paraId="6A2EF43A" w14:textId="581E9C40" w:rsidR="001E7AC3" w:rsidRPr="00EE280B" w:rsidRDefault="001E7AC3" w:rsidP="00643162">
            <w:pPr>
              <w:pStyle w:val="Akapitzlist"/>
              <w:numPr>
                <w:ilvl w:val="1"/>
                <w:numId w:val="19"/>
              </w:numPr>
              <w:spacing w:line="276" w:lineRule="auto"/>
              <w:jc w:val="both"/>
              <w:rPr>
                <w:sz w:val="20"/>
                <w:szCs w:val="20"/>
              </w:rPr>
            </w:pPr>
            <w:r w:rsidRPr="00EE280B">
              <w:rPr>
                <w:sz w:val="20"/>
                <w:szCs w:val="20"/>
              </w:rPr>
              <w:t>Zawartość węgla organicznego</w:t>
            </w:r>
            <w:r>
              <w:rPr>
                <w:sz w:val="20"/>
                <w:szCs w:val="20"/>
              </w:rPr>
              <w:t>,</w:t>
            </w:r>
          </w:p>
          <w:p w14:paraId="265C39A0" w14:textId="295D1EE4" w:rsidR="001E7AC3" w:rsidRPr="00EE280B" w:rsidRDefault="001E7AC3" w:rsidP="00643162">
            <w:pPr>
              <w:pStyle w:val="Akapitzlist"/>
              <w:numPr>
                <w:ilvl w:val="1"/>
                <w:numId w:val="19"/>
              </w:numPr>
              <w:spacing w:line="276" w:lineRule="auto"/>
              <w:jc w:val="both"/>
              <w:rPr>
                <w:sz w:val="20"/>
                <w:szCs w:val="20"/>
              </w:rPr>
            </w:pPr>
            <w:r w:rsidRPr="00EE280B">
              <w:rPr>
                <w:sz w:val="20"/>
                <w:szCs w:val="20"/>
              </w:rPr>
              <w:t>Zawartość azotu ogólnego Kjeldahla</w:t>
            </w:r>
            <w:r>
              <w:rPr>
                <w:sz w:val="20"/>
                <w:szCs w:val="20"/>
              </w:rPr>
              <w:t>,</w:t>
            </w:r>
          </w:p>
          <w:p w14:paraId="29B6D2A4" w14:textId="0C2D4C50" w:rsidR="001E7AC3" w:rsidRDefault="001E7AC3" w:rsidP="00643162">
            <w:pPr>
              <w:pStyle w:val="Akapitzlist"/>
              <w:numPr>
                <w:ilvl w:val="1"/>
                <w:numId w:val="19"/>
              </w:numPr>
              <w:spacing w:line="276" w:lineRule="auto"/>
              <w:jc w:val="both"/>
              <w:rPr>
                <w:sz w:val="20"/>
                <w:szCs w:val="20"/>
              </w:rPr>
            </w:pPr>
            <w:r w:rsidRPr="00EE280B">
              <w:rPr>
                <w:sz w:val="20"/>
                <w:szCs w:val="20"/>
              </w:rPr>
              <w:t>Zawartość  azotu amonowego</w:t>
            </w:r>
            <w:r>
              <w:rPr>
                <w:sz w:val="20"/>
                <w:szCs w:val="20"/>
              </w:rPr>
              <w:t>,</w:t>
            </w:r>
          </w:p>
          <w:p w14:paraId="40D549FE" w14:textId="1F762B15" w:rsidR="001E7AC3" w:rsidRDefault="001E7AC3" w:rsidP="00643162">
            <w:pPr>
              <w:pStyle w:val="Akapitzlist"/>
              <w:numPr>
                <w:ilvl w:val="1"/>
                <w:numId w:val="19"/>
              </w:numPr>
              <w:spacing w:line="276" w:lineRule="auto"/>
              <w:jc w:val="both"/>
              <w:rPr>
                <w:sz w:val="20"/>
                <w:szCs w:val="20"/>
              </w:rPr>
            </w:pPr>
            <w:r w:rsidRPr="00EE280B">
              <w:rPr>
                <w:sz w:val="20"/>
                <w:szCs w:val="20"/>
              </w:rPr>
              <w:t>Profil i stężenie LKT</w:t>
            </w:r>
            <w:r>
              <w:rPr>
                <w:sz w:val="20"/>
                <w:szCs w:val="20"/>
              </w:rPr>
              <w:t>,</w:t>
            </w:r>
          </w:p>
          <w:p w14:paraId="135F9734" w14:textId="78FDF847" w:rsidR="001E7AC3" w:rsidRDefault="001E7AC3" w:rsidP="00643162">
            <w:pPr>
              <w:pStyle w:val="Akapitzlist"/>
              <w:numPr>
                <w:ilvl w:val="1"/>
                <w:numId w:val="19"/>
              </w:numPr>
              <w:spacing w:line="276" w:lineRule="auto"/>
              <w:jc w:val="both"/>
              <w:rPr>
                <w:sz w:val="20"/>
                <w:szCs w:val="20"/>
              </w:rPr>
            </w:pPr>
            <w:r w:rsidRPr="00EE280B">
              <w:rPr>
                <w:sz w:val="20"/>
                <w:szCs w:val="20"/>
              </w:rPr>
              <w:t>ChZT</w:t>
            </w:r>
            <w:r>
              <w:rPr>
                <w:sz w:val="20"/>
                <w:szCs w:val="20"/>
              </w:rPr>
              <w:t>.</w:t>
            </w:r>
          </w:p>
          <w:p w14:paraId="633F5AE6" w14:textId="321B9AE0" w:rsidR="001E7AC3" w:rsidRPr="00507621" w:rsidRDefault="001E7AC3" w:rsidP="001E7AC3">
            <w:pPr>
              <w:spacing w:line="276" w:lineRule="auto"/>
              <w:jc w:val="both"/>
              <w:rPr>
                <w:sz w:val="20"/>
                <w:szCs w:val="20"/>
              </w:rPr>
            </w:pPr>
          </w:p>
          <w:p w14:paraId="318D2AFB" w14:textId="4F6D13CA" w:rsidR="001E7AC3" w:rsidRPr="003830F0" w:rsidRDefault="001E7AC3" w:rsidP="001E7AC3">
            <w:pPr>
              <w:spacing w:line="276" w:lineRule="auto"/>
              <w:jc w:val="both"/>
              <w:rPr>
                <w:b/>
                <w:i/>
                <w:sz w:val="20"/>
                <w:szCs w:val="20"/>
              </w:rPr>
            </w:pPr>
            <w:r w:rsidRPr="003830F0">
              <w:rPr>
                <w:b/>
                <w:i/>
                <w:sz w:val="20"/>
                <w:szCs w:val="20"/>
              </w:rPr>
              <w:t>F.</w:t>
            </w:r>
            <w:r w:rsidRPr="003830F0">
              <w:rPr>
                <w:b/>
                <w:i/>
                <w:sz w:val="20"/>
                <w:szCs w:val="20"/>
              </w:rPr>
              <w:tab/>
              <w:t xml:space="preserve">Analizy laboratoryjne masy </w:t>
            </w:r>
            <w:r>
              <w:rPr>
                <w:b/>
                <w:i/>
                <w:sz w:val="20"/>
                <w:szCs w:val="20"/>
              </w:rPr>
              <w:t>po</w:t>
            </w:r>
            <w:r w:rsidRPr="003830F0">
              <w:rPr>
                <w:b/>
                <w:i/>
                <w:sz w:val="20"/>
                <w:szCs w:val="20"/>
              </w:rPr>
              <w:t>ferment</w:t>
            </w:r>
            <w:r>
              <w:rPr>
                <w:b/>
                <w:i/>
                <w:sz w:val="20"/>
                <w:szCs w:val="20"/>
              </w:rPr>
              <w:t>acyjnej</w:t>
            </w:r>
            <w:r w:rsidRPr="003830F0">
              <w:rPr>
                <w:b/>
                <w:i/>
                <w:sz w:val="20"/>
                <w:szCs w:val="20"/>
              </w:rPr>
              <w:t>, prowadzone w trakcie trwania Testów Demonstratora Technologii</w:t>
            </w:r>
          </w:p>
          <w:p w14:paraId="7365FA6C" w14:textId="2FEDDFD1" w:rsidR="001E7AC3" w:rsidRDefault="001E7AC3" w:rsidP="001E7AC3">
            <w:pPr>
              <w:spacing w:line="276" w:lineRule="auto"/>
              <w:jc w:val="both"/>
              <w:rPr>
                <w:sz w:val="20"/>
                <w:szCs w:val="20"/>
              </w:rPr>
            </w:pPr>
            <w:r w:rsidRPr="003830F0">
              <w:rPr>
                <w:sz w:val="20"/>
                <w:szCs w:val="20"/>
              </w:rPr>
              <w:t xml:space="preserve">Zamawiający wymaga, aby Partner Strategiczny w trakcie trwania Testów Demonstratora Technologii prowadził analizy laboratoryjne masy </w:t>
            </w:r>
            <w:r>
              <w:rPr>
                <w:sz w:val="20"/>
                <w:szCs w:val="20"/>
              </w:rPr>
              <w:t>po</w:t>
            </w:r>
            <w:r w:rsidRPr="003830F0">
              <w:rPr>
                <w:sz w:val="20"/>
                <w:szCs w:val="20"/>
              </w:rPr>
              <w:t>ferment</w:t>
            </w:r>
            <w:r>
              <w:rPr>
                <w:sz w:val="20"/>
                <w:szCs w:val="20"/>
              </w:rPr>
              <w:t>acyjnej</w:t>
            </w:r>
            <w:r w:rsidRPr="003830F0">
              <w:rPr>
                <w:sz w:val="20"/>
                <w:szCs w:val="20"/>
              </w:rPr>
              <w:t xml:space="preserve">, wykonywane w liczbie wskazanej w </w:t>
            </w:r>
            <w:r>
              <w:rPr>
                <w:sz w:val="20"/>
                <w:szCs w:val="20"/>
              </w:rPr>
              <w:t>Części C</w:t>
            </w:r>
            <w:r w:rsidRPr="003830F0">
              <w:rPr>
                <w:sz w:val="20"/>
                <w:szCs w:val="20"/>
              </w:rPr>
              <w:t xml:space="preserve"> niniejszego dokumentu, z następującymi częstotliwościami:</w:t>
            </w:r>
          </w:p>
          <w:p w14:paraId="7E2E02FC" w14:textId="77777777" w:rsidR="001E7AC3" w:rsidRDefault="001E7AC3" w:rsidP="001E7AC3">
            <w:pPr>
              <w:spacing w:line="276" w:lineRule="auto"/>
              <w:jc w:val="both"/>
              <w:rPr>
                <w:sz w:val="20"/>
                <w:szCs w:val="20"/>
              </w:rPr>
            </w:pPr>
          </w:p>
          <w:p w14:paraId="3AB44BA1" w14:textId="7817F7D0" w:rsidR="001E7AC3" w:rsidRPr="003830F0" w:rsidRDefault="001E7AC3" w:rsidP="001E7AC3">
            <w:pPr>
              <w:spacing w:line="276" w:lineRule="auto"/>
              <w:jc w:val="both"/>
              <w:rPr>
                <w:i/>
                <w:sz w:val="20"/>
                <w:szCs w:val="20"/>
              </w:rPr>
            </w:pPr>
            <w:r w:rsidRPr="003830F0">
              <w:rPr>
                <w:i/>
                <w:sz w:val="20"/>
                <w:szCs w:val="20"/>
              </w:rPr>
              <w:t xml:space="preserve">1. Analizy masy </w:t>
            </w:r>
            <w:r>
              <w:rPr>
                <w:i/>
                <w:sz w:val="20"/>
                <w:szCs w:val="20"/>
              </w:rPr>
              <w:t>po</w:t>
            </w:r>
            <w:r w:rsidRPr="003830F0">
              <w:rPr>
                <w:i/>
                <w:sz w:val="20"/>
                <w:szCs w:val="20"/>
              </w:rPr>
              <w:t>ferment</w:t>
            </w:r>
            <w:r>
              <w:rPr>
                <w:i/>
                <w:sz w:val="20"/>
                <w:szCs w:val="20"/>
              </w:rPr>
              <w:t>acyjnej</w:t>
            </w:r>
            <w:r w:rsidRPr="003830F0">
              <w:rPr>
                <w:i/>
                <w:sz w:val="20"/>
                <w:szCs w:val="20"/>
              </w:rPr>
              <w:t xml:space="preserve"> wykon</w:t>
            </w:r>
            <w:r>
              <w:rPr>
                <w:i/>
                <w:sz w:val="20"/>
                <w:szCs w:val="20"/>
              </w:rPr>
              <w:t>ywane z częstotliwością co ok. 10</w:t>
            </w:r>
            <w:r w:rsidRPr="003830F0">
              <w:rPr>
                <w:i/>
                <w:sz w:val="20"/>
                <w:szCs w:val="20"/>
              </w:rPr>
              <w:t xml:space="preserve"> dni:</w:t>
            </w:r>
          </w:p>
          <w:p w14:paraId="31C6452B" w14:textId="21BF9584" w:rsidR="001E7AC3" w:rsidRPr="00507621" w:rsidRDefault="001E7AC3" w:rsidP="00643162">
            <w:pPr>
              <w:pStyle w:val="Akapitzlist"/>
              <w:numPr>
                <w:ilvl w:val="1"/>
                <w:numId w:val="20"/>
              </w:numPr>
              <w:spacing w:line="276" w:lineRule="auto"/>
              <w:jc w:val="both"/>
              <w:rPr>
                <w:sz w:val="20"/>
                <w:szCs w:val="20"/>
              </w:rPr>
            </w:pPr>
            <w:r w:rsidRPr="00507621">
              <w:rPr>
                <w:sz w:val="20"/>
                <w:szCs w:val="20"/>
              </w:rPr>
              <w:t>pH,</w:t>
            </w:r>
          </w:p>
          <w:p w14:paraId="1E5848C2" w14:textId="2260A2A0" w:rsidR="001E7AC3" w:rsidRPr="00507621" w:rsidRDefault="001E7AC3" w:rsidP="00643162">
            <w:pPr>
              <w:pStyle w:val="Akapitzlist"/>
              <w:numPr>
                <w:ilvl w:val="1"/>
                <w:numId w:val="20"/>
              </w:numPr>
              <w:spacing w:line="276" w:lineRule="auto"/>
              <w:jc w:val="both"/>
              <w:rPr>
                <w:sz w:val="20"/>
                <w:szCs w:val="20"/>
              </w:rPr>
            </w:pPr>
            <w:r w:rsidRPr="00507621">
              <w:rPr>
                <w:sz w:val="20"/>
                <w:szCs w:val="20"/>
              </w:rPr>
              <w:t>Sucha masa,</w:t>
            </w:r>
          </w:p>
          <w:p w14:paraId="7C831F82" w14:textId="56B9FC59" w:rsidR="001E7AC3" w:rsidRDefault="001E7AC3" w:rsidP="00643162">
            <w:pPr>
              <w:pStyle w:val="Akapitzlist"/>
              <w:numPr>
                <w:ilvl w:val="1"/>
                <w:numId w:val="20"/>
              </w:numPr>
              <w:spacing w:line="276" w:lineRule="auto"/>
              <w:jc w:val="both"/>
              <w:rPr>
                <w:sz w:val="20"/>
                <w:szCs w:val="20"/>
              </w:rPr>
            </w:pPr>
            <w:r w:rsidRPr="00507621">
              <w:rPr>
                <w:sz w:val="20"/>
                <w:szCs w:val="20"/>
              </w:rPr>
              <w:t>Sucha masa organiczna,</w:t>
            </w:r>
          </w:p>
          <w:p w14:paraId="65C38451" w14:textId="0E10E080" w:rsidR="001E7AC3" w:rsidRPr="00507621" w:rsidDel="000B0706" w:rsidRDefault="001E7AC3" w:rsidP="00643162">
            <w:pPr>
              <w:pStyle w:val="Akapitzlist"/>
              <w:numPr>
                <w:ilvl w:val="1"/>
                <w:numId w:val="20"/>
              </w:numPr>
              <w:spacing w:line="276" w:lineRule="auto"/>
              <w:jc w:val="both"/>
              <w:rPr>
                <w:del w:id="353" w:author="Autor"/>
                <w:sz w:val="20"/>
                <w:szCs w:val="20"/>
              </w:rPr>
            </w:pPr>
            <w:del w:id="354" w:author="Autor">
              <w:r w:rsidRPr="00507621" w:rsidDel="000B0706">
                <w:rPr>
                  <w:sz w:val="20"/>
                  <w:szCs w:val="20"/>
                </w:rPr>
                <w:delText>Zawartości węgla organicznego</w:delText>
              </w:r>
              <w:r w:rsidDel="000B0706">
                <w:rPr>
                  <w:sz w:val="20"/>
                  <w:szCs w:val="20"/>
                </w:rPr>
                <w:delText>,</w:delText>
              </w:r>
            </w:del>
          </w:p>
          <w:p w14:paraId="18B80A85" w14:textId="1110F6CD" w:rsidR="001E7AC3" w:rsidRPr="00507621" w:rsidRDefault="001E7AC3" w:rsidP="00643162">
            <w:pPr>
              <w:pStyle w:val="Akapitzlist"/>
              <w:numPr>
                <w:ilvl w:val="1"/>
                <w:numId w:val="20"/>
              </w:numPr>
              <w:spacing w:line="276" w:lineRule="auto"/>
              <w:jc w:val="both"/>
              <w:rPr>
                <w:sz w:val="20"/>
                <w:szCs w:val="20"/>
              </w:rPr>
            </w:pPr>
            <w:r w:rsidRPr="00507621">
              <w:rPr>
                <w:sz w:val="20"/>
                <w:szCs w:val="20"/>
              </w:rPr>
              <w:t>Zawartość azotu ogólnego Kjeldahla</w:t>
            </w:r>
            <w:r>
              <w:rPr>
                <w:sz w:val="20"/>
                <w:szCs w:val="20"/>
              </w:rPr>
              <w:t>,</w:t>
            </w:r>
          </w:p>
          <w:p w14:paraId="677843CA" w14:textId="52D8CA19" w:rsidR="001E7AC3" w:rsidRPr="00507621" w:rsidRDefault="001E7AC3" w:rsidP="00643162">
            <w:pPr>
              <w:pStyle w:val="Akapitzlist"/>
              <w:numPr>
                <w:ilvl w:val="1"/>
                <w:numId w:val="20"/>
              </w:numPr>
              <w:spacing w:line="276" w:lineRule="auto"/>
              <w:jc w:val="both"/>
              <w:rPr>
                <w:sz w:val="20"/>
                <w:szCs w:val="20"/>
              </w:rPr>
            </w:pPr>
            <w:r w:rsidRPr="00507621">
              <w:rPr>
                <w:sz w:val="20"/>
                <w:szCs w:val="20"/>
              </w:rPr>
              <w:t>Zawartość  azotu amonowego</w:t>
            </w:r>
            <w:r>
              <w:rPr>
                <w:sz w:val="20"/>
                <w:szCs w:val="20"/>
              </w:rPr>
              <w:t>,</w:t>
            </w:r>
          </w:p>
          <w:p w14:paraId="0BCD946C" w14:textId="61CE00B0" w:rsidR="001E7AC3" w:rsidRPr="00507621" w:rsidRDefault="001E7AC3" w:rsidP="00643162">
            <w:pPr>
              <w:pStyle w:val="Akapitzlist"/>
              <w:numPr>
                <w:ilvl w:val="1"/>
                <w:numId w:val="20"/>
              </w:numPr>
              <w:spacing w:line="276" w:lineRule="auto"/>
              <w:jc w:val="both"/>
              <w:rPr>
                <w:sz w:val="20"/>
                <w:szCs w:val="20"/>
              </w:rPr>
            </w:pPr>
            <w:r w:rsidRPr="00507621">
              <w:rPr>
                <w:sz w:val="20"/>
                <w:szCs w:val="20"/>
              </w:rPr>
              <w:t>Zawartość fosforu</w:t>
            </w:r>
            <w:r>
              <w:rPr>
                <w:sz w:val="20"/>
                <w:szCs w:val="20"/>
              </w:rPr>
              <w:t>,</w:t>
            </w:r>
          </w:p>
          <w:p w14:paraId="68C3A642" w14:textId="36FD5773" w:rsidR="001E7AC3" w:rsidRPr="00507621" w:rsidRDefault="001E7AC3" w:rsidP="00643162">
            <w:pPr>
              <w:pStyle w:val="Akapitzlist"/>
              <w:numPr>
                <w:ilvl w:val="1"/>
                <w:numId w:val="20"/>
              </w:numPr>
              <w:spacing w:line="276" w:lineRule="auto"/>
              <w:jc w:val="both"/>
              <w:rPr>
                <w:sz w:val="20"/>
                <w:szCs w:val="20"/>
              </w:rPr>
            </w:pPr>
            <w:r w:rsidRPr="00507621">
              <w:rPr>
                <w:sz w:val="20"/>
                <w:szCs w:val="20"/>
              </w:rPr>
              <w:t>Zawartość potasu</w:t>
            </w:r>
            <w:r>
              <w:rPr>
                <w:sz w:val="20"/>
                <w:szCs w:val="20"/>
              </w:rPr>
              <w:t>,</w:t>
            </w:r>
          </w:p>
          <w:p w14:paraId="34CE2691" w14:textId="2944CA74" w:rsidR="001E7AC3" w:rsidRDefault="001E7AC3" w:rsidP="00643162">
            <w:pPr>
              <w:pStyle w:val="Akapitzlist"/>
              <w:numPr>
                <w:ilvl w:val="1"/>
                <w:numId w:val="20"/>
              </w:numPr>
              <w:spacing w:line="276" w:lineRule="auto"/>
              <w:jc w:val="both"/>
              <w:rPr>
                <w:ins w:id="355" w:author="Autor"/>
                <w:sz w:val="20"/>
                <w:szCs w:val="20"/>
              </w:rPr>
            </w:pPr>
            <w:r w:rsidRPr="00507621">
              <w:rPr>
                <w:sz w:val="20"/>
                <w:szCs w:val="20"/>
              </w:rPr>
              <w:t>Zawartość siarki</w:t>
            </w:r>
            <w:r>
              <w:rPr>
                <w:sz w:val="20"/>
                <w:szCs w:val="20"/>
              </w:rPr>
              <w:t>,</w:t>
            </w:r>
          </w:p>
          <w:p w14:paraId="4F179570" w14:textId="45A90DB2" w:rsidR="000B0706" w:rsidRPr="000B0706" w:rsidRDefault="000B0706" w:rsidP="000B0706">
            <w:pPr>
              <w:spacing w:line="276" w:lineRule="auto"/>
              <w:jc w:val="both"/>
              <w:rPr>
                <w:sz w:val="20"/>
                <w:szCs w:val="20"/>
              </w:rPr>
            </w:pPr>
          </w:p>
          <w:p w14:paraId="63AA546D" w14:textId="2B371260" w:rsidR="001E7AC3" w:rsidRPr="00507621" w:rsidDel="00E12FA3" w:rsidRDefault="001E7AC3" w:rsidP="00643162">
            <w:pPr>
              <w:pStyle w:val="Akapitzlist"/>
              <w:numPr>
                <w:ilvl w:val="1"/>
                <w:numId w:val="20"/>
              </w:numPr>
              <w:spacing w:line="276" w:lineRule="auto"/>
              <w:jc w:val="both"/>
              <w:rPr>
                <w:del w:id="356" w:author="Autor"/>
                <w:sz w:val="20"/>
                <w:szCs w:val="20"/>
              </w:rPr>
            </w:pPr>
            <w:del w:id="357" w:author="Autor">
              <w:r w:rsidRPr="50FE822B" w:rsidDel="001E7AC3">
                <w:rPr>
                  <w:sz w:val="20"/>
                  <w:szCs w:val="20"/>
                </w:rPr>
                <w:delText>Oznaczenia bakterii z rodzaju Salmonella, E.coli, Enterobacteriaceae,</w:delText>
              </w:r>
            </w:del>
          </w:p>
          <w:p w14:paraId="1875CBF1" w14:textId="73D08E24" w:rsidR="001E7AC3" w:rsidRPr="00507621" w:rsidRDefault="001E7AC3" w:rsidP="00643162">
            <w:pPr>
              <w:pStyle w:val="Akapitzlist"/>
              <w:numPr>
                <w:ilvl w:val="1"/>
                <w:numId w:val="20"/>
              </w:numPr>
              <w:spacing w:line="276" w:lineRule="auto"/>
              <w:jc w:val="both"/>
              <w:rPr>
                <w:sz w:val="20"/>
                <w:szCs w:val="20"/>
              </w:rPr>
            </w:pPr>
            <w:del w:id="358" w:author="Autor">
              <w:r w:rsidRPr="50FE822B" w:rsidDel="001E7AC3">
                <w:rPr>
                  <w:sz w:val="20"/>
                  <w:szCs w:val="20"/>
                </w:rPr>
                <w:delText>Oznaczenie jaja pasożytów Ascaris sp., Trichuris sp., Toxocara sp. – ATT</w:delText>
              </w:r>
            </w:del>
            <w:r w:rsidRPr="50FE822B">
              <w:rPr>
                <w:sz w:val="20"/>
                <w:szCs w:val="20"/>
              </w:rPr>
              <w:t xml:space="preserve">, </w:t>
            </w:r>
          </w:p>
          <w:p w14:paraId="65E971A7" w14:textId="176BCE04" w:rsidR="001E7AC3" w:rsidRPr="006F25D1" w:rsidRDefault="001E7AC3" w:rsidP="00643162">
            <w:pPr>
              <w:pStyle w:val="Akapitzlist"/>
              <w:numPr>
                <w:ilvl w:val="1"/>
                <w:numId w:val="20"/>
              </w:numPr>
              <w:spacing w:line="276" w:lineRule="auto"/>
              <w:jc w:val="both"/>
              <w:rPr>
                <w:sz w:val="20"/>
                <w:szCs w:val="20"/>
              </w:rPr>
            </w:pPr>
            <w:r w:rsidRPr="50FE822B">
              <w:rPr>
                <w:sz w:val="20"/>
                <w:szCs w:val="20"/>
              </w:rPr>
              <w:t>ChZT,</w:t>
            </w:r>
          </w:p>
          <w:p w14:paraId="05926D2D" w14:textId="77777777" w:rsidR="001E7AC3" w:rsidRPr="003830F0" w:rsidRDefault="001E7AC3" w:rsidP="001E7AC3">
            <w:pPr>
              <w:pStyle w:val="Akapitzlist"/>
              <w:spacing w:line="276" w:lineRule="auto"/>
              <w:ind w:left="792"/>
              <w:jc w:val="both"/>
              <w:rPr>
                <w:sz w:val="20"/>
                <w:szCs w:val="20"/>
              </w:rPr>
            </w:pPr>
          </w:p>
          <w:p w14:paraId="3C3ED846" w14:textId="43EF91AD" w:rsidR="001E7AC3" w:rsidRDefault="001E7AC3" w:rsidP="001E7AC3">
            <w:pPr>
              <w:spacing w:line="276" w:lineRule="auto"/>
              <w:jc w:val="both"/>
              <w:rPr>
                <w:i/>
                <w:sz w:val="20"/>
                <w:szCs w:val="20"/>
              </w:rPr>
            </w:pPr>
            <w:r>
              <w:rPr>
                <w:i/>
                <w:sz w:val="20"/>
                <w:szCs w:val="20"/>
              </w:rPr>
              <w:t>2. Analiza</w:t>
            </w:r>
            <w:r w:rsidRPr="00507621">
              <w:rPr>
                <w:i/>
                <w:sz w:val="20"/>
                <w:szCs w:val="20"/>
              </w:rPr>
              <w:t xml:space="preserve"> masy pofermentacyjnej wykonywana jednorazowo w trakcie trwania Testów</w:t>
            </w:r>
            <w:ins w:id="359" w:author="Autor">
              <w:r w:rsidR="000708D8">
                <w:rPr>
                  <w:i/>
                  <w:sz w:val="20"/>
                  <w:szCs w:val="20"/>
                </w:rPr>
                <w:t xml:space="preserve"> (</w:t>
              </w:r>
              <w:del w:id="360" w:author="Autor">
                <w:r w:rsidR="000708D8" w:rsidDel="00E12FA3">
                  <w:rPr>
                    <w:i/>
                    <w:sz w:val="20"/>
                    <w:szCs w:val="20"/>
                  </w:rPr>
                  <w:delText>pomiędzy dniem 20-30</w:delText>
                </w:r>
              </w:del>
              <w:r w:rsidR="00E12FA3">
                <w:rPr>
                  <w:i/>
                  <w:sz w:val="20"/>
                  <w:szCs w:val="20"/>
                </w:rPr>
                <w:t>ok. dnia 15</w:t>
              </w:r>
              <w:r w:rsidR="000708D8">
                <w:rPr>
                  <w:i/>
                  <w:sz w:val="20"/>
                  <w:szCs w:val="20"/>
                </w:rPr>
                <w:t>)</w:t>
              </w:r>
            </w:ins>
            <w:r w:rsidRPr="00507621">
              <w:rPr>
                <w:i/>
                <w:sz w:val="20"/>
                <w:szCs w:val="20"/>
              </w:rPr>
              <w:t>:</w:t>
            </w:r>
          </w:p>
          <w:p w14:paraId="2EC760A6" w14:textId="77777777" w:rsidR="001E7AC3" w:rsidRPr="00507621" w:rsidRDefault="001E7AC3" w:rsidP="00643162">
            <w:pPr>
              <w:pStyle w:val="Akapitzlist"/>
              <w:numPr>
                <w:ilvl w:val="0"/>
                <w:numId w:val="20"/>
              </w:numPr>
              <w:spacing w:line="276" w:lineRule="auto"/>
              <w:jc w:val="both"/>
              <w:rPr>
                <w:vanish/>
                <w:sz w:val="20"/>
                <w:szCs w:val="20"/>
              </w:rPr>
            </w:pPr>
          </w:p>
          <w:p w14:paraId="5E6C786D" w14:textId="77777777" w:rsidR="000B0706" w:rsidRPr="00507621" w:rsidRDefault="000B0706" w:rsidP="000B0706">
            <w:pPr>
              <w:pStyle w:val="Akapitzlist"/>
              <w:numPr>
                <w:ilvl w:val="1"/>
                <w:numId w:val="20"/>
              </w:numPr>
              <w:spacing w:line="276" w:lineRule="auto"/>
              <w:jc w:val="both"/>
              <w:rPr>
                <w:ins w:id="361" w:author="Autor"/>
                <w:sz w:val="20"/>
                <w:szCs w:val="20"/>
              </w:rPr>
            </w:pPr>
            <w:ins w:id="362" w:author="Autor">
              <w:r w:rsidRPr="00507621">
                <w:rPr>
                  <w:sz w:val="20"/>
                  <w:szCs w:val="20"/>
                </w:rPr>
                <w:t>Oznaczenia bakterii z rodzaju Salmonella, E.coli, Enterobacteriaceae</w:t>
              </w:r>
              <w:r>
                <w:rPr>
                  <w:sz w:val="20"/>
                  <w:szCs w:val="20"/>
                </w:rPr>
                <w:t>,</w:t>
              </w:r>
            </w:ins>
          </w:p>
          <w:p w14:paraId="0254D12E" w14:textId="77777777" w:rsidR="000B0706" w:rsidRPr="00507621" w:rsidRDefault="000B0706" w:rsidP="000B0706">
            <w:pPr>
              <w:pStyle w:val="Akapitzlist"/>
              <w:numPr>
                <w:ilvl w:val="1"/>
                <w:numId w:val="20"/>
              </w:numPr>
              <w:spacing w:line="276" w:lineRule="auto"/>
              <w:jc w:val="both"/>
              <w:rPr>
                <w:ins w:id="363" w:author="Autor"/>
                <w:sz w:val="20"/>
                <w:szCs w:val="20"/>
              </w:rPr>
            </w:pPr>
            <w:ins w:id="364" w:author="Autor">
              <w:r w:rsidRPr="00507621">
                <w:rPr>
                  <w:sz w:val="20"/>
                  <w:szCs w:val="20"/>
                </w:rPr>
                <w:t xml:space="preserve">Oznaczenie jaja pasożytów Ascaris sp., Trichuris sp., Toxocara sp. </w:t>
              </w:r>
              <w:r>
                <w:rPr>
                  <w:sz w:val="20"/>
                  <w:szCs w:val="20"/>
                </w:rPr>
                <w:t>–</w:t>
              </w:r>
              <w:r w:rsidRPr="00507621">
                <w:rPr>
                  <w:sz w:val="20"/>
                  <w:szCs w:val="20"/>
                </w:rPr>
                <w:t xml:space="preserve"> ATT</w:t>
              </w:r>
              <w:r>
                <w:rPr>
                  <w:sz w:val="20"/>
                  <w:szCs w:val="20"/>
                </w:rPr>
                <w:t>,</w:t>
              </w:r>
              <w:r w:rsidRPr="00507621">
                <w:rPr>
                  <w:sz w:val="20"/>
                  <w:szCs w:val="20"/>
                </w:rPr>
                <w:t xml:space="preserve"> </w:t>
              </w:r>
            </w:ins>
          </w:p>
          <w:p w14:paraId="45F4C899" w14:textId="1C075561" w:rsidR="001E7AC3" w:rsidRPr="003830F0" w:rsidRDefault="001E7AC3" w:rsidP="00643162">
            <w:pPr>
              <w:pStyle w:val="Akapitzlist"/>
              <w:numPr>
                <w:ilvl w:val="1"/>
                <w:numId w:val="20"/>
              </w:numPr>
              <w:spacing w:line="276" w:lineRule="auto"/>
              <w:jc w:val="both"/>
              <w:rPr>
                <w:sz w:val="20"/>
                <w:szCs w:val="20"/>
              </w:rPr>
            </w:pPr>
            <w:r w:rsidRPr="50FE822B">
              <w:rPr>
                <w:sz w:val="20"/>
                <w:szCs w:val="20"/>
              </w:rPr>
              <w:t>Zawartość metali ciężkich (miedzi, cynku, chromu, kadmu, niklu, ołowiu i rtęci).</w:t>
            </w:r>
          </w:p>
          <w:p w14:paraId="3EFE49E3" w14:textId="77777777" w:rsidR="001E7AC3" w:rsidRDefault="001E7AC3" w:rsidP="001E7AC3">
            <w:pPr>
              <w:spacing w:line="276" w:lineRule="auto"/>
              <w:jc w:val="both"/>
              <w:rPr>
                <w:i/>
                <w:sz w:val="20"/>
                <w:szCs w:val="20"/>
              </w:rPr>
            </w:pPr>
          </w:p>
          <w:p w14:paraId="55F57962" w14:textId="40CEAAF8" w:rsidR="001E7AC3" w:rsidRPr="003830F0" w:rsidRDefault="001E7AC3" w:rsidP="001E7AC3">
            <w:pPr>
              <w:spacing w:line="276" w:lineRule="auto"/>
              <w:jc w:val="both"/>
              <w:rPr>
                <w:i/>
                <w:sz w:val="20"/>
                <w:szCs w:val="20"/>
              </w:rPr>
            </w:pPr>
            <w:r>
              <w:rPr>
                <w:i/>
                <w:sz w:val="20"/>
                <w:szCs w:val="20"/>
              </w:rPr>
              <w:t xml:space="preserve">3. </w:t>
            </w:r>
            <w:r w:rsidRPr="003830F0">
              <w:rPr>
                <w:i/>
                <w:sz w:val="20"/>
                <w:szCs w:val="20"/>
              </w:rPr>
              <w:t>Analiza makroskopowa masy pofermentacyjnej z Demonstratora Technologii</w:t>
            </w:r>
            <w:del w:id="365" w:author="Autor">
              <w:r w:rsidDel="000708D8">
                <w:rPr>
                  <w:i/>
                  <w:sz w:val="20"/>
                  <w:szCs w:val="20"/>
                </w:rPr>
                <w:delText xml:space="preserve"> </w:delText>
              </w:r>
            </w:del>
          </w:p>
          <w:p w14:paraId="63E356BD" w14:textId="52430033" w:rsidR="001E7AC3" w:rsidRDefault="001E7AC3" w:rsidP="001E7AC3">
            <w:pPr>
              <w:spacing w:line="276" w:lineRule="auto"/>
              <w:jc w:val="both"/>
              <w:rPr>
                <w:rFonts w:eastAsiaTheme="minorEastAsia"/>
                <w:sz w:val="20"/>
                <w:szCs w:val="20"/>
              </w:rPr>
            </w:pPr>
            <w:r w:rsidRPr="003830F0">
              <w:rPr>
                <w:rFonts w:eastAsiaTheme="minorEastAsia"/>
                <w:sz w:val="20"/>
                <w:szCs w:val="20"/>
              </w:rPr>
              <w:t xml:space="preserve">Zamawiający wymaga, aby Partner Strategiczny </w:t>
            </w:r>
            <w:r w:rsidRPr="003830F0">
              <w:rPr>
                <w:rFonts w:eastAsiaTheme="minorEastAsia"/>
                <w:sz w:val="20"/>
                <w:szCs w:val="20"/>
                <w:u w:val="single"/>
              </w:rPr>
              <w:t>jednorazowo</w:t>
            </w:r>
            <w:ins w:id="366" w:author="Autor">
              <w:r w:rsidR="000708D8">
                <w:rPr>
                  <w:rFonts w:eastAsiaTheme="minorEastAsia"/>
                  <w:sz w:val="20"/>
                  <w:szCs w:val="20"/>
                </w:rPr>
                <w:t xml:space="preserve"> </w:t>
              </w:r>
            </w:ins>
            <w:r w:rsidRPr="003830F0">
              <w:rPr>
                <w:rFonts w:eastAsiaTheme="minorEastAsia"/>
                <w:sz w:val="20"/>
                <w:szCs w:val="20"/>
              </w:rPr>
              <w:t>w trakcie trwania Testów Demonstratora Technologii dokon</w:t>
            </w:r>
            <w:r>
              <w:rPr>
                <w:rFonts w:eastAsiaTheme="minorEastAsia"/>
                <w:sz w:val="20"/>
                <w:szCs w:val="20"/>
              </w:rPr>
              <w:t>ał</w:t>
            </w:r>
            <w:r w:rsidRPr="003830F0">
              <w:rPr>
                <w:rFonts w:eastAsiaTheme="minorEastAsia"/>
                <w:sz w:val="20"/>
                <w:szCs w:val="20"/>
              </w:rPr>
              <w:t xml:space="preserve"> analizy ilości zanieczyszczeń makroskopowych masy pofermentacyjnej (np. pozostałości po opakowaniach, tworzywach sztucznych). </w:t>
            </w:r>
          </w:p>
          <w:p w14:paraId="453E8629" w14:textId="74866BD2" w:rsidR="001E7AC3" w:rsidRPr="005803A1" w:rsidRDefault="001E7AC3" w:rsidP="001E7AC3">
            <w:pPr>
              <w:spacing w:line="276" w:lineRule="auto"/>
              <w:jc w:val="both"/>
              <w:rPr>
                <w:rFonts w:eastAsiaTheme="minorEastAsia"/>
                <w:sz w:val="20"/>
                <w:szCs w:val="20"/>
              </w:rPr>
            </w:pPr>
            <w:r w:rsidRPr="003830F0">
              <w:rPr>
                <w:rFonts w:eastAsiaTheme="minorEastAsia"/>
                <w:sz w:val="20"/>
                <w:szCs w:val="20"/>
              </w:rPr>
              <w:t xml:space="preserve">Metodyka pomiaru będzie polegała na oszacowaniu wagowo ilości zanieczyszczeń w jednostce suchej masy pofermentu, jako średnia z 10 reprezentatywnych próbek pofermentu. Dokładny opis metodyki zostanie przedstawiony Partnerowi Strategicznemu po podpisaniu Umowy z </w:t>
            </w:r>
            <w:r w:rsidRPr="005803A1">
              <w:rPr>
                <w:rFonts w:eastAsiaTheme="minorEastAsia"/>
                <w:sz w:val="20"/>
                <w:szCs w:val="20"/>
              </w:rPr>
              <w:t>Zamawiającym.</w:t>
            </w:r>
          </w:p>
          <w:p w14:paraId="1CED2598" w14:textId="77777777" w:rsidR="001E7AC3" w:rsidRDefault="001E7AC3" w:rsidP="001E7AC3">
            <w:pPr>
              <w:spacing w:line="276" w:lineRule="auto"/>
              <w:jc w:val="both"/>
              <w:rPr>
                <w:rFonts w:eastAsiaTheme="minorEastAsia"/>
                <w:sz w:val="20"/>
              </w:rPr>
            </w:pPr>
          </w:p>
          <w:p w14:paraId="0156C9C7" w14:textId="54575DD4" w:rsidR="001E7AC3" w:rsidRPr="00A96D3F" w:rsidRDefault="001E7AC3" w:rsidP="001E7AC3">
            <w:pPr>
              <w:spacing w:line="276" w:lineRule="auto"/>
              <w:jc w:val="both"/>
              <w:rPr>
                <w:rFonts w:eastAsiaTheme="minorEastAsia"/>
                <w:sz w:val="20"/>
              </w:rPr>
            </w:pPr>
            <w:r>
              <w:rPr>
                <w:rFonts w:eastAsiaTheme="minorEastAsia"/>
                <w:sz w:val="20"/>
              </w:rPr>
              <w:t>Zamawiający wymaga aby próby</w:t>
            </w:r>
            <w:r w:rsidRPr="00C62FDF">
              <w:rPr>
                <w:rFonts w:eastAsiaTheme="minorEastAsia"/>
                <w:sz w:val="20"/>
              </w:rPr>
              <w:t xml:space="preserve"> pofermentu by</w:t>
            </w:r>
            <w:r>
              <w:rPr>
                <w:rFonts w:eastAsiaTheme="minorEastAsia"/>
                <w:sz w:val="20"/>
              </w:rPr>
              <w:t>ły</w:t>
            </w:r>
            <w:r w:rsidRPr="00C62FDF">
              <w:rPr>
                <w:rFonts w:eastAsiaTheme="minorEastAsia"/>
                <w:sz w:val="20"/>
              </w:rPr>
              <w:t xml:space="preserve"> pobierane przez Partnera zgodnie z zasadami pobierania próbek płynnych pozwalającymi na przygotowanie średniej próbki laboratoryjnej, która będzie reprezentatywna dla partii pofermentu przeznaczonego do badań z Demonstrator Technologii. Próbki do czasu analizy muszą być przechowywane w sposób gwarantujący zachowanie ich pierwotnych właściwości fizykochemicznych.</w:t>
            </w:r>
          </w:p>
          <w:p w14:paraId="7FA1803F" w14:textId="7ABEB5F1" w:rsidR="001E7AC3" w:rsidRDefault="001E7AC3" w:rsidP="001E7AC3">
            <w:pPr>
              <w:spacing w:line="276" w:lineRule="auto"/>
              <w:jc w:val="both"/>
              <w:rPr>
                <w:sz w:val="20"/>
                <w:szCs w:val="20"/>
              </w:rPr>
            </w:pPr>
          </w:p>
        </w:tc>
        <w:tc>
          <w:tcPr>
            <w:tcW w:w="1985" w:type="dxa"/>
          </w:tcPr>
          <w:p w14:paraId="71C1DA88" w14:textId="4E4C0FDD" w:rsidR="001E7AC3" w:rsidRDefault="001E7AC3" w:rsidP="001E7AC3">
            <w:pPr>
              <w:spacing w:line="276" w:lineRule="auto"/>
              <w:jc w:val="both"/>
              <w:rPr>
                <w:sz w:val="20"/>
                <w:szCs w:val="20"/>
              </w:rPr>
            </w:pPr>
            <w:r>
              <w:rPr>
                <w:sz w:val="20"/>
                <w:szCs w:val="20"/>
              </w:rPr>
              <w:lastRenderedPageBreak/>
              <w:t>W okresie od dnia rozpoczęcia do dnia zakończenia Testów Demonstratora Technologii</w:t>
            </w:r>
          </w:p>
        </w:tc>
      </w:tr>
      <w:tr w:rsidR="001E7AC3" w:rsidRPr="00292CA0" w14:paraId="06673AF8" w14:textId="77777777" w:rsidTr="50FE822B">
        <w:trPr>
          <w:trHeight w:val="1123"/>
          <w:jc w:val="center"/>
        </w:trPr>
        <w:tc>
          <w:tcPr>
            <w:tcW w:w="562" w:type="dxa"/>
            <w:shd w:val="clear" w:color="auto" w:fill="C5E0B3" w:themeFill="accent6" w:themeFillTint="66"/>
          </w:tcPr>
          <w:p w14:paraId="5DAC5EFA" w14:textId="77777777" w:rsidR="001E7AC3" w:rsidRPr="00D97576" w:rsidRDefault="001E7AC3"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38C472FD" w14:textId="412075B7" w:rsidR="001E7AC3" w:rsidRPr="00A96D3F" w:rsidRDefault="001E7AC3" w:rsidP="001E7AC3">
            <w:pPr>
              <w:spacing w:line="276" w:lineRule="auto"/>
              <w:rPr>
                <w:rFonts w:eastAsiaTheme="minorEastAsia"/>
                <w:b/>
                <w:bCs/>
                <w:sz w:val="20"/>
              </w:rPr>
            </w:pPr>
            <w:r w:rsidRPr="00A96D3F">
              <w:rPr>
                <w:rFonts w:eastAsiaTheme="minorEastAsia"/>
                <w:b/>
                <w:sz w:val="20"/>
              </w:rPr>
              <w:t>Podsumowanie Testów Demonstratora Technologii</w:t>
            </w:r>
          </w:p>
        </w:tc>
        <w:tc>
          <w:tcPr>
            <w:tcW w:w="6378" w:type="dxa"/>
          </w:tcPr>
          <w:p w14:paraId="414DF497" w14:textId="02E6DBBE" w:rsidR="001E7AC3" w:rsidRPr="00A96D3F" w:rsidRDefault="001E7AC3" w:rsidP="001E7AC3">
            <w:pPr>
              <w:spacing w:line="276" w:lineRule="auto"/>
              <w:jc w:val="both"/>
              <w:rPr>
                <w:rFonts w:eastAsiaTheme="minorEastAsia"/>
                <w:sz w:val="20"/>
              </w:rPr>
            </w:pPr>
            <w:r w:rsidRPr="00A96D3F">
              <w:rPr>
                <w:rFonts w:eastAsiaTheme="minorEastAsia"/>
                <w:sz w:val="20"/>
              </w:rPr>
              <w:t>Zamawiający wymaga</w:t>
            </w:r>
            <w:r>
              <w:rPr>
                <w:rFonts w:eastAsiaTheme="minorEastAsia"/>
                <w:sz w:val="20"/>
              </w:rPr>
              <w:t>,</w:t>
            </w:r>
            <w:r w:rsidRPr="00A96D3F">
              <w:rPr>
                <w:rFonts w:eastAsiaTheme="minorEastAsia"/>
                <w:sz w:val="20"/>
              </w:rPr>
              <w:t xml:space="preserve"> aby Partner Strategiczny po przeprowadzeniu Testów Demonstratora Technologii, podsumował wyniki przeprowadzonych Testów Demonstratora Technologii (m.in. osiągnięcie parametrów konkursowych) w formie raportu, który następnie przekazuje w form</w:t>
            </w:r>
            <w:r>
              <w:rPr>
                <w:rFonts w:eastAsiaTheme="minorEastAsia"/>
                <w:sz w:val="20"/>
              </w:rPr>
              <w:t>ie elektronicznej Zamawiającemu.</w:t>
            </w:r>
          </w:p>
          <w:p w14:paraId="637C2967" w14:textId="77777777" w:rsidR="001E7AC3" w:rsidDel="00E60144" w:rsidRDefault="001E7AC3" w:rsidP="001E7AC3">
            <w:pPr>
              <w:spacing w:line="276" w:lineRule="auto"/>
              <w:jc w:val="both"/>
              <w:rPr>
                <w:sz w:val="20"/>
                <w:szCs w:val="20"/>
              </w:rPr>
            </w:pPr>
          </w:p>
        </w:tc>
        <w:tc>
          <w:tcPr>
            <w:tcW w:w="1985" w:type="dxa"/>
          </w:tcPr>
          <w:p w14:paraId="2D4D37ED" w14:textId="642D01FE" w:rsidR="001E7AC3" w:rsidRDefault="001E7AC3" w:rsidP="001E7AC3">
            <w:pPr>
              <w:spacing w:line="276" w:lineRule="auto"/>
              <w:rPr>
                <w:sz w:val="20"/>
                <w:szCs w:val="20"/>
              </w:rPr>
            </w:pPr>
            <w:r>
              <w:rPr>
                <w:sz w:val="20"/>
                <w:szCs w:val="20"/>
              </w:rPr>
              <w:t>W t</w:t>
            </w:r>
            <w:r w:rsidRPr="00A96D3F">
              <w:rPr>
                <w:sz w:val="20"/>
                <w:szCs w:val="20"/>
              </w:rPr>
              <w:t xml:space="preserve">erminie maksymalnie 5 dni </w:t>
            </w:r>
            <w:ins w:id="367" w:author="Autor">
              <w:r w:rsidR="000708D8">
                <w:rPr>
                  <w:sz w:val="20"/>
                  <w:szCs w:val="20"/>
                </w:rPr>
                <w:t xml:space="preserve">roboczych </w:t>
              </w:r>
            </w:ins>
            <w:r w:rsidRPr="00A96D3F">
              <w:rPr>
                <w:sz w:val="20"/>
                <w:szCs w:val="20"/>
              </w:rPr>
              <w:t>od dnia zakończenia Testów Demonstratora Technologii.</w:t>
            </w:r>
          </w:p>
        </w:tc>
      </w:tr>
    </w:tbl>
    <w:p w14:paraId="4FA34DFA" w14:textId="48F8E563" w:rsidR="00017837" w:rsidRDefault="00017837"/>
    <w:p w14:paraId="562A489D" w14:textId="4FB280D3" w:rsidR="003F5EFC" w:rsidRDefault="003F5EFC"/>
    <w:p w14:paraId="2A1525A3" w14:textId="77777777" w:rsidR="00DC033C" w:rsidRDefault="00DC033C"/>
    <w:p w14:paraId="3CFB7D37" w14:textId="77777777" w:rsidR="00DC033C" w:rsidRDefault="00DC033C">
      <w:r>
        <w:br w:type="page"/>
      </w:r>
    </w:p>
    <w:p w14:paraId="0E04FD97" w14:textId="08519631" w:rsidR="00DC033C" w:rsidRDefault="00DC033C"/>
    <w:p w14:paraId="6C3A493A" w14:textId="77777777" w:rsidR="006D6CA7" w:rsidRPr="00017837" w:rsidRDefault="1E6EAD11" w:rsidP="50FE822B">
      <w:pPr>
        <w:pStyle w:val="Nagwek2"/>
        <w:rPr>
          <w:rFonts w:eastAsia="Calibri Light"/>
          <w:i/>
          <w:iCs/>
          <w:sz w:val="32"/>
          <w:szCs w:val="32"/>
        </w:rPr>
      </w:pPr>
      <w:bookmarkStart w:id="368" w:name="_Toc76032557"/>
      <w:r w:rsidRPr="50FE822B">
        <w:rPr>
          <w:rFonts w:eastAsia="Calibri Light"/>
          <w:i/>
          <w:iCs/>
          <w:sz w:val="32"/>
          <w:szCs w:val="32"/>
        </w:rPr>
        <w:t>Faza 3B. Działania po</w:t>
      </w:r>
      <w:del w:id="369" w:author="Autor">
        <w:r w:rsidRPr="50FE822B" w:rsidDel="1E6EAD11">
          <w:rPr>
            <w:rFonts w:eastAsia="Calibri Light"/>
            <w:i/>
            <w:iCs/>
            <w:sz w:val="32"/>
            <w:szCs w:val="32"/>
          </w:rPr>
          <w:delText xml:space="preserve"> </w:delText>
        </w:r>
      </w:del>
      <w:r w:rsidR="4249F32B" w:rsidRPr="50FE822B">
        <w:rPr>
          <w:rFonts w:eastAsia="Calibri Light"/>
          <w:i/>
          <w:iCs/>
          <w:sz w:val="32"/>
          <w:szCs w:val="32"/>
        </w:rPr>
        <w:t xml:space="preserve"> zakończeniu </w:t>
      </w:r>
      <w:r w:rsidRPr="50FE822B">
        <w:rPr>
          <w:rFonts w:eastAsia="Calibri Light"/>
          <w:i/>
          <w:iCs/>
          <w:sz w:val="32"/>
          <w:szCs w:val="32"/>
        </w:rPr>
        <w:t>testów Demonstratora Technologii</w:t>
      </w:r>
      <w:bookmarkEnd w:id="368"/>
    </w:p>
    <w:p w14:paraId="374FE8F0" w14:textId="77777777" w:rsidR="006D6CA7" w:rsidRPr="006D6CA7" w:rsidRDefault="006D6CA7" w:rsidP="006D6CA7"/>
    <w:p w14:paraId="38771A37" w14:textId="6495B8C7" w:rsidR="006D6CA7" w:rsidRPr="006D6CA7" w:rsidRDefault="006D6CA7" w:rsidP="006D6CA7">
      <w:pPr>
        <w:jc w:val="both"/>
        <w:rPr>
          <w:rFonts w:ascii="Calibri" w:eastAsia="Calibri" w:hAnsi="Calibri" w:cs="Calibri"/>
        </w:rPr>
      </w:pPr>
      <w:r w:rsidRPr="36A70569">
        <w:rPr>
          <w:rFonts w:ascii="Calibri" w:eastAsia="Calibri" w:hAnsi="Calibri" w:cs="Calibri"/>
        </w:rPr>
        <w:t xml:space="preserve">Po zakończeniu testów Partner Strategiczny </w:t>
      </w:r>
      <w:r w:rsidRPr="00FA58B9">
        <w:rPr>
          <w:rFonts w:ascii="Calibri" w:eastAsia="Calibri" w:hAnsi="Calibri" w:cs="Calibri"/>
        </w:rPr>
        <w:t>dokona odbioru Demonstratora Technologii zgodnie z ustaloną procedurą pomiędzy Zamawiającym, Partnerem Strategicznym i Uczestnikiem PCP. Demonstrator Technologii przejdzie tym samym na własność Partnera Strategicznego</w:t>
      </w:r>
      <w:r w:rsidRPr="36A70569">
        <w:rPr>
          <w:rFonts w:ascii="Calibri" w:eastAsia="Calibri" w:hAnsi="Calibri" w:cs="Calibri"/>
        </w:rPr>
        <w:t xml:space="preserve">, który będzie zobowiązany przez okres co najmniej </w:t>
      </w:r>
      <w:ins w:id="370" w:author="Autor">
        <w:r w:rsidR="00194B43">
          <w:rPr>
            <w:rFonts w:ascii="Calibri" w:eastAsia="Calibri" w:hAnsi="Calibri" w:cs="Calibri"/>
          </w:rPr>
          <w:t>4</w:t>
        </w:r>
      </w:ins>
      <w:del w:id="371" w:author="Autor">
        <w:r w:rsidRPr="36A70569" w:rsidDel="00194B43">
          <w:rPr>
            <w:rFonts w:ascii="Calibri" w:eastAsia="Calibri" w:hAnsi="Calibri" w:cs="Calibri"/>
          </w:rPr>
          <w:delText>10</w:delText>
        </w:r>
      </w:del>
      <w:r w:rsidRPr="36A70569">
        <w:rPr>
          <w:rFonts w:ascii="Calibri" w:eastAsia="Calibri" w:hAnsi="Calibri" w:cs="Calibri"/>
        </w:rPr>
        <w:t xml:space="preserve"> lat do eksploatacji Demonstratora Technologii </w:t>
      </w:r>
      <w:r w:rsidRPr="00FA58B9">
        <w:rPr>
          <w:rFonts w:ascii="Calibri" w:eastAsia="Calibri" w:hAnsi="Calibri" w:cs="Calibri"/>
        </w:rPr>
        <w:t xml:space="preserve">z zachowaniem produkcji biogazu brutto na godzinę stanowiącej ekwiwalent mocy elektrycznej 499 kW z uwzględnieniem </w:t>
      </w:r>
      <w:r w:rsidRPr="00880E4F">
        <w:rPr>
          <w:rFonts w:ascii="Calibri" w:eastAsia="Calibri" w:hAnsi="Calibri" w:cs="Calibri"/>
        </w:rPr>
        <w:t xml:space="preserve">tolerancji technologicznej (-)5% przez co najmniej </w:t>
      </w:r>
      <w:del w:id="372" w:author="Autor">
        <w:r w:rsidRPr="00880E4F" w:rsidDel="00880E4F">
          <w:rPr>
            <w:rFonts w:ascii="Calibri" w:eastAsia="Calibri" w:hAnsi="Calibri" w:cs="Calibri"/>
          </w:rPr>
          <w:delText xml:space="preserve">8000 </w:delText>
        </w:r>
      </w:del>
      <w:ins w:id="373" w:author="Autor">
        <w:r w:rsidR="00880E4F">
          <w:rPr>
            <w:rFonts w:ascii="Calibri" w:eastAsia="Calibri" w:hAnsi="Calibri" w:cs="Calibri"/>
          </w:rPr>
          <w:t>7500</w:t>
        </w:r>
        <w:r w:rsidR="00880E4F" w:rsidRPr="00880E4F">
          <w:rPr>
            <w:rFonts w:ascii="Calibri" w:eastAsia="Calibri" w:hAnsi="Calibri" w:cs="Calibri"/>
          </w:rPr>
          <w:t xml:space="preserve"> </w:t>
        </w:r>
      </w:ins>
      <w:r w:rsidRPr="00880E4F">
        <w:rPr>
          <w:rFonts w:ascii="Calibri" w:eastAsia="Calibri" w:hAnsi="Calibri" w:cs="Calibri"/>
        </w:rPr>
        <w:t>h w ciągu roku.</w:t>
      </w:r>
      <w:r>
        <w:rPr>
          <w:rFonts w:ascii="Calibri" w:eastAsia="Calibri" w:hAnsi="Calibri" w:cs="Calibri"/>
        </w:rPr>
        <w:t xml:space="preserve"> Ponadto </w:t>
      </w:r>
      <w:r w:rsidRPr="006D6CA7">
        <w:rPr>
          <w:rFonts w:ascii="Calibri" w:eastAsia="Calibri" w:hAnsi="Calibri" w:cs="Calibri"/>
        </w:rPr>
        <w:t>Zamawiający wymaga, aby Partner Strategiczny przekazywał NCBR przez okres 10 lat od dokonania odbioru Demonstratora udział w dochodzie z działalności Demonstratora</w:t>
      </w:r>
      <w:r>
        <w:rPr>
          <w:rFonts w:ascii="Calibri" w:eastAsia="Calibri" w:hAnsi="Calibri" w:cs="Calibri"/>
        </w:rPr>
        <w:t>.</w:t>
      </w:r>
    </w:p>
    <w:p w14:paraId="0BD80293" w14:textId="712CD04E" w:rsidR="006D6CA7" w:rsidRDefault="006D6CA7" w:rsidP="006D6CA7">
      <w:pPr>
        <w:spacing w:line="257" w:lineRule="auto"/>
        <w:jc w:val="both"/>
        <w:rPr>
          <w:rFonts w:ascii="Calibri" w:eastAsia="Calibri" w:hAnsi="Calibri" w:cs="Calibri"/>
        </w:rPr>
      </w:pPr>
      <w:r>
        <w:t xml:space="preserve">W </w:t>
      </w:r>
      <w:r w:rsidRPr="006D6CA7">
        <w:rPr>
          <w:rFonts w:ascii="Calibri" w:eastAsia="Calibri" w:hAnsi="Calibri" w:cs="Calibri"/>
        </w:rPr>
        <w:t>tabeli</w:t>
      </w:r>
      <w:r w:rsidRPr="36A70569">
        <w:rPr>
          <w:rFonts w:ascii="Calibri" w:eastAsia="Calibri" w:hAnsi="Calibri" w:cs="Calibri"/>
        </w:rPr>
        <w:t xml:space="preserve"> poniżej pr</w:t>
      </w:r>
      <w:r>
        <w:rPr>
          <w:rFonts w:ascii="Calibri" w:eastAsia="Calibri" w:hAnsi="Calibri" w:cs="Calibri"/>
        </w:rPr>
        <w:t>zedstawiono Wymagania w odniesieniu do Demonstratora Technologii po zakończeniu testów Demonstratora Technologii oraz po zakończeniu Przedsięwzięcia PCP</w:t>
      </w:r>
      <w:r w:rsidRPr="36A70569">
        <w:rPr>
          <w:rFonts w:ascii="Calibri" w:eastAsia="Calibri" w:hAnsi="Calibri" w:cs="Calibri"/>
        </w:rPr>
        <w:t xml:space="preserve">, które zobowiązany jest spełnić Partner Strategiczny. Wymagane terminy pozostają w ścisłym powiązaniu z harmonogramem Przedsięwzięcia PCP.  </w:t>
      </w:r>
    </w:p>
    <w:p w14:paraId="78E775D9" w14:textId="33ED518B" w:rsidR="006D6CA7" w:rsidRDefault="53178FD7" w:rsidP="006D6CA7">
      <w:r w:rsidRPr="57FB8132">
        <w:rPr>
          <w:i/>
          <w:iCs/>
          <w:sz w:val="18"/>
          <w:szCs w:val="18"/>
        </w:rPr>
        <w:t>Tabela 2. Wymagania stawiane Partnerowi dla Nieruchomości 2, przeznaczonej dla Demonstratora Technologii – część 3 tabeli</w:t>
      </w:r>
      <w:r w:rsidR="1E7E87A9" w:rsidRPr="57FB8132">
        <w:rPr>
          <w:i/>
          <w:iCs/>
          <w:sz w:val="18"/>
          <w:szCs w:val="18"/>
        </w:rPr>
        <w:t xml:space="preserve"> 2</w:t>
      </w:r>
      <w:r w:rsidRPr="57FB8132">
        <w:rPr>
          <w:i/>
          <w:iCs/>
          <w:sz w:val="18"/>
          <w:szCs w:val="18"/>
        </w:rPr>
        <w:t>.</w:t>
      </w:r>
    </w:p>
    <w:tbl>
      <w:tblPr>
        <w:tblStyle w:val="Tabela-Siatka"/>
        <w:tblW w:w="11052" w:type="dxa"/>
        <w:jc w:val="center"/>
        <w:tblLayout w:type="fixed"/>
        <w:tblLook w:val="04A0" w:firstRow="1" w:lastRow="0" w:firstColumn="1" w:lastColumn="0" w:noHBand="0" w:noVBand="1"/>
      </w:tblPr>
      <w:tblGrid>
        <w:gridCol w:w="562"/>
        <w:gridCol w:w="2127"/>
        <w:gridCol w:w="6378"/>
        <w:gridCol w:w="1985"/>
      </w:tblGrid>
      <w:tr w:rsidR="001E7AC3" w:rsidRPr="00292CA0" w14:paraId="3541CA5C" w14:textId="77777777" w:rsidTr="53C6FA38">
        <w:trPr>
          <w:trHeight w:val="1123"/>
          <w:jc w:val="center"/>
        </w:trPr>
        <w:tc>
          <w:tcPr>
            <w:tcW w:w="562" w:type="dxa"/>
            <w:shd w:val="clear" w:color="auto" w:fill="A8D08D" w:themeFill="accent6" w:themeFillTint="99"/>
            <w:vAlign w:val="center"/>
          </w:tcPr>
          <w:p w14:paraId="7486CBF2" w14:textId="24206C65" w:rsidR="001E7AC3" w:rsidRDefault="00DC033C" w:rsidP="001E7AC3">
            <w:pPr>
              <w:spacing w:line="276" w:lineRule="auto"/>
              <w:jc w:val="center"/>
              <w:rPr>
                <w:b/>
                <w:bCs/>
                <w:sz w:val="20"/>
                <w:szCs w:val="20"/>
              </w:rPr>
            </w:pPr>
            <w:r>
              <w:rPr>
                <w:b/>
                <w:bCs/>
                <w:sz w:val="20"/>
                <w:szCs w:val="20"/>
              </w:rPr>
              <w:t>L</w:t>
            </w:r>
            <w:r w:rsidR="001E7AC3" w:rsidRPr="001E7AC3">
              <w:rPr>
                <w:b/>
                <w:bCs/>
                <w:sz w:val="20"/>
                <w:szCs w:val="20"/>
              </w:rPr>
              <w:t>.</w:t>
            </w:r>
            <w:del w:id="374" w:author="Autor">
              <w:r w:rsidR="001E7AC3" w:rsidRPr="001E7AC3" w:rsidDel="006B0E69">
                <w:rPr>
                  <w:b/>
                  <w:bCs/>
                  <w:sz w:val="20"/>
                  <w:szCs w:val="20"/>
                </w:rPr>
                <w:delText xml:space="preserve"> </w:delText>
              </w:r>
            </w:del>
            <w:r w:rsidR="001E7AC3" w:rsidRPr="001E7AC3">
              <w:rPr>
                <w:b/>
                <w:bCs/>
                <w:sz w:val="20"/>
                <w:szCs w:val="20"/>
              </w:rPr>
              <w:t>p.</w:t>
            </w:r>
          </w:p>
        </w:tc>
        <w:tc>
          <w:tcPr>
            <w:tcW w:w="2127" w:type="dxa"/>
            <w:shd w:val="clear" w:color="auto" w:fill="A8D08D" w:themeFill="accent6" w:themeFillTint="99"/>
            <w:vAlign w:val="center"/>
          </w:tcPr>
          <w:p w14:paraId="724AFB8C" w14:textId="68307D78" w:rsidR="001E7AC3" w:rsidRPr="001E7AC3" w:rsidRDefault="001E7AC3" w:rsidP="001E7AC3">
            <w:pPr>
              <w:spacing w:line="276" w:lineRule="auto"/>
              <w:jc w:val="center"/>
              <w:rPr>
                <w:b/>
                <w:bCs/>
                <w:sz w:val="20"/>
                <w:szCs w:val="20"/>
              </w:rPr>
            </w:pPr>
            <w:r w:rsidRPr="0E43C624">
              <w:rPr>
                <w:b/>
                <w:bCs/>
                <w:sz w:val="20"/>
                <w:szCs w:val="20"/>
              </w:rPr>
              <w:t>Nazwa Wymagania</w:t>
            </w:r>
          </w:p>
        </w:tc>
        <w:tc>
          <w:tcPr>
            <w:tcW w:w="6378" w:type="dxa"/>
            <w:shd w:val="clear" w:color="auto" w:fill="A8D08D" w:themeFill="accent6" w:themeFillTint="99"/>
            <w:vAlign w:val="center"/>
          </w:tcPr>
          <w:p w14:paraId="41A114C8" w14:textId="274A59DC" w:rsidR="001E7AC3" w:rsidRDefault="001E7AC3" w:rsidP="001E7AC3">
            <w:pPr>
              <w:spacing w:line="276" w:lineRule="auto"/>
              <w:jc w:val="center"/>
              <w:rPr>
                <w:rFonts w:eastAsiaTheme="minorEastAsia"/>
                <w:sz w:val="20"/>
                <w:szCs w:val="20"/>
              </w:rPr>
            </w:pPr>
            <w:r w:rsidRPr="0E43C624">
              <w:rPr>
                <w:b/>
                <w:bCs/>
                <w:sz w:val="20"/>
                <w:szCs w:val="20"/>
              </w:rPr>
              <w:t>Opis Wymagania</w:t>
            </w:r>
          </w:p>
        </w:tc>
        <w:tc>
          <w:tcPr>
            <w:tcW w:w="1985" w:type="dxa"/>
            <w:shd w:val="clear" w:color="auto" w:fill="A8D08D" w:themeFill="accent6" w:themeFillTint="99"/>
            <w:vAlign w:val="center"/>
          </w:tcPr>
          <w:p w14:paraId="5BA71E49" w14:textId="7759B9A4" w:rsidR="001E7AC3" w:rsidRDefault="00A9315E" w:rsidP="001E7AC3">
            <w:pPr>
              <w:spacing w:line="276" w:lineRule="auto"/>
              <w:jc w:val="center"/>
              <w:rPr>
                <w:rFonts w:eastAsiaTheme="minorEastAsia"/>
                <w:sz w:val="20"/>
                <w:szCs w:val="20"/>
              </w:rPr>
            </w:pPr>
            <w:r>
              <w:rPr>
                <w:rFonts w:cstheme="minorHAnsi"/>
                <w:b/>
                <w:sz w:val="20"/>
                <w:szCs w:val="20"/>
              </w:rPr>
              <w:t>Moment weryfikacji terenowej Wymagania</w:t>
            </w:r>
            <w:r w:rsidRPr="00312328">
              <w:rPr>
                <w:rFonts w:cstheme="minorHAnsi"/>
                <w:b/>
                <w:sz w:val="20"/>
                <w:szCs w:val="20"/>
              </w:rPr>
              <w:t xml:space="preserve"> </w:t>
            </w:r>
            <w:r>
              <w:rPr>
                <w:rFonts w:cstheme="minorHAnsi"/>
                <w:b/>
                <w:sz w:val="20"/>
                <w:szCs w:val="20"/>
              </w:rPr>
              <w:t>/ Moment dokonania czynności</w:t>
            </w:r>
          </w:p>
        </w:tc>
      </w:tr>
      <w:tr w:rsidR="00D8190F" w:rsidRPr="00292CA0" w14:paraId="1E3419EB" w14:textId="77777777" w:rsidTr="53C6FA38">
        <w:trPr>
          <w:trHeight w:val="1123"/>
          <w:jc w:val="center"/>
        </w:trPr>
        <w:tc>
          <w:tcPr>
            <w:tcW w:w="562" w:type="dxa"/>
            <w:shd w:val="clear" w:color="auto" w:fill="C5E0B3" w:themeFill="accent6" w:themeFillTint="66"/>
          </w:tcPr>
          <w:p w14:paraId="7B6E06EC" w14:textId="2DE4D165" w:rsidR="00D8190F" w:rsidRDefault="00D8190F"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470C9514" w14:textId="582FEE29" w:rsidR="00D8190F" w:rsidRPr="00A96D3F" w:rsidRDefault="00D8190F" w:rsidP="00D8190F">
            <w:pPr>
              <w:spacing w:line="276" w:lineRule="auto"/>
              <w:rPr>
                <w:rFonts w:eastAsiaTheme="minorEastAsia"/>
                <w:b/>
                <w:sz w:val="20"/>
              </w:rPr>
            </w:pPr>
            <w:r>
              <w:rPr>
                <w:rFonts w:eastAsiaTheme="minorEastAsia"/>
                <w:b/>
                <w:sz w:val="20"/>
                <w:szCs w:val="20"/>
              </w:rPr>
              <w:t>Zabezpieczenie bazy substratowej po zakończeniu Przedsięwzięcia PCP</w:t>
            </w:r>
            <w:r w:rsidRPr="009C391A">
              <w:rPr>
                <w:rFonts w:eastAsiaTheme="minorEastAsia"/>
                <w:b/>
                <w:sz w:val="20"/>
                <w:szCs w:val="20"/>
              </w:rPr>
              <w:t xml:space="preserve"> </w:t>
            </w:r>
          </w:p>
        </w:tc>
        <w:tc>
          <w:tcPr>
            <w:tcW w:w="6378" w:type="dxa"/>
          </w:tcPr>
          <w:p w14:paraId="41D07F39" w14:textId="0EE7F8EC" w:rsidR="00D8190F" w:rsidRDefault="00D8190F" w:rsidP="00D8190F">
            <w:pPr>
              <w:spacing w:line="276" w:lineRule="auto"/>
              <w:jc w:val="both"/>
              <w:rPr>
                <w:rFonts w:eastAsiaTheme="minorEastAsia"/>
                <w:sz w:val="20"/>
                <w:szCs w:val="20"/>
              </w:rPr>
            </w:pPr>
            <w:r>
              <w:rPr>
                <w:rFonts w:eastAsiaTheme="minorEastAsia"/>
                <w:sz w:val="20"/>
                <w:szCs w:val="20"/>
              </w:rPr>
              <w:t>Zamawiający wymaga, aby</w:t>
            </w:r>
            <w:r w:rsidRPr="009C391A">
              <w:rPr>
                <w:rFonts w:eastAsiaTheme="minorEastAsia"/>
                <w:sz w:val="20"/>
                <w:szCs w:val="20"/>
              </w:rPr>
              <w:t xml:space="preserve"> </w:t>
            </w:r>
            <w:r>
              <w:rPr>
                <w:rFonts w:eastAsiaTheme="minorEastAsia"/>
                <w:sz w:val="20"/>
                <w:szCs w:val="20"/>
              </w:rPr>
              <w:t xml:space="preserve">Partner Strategiczny zdefiniował bazę substratową w okolicy Nieruchomości 2, </w:t>
            </w:r>
            <w:ins w:id="375" w:author="Autor">
              <w:r>
                <w:rPr>
                  <w:rFonts w:eastAsiaTheme="minorEastAsia"/>
                  <w:sz w:val="20"/>
                  <w:szCs w:val="20"/>
                </w:rPr>
                <w:t>substratów</w:t>
              </w:r>
              <w:r w:rsidRPr="009C391A">
                <w:rPr>
                  <w:rFonts w:eastAsiaTheme="minorEastAsia"/>
                  <w:sz w:val="20"/>
                  <w:szCs w:val="20"/>
                </w:rPr>
                <w:t xml:space="preserve"> </w:t>
              </w:r>
              <w:r w:rsidR="68CC6FCE" w:rsidRPr="781010B5">
                <w:rPr>
                  <w:rFonts w:eastAsiaTheme="minorEastAsia"/>
                  <w:sz w:val="20"/>
                  <w:szCs w:val="20"/>
                </w:rPr>
                <w:t xml:space="preserve">wskazanych przez Zamawiającego w Rozdziale IV w Części D niniejszego dokumentu lub </w:t>
              </w:r>
              <w:r w:rsidR="2CE0BD6B" w:rsidRPr="781010B5">
                <w:rPr>
                  <w:rFonts w:eastAsiaTheme="minorEastAsia"/>
                  <w:sz w:val="20"/>
                  <w:szCs w:val="20"/>
                </w:rPr>
                <w:t xml:space="preserve">innych </w:t>
              </w:r>
            </w:ins>
            <w:r w:rsidR="1AC98AC1" w:rsidRPr="781010B5">
              <w:rPr>
                <w:rFonts w:eastAsiaTheme="minorEastAsia"/>
                <w:sz w:val="20"/>
                <w:szCs w:val="20"/>
              </w:rPr>
              <w:t xml:space="preserve">substratów </w:t>
            </w:r>
            <w:r w:rsidRPr="009C391A">
              <w:rPr>
                <w:rFonts w:eastAsiaTheme="minorEastAsia"/>
                <w:sz w:val="20"/>
                <w:szCs w:val="20"/>
              </w:rPr>
              <w:t>zgo</w:t>
            </w:r>
            <w:r>
              <w:rPr>
                <w:rFonts w:eastAsiaTheme="minorEastAsia"/>
                <w:sz w:val="20"/>
                <w:szCs w:val="20"/>
              </w:rPr>
              <w:t xml:space="preserve">dnych </w:t>
            </w:r>
            <w:ins w:id="376" w:author="Autor">
              <w:r w:rsidR="004D7AF2" w:rsidRPr="004D7AF2">
                <w:rPr>
                  <w:rFonts w:eastAsiaTheme="minorEastAsia"/>
                  <w:sz w:val="20"/>
                  <w:szCs w:val="20"/>
                </w:rPr>
                <w:t>z definicją biogazu rolniczego zawartą w art. 2 pkt 2 Ustawy z dnia 20 lutego 2015 r. o odnawialnych źródłach energii (Dz. U. 2015 poz. 478 z późniejszymi zmianami).</w:t>
              </w:r>
            </w:ins>
            <w:del w:id="377" w:author="Autor">
              <w:r w:rsidDel="004D7AF2">
                <w:rPr>
                  <w:rFonts w:eastAsiaTheme="minorEastAsia"/>
                  <w:sz w:val="20"/>
                  <w:szCs w:val="20"/>
                </w:rPr>
                <w:delText>ze wskazanymi przez Zamawiającego w Części D niniejszego dokumentu</w:delText>
              </w:r>
            </w:del>
            <w:r>
              <w:rPr>
                <w:rFonts w:eastAsiaTheme="minorEastAsia"/>
                <w:sz w:val="20"/>
                <w:szCs w:val="20"/>
              </w:rPr>
              <w:t>. Zamawiający wymaga, aby Partner Strategiczny przedstawił ww. bazę substratową Zamawiającemu jako zestawienie w formie elektronicznej.</w:t>
            </w:r>
          </w:p>
          <w:p w14:paraId="76AD8FDC" w14:textId="27DE7DF1" w:rsidR="00D8190F" w:rsidRDefault="00D8190F" w:rsidP="00D8190F">
            <w:pPr>
              <w:spacing w:line="276" w:lineRule="auto"/>
              <w:jc w:val="both"/>
              <w:rPr>
                <w:rFonts w:eastAsiaTheme="minorEastAsia"/>
                <w:sz w:val="20"/>
                <w:szCs w:val="20"/>
              </w:rPr>
            </w:pPr>
            <w:r>
              <w:rPr>
                <w:rFonts w:eastAsiaTheme="minorEastAsia"/>
                <w:sz w:val="20"/>
                <w:szCs w:val="20"/>
              </w:rPr>
              <w:t>W sytuacji, gdy</w:t>
            </w:r>
            <w:r w:rsidRPr="009C391A">
              <w:rPr>
                <w:rFonts w:eastAsiaTheme="minorEastAsia"/>
                <w:sz w:val="20"/>
                <w:szCs w:val="20"/>
              </w:rPr>
              <w:t xml:space="preserve"> Partner Strategiczny </w:t>
            </w:r>
            <w:r>
              <w:rPr>
                <w:rFonts w:eastAsiaTheme="minorEastAsia"/>
                <w:sz w:val="20"/>
                <w:szCs w:val="20"/>
              </w:rPr>
              <w:t>dysponuje własnymi substratami</w:t>
            </w:r>
            <w:ins w:id="378" w:author="Autor">
              <w:r w:rsidR="00580440">
                <w:t xml:space="preserve"> </w:t>
              </w:r>
            </w:ins>
            <w:del w:id="379" w:author="Autor">
              <w:r w:rsidDel="00580440">
                <w:rPr>
                  <w:rFonts w:eastAsiaTheme="minorEastAsia"/>
                  <w:sz w:val="20"/>
                  <w:szCs w:val="20"/>
                </w:rPr>
                <w:delText>,</w:delText>
              </w:r>
            </w:del>
            <w:ins w:id="380" w:author="Autor">
              <w:r w:rsidR="00580440" w:rsidRPr="00580440">
                <w:rPr>
                  <w:rFonts w:eastAsiaTheme="minorEastAsia"/>
                  <w:sz w:val="20"/>
                  <w:szCs w:val="20"/>
                </w:rPr>
                <w:t>zgodny</w:t>
              </w:r>
              <w:r w:rsidR="00580440">
                <w:rPr>
                  <w:rFonts w:eastAsiaTheme="minorEastAsia"/>
                  <w:sz w:val="20"/>
                  <w:szCs w:val="20"/>
                </w:rPr>
                <w:t>mi</w:t>
              </w:r>
              <w:r w:rsidR="00580440" w:rsidRPr="00580440">
                <w:rPr>
                  <w:rFonts w:eastAsiaTheme="minorEastAsia"/>
                  <w:sz w:val="20"/>
                  <w:szCs w:val="20"/>
                </w:rPr>
                <w:t xml:space="preserve"> z definicją biogazu rolniczego</w:t>
              </w:r>
              <w:r w:rsidR="00580440">
                <w:rPr>
                  <w:rFonts w:eastAsiaTheme="minorEastAsia"/>
                  <w:sz w:val="20"/>
                  <w:szCs w:val="20"/>
                </w:rPr>
                <w:t xml:space="preserve"> </w:t>
              </w:r>
            </w:ins>
            <w:r>
              <w:rPr>
                <w:rFonts w:eastAsiaTheme="minorEastAsia"/>
                <w:sz w:val="20"/>
                <w:szCs w:val="20"/>
              </w:rPr>
              <w:t xml:space="preserve"> </w:t>
            </w:r>
            <w:del w:id="381" w:author="Autor">
              <w:r w:rsidDel="004D7AF2">
                <w:rPr>
                  <w:rFonts w:eastAsiaTheme="minorEastAsia"/>
                  <w:sz w:val="20"/>
                  <w:szCs w:val="20"/>
                </w:rPr>
                <w:delText>wskazanymi w Części D,</w:delText>
              </w:r>
            </w:del>
            <w:r>
              <w:rPr>
                <w:rFonts w:eastAsiaTheme="minorEastAsia"/>
                <w:sz w:val="20"/>
                <w:szCs w:val="20"/>
              </w:rPr>
              <w:t xml:space="preserve"> Zamawiający wymaga, aby przedstawił on informację na ich temat Zamawiającemu w zestawieniu bazy substratowej wraz z dostępnością surowców</w:t>
            </w:r>
            <w:r w:rsidRPr="009C391A">
              <w:rPr>
                <w:rFonts w:eastAsiaTheme="minorEastAsia"/>
                <w:sz w:val="20"/>
                <w:szCs w:val="20"/>
              </w:rPr>
              <w:t xml:space="preserve">. </w:t>
            </w:r>
          </w:p>
          <w:p w14:paraId="7B74E92C" w14:textId="77777777" w:rsidR="00D8190F" w:rsidRDefault="00D8190F" w:rsidP="00D8190F">
            <w:pPr>
              <w:spacing w:line="276" w:lineRule="auto"/>
              <w:jc w:val="both"/>
              <w:rPr>
                <w:rFonts w:eastAsiaTheme="minorEastAsia"/>
                <w:sz w:val="20"/>
                <w:szCs w:val="20"/>
              </w:rPr>
            </w:pPr>
          </w:p>
          <w:p w14:paraId="4F223FBC" w14:textId="33176C67" w:rsidR="00D8190F" w:rsidDel="00580440" w:rsidRDefault="00D8190F" w:rsidP="00580440">
            <w:pPr>
              <w:spacing w:line="276" w:lineRule="auto"/>
              <w:jc w:val="both"/>
              <w:rPr>
                <w:del w:id="382" w:author="Autor"/>
                <w:rFonts w:eastAsiaTheme="minorEastAsia"/>
                <w:sz w:val="20"/>
                <w:szCs w:val="20"/>
              </w:rPr>
            </w:pPr>
            <w:r>
              <w:rPr>
                <w:rFonts w:eastAsiaTheme="minorEastAsia"/>
                <w:sz w:val="20"/>
                <w:szCs w:val="20"/>
              </w:rPr>
              <w:t xml:space="preserve">Zamawiający wymaga przedstawienia wraz z zestawieniem bazy substratowej, kopii </w:t>
            </w:r>
            <w:del w:id="383" w:author="Autor">
              <w:r w:rsidDel="004B4C8C">
                <w:rPr>
                  <w:rFonts w:eastAsiaTheme="minorEastAsia"/>
                  <w:sz w:val="20"/>
                  <w:szCs w:val="20"/>
                </w:rPr>
                <w:delText>podpisanych</w:delText>
              </w:r>
              <w:r w:rsidRPr="009C391A" w:rsidDel="004B4C8C">
                <w:rPr>
                  <w:rFonts w:eastAsiaTheme="minorEastAsia"/>
                  <w:sz w:val="20"/>
                  <w:szCs w:val="20"/>
                </w:rPr>
                <w:delText xml:space="preserve"> </w:delText>
              </w:r>
            </w:del>
            <w:r w:rsidRPr="009C391A">
              <w:rPr>
                <w:rFonts w:eastAsiaTheme="minorEastAsia"/>
                <w:sz w:val="20"/>
                <w:szCs w:val="20"/>
              </w:rPr>
              <w:t>umów podpisanych z podmiotami, które będą dostarczać substraty na odpowiedni wolumen biomasy,</w:t>
            </w:r>
            <w:r>
              <w:rPr>
                <w:rFonts w:eastAsiaTheme="minorEastAsia"/>
                <w:sz w:val="20"/>
                <w:szCs w:val="20"/>
              </w:rPr>
              <w:t xml:space="preserve"> </w:t>
            </w:r>
            <w:r w:rsidRPr="009C391A">
              <w:rPr>
                <w:rFonts w:eastAsiaTheme="minorEastAsia"/>
                <w:sz w:val="20"/>
                <w:szCs w:val="20"/>
              </w:rPr>
              <w:t xml:space="preserve">wraz z </w:t>
            </w:r>
            <w:r w:rsidRPr="009C391A">
              <w:rPr>
                <w:rFonts w:eastAsiaTheme="minorEastAsia"/>
                <w:sz w:val="20"/>
                <w:szCs w:val="20"/>
              </w:rPr>
              <w:lastRenderedPageBreak/>
              <w:t xml:space="preserve">transportem (jeśli dotyczy), konieczny do prawidłowego funkcjonowania Demonstratora Technologii po zakończeniu </w:t>
            </w:r>
            <w:r>
              <w:rPr>
                <w:rFonts w:eastAsiaTheme="minorEastAsia"/>
                <w:sz w:val="20"/>
                <w:szCs w:val="20"/>
              </w:rPr>
              <w:t xml:space="preserve">Przedsięwzięcia PCP </w:t>
            </w:r>
            <w:r w:rsidRPr="009C391A">
              <w:rPr>
                <w:rFonts w:eastAsiaTheme="minorEastAsia"/>
                <w:sz w:val="20"/>
                <w:szCs w:val="20"/>
              </w:rPr>
              <w:t>oraz po odbiorze Demon</w:t>
            </w:r>
            <w:r>
              <w:rPr>
                <w:rFonts w:eastAsiaTheme="minorEastAsia"/>
                <w:sz w:val="20"/>
                <w:szCs w:val="20"/>
              </w:rPr>
              <w:t>stratora Technologii od Uczestnika PCP</w:t>
            </w:r>
            <w:r w:rsidRPr="009C391A">
              <w:rPr>
                <w:rFonts w:eastAsiaTheme="minorEastAsia"/>
                <w:sz w:val="20"/>
                <w:szCs w:val="20"/>
              </w:rPr>
              <w:t xml:space="preserve">. </w:t>
            </w:r>
          </w:p>
          <w:p w14:paraId="3ADBF3CB" w14:textId="77777777" w:rsidR="00D8190F" w:rsidRDefault="00D8190F" w:rsidP="00D8190F">
            <w:pPr>
              <w:spacing w:line="276" w:lineRule="auto"/>
              <w:jc w:val="both"/>
              <w:rPr>
                <w:ins w:id="384" w:author="Autor"/>
                <w:rFonts w:eastAsiaTheme="minorEastAsia"/>
                <w:sz w:val="20"/>
              </w:rPr>
            </w:pPr>
          </w:p>
          <w:p w14:paraId="48BFF828" w14:textId="559B1E08" w:rsidR="00916E1B" w:rsidRPr="003830F0" w:rsidRDefault="00916E1B" w:rsidP="00D8190F">
            <w:pPr>
              <w:spacing w:line="276" w:lineRule="auto"/>
              <w:jc w:val="both"/>
              <w:rPr>
                <w:rFonts w:eastAsiaTheme="minorEastAsia"/>
                <w:sz w:val="20"/>
              </w:rPr>
            </w:pPr>
          </w:p>
        </w:tc>
        <w:tc>
          <w:tcPr>
            <w:tcW w:w="1985" w:type="dxa"/>
          </w:tcPr>
          <w:p w14:paraId="079FF2D9" w14:textId="4B5C458B" w:rsidR="00D8190F" w:rsidRDefault="00D8190F" w:rsidP="00D8190F">
            <w:pPr>
              <w:spacing w:line="276" w:lineRule="auto"/>
              <w:rPr>
                <w:sz w:val="20"/>
                <w:szCs w:val="20"/>
              </w:rPr>
            </w:pPr>
            <w:r>
              <w:rPr>
                <w:rFonts w:eastAsiaTheme="minorEastAsia"/>
                <w:sz w:val="20"/>
                <w:szCs w:val="20"/>
              </w:rPr>
              <w:lastRenderedPageBreak/>
              <w:t xml:space="preserve">W </w:t>
            </w:r>
            <w:r w:rsidRPr="009C391A">
              <w:rPr>
                <w:rFonts w:eastAsiaTheme="minorEastAsia"/>
                <w:sz w:val="20"/>
                <w:szCs w:val="20"/>
              </w:rPr>
              <w:t xml:space="preserve">terminie do  </w:t>
            </w:r>
            <w:r>
              <w:rPr>
                <w:rFonts w:eastAsiaTheme="minorEastAsia"/>
                <w:sz w:val="20"/>
                <w:szCs w:val="20"/>
              </w:rPr>
              <w:t>30 września</w:t>
            </w:r>
            <w:r w:rsidRPr="009C391A">
              <w:rPr>
                <w:rFonts w:eastAsiaTheme="minorEastAsia"/>
                <w:sz w:val="20"/>
                <w:szCs w:val="20"/>
              </w:rPr>
              <w:t xml:space="preserve"> 2023 r.</w:t>
            </w:r>
          </w:p>
        </w:tc>
      </w:tr>
      <w:tr w:rsidR="00D8190F" w:rsidRPr="00292CA0" w14:paraId="111B20EC" w14:textId="77777777" w:rsidTr="53C6FA38">
        <w:trPr>
          <w:trHeight w:val="1123"/>
          <w:jc w:val="center"/>
        </w:trPr>
        <w:tc>
          <w:tcPr>
            <w:tcW w:w="562" w:type="dxa"/>
            <w:shd w:val="clear" w:color="auto" w:fill="C5E0B3" w:themeFill="accent6" w:themeFillTint="66"/>
          </w:tcPr>
          <w:p w14:paraId="54871471" w14:textId="6487DDFE" w:rsidR="00D8190F" w:rsidRPr="00D97576" w:rsidRDefault="00D8190F"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5D280EB0" w14:textId="58CAC1B1" w:rsidR="00D8190F" w:rsidRPr="00A96D3F" w:rsidRDefault="00D8190F" w:rsidP="00D8190F">
            <w:pPr>
              <w:spacing w:line="276" w:lineRule="auto"/>
              <w:rPr>
                <w:rFonts w:eastAsiaTheme="minorEastAsia"/>
                <w:b/>
                <w:sz w:val="20"/>
              </w:rPr>
            </w:pPr>
            <w:r w:rsidRPr="00A96D3F">
              <w:rPr>
                <w:rFonts w:eastAsiaTheme="minorEastAsia"/>
                <w:b/>
                <w:sz w:val="20"/>
              </w:rPr>
              <w:t>Odbiór Demonstratora Technologii przez Partnera Strategicznego</w:t>
            </w:r>
          </w:p>
        </w:tc>
        <w:tc>
          <w:tcPr>
            <w:tcW w:w="6378" w:type="dxa"/>
          </w:tcPr>
          <w:p w14:paraId="4E67EE44" w14:textId="05780A16" w:rsidR="00D8190F" w:rsidRPr="003830F0" w:rsidRDefault="00D8190F" w:rsidP="00D8190F">
            <w:pPr>
              <w:spacing w:line="276" w:lineRule="auto"/>
              <w:jc w:val="both"/>
              <w:rPr>
                <w:rFonts w:eastAsiaTheme="minorEastAsia"/>
                <w:sz w:val="20"/>
              </w:rPr>
            </w:pPr>
            <w:r w:rsidRPr="003830F0">
              <w:rPr>
                <w:rFonts w:eastAsiaTheme="minorEastAsia"/>
                <w:sz w:val="20"/>
              </w:rPr>
              <w:t>Zamawiający wymaga</w:t>
            </w:r>
            <w:r>
              <w:rPr>
                <w:rFonts w:eastAsiaTheme="minorEastAsia"/>
                <w:sz w:val="20"/>
              </w:rPr>
              <w:t>,</w:t>
            </w:r>
            <w:r w:rsidRPr="003830F0">
              <w:rPr>
                <w:rFonts w:eastAsiaTheme="minorEastAsia"/>
                <w:sz w:val="20"/>
              </w:rPr>
              <w:t xml:space="preserve"> aby Partner Strategiczny po zakończeniu Testów Demonstratora Technologii protokolarnie dokonał odbioru Demonstratora Technologii zgodnie z ustaloną procedurą pomiędzy NCBR, Partnerem Strategicznym i Uczestnikiem PCP. </w:t>
            </w:r>
          </w:p>
          <w:p w14:paraId="15321D39" w14:textId="307924B2" w:rsidR="00D8190F" w:rsidRPr="003830F0" w:rsidRDefault="00D8190F" w:rsidP="00D8190F">
            <w:pPr>
              <w:spacing w:line="276" w:lineRule="auto"/>
              <w:jc w:val="both"/>
              <w:rPr>
                <w:rFonts w:eastAsiaTheme="minorEastAsia"/>
                <w:sz w:val="20"/>
              </w:rPr>
            </w:pPr>
            <w:r w:rsidRPr="003830F0">
              <w:rPr>
                <w:rFonts w:eastAsiaTheme="minorEastAsia"/>
                <w:sz w:val="20"/>
              </w:rPr>
              <w:t xml:space="preserve"> </w:t>
            </w:r>
          </w:p>
          <w:p w14:paraId="0DA337F2" w14:textId="553B98FE" w:rsidR="00D8190F" w:rsidRPr="003830F0" w:rsidRDefault="00D8190F" w:rsidP="00D8190F">
            <w:pPr>
              <w:spacing w:line="276" w:lineRule="auto"/>
              <w:jc w:val="both"/>
              <w:rPr>
                <w:rFonts w:eastAsiaTheme="minorEastAsia"/>
                <w:sz w:val="20"/>
              </w:rPr>
            </w:pPr>
            <w:r w:rsidRPr="003830F0">
              <w:rPr>
                <w:rFonts w:eastAsiaTheme="minorEastAsia"/>
                <w:sz w:val="20"/>
              </w:rPr>
              <w:t>Odbiór Demonstratora Technologii przez Partnera Strategicznego musi odbyć się zgodnie z przepisami prawa oraz z poniższymi warunkami (przy czym Partner Strategiczny i Uczestnik PCP za zgodą NCBR mogą ustalić późniejszy termin odbioru):</w:t>
            </w:r>
          </w:p>
          <w:p w14:paraId="7F75EACE" w14:textId="0820C057" w:rsidR="00D8190F" w:rsidRPr="003830F0" w:rsidRDefault="00D8190F" w:rsidP="00D8190F">
            <w:pPr>
              <w:spacing w:line="276" w:lineRule="auto"/>
              <w:ind w:left="170"/>
              <w:jc w:val="both"/>
              <w:rPr>
                <w:rFonts w:eastAsiaTheme="minorEastAsia"/>
                <w:sz w:val="20"/>
              </w:rPr>
            </w:pPr>
            <w:r w:rsidRPr="003830F0">
              <w:rPr>
                <w:rFonts w:eastAsiaTheme="minorEastAsia"/>
                <w:sz w:val="20"/>
              </w:rPr>
              <w:t>1. Demonstrator Technologii musi produkować paliwo gazowe</w:t>
            </w:r>
            <w:r>
              <w:rPr>
                <w:rFonts w:eastAsiaTheme="minorEastAsia"/>
                <w:sz w:val="20"/>
              </w:rPr>
              <w:t xml:space="preserve"> </w:t>
            </w:r>
            <w:r w:rsidRPr="003830F0">
              <w:rPr>
                <w:rFonts w:eastAsiaTheme="minorEastAsia"/>
                <w:sz w:val="20"/>
              </w:rPr>
              <w:t>- biometan o cieple spalania zadeklarowanym przez Uczestnika PCP (nie mniej niż 34 MJ/m</w:t>
            </w:r>
            <w:r w:rsidRPr="003830F0">
              <w:rPr>
                <w:rFonts w:eastAsiaTheme="minorEastAsia"/>
                <w:sz w:val="20"/>
                <w:vertAlign w:val="superscript"/>
              </w:rPr>
              <w:t>3</w:t>
            </w:r>
            <w:r w:rsidRPr="003830F0">
              <w:rPr>
                <w:rFonts w:eastAsiaTheme="minorEastAsia"/>
                <w:sz w:val="20"/>
              </w:rPr>
              <w:t xml:space="preserve"> lub nie mniej niż 38 MJ/m</w:t>
            </w:r>
            <w:r w:rsidRPr="003830F0">
              <w:rPr>
                <w:rFonts w:eastAsiaTheme="minorEastAsia"/>
                <w:sz w:val="20"/>
                <w:vertAlign w:val="superscript"/>
              </w:rPr>
              <w:t>3</w:t>
            </w:r>
            <w:r>
              <w:rPr>
                <w:rFonts w:eastAsiaTheme="minorEastAsia"/>
                <w:sz w:val="20"/>
              </w:rPr>
              <w:t xml:space="preserve"> – w zależności od deklaracji Uczestnika PCP</w:t>
            </w:r>
            <w:r w:rsidRPr="003830F0">
              <w:rPr>
                <w:rFonts w:eastAsiaTheme="minorEastAsia"/>
                <w:sz w:val="20"/>
              </w:rPr>
              <w:t>),</w:t>
            </w:r>
          </w:p>
          <w:p w14:paraId="07EE1DDA" w14:textId="3587D8CC" w:rsidR="00D8190F" w:rsidRPr="003830F0" w:rsidRDefault="00D8190F" w:rsidP="00D8190F">
            <w:pPr>
              <w:spacing w:line="276" w:lineRule="auto"/>
              <w:ind w:left="170"/>
              <w:jc w:val="both"/>
              <w:rPr>
                <w:rFonts w:eastAsiaTheme="minorEastAsia"/>
                <w:sz w:val="20"/>
              </w:rPr>
            </w:pPr>
            <w:r w:rsidRPr="003830F0">
              <w:rPr>
                <w:rFonts w:eastAsiaTheme="minorEastAsia"/>
                <w:sz w:val="20"/>
              </w:rPr>
              <w:t>2. Uczestnik PCP przekaże Partnerowi Strategicznemu Dokumentację Odbiorową oraz instrukcję rozruchu, instrukcję eksploatacji uwzględniającą BHP oraz serwisową Demonstratora Technologii.</w:t>
            </w:r>
          </w:p>
          <w:p w14:paraId="42B25E8D" w14:textId="2E0A15B9" w:rsidR="00D8190F" w:rsidRPr="003830F0" w:rsidRDefault="00D8190F" w:rsidP="00D8190F">
            <w:pPr>
              <w:spacing w:line="276" w:lineRule="auto"/>
              <w:ind w:left="170"/>
              <w:jc w:val="both"/>
              <w:rPr>
                <w:rFonts w:eastAsiaTheme="minorEastAsia"/>
                <w:sz w:val="20"/>
              </w:rPr>
            </w:pPr>
            <w:r w:rsidRPr="003830F0">
              <w:rPr>
                <w:rFonts w:eastAsiaTheme="minorEastAsia"/>
                <w:sz w:val="20"/>
              </w:rPr>
              <w:t xml:space="preserve">3. Uczestnik PCP Przeprowadzi szkolenie z obsługi Demonstratora Technologii dla Partnera Strategicznego. </w:t>
            </w:r>
          </w:p>
          <w:p w14:paraId="221A679A" w14:textId="7E08DC53" w:rsidR="00D8190F" w:rsidRPr="003830F0" w:rsidRDefault="00D8190F" w:rsidP="00D8190F">
            <w:pPr>
              <w:spacing w:line="276" w:lineRule="auto"/>
              <w:ind w:left="170"/>
              <w:jc w:val="both"/>
              <w:rPr>
                <w:rFonts w:eastAsiaTheme="minorEastAsia"/>
                <w:sz w:val="20"/>
              </w:rPr>
            </w:pPr>
            <w:r w:rsidRPr="003830F0">
              <w:rPr>
                <w:rFonts w:eastAsiaTheme="minorEastAsia"/>
                <w:sz w:val="20"/>
              </w:rPr>
              <w:t xml:space="preserve">4. Odbiór Demonstratora Technologii przez Partnera Strategicznego nastąpi, jeśli Demonstrator będzie zgodny z Umową i zaktualizowaną Ofertą. </w:t>
            </w:r>
          </w:p>
          <w:p w14:paraId="7170CFFB" w14:textId="53F01AB8" w:rsidR="00D8190F" w:rsidRPr="003830F0" w:rsidRDefault="00D8190F" w:rsidP="00D8190F">
            <w:pPr>
              <w:spacing w:line="276" w:lineRule="auto"/>
              <w:jc w:val="both"/>
              <w:rPr>
                <w:rFonts w:eastAsiaTheme="minorEastAsia"/>
                <w:sz w:val="20"/>
              </w:rPr>
            </w:pPr>
          </w:p>
          <w:p w14:paraId="3C79CD14" w14:textId="76BD86C7" w:rsidR="00D8190F" w:rsidRPr="003830F0" w:rsidRDefault="00D8190F" w:rsidP="53C6FA38">
            <w:pPr>
              <w:spacing w:line="276" w:lineRule="auto"/>
              <w:jc w:val="both"/>
              <w:rPr>
                <w:rFonts w:eastAsiaTheme="minorEastAsia"/>
                <w:sz w:val="20"/>
                <w:szCs w:val="20"/>
              </w:rPr>
            </w:pPr>
            <w:r w:rsidRPr="53C6FA38">
              <w:rPr>
                <w:rFonts w:eastAsiaTheme="minorEastAsia"/>
                <w:sz w:val="20"/>
                <w:szCs w:val="20"/>
              </w:rPr>
              <w:t>Zamawiający wymaga</w:t>
            </w:r>
            <w:ins w:id="385" w:author="Autor">
              <w:r w:rsidR="757AEEEC" w:rsidRPr="53C6FA38">
                <w:rPr>
                  <w:rFonts w:eastAsiaTheme="minorEastAsia"/>
                  <w:sz w:val="20"/>
                  <w:szCs w:val="20"/>
                </w:rPr>
                <w:t>,</w:t>
              </w:r>
            </w:ins>
            <w:r w:rsidRPr="53C6FA38">
              <w:rPr>
                <w:rFonts w:eastAsiaTheme="minorEastAsia"/>
                <w:sz w:val="20"/>
                <w:szCs w:val="20"/>
              </w:rPr>
              <w:t xml:space="preserve"> aby Partner Strategiczny przekazał kopię protokołu odbioru Demonstratora Technologii.</w:t>
            </w:r>
          </w:p>
          <w:p w14:paraId="64C85565" w14:textId="77777777" w:rsidR="00D8190F" w:rsidRDefault="00D8190F" w:rsidP="00D8190F">
            <w:pPr>
              <w:spacing w:line="276" w:lineRule="auto"/>
              <w:jc w:val="both"/>
              <w:rPr>
                <w:rFonts w:eastAsiaTheme="minorEastAsia"/>
              </w:rPr>
            </w:pPr>
          </w:p>
        </w:tc>
        <w:tc>
          <w:tcPr>
            <w:tcW w:w="1985" w:type="dxa"/>
          </w:tcPr>
          <w:p w14:paraId="7480ED43" w14:textId="13C0BFB9" w:rsidR="00D8190F" w:rsidRDefault="00D8190F" w:rsidP="00D8190F">
            <w:pPr>
              <w:spacing w:line="276" w:lineRule="auto"/>
              <w:rPr>
                <w:sz w:val="20"/>
                <w:szCs w:val="20"/>
              </w:rPr>
            </w:pPr>
            <w:r>
              <w:rPr>
                <w:sz w:val="20"/>
                <w:szCs w:val="20"/>
              </w:rPr>
              <w:t>Po zakończeniu Testów Demonstratora Technologii</w:t>
            </w:r>
          </w:p>
        </w:tc>
      </w:tr>
      <w:tr w:rsidR="00D8190F" w:rsidRPr="00292CA0" w14:paraId="4ABBA7A4" w14:textId="144C8A7F" w:rsidTr="53C6FA38">
        <w:trPr>
          <w:trHeight w:val="1123"/>
          <w:jc w:val="center"/>
        </w:trPr>
        <w:tc>
          <w:tcPr>
            <w:tcW w:w="562" w:type="dxa"/>
            <w:shd w:val="clear" w:color="auto" w:fill="C5E0B3" w:themeFill="accent6" w:themeFillTint="66"/>
          </w:tcPr>
          <w:p w14:paraId="7590E4C0" w14:textId="04859564" w:rsidR="00D8190F" w:rsidRPr="00D97576" w:rsidRDefault="00D8190F"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52A48126" w14:textId="31AC2B42" w:rsidR="00D8190F" w:rsidRPr="004E47A9" w:rsidRDefault="00D8190F" w:rsidP="00D8190F">
            <w:pPr>
              <w:spacing w:line="276" w:lineRule="auto"/>
              <w:rPr>
                <w:b/>
                <w:sz w:val="20"/>
                <w:szCs w:val="20"/>
              </w:rPr>
            </w:pPr>
            <w:r w:rsidRPr="373B492C">
              <w:rPr>
                <w:b/>
                <w:sz w:val="20"/>
                <w:szCs w:val="20"/>
              </w:rPr>
              <w:t>Eksploatacja Demonstratora Technologii po zakończeniu Przedsięwzięcia PCP</w:t>
            </w:r>
          </w:p>
        </w:tc>
        <w:tc>
          <w:tcPr>
            <w:tcW w:w="6378" w:type="dxa"/>
          </w:tcPr>
          <w:p w14:paraId="31A8EB38" w14:textId="7A6D5C6B" w:rsidR="00D8190F" w:rsidRDefault="00D8190F" w:rsidP="00D8190F">
            <w:pPr>
              <w:spacing w:line="276" w:lineRule="auto"/>
              <w:jc w:val="both"/>
              <w:rPr>
                <w:rFonts w:eastAsiaTheme="minorEastAsia"/>
                <w:sz w:val="20"/>
                <w:szCs w:val="20"/>
              </w:rPr>
            </w:pPr>
            <w:r w:rsidRPr="00A96D3F">
              <w:rPr>
                <w:sz w:val="20"/>
                <w:szCs w:val="20"/>
              </w:rPr>
              <w:t>Zamawiający wymaga</w:t>
            </w:r>
            <w:r>
              <w:rPr>
                <w:sz w:val="20"/>
                <w:szCs w:val="20"/>
              </w:rPr>
              <w:t>,</w:t>
            </w:r>
            <w:r w:rsidRPr="00A96D3F">
              <w:rPr>
                <w:sz w:val="20"/>
                <w:szCs w:val="20"/>
              </w:rPr>
              <w:t xml:space="preserve"> aby Partner Strategiczny po zakończeniu Przedsięwzięcia PCP przejął wszystkie obowiązki związane z utrzymaniem i eksploatacją Demonstratora Technologii zgodnie z prawem, obowiązującymi normami oraz </w:t>
            </w:r>
            <w:r w:rsidRPr="00880E4F">
              <w:rPr>
                <w:sz w:val="20"/>
                <w:szCs w:val="20"/>
              </w:rPr>
              <w:t xml:space="preserve">zaprojektowaną wydajnością, </w:t>
            </w:r>
            <w:r w:rsidRPr="00880E4F">
              <w:rPr>
                <w:rFonts w:eastAsiaTheme="minorEastAsia"/>
                <w:sz w:val="20"/>
                <w:szCs w:val="20"/>
              </w:rPr>
              <w:t>z zachowaniem produkcji biogazu brutto na godzinę stanowiącej ekwiwalent mocy elektrycznej 499 kW z uwzględnieniem tolerancji technologi</w:t>
            </w:r>
            <w:r w:rsidRPr="0007697F">
              <w:rPr>
                <w:rFonts w:eastAsiaTheme="minorEastAsia"/>
                <w:sz w:val="20"/>
                <w:szCs w:val="20"/>
              </w:rPr>
              <w:t xml:space="preserve">cznej (-)5% przez co najmniej </w:t>
            </w:r>
            <w:del w:id="386" w:author="Autor">
              <w:r w:rsidRPr="0007697F" w:rsidDel="00880E4F">
                <w:rPr>
                  <w:rFonts w:eastAsiaTheme="minorEastAsia"/>
                  <w:sz w:val="20"/>
                  <w:szCs w:val="20"/>
                </w:rPr>
                <w:delText xml:space="preserve">8000 </w:delText>
              </w:r>
            </w:del>
            <w:ins w:id="387" w:author="Autor">
              <w:r w:rsidR="00880E4F" w:rsidRPr="00916E1B">
                <w:rPr>
                  <w:rFonts w:eastAsiaTheme="minorEastAsia"/>
                  <w:sz w:val="20"/>
                  <w:szCs w:val="20"/>
                </w:rPr>
                <w:t>7500</w:t>
              </w:r>
              <w:r w:rsidR="00880E4F" w:rsidRPr="00880E4F">
                <w:rPr>
                  <w:rFonts w:eastAsiaTheme="minorEastAsia"/>
                  <w:sz w:val="20"/>
                  <w:szCs w:val="20"/>
                </w:rPr>
                <w:t xml:space="preserve"> </w:t>
              </w:r>
            </w:ins>
            <w:r w:rsidRPr="00880E4F">
              <w:rPr>
                <w:rFonts w:eastAsiaTheme="minorEastAsia"/>
                <w:sz w:val="20"/>
                <w:szCs w:val="20"/>
              </w:rPr>
              <w:t>h w ciągu roku</w:t>
            </w:r>
            <w:ins w:id="388" w:author="Autor">
              <w:r w:rsidR="30935E0A" w:rsidRPr="781010B5">
                <w:rPr>
                  <w:rFonts w:eastAsiaTheme="minorEastAsia"/>
                  <w:sz w:val="20"/>
                  <w:szCs w:val="20"/>
                </w:rPr>
                <w:t xml:space="preserve"> (o ile Technologia na to pozwala)</w:t>
              </w:r>
            </w:ins>
            <w:r w:rsidR="1AC98AC1" w:rsidRPr="781010B5">
              <w:rPr>
                <w:rFonts w:eastAsiaTheme="minorEastAsia"/>
                <w:sz w:val="20"/>
                <w:szCs w:val="20"/>
              </w:rPr>
              <w:t xml:space="preserve">. </w:t>
            </w:r>
          </w:p>
          <w:p w14:paraId="72A4738D" w14:textId="39AEE1B6" w:rsidR="00D8190F" w:rsidRDefault="00D8190F" w:rsidP="00D8190F">
            <w:pPr>
              <w:spacing w:line="276" w:lineRule="auto"/>
              <w:jc w:val="both"/>
              <w:rPr>
                <w:rFonts w:eastAsiaTheme="minorEastAsia"/>
                <w:sz w:val="20"/>
                <w:szCs w:val="20"/>
              </w:rPr>
            </w:pPr>
          </w:p>
          <w:p w14:paraId="5B1E4547" w14:textId="0568B3A1" w:rsidR="00D8190F" w:rsidRPr="006E413B" w:rsidRDefault="00D8190F" w:rsidP="781010B5">
            <w:pPr>
              <w:spacing w:line="276" w:lineRule="auto"/>
              <w:jc w:val="both"/>
              <w:rPr>
                <w:ins w:id="389" w:author="Autor"/>
                <w:del w:id="390" w:author="Autor"/>
                <w:rFonts w:eastAsiaTheme="minorEastAsia"/>
                <w:sz w:val="20"/>
                <w:szCs w:val="20"/>
              </w:rPr>
            </w:pPr>
            <w:r w:rsidRPr="006E413B">
              <w:rPr>
                <w:rFonts w:eastAsiaTheme="minorEastAsia"/>
                <w:sz w:val="20"/>
                <w:szCs w:val="20"/>
              </w:rPr>
              <w:t>Zamawiający wymaga</w:t>
            </w:r>
            <w:r>
              <w:rPr>
                <w:rFonts w:eastAsiaTheme="minorEastAsia"/>
                <w:sz w:val="20"/>
                <w:szCs w:val="20"/>
              </w:rPr>
              <w:t xml:space="preserve">, aby Partner Strategiczny </w:t>
            </w:r>
            <w:r w:rsidRPr="006E413B">
              <w:rPr>
                <w:rFonts w:eastAsiaTheme="minorEastAsia"/>
                <w:sz w:val="20"/>
                <w:szCs w:val="20"/>
              </w:rPr>
              <w:t>przez okre</w:t>
            </w:r>
            <w:r>
              <w:rPr>
                <w:rFonts w:eastAsiaTheme="minorEastAsia"/>
                <w:sz w:val="20"/>
                <w:szCs w:val="20"/>
              </w:rPr>
              <w:t xml:space="preserve">s min. </w:t>
            </w:r>
            <w:ins w:id="391" w:author="Autor">
              <w:r w:rsidR="0993F0E3" w:rsidRPr="781010B5">
                <w:rPr>
                  <w:rFonts w:eastAsiaTheme="minorEastAsia"/>
                  <w:sz w:val="20"/>
                  <w:szCs w:val="20"/>
                </w:rPr>
                <w:t>4</w:t>
              </w:r>
            </w:ins>
            <w:del w:id="392" w:author="Autor">
              <w:r>
                <w:rPr>
                  <w:rFonts w:eastAsiaTheme="minorEastAsia"/>
                  <w:sz w:val="20"/>
                  <w:szCs w:val="20"/>
                </w:rPr>
                <w:delText>2</w:delText>
              </w:r>
            </w:del>
            <w:r>
              <w:rPr>
                <w:rFonts w:eastAsiaTheme="minorEastAsia"/>
                <w:sz w:val="20"/>
                <w:szCs w:val="20"/>
              </w:rPr>
              <w:t xml:space="preserve"> lat od zakończenia Przedsięwzięcia PCP, podczas eksploatacji</w:t>
            </w:r>
            <w:r w:rsidRPr="006E413B">
              <w:rPr>
                <w:rFonts w:eastAsiaTheme="minorEastAsia"/>
                <w:sz w:val="20"/>
                <w:szCs w:val="20"/>
              </w:rPr>
              <w:t xml:space="preserve"> </w:t>
            </w:r>
            <w:r>
              <w:rPr>
                <w:rFonts w:eastAsiaTheme="minorEastAsia"/>
                <w:sz w:val="20"/>
                <w:szCs w:val="20"/>
              </w:rPr>
              <w:t xml:space="preserve">wykorzystywał </w:t>
            </w:r>
            <w:del w:id="393" w:author="Autor">
              <w:r w:rsidDel="00292E84">
                <w:rPr>
                  <w:rFonts w:eastAsiaTheme="minorEastAsia"/>
                  <w:sz w:val="20"/>
                  <w:szCs w:val="20"/>
                </w:rPr>
                <w:delText xml:space="preserve">warianty </w:delText>
              </w:r>
            </w:del>
            <w:r>
              <w:rPr>
                <w:rFonts w:eastAsiaTheme="minorEastAsia"/>
                <w:sz w:val="20"/>
                <w:szCs w:val="20"/>
              </w:rPr>
              <w:t>substrat</w:t>
            </w:r>
            <w:ins w:id="394" w:author="Autor">
              <w:r w:rsidR="00292E84">
                <w:rPr>
                  <w:rFonts w:eastAsiaTheme="minorEastAsia"/>
                  <w:sz w:val="20"/>
                  <w:szCs w:val="20"/>
                </w:rPr>
                <w:t>y</w:t>
              </w:r>
              <w:r w:rsidR="00773021">
                <w:rPr>
                  <w:rFonts w:eastAsiaTheme="minorEastAsia"/>
                  <w:sz w:val="20"/>
                  <w:szCs w:val="20"/>
                </w:rPr>
                <w:t xml:space="preserve"> </w:t>
              </w:r>
            </w:ins>
            <w:del w:id="395" w:author="Autor">
              <w:r w:rsidDel="00292E84">
                <w:rPr>
                  <w:rFonts w:eastAsiaTheme="minorEastAsia"/>
                  <w:sz w:val="20"/>
                  <w:szCs w:val="20"/>
                </w:rPr>
                <w:delText xml:space="preserve">owe </w:delText>
              </w:r>
            </w:del>
            <w:r>
              <w:rPr>
                <w:rFonts w:eastAsiaTheme="minorEastAsia"/>
                <w:sz w:val="20"/>
                <w:szCs w:val="20"/>
              </w:rPr>
              <w:t xml:space="preserve">wskazane w </w:t>
            </w:r>
            <w:ins w:id="396" w:author="Autor">
              <w:r w:rsidR="00292E84">
                <w:rPr>
                  <w:rFonts w:eastAsiaTheme="minorEastAsia"/>
                  <w:sz w:val="20"/>
                  <w:szCs w:val="20"/>
                </w:rPr>
                <w:t xml:space="preserve">Rozdziale IV. </w:t>
              </w:r>
            </w:ins>
            <w:r>
              <w:rPr>
                <w:rFonts w:eastAsiaTheme="minorEastAsia"/>
                <w:sz w:val="20"/>
                <w:szCs w:val="20"/>
              </w:rPr>
              <w:t>Części D</w:t>
            </w:r>
            <w:r w:rsidRPr="006E413B">
              <w:rPr>
                <w:rFonts w:eastAsiaTheme="minorEastAsia"/>
                <w:sz w:val="20"/>
                <w:szCs w:val="20"/>
              </w:rPr>
              <w:t xml:space="preserve"> niniejszego dokumentu</w:t>
            </w:r>
            <w:ins w:id="397" w:author="Autor">
              <w:r w:rsidR="2AC07517" w:rsidRPr="781010B5">
                <w:rPr>
                  <w:rFonts w:eastAsiaTheme="minorEastAsia"/>
                  <w:sz w:val="20"/>
                  <w:szCs w:val="20"/>
                </w:rPr>
                <w:t xml:space="preserve"> </w:t>
              </w:r>
              <w:r w:rsidR="716806DE" w:rsidRPr="781010B5">
                <w:rPr>
                  <w:rFonts w:eastAsiaTheme="minorEastAsia"/>
                  <w:sz w:val="20"/>
                  <w:szCs w:val="20"/>
                </w:rPr>
                <w:t>lub inne substraty,</w:t>
              </w:r>
              <w:r w:rsidR="2AC07517" w:rsidRPr="781010B5">
                <w:rPr>
                  <w:rFonts w:eastAsiaTheme="minorEastAsia"/>
                  <w:sz w:val="20"/>
                  <w:szCs w:val="20"/>
                </w:rPr>
                <w:t xml:space="preserve"> </w:t>
              </w:r>
              <w:r w:rsidR="4B33D477" w:rsidRPr="781010B5">
                <w:rPr>
                  <w:rFonts w:eastAsiaTheme="minorEastAsia"/>
                  <w:sz w:val="20"/>
                  <w:szCs w:val="20"/>
                </w:rPr>
                <w:t>zgodn</w:t>
              </w:r>
              <w:r w:rsidR="0F5C888B" w:rsidRPr="781010B5">
                <w:rPr>
                  <w:rFonts w:eastAsiaTheme="minorEastAsia"/>
                  <w:sz w:val="20"/>
                  <w:szCs w:val="20"/>
                </w:rPr>
                <w:t>e</w:t>
              </w:r>
              <w:r w:rsidR="4B33D477" w:rsidRPr="781010B5">
                <w:rPr>
                  <w:rFonts w:eastAsiaTheme="minorEastAsia"/>
                  <w:sz w:val="20"/>
                  <w:szCs w:val="20"/>
                </w:rPr>
                <w:t xml:space="preserve"> z definicją biogazu rolniczego zawartą w art. 2 pkt 2 Ustawy z dnia 20 lutego 2015 r. o odnawialnych źródłach energii (Dz. U. 2015 poz. 478 z późniejszymi zmianami)</w:t>
              </w:r>
              <w:r w:rsidR="181977C7" w:rsidRPr="781010B5">
                <w:rPr>
                  <w:rFonts w:eastAsiaTheme="minorEastAsia"/>
                  <w:sz w:val="20"/>
                  <w:szCs w:val="20"/>
                </w:rPr>
                <w:t>,</w:t>
              </w:r>
              <w:r w:rsidR="00292E84">
                <w:rPr>
                  <w:rFonts w:eastAsiaTheme="minorEastAsia"/>
                  <w:sz w:val="20"/>
                  <w:szCs w:val="20"/>
                </w:rPr>
                <w:t xml:space="preserve"> przy czym Partner </w:t>
              </w:r>
              <w:r w:rsidR="00292E84">
                <w:rPr>
                  <w:rFonts w:eastAsiaTheme="minorEastAsia"/>
                  <w:sz w:val="20"/>
                  <w:szCs w:val="20"/>
                </w:rPr>
                <w:lastRenderedPageBreak/>
                <w:t>ma swobodę w zakresie komponowania wariantów substratowych i proporcji poszczególnych substratów</w:t>
              </w:r>
              <w:r w:rsidRPr="006E413B">
                <w:rPr>
                  <w:rFonts w:eastAsiaTheme="minorEastAsia"/>
                  <w:sz w:val="20"/>
                  <w:szCs w:val="20"/>
                </w:rPr>
                <w:t xml:space="preserve">. </w:t>
              </w:r>
            </w:ins>
          </w:p>
          <w:p w14:paraId="3CDC16F3" w14:textId="07584DF1" w:rsidR="00D8190F" w:rsidRPr="006E413B" w:rsidRDefault="4B69BC81" w:rsidP="00D8190F">
            <w:pPr>
              <w:spacing w:line="276" w:lineRule="auto"/>
              <w:jc w:val="both"/>
              <w:rPr>
                <w:rFonts w:eastAsiaTheme="minorEastAsia"/>
                <w:sz w:val="20"/>
                <w:szCs w:val="20"/>
              </w:rPr>
            </w:pPr>
            <w:ins w:id="398" w:author="Autor">
              <w:r w:rsidRPr="781010B5">
                <w:rPr>
                  <w:rFonts w:eastAsiaTheme="minorEastAsia"/>
                  <w:sz w:val="20"/>
                  <w:szCs w:val="20"/>
                </w:rPr>
                <w:t xml:space="preserve">Zamawiający wymaga, aby Partner Strategiczny dokonywał zmian substratów </w:t>
              </w:r>
              <w:r w:rsidR="678E8DB8" w:rsidRPr="781010B5">
                <w:rPr>
                  <w:rFonts w:eastAsiaTheme="minorEastAsia"/>
                  <w:sz w:val="20"/>
                  <w:szCs w:val="20"/>
                </w:rPr>
                <w:t xml:space="preserve">z </w:t>
              </w:r>
              <w:r w:rsidR="01B26F75" w:rsidRPr="781010B5">
                <w:rPr>
                  <w:rFonts w:eastAsiaTheme="minorEastAsia"/>
                  <w:sz w:val="20"/>
                  <w:szCs w:val="20"/>
                </w:rPr>
                <w:t xml:space="preserve">wyżej </w:t>
              </w:r>
              <w:r w:rsidR="678E8DB8" w:rsidRPr="781010B5">
                <w:rPr>
                  <w:rFonts w:eastAsiaTheme="minorEastAsia"/>
                  <w:sz w:val="20"/>
                  <w:szCs w:val="20"/>
                </w:rPr>
                <w:t>w</w:t>
              </w:r>
              <w:r w:rsidR="15D69856" w:rsidRPr="781010B5">
                <w:rPr>
                  <w:rFonts w:eastAsiaTheme="minorEastAsia"/>
                  <w:sz w:val="20"/>
                  <w:szCs w:val="20"/>
                </w:rPr>
                <w:t>skazanej listy</w:t>
              </w:r>
              <w:r w:rsidR="678E8DB8" w:rsidRPr="781010B5">
                <w:rPr>
                  <w:rFonts w:eastAsiaTheme="minorEastAsia"/>
                  <w:sz w:val="20"/>
                  <w:szCs w:val="20"/>
                </w:rPr>
                <w:t>, które dozuje do Demonstratora Technologii.</w:t>
              </w:r>
              <w:r w:rsidR="637D7A70" w:rsidRPr="781010B5">
                <w:rPr>
                  <w:rFonts w:eastAsiaTheme="minorEastAsia"/>
                  <w:sz w:val="20"/>
                  <w:szCs w:val="20"/>
                </w:rPr>
                <w:t xml:space="preserve"> </w:t>
              </w:r>
            </w:ins>
            <w:del w:id="399" w:author="Autor">
              <w:r w:rsidR="00D8190F" w:rsidRPr="781010B5" w:rsidDel="1AC98AC1">
                <w:rPr>
                  <w:rFonts w:eastAsiaTheme="minorEastAsia"/>
                  <w:sz w:val="20"/>
                  <w:szCs w:val="20"/>
                </w:rPr>
                <w:delText>.</w:delText>
              </w:r>
            </w:del>
            <w:r w:rsidR="1AC98AC1" w:rsidRPr="781010B5">
              <w:rPr>
                <w:rFonts w:eastAsiaTheme="minorEastAsia"/>
                <w:sz w:val="20"/>
                <w:szCs w:val="20"/>
              </w:rPr>
              <w:t xml:space="preserve"> </w:t>
            </w:r>
          </w:p>
          <w:p w14:paraId="0515D82A" w14:textId="0FB4F77E" w:rsidR="00D8190F" w:rsidDel="00916E1B" w:rsidRDefault="00D8190F" w:rsidP="00D8190F">
            <w:pPr>
              <w:spacing w:line="276" w:lineRule="auto"/>
              <w:jc w:val="both"/>
              <w:rPr>
                <w:del w:id="400" w:author="Autor"/>
                <w:rFonts w:eastAsiaTheme="minorEastAsia"/>
                <w:sz w:val="20"/>
                <w:szCs w:val="20"/>
              </w:rPr>
            </w:pPr>
            <w:del w:id="401" w:author="Autor">
              <w:r w:rsidRPr="00A96D3F" w:rsidDel="00864452">
                <w:rPr>
                  <w:rFonts w:eastAsiaTheme="minorEastAsia"/>
                  <w:sz w:val="20"/>
                  <w:szCs w:val="20"/>
                </w:rPr>
                <w:delText>Zamawiający wymaga</w:delText>
              </w:r>
              <w:r w:rsidDel="00864452">
                <w:rPr>
                  <w:rFonts w:eastAsiaTheme="minorEastAsia"/>
                  <w:sz w:val="20"/>
                  <w:szCs w:val="20"/>
                </w:rPr>
                <w:delText>,</w:delText>
              </w:r>
              <w:r w:rsidRPr="00A96D3F" w:rsidDel="00864452">
                <w:rPr>
                  <w:rFonts w:eastAsiaTheme="minorEastAsia"/>
                  <w:sz w:val="20"/>
                  <w:szCs w:val="20"/>
                </w:rPr>
                <w:delText xml:space="preserve"> aby </w:delText>
              </w:r>
              <w:r w:rsidDel="00864452">
                <w:rPr>
                  <w:rFonts w:eastAsiaTheme="minorEastAsia"/>
                  <w:sz w:val="20"/>
                  <w:szCs w:val="20"/>
                </w:rPr>
                <w:delText xml:space="preserve">w ww. okresie 2 lat, </w:delText>
              </w:r>
              <w:r w:rsidRPr="00A96D3F" w:rsidDel="00864452">
                <w:rPr>
                  <w:rFonts w:eastAsiaTheme="minorEastAsia"/>
                  <w:sz w:val="20"/>
                  <w:szCs w:val="20"/>
                </w:rPr>
                <w:delText xml:space="preserve">Partner Strategiczny nie rzadziej niż raz </w:delText>
              </w:r>
              <w:r w:rsidDel="00864452">
                <w:rPr>
                  <w:rFonts w:eastAsiaTheme="minorEastAsia"/>
                  <w:sz w:val="20"/>
                  <w:szCs w:val="20"/>
                </w:rPr>
                <w:delText xml:space="preserve">na 6 miesięcy </w:delText>
              </w:r>
              <w:r w:rsidRPr="00A96D3F" w:rsidDel="00864452">
                <w:rPr>
                  <w:rFonts w:eastAsiaTheme="minorEastAsia"/>
                  <w:sz w:val="20"/>
                  <w:szCs w:val="20"/>
                </w:rPr>
                <w:delText>dokonywał zmiany</w:delText>
              </w:r>
              <w:r w:rsidDel="00864452">
                <w:rPr>
                  <w:rFonts w:eastAsiaTheme="minorEastAsia"/>
                  <w:sz w:val="20"/>
                  <w:szCs w:val="20"/>
                </w:rPr>
                <w:delText xml:space="preserve"> wykorzystywanego wariantu substratowego</w:delText>
              </w:r>
              <w:r w:rsidRPr="00A96D3F" w:rsidDel="00864452">
                <w:rPr>
                  <w:rFonts w:eastAsiaTheme="minorEastAsia"/>
                  <w:sz w:val="20"/>
                  <w:szCs w:val="20"/>
                </w:rPr>
                <w:delText xml:space="preserve">. Jednocześnie </w:delText>
              </w:r>
              <w:r w:rsidDel="00864452">
                <w:rPr>
                  <w:rFonts w:eastAsiaTheme="minorEastAsia"/>
                  <w:sz w:val="20"/>
                  <w:szCs w:val="20"/>
                </w:rPr>
                <w:delText xml:space="preserve">po upływie ww. okresu 2 lat, </w:delText>
              </w:r>
              <w:r w:rsidRPr="00A96D3F" w:rsidDel="00864452">
                <w:rPr>
                  <w:rFonts w:eastAsiaTheme="minorEastAsia"/>
                  <w:sz w:val="20"/>
                  <w:szCs w:val="20"/>
                </w:rPr>
                <w:delText xml:space="preserve">Zamawiający dopuszcza wykorzystanie innych substratów niż określone w </w:delText>
              </w:r>
              <w:r w:rsidDel="00864452">
                <w:rPr>
                  <w:rFonts w:eastAsiaTheme="minorEastAsia"/>
                  <w:sz w:val="20"/>
                  <w:szCs w:val="20"/>
                </w:rPr>
                <w:delText>Części D niniejszego dokumentu,</w:delText>
              </w:r>
              <w:r w:rsidRPr="00A96D3F" w:rsidDel="00864452">
                <w:rPr>
                  <w:rFonts w:eastAsiaTheme="minorEastAsia"/>
                  <w:sz w:val="20"/>
                  <w:szCs w:val="20"/>
                </w:rPr>
                <w:delText xml:space="preserve"> z wyłączeniem stosowania biomasy pochodzącej z upraw celowych oraz z zastrzeżeniem, że nie mogą one</w:delText>
              </w:r>
              <w:r w:rsidDel="00864452">
                <w:rPr>
                  <w:rFonts w:eastAsiaTheme="minorEastAsia"/>
                  <w:sz w:val="20"/>
                  <w:szCs w:val="20"/>
                </w:rPr>
                <w:delText xml:space="preserve"> prowadzić do zmiany statusu Demonstratora Technologii</w:delText>
              </w:r>
              <w:r w:rsidRPr="00A96D3F" w:rsidDel="00864452">
                <w:rPr>
                  <w:rFonts w:eastAsiaTheme="minorEastAsia"/>
                  <w:sz w:val="20"/>
                  <w:szCs w:val="20"/>
                </w:rPr>
                <w:delText xml:space="preserve"> na inny niż biogazownia rolnicza. </w:delText>
              </w:r>
            </w:del>
          </w:p>
          <w:p w14:paraId="2C876455" w14:textId="0427C332" w:rsidR="00916E1B" w:rsidRDefault="00916E1B" w:rsidP="00D8190F">
            <w:pPr>
              <w:spacing w:line="276" w:lineRule="auto"/>
              <w:jc w:val="both"/>
              <w:rPr>
                <w:ins w:id="402" w:author="Autor"/>
                <w:rFonts w:eastAsiaTheme="minorEastAsia"/>
                <w:sz w:val="20"/>
                <w:szCs w:val="20"/>
              </w:rPr>
            </w:pPr>
          </w:p>
          <w:p w14:paraId="0F0EAA47" w14:textId="505A5DBE" w:rsidR="00916E1B" w:rsidRPr="00916E1B" w:rsidDel="00952387" w:rsidRDefault="00916E1B" w:rsidP="00916E1B">
            <w:pPr>
              <w:spacing w:line="276" w:lineRule="auto"/>
              <w:jc w:val="both"/>
              <w:rPr>
                <w:del w:id="403" w:author="Autor"/>
                <w:rFonts w:eastAsiaTheme="minorEastAsia"/>
                <w:sz w:val="20"/>
                <w:szCs w:val="20"/>
              </w:rPr>
            </w:pPr>
            <w:ins w:id="404" w:author="Autor">
              <w:r>
                <w:rPr>
                  <w:rFonts w:eastAsiaTheme="minorEastAsia"/>
                  <w:sz w:val="20"/>
                  <w:szCs w:val="20"/>
                </w:rPr>
                <w:t>W</w:t>
              </w:r>
              <w:r w:rsidR="00C12EDF">
                <w:rPr>
                  <w:rFonts w:eastAsiaTheme="minorEastAsia"/>
                  <w:sz w:val="20"/>
                  <w:szCs w:val="20"/>
                </w:rPr>
                <w:t xml:space="preserve"> przypadku wystąpienia obiektywnych trudności w uzyskaniu niezbędnych pozwoleń lub/i decyzji na wykorzystanie odpadów kat. 3</w:t>
              </w:r>
              <w:r>
                <w:rPr>
                  <w:rFonts w:eastAsiaTheme="minorEastAsia"/>
                  <w:sz w:val="20"/>
                  <w:szCs w:val="20"/>
                </w:rPr>
                <w:t xml:space="preserve"> </w:t>
              </w:r>
              <w:r w:rsidR="00C12EDF">
                <w:rPr>
                  <w:rFonts w:eastAsiaTheme="minorEastAsia"/>
                  <w:sz w:val="20"/>
                  <w:szCs w:val="20"/>
                </w:rPr>
                <w:t xml:space="preserve">w Demonstratorze Technologii, w </w:t>
              </w:r>
              <w:r>
                <w:rPr>
                  <w:rFonts w:eastAsiaTheme="minorEastAsia"/>
                  <w:sz w:val="20"/>
                  <w:szCs w:val="20"/>
                </w:rPr>
                <w:t>pierwszym okresie eksploatacji, tj. bezpośrednio po zakończeniu przedsięwzięcia PCP</w:t>
              </w:r>
              <w:r w:rsidR="00C12EDF">
                <w:rPr>
                  <w:rFonts w:eastAsiaTheme="minorEastAsia"/>
                  <w:sz w:val="20"/>
                  <w:szCs w:val="20"/>
                </w:rPr>
                <w:t xml:space="preserve">, Zamawiający dopuszcza eksploatację Demonstratora Technologii z wyłączeniem substratów w formie odpadów kat. 3. </w:t>
              </w:r>
            </w:ins>
          </w:p>
          <w:p w14:paraId="35CB1053" w14:textId="77777777" w:rsidR="00D472B7" w:rsidRDefault="00D472B7" w:rsidP="00916E1B">
            <w:pPr>
              <w:spacing w:line="276" w:lineRule="auto"/>
              <w:jc w:val="both"/>
              <w:rPr>
                <w:ins w:id="405" w:author="Autor"/>
                <w:rFonts w:eastAsiaTheme="minorEastAsia"/>
                <w:sz w:val="20"/>
                <w:szCs w:val="20"/>
              </w:rPr>
            </w:pPr>
          </w:p>
          <w:p w14:paraId="5D2E6D09" w14:textId="21EE889B" w:rsidR="00BD07D5" w:rsidRPr="00AC3FF5" w:rsidRDefault="00CE5EA1" w:rsidP="00BD07D5">
            <w:pPr>
              <w:spacing w:line="276" w:lineRule="auto"/>
              <w:jc w:val="both"/>
              <w:rPr>
                <w:ins w:id="406" w:author="Autor"/>
                <w:rFonts w:eastAsiaTheme="minorEastAsia"/>
                <w:sz w:val="20"/>
                <w:szCs w:val="20"/>
              </w:rPr>
            </w:pPr>
            <w:ins w:id="407" w:author="Autor">
              <w:r w:rsidRPr="00E138C6">
                <w:rPr>
                  <w:rFonts w:eastAsiaTheme="minorEastAsia"/>
                  <w:sz w:val="20"/>
                  <w:szCs w:val="20"/>
                </w:rPr>
                <w:t xml:space="preserve">Partner jest zobowiązany do zagospodarowania biometanu </w:t>
              </w:r>
              <w:r w:rsidR="00873EC2" w:rsidRPr="00E138C6">
                <w:rPr>
                  <w:rFonts w:eastAsiaTheme="minorEastAsia"/>
                  <w:sz w:val="20"/>
                  <w:szCs w:val="20"/>
                </w:rPr>
                <w:t>produkowanego w Demonstratorze zgodnie ze scenariuszem podstawowym określonym przez niego w jego Ofercie, a jeśli realizacja scenariusza podstawowego jest niemożliwa z przyczyn obiektywnych (w tym istniejących uwarunkowań prawnych) lub mniej korzystna ekonomicznie dla osiągania przychodów z pracy Demonstratora niż w scenariuszu rezerwowym – zgodnie ze scenariuszem rezerwowym.</w:t>
              </w:r>
            </w:ins>
            <w:r w:rsidR="00B70D74">
              <w:rPr>
                <w:rFonts w:eastAsiaTheme="minorEastAsia"/>
                <w:sz w:val="20"/>
                <w:szCs w:val="20"/>
              </w:rPr>
              <w:t xml:space="preserve"> </w:t>
            </w:r>
            <w:ins w:id="408" w:author="Autor">
              <w:r w:rsidR="00BD07D5" w:rsidRPr="00AC3FF5">
                <w:rPr>
                  <w:rFonts w:eastAsiaTheme="minorEastAsia"/>
                  <w:sz w:val="20"/>
                  <w:szCs w:val="20"/>
                </w:rPr>
                <w:t xml:space="preserve">Jednocześnie Partner ma obowiązek eksploatować </w:t>
              </w:r>
              <w:r w:rsidR="00BD07D5">
                <w:rPr>
                  <w:rFonts w:eastAsiaTheme="minorEastAsia"/>
                  <w:sz w:val="20"/>
                  <w:szCs w:val="20"/>
                </w:rPr>
                <w:t>Demonstrator Technologii</w:t>
              </w:r>
              <w:r w:rsidR="00BD07D5" w:rsidRPr="00AC3FF5">
                <w:rPr>
                  <w:rFonts w:eastAsiaTheme="minorEastAsia"/>
                  <w:sz w:val="20"/>
                  <w:szCs w:val="20"/>
                </w:rPr>
                <w:t xml:space="preserve"> zgodnie z zasadami prawidłowego zarządzania i uwzględniając bieżące uwarunkowania środowiskowe oraz prawno-administracyjne</w:t>
              </w:r>
              <w:r w:rsidR="00BD07D5">
                <w:rPr>
                  <w:rFonts w:eastAsiaTheme="minorEastAsia"/>
                  <w:sz w:val="20"/>
                  <w:szCs w:val="20"/>
                </w:rPr>
                <w:t xml:space="preserve"> oraz zgodnie z uzyskanymi pozwoleniami lub/i decyzjami.</w:t>
              </w:r>
            </w:ins>
          </w:p>
          <w:p w14:paraId="5F862B69" w14:textId="77777777" w:rsidR="00D472B7" w:rsidRPr="00AC3FF5" w:rsidRDefault="00D472B7" w:rsidP="00BD07D5">
            <w:pPr>
              <w:spacing w:line="276" w:lineRule="auto"/>
              <w:jc w:val="both"/>
              <w:rPr>
                <w:ins w:id="409" w:author="Autor"/>
                <w:rFonts w:eastAsiaTheme="minorEastAsia"/>
                <w:sz w:val="20"/>
                <w:szCs w:val="20"/>
              </w:rPr>
            </w:pPr>
          </w:p>
          <w:p w14:paraId="3C5EE65A" w14:textId="2675FE75" w:rsidR="00D8190F" w:rsidRPr="00A96D3F" w:rsidDel="00BD07D5" w:rsidRDefault="00BD07D5" w:rsidP="00D8190F">
            <w:pPr>
              <w:spacing w:line="276" w:lineRule="auto"/>
              <w:jc w:val="both"/>
              <w:rPr>
                <w:del w:id="410" w:author="Autor"/>
                <w:sz w:val="20"/>
                <w:szCs w:val="20"/>
              </w:rPr>
            </w:pPr>
            <w:ins w:id="411" w:author="Autor">
              <w:del w:id="412" w:author="Autor">
                <w:r w:rsidDel="00BD07D5">
                  <w:rPr>
                    <w:rFonts w:eastAsiaTheme="minorEastAsia"/>
                    <w:sz w:val="20"/>
                    <w:szCs w:val="20"/>
                  </w:rPr>
                  <w:delText xml:space="preserve"> </w:delText>
                </w:r>
              </w:del>
            </w:ins>
          </w:p>
          <w:p w14:paraId="56E3FA7E" w14:textId="42CD2424" w:rsidR="009802A2" w:rsidRDefault="00D8190F" w:rsidP="00D8190F">
            <w:pPr>
              <w:spacing w:line="276" w:lineRule="auto"/>
              <w:jc w:val="both"/>
              <w:rPr>
                <w:ins w:id="413" w:author="Autor"/>
                <w:rFonts w:eastAsiaTheme="minorEastAsia"/>
                <w:sz w:val="20"/>
                <w:szCs w:val="20"/>
              </w:rPr>
            </w:pPr>
            <w:r>
              <w:rPr>
                <w:rFonts w:eastAsiaTheme="minorEastAsia"/>
                <w:sz w:val="20"/>
                <w:szCs w:val="20"/>
              </w:rPr>
              <w:t xml:space="preserve">Zamawiający ponadto wymaga, aby </w:t>
            </w:r>
            <w:r w:rsidRPr="00A96D3F">
              <w:rPr>
                <w:rFonts w:eastAsiaTheme="minorEastAsia"/>
                <w:sz w:val="20"/>
                <w:szCs w:val="20"/>
              </w:rPr>
              <w:t xml:space="preserve">Partner Strategiczny przez okres co najmniej </w:t>
            </w:r>
            <w:del w:id="414" w:author="Autor">
              <w:r w:rsidRPr="00A96D3F" w:rsidDel="000E5D71">
                <w:rPr>
                  <w:rFonts w:eastAsiaTheme="minorEastAsia"/>
                  <w:sz w:val="20"/>
                  <w:szCs w:val="20"/>
                </w:rPr>
                <w:delText xml:space="preserve">10 </w:delText>
              </w:r>
            </w:del>
            <w:ins w:id="415" w:author="Autor">
              <w:r w:rsidR="000E5D71">
                <w:rPr>
                  <w:rFonts w:eastAsiaTheme="minorEastAsia"/>
                  <w:sz w:val="20"/>
                  <w:szCs w:val="20"/>
                </w:rPr>
                <w:t>4</w:t>
              </w:r>
              <w:r w:rsidR="000E5D71" w:rsidRPr="00A96D3F">
                <w:rPr>
                  <w:rFonts w:eastAsiaTheme="minorEastAsia"/>
                  <w:sz w:val="20"/>
                  <w:szCs w:val="20"/>
                </w:rPr>
                <w:t xml:space="preserve"> </w:t>
              </w:r>
            </w:ins>
            <w:r w:rsidRPr="00A96D3F">
              <w:rPr>
                <w:rFonts w:eastAsiaTheme="minorEastAsia"/>
                <w:sz w:val="20"/>
                <w:szCs w:val="20"/>
              </w:rPr>
              <w:t xml:space="preserve">lat po zakończeniu Przedsięwzięcia PCP </w:t>
            </w:r>
            <w:r>
              <w:rPr>
                <w:rFonts w:eastAsiaTheme="minorEastAsia"/>
                <w:sz w:val="20"/>
                <w:szCs w:val="20"/>
              </w:rPr>
              <w:t>eksploatował Demonstrator</w:t>
            </w:r>
            <w:r w:rsidRPr="00A96D3F">
              <w:rPr>
                <w:rFonts w:eastAsiaTheme="minorEastAsia"/>
                <w:sz w:val="20"/>
                <w:szCs w:val="20"/>
              </w:rPr>
              <w:t xml:space="preserve"> Technologii zgodnie z </w:t>
            </w:r>
            <w:r>
              <w:rPr>
                <w:rFonts w:eastAsiaTheme="minorEastAsia"/>
                <w:sz w:val="20"/>
                <w:szCs w:val="20"/>
              </w:rPr>
              <w:t>instrukcjami eksploatacyjnymi</w:t>
            </w:r>
            <w:r w:rsidRPr="00A96D3F">
              <w:rPr>
                <w:rFonts w:eastAsiaTheme="minorEastAsia"/>
                <w:sz w:val="20"/>
                <w:szCs w:val="20"/>
              </w:rPr>
              <w:t xml:space="preserve"> i wytycznymi otrzymanymi od Uczestnika PCP oraz zgodnie ze standardem rynkowym oraz zapewni</w:t>
            </w:r>
            <w:r>
              <w:rPr>
                <w:rFonts w:eastAsiaTheme="minorEastAsia"/>
                <w:sz w:val="20"/>
                <w:szCs w:val="20"/>
              </w:rPr>
              <w:t>ł</w:t>
            </w:r>
            <w:r w:rsidRPr="00A96D3F">
              <w:rPr>
                <w:rFonts w:eastAsiaTheme="minorEastAsia"/>
                <w:sz w:val="20"/>
                <w:szCs w:val="20"/>
              </w:rPr>
              <w:t xml:space="preserve"> NCBR, w tym z pomocą Uczestnika PCP będącego twórcą Demonstratora,</w:t>
            </w:r>
            <w:r>
              <w:rPr>
                <w:rFonts w:eastAsiaTheme="minorEastAsia"/>
                <w:sz w:val="20"/>
                <w:szCs w:val="20"/>
              </w:rPr>
              <w:t xml:space="preserve"> </w:t>
            </w:r>
            <w:r w:rsidRPr="00A96D3F">
              <w:rPr>
                <w:rFonts w:eastAsiaTheme="minorEastAsia"/>
                <w:sz w:val="20"/>
                <w:szCs w:val="20"/>
              </w:rPr>
              <w:t>możliwość weryfikacji wyników finansowych z działalności Demonstratora, w tym struktury przychodów i kosztów, ze szc</w:t>
            </w:r>
            <w:r>
              <w:rPr>
                <w:rFonts w:eastAsiaTheme="minorEastAsia"/>
                <w:sz w:val="20"/>
                <w:szCs w:val="20"/>
              </w:rPr>
              <w:t xml:space="preserve">zególnym uwzględnieniem kosztów </w:t>
            </w:r>
            <w:r w:rsidRPr="00A96D3F">
              <w:rPr>
                <w:rFonts w:eastAsiaTheme="minorEastAsia"/>
                <w:sz w:val="20"/>
                <w:szCs w:val="20"/>
              </w:rPr>
              <w:t>wykorzystywanych substratów</w:t>
            </w:r>
            <w:del w:id="416" w:author="Autor">
              <w:r w:rsidRPr="00A96D3F" w:rsidDel="009802A2">
                <w:rPr>
                  <w:rFonts w:eastAsiaTheme="minorEastAsia"/>
                  <w:sz w:val="20"/>
                  <w:szCs w:val="20"/>
                </w:rPr>
                <w:delText>.</w:delText>
              </w:r>
            </w:del>
          </w:p>
          <w:p w14:paraId="041709E1" w14:textId="030DA4FE" w:rsidR="00D8190F" w:rsidRPr="00A96D3F" w:rsidRDefault="00D8190F" w:rsidP="00D8190F">
            <w:pPr>
              <w:spacing w:line="276" w:lineRule="auto"/>
              <w:jc w:val="both"/>
              <w:rPr>
                <w:rFonts w:eastAsiaTheme="minorEastAsia"/>
                <w:sz w:val="20"/>
                <w:szCs w:val="20"/>
              </w:rPr>
            </w:pPr>
            <w:del w:id="417" w:author="Autor">
              <w:r>
                <w:rPr>
                  <w:rFonts w:eastAsiaTheme="minorEastAsia"/>
                  <w:sz w:val="20"/>
                  <w:szCs w:val="20"/>
                </w:rPr>
                <w:delText xml:space="preserve"> </w:delText>
              </w:r>
            </w:del>
            <w:r w:rsidRPr="00A96D3F">
              <w:rPr>
                <w:rFonts w:eastAsiaTheme="minorEastAsia"/>
                <w:sz w:val="20"/>
                <w:szCs w:val="20"/>
              </w:rPr>
              <w:t>NCBR, w tym przy udziale Uczestnika PCP będącego twórcą Demonstratora, będzie uprawni</w:t>
            </w:r>
            <w:r>
              <w:rPr>
                <w:rFonts w:eastAsiaTheme="minorEastAsia"/>
                <w:sz w:val="20"/>
                <w:szCs w:val="20"/>
              </w:rPr>
              <w:t xml:space="preserve">one </w:t>
            </w:r>
            <w:r w:rsidRPr="00A96D3F">
              <w:rPr>
                <w:rFonts w:eastAsiaTheme="minorEastAsia"/>
                <w:sz w:val="20"/>
                <w:szCs w:val="20"/>
              </w:rPr>
              <w:t xml:space="preserve">do zgłaszania uwag związanych ze sposobem eksploatacji Demonstratora przez Partnera Strategicznego, o ile uwagi takie będą </w:t>
            </w:r>
            <w:r w:rsidRPr="00A96D3F">
              <w:rPr>
                <w:rFonts w:eastAsiaTheme="minorEastAsia"/>
                <w:sz w:val="20"/>
                <w:szCs w:val="20"/>
              </w:rPr>
              <w:lastRenderedPageBreak/>
              <w:t>uzasadnione dążeniem do optymalnego wykorzystania Demonstratora, a Partner Strategiczny będzie uwzględniać takie uwagi, chyba że przygotowane przez niego rzetelne analizy wykazują uzasadnioną okolicznościami obiektywnymi bezzasadność zgłoszonych uwag.</w:t>
            </w:r>
          </w:p>
          <w:p w14:paraId="2E582EA4" w14:textId="77777777" w:rsidR="00D8190F" w:rsidRPr="00A96D3F" w:rsidRDefault="00D8190F" w:rsidP="00D8190F">
            <w:pPr>
              <w:spacing w:line="276" w:lineRule="auto"/>
              <w:rPr>
                <w:rFonts w:eastAsiaTheme="minorEastAsia"/>
                <w:sz w:val="20"/>
                <w:szCs w:val="20"/>
              </w:rPr>
            </w:pPr>
          </w:p>
          <w:p w14:paraId="6F4B0BB4" w14:textId="19C167D6" w:rsidR="00D8190F" w:rsidRDefault="00D8190F" w:rsidP="00D8190F">
            <w:pPr>
              <w:spacing w:line="276" w:lineRule="auto"/>
              <w:jc w:val="both"/>
              <w:rPr>
                <w:rFonts w:eastAsiaTheme="minorEastAsia"/>
                <w:sz w:val="20"/>
                <w:szCs w:val="20"/>
              </w:rPr>
            </w:pPr>
            <w:r w:rsidRPr="00A96D3F">
              <w:rPr>
                <w:rFonts w:eastAsiaTheme="minorEastAsia"/>
                <w:sz w:val="20"/>
                <w:szCs w:val="20"/>
              </w:rPr>
              <w:t xml:space="preserve">Zamawiający wymaga aby Partner Strategiczny współpracował z NCBR </w:t>
            </w:r>
            <w:r>
              <w:rPr>
                <w:rFonts w:eastAsiaTheme="minorEastAsia"/>
                <w:sz w:val="20"/>
                <w:szCs w:val="20"/>
              </w:rPr>
              <w:t>i Uczestnikiem PCP, będącym twórcą Demonstratora Technologii</w:t>
            </w:r>
            <w:r w:rsidR="00384338">
              <w:rPr>
                <w:rFonts w:eastAsiaTheme="minorEastAsia"/>
                <w:sz w:val="20"/>
                <w:szCs w:val="20"/>
              </w:rPr>
              <w:t xml:space="preserve">, </w:t>
            </w:r>
            <w:r>
              <w:rPr>
                <w:rFonts w:eastAsiaTheme="minorEastAsia"/>
                <w:sz w:val="20"/>
                <w:szCs w:val="20"/>
              </w:rPr>
              <w:t xml:space="preserve"> </w:t>
            </w:r>
            <w:r w:rsidRPr="00A96D3F">
              <w:rPr>
                <w:rFonts w:eastAsiaTheme="minorEastAsia"/>
                <w:sz w:val="20"/>
                <w:szCs w:val="20"/>
              </w:rPr>
              <w:t>w zakresie upowszechniania danych na temat Demonstratora Technologii i parametrów jego pra</w:t>
            </w:r>
            <w:r>
              <w:rPr>
                <w:rFonts w:eastAsiaTheme="minorEastAsia"/>
                <w:sz w:val="20"/>
                <w:szCs w:val="20"/>
              </w:rPr>
              <w:t>cy</w:t>
            </w:r>
            <w:r w:rsidR="00384338">
              <w:rPr>
                <w:rFonts w:eastAsiaTheme="minorEastAsia"/>
                <w:sz w:val="20"/>
                <w:szCs w:val="20"/>
              </w:rPr>
              <w:t>:</w:t>
            </w:r>
            <w:r w:rsidR="00384338" w:rsidDel="00384338">
              <w:rPr>
                <w:rFonts w:eastAsiaTheme="minorEastAsia"/>
                <w:sz w:val="20"/>
                <w:szCs w:val="20"/>
              </w:rPr>
              <w:t xml:space="preserve"> </w:t>
            </w:r>
          </w:p>
          <w:p w14:paraId="1C768E47" w14:textId="78DB67D9" w:rsidR="00D8190F" w:rsidRPr="00B5559E" w:rsidRDefault="00D8190F" w:rsidP="00643162">
            <w:pPr>
              <w:pStyle w:val="Akapitzlist"/>
              <w:numPr>
                <w:ilvl w:val="0"/>
                <w:numId w:val="21"/>
              </w:numPr>
              <w:spacing w:line="276" w:lineRule="auto"/>
              <w:rPr>
                <w:rFonts w:eastAsiaTheme="minorEastAsia"/>
                <w:sz w:val="20"/>
                <w:szCs w:val="18"/>
              </w:rPr>
            </w:pPr>
            <w:r w:rsidRPr="00B5559E">
              <w:rPr>
                <w:rFonts w:eastAsia="Calibri" w:cs="Calibri"/>
                <w:sz w:val="20"/>
                <w:szCs w:val="18"/>
              </w:rPr>
              <w:t>wydajności produkcji metanu w przeliczeniu na tonę suchej masy organicznej wprowadzonych substratów,</w:t>
            </w:r>
          </w:p>
          <w:p w14:paraId="0B3CFC68" w14:textId="1E05CBFA" w:rsidR="00D8190F" w:rsidRPr="00B5559E" w:rsidRDefault="00D8190F" w:rsidP="00643162">
            <w:pPr>
              <w:pStyle w:val="Akapitzlist"/>
              <w:numPr>
                <w:ilvl w:val="0"/>
                <w:numId w:val="21"/>
              </w:numPr>
              <w:spacing w:line="276" w:lineRule="auto"/>
              <w:rPr>
                <w:sz w:val="20"/>
                <w:szCs w:val="18"/>
              </w:rPr>
            </w:pPr>
            <w:r w:rsidRPr="00B5559E">
              <w:rPr>
                <w:rFonts w:eastAsia="Calibri" w:cs="Calibri"/>
                <w:sz w:val="20"/>
                <w:szCs w:val="18"/>
              </w:rPr>
              <w:t>wydajności produkcji biometanu w przeliczeniu na tonę suchej masy organicznej wprowadzonych substratów,</w:t>
            </w:r>
          </w:p>
          <w:p w14:paraId="3DABE79D" w14:textId="40D99193" w:rsidR="00D8190F" w:rsidRPr="00B5559E" w:rsidRDefault="00D8190F" w:rsidP="00643162">
            <w:pPr>
              <w:pStyle w:val="Akapitzlist"/>
              <w:numPr>
                <w:ilvl w:val="0"/>
                <w:numId w:val="21"/>
              </w:numPr>
              <w:spacing w:line="276" w:lineRule="auto"/>
              <w:rPr>
                <w:sz w:val="20"/>
                <w:szCs w:val="18"/>
              </w:rPr>
            </w:pPr>
            <w:r w:rsidRPr="00B5559E">
              <w:rPr>
                <w:rFonts w:eastAsia="Calibri" w:cs="Calibri"/>
                <w:sz w:val="20"/>
                <w:szCs w:val="18"/>
              </w:rPr>
              <w:t xml:space="preserve">średniej produkcja biogazu i biometanu na rok, </w:t>
            </w:r>
          </w:p>
          <w:p w14:paraId="06E156F8" w14:textId="01076664" w:rsidR="00D8190F" w:rsidRPr="00B5559E" w:rsidRDefault="00D8190F" w:rsidP="00643162">
            <w:pPr>
              <w:pStyle w:val="Akapitzlist"/>
              <w:numPr>
                <w:ilvl w:val="0"/>
                <w:numId w:val="21"/>
              </w:numPr>
              <w:spacing w:line="276" w:lineRule="auto"/>
              <w:rPr>
                <w:sz w:val="20"/>
                <w:szCs w:val="18"/>
              </w:rPr>
            </w:pPr>
            <w:r w:rsidRPr="00B5559E">
              <w:rPr>
                <w:rFonts w:eastAsia="Calibri" w:cs="Calibri"/>
                <w:sz w:val="20"/>
                <w:szCs w:val="18"/>
              </w:rPr>
              <w:t>wskaźników dotyczące samowystarczalności Demonstratora Technologii.</w:t>
            </w:r>
          </w:p>
          <w:p w14:paraId="6570338D" w14:textId="77777777" w:rsidR="00D8190F" w:rsidRDefault="00D8190F" w:rsidP="00D8190F">
            <w:pPr>
              <w:spacing w:line="276" w:lineRule="auto"/>
              <w:jc w:val="both"/>
              <w:rPr>
                <w:rFonts w:eastAsiaTheme="minorEastAsia"/>
                <w:sz w:val="20"/>
                <w:szCs w:val="20"/>
              </w:rPr>
            </w:pPr>
          </w:p>
          <w:p w14:paraId="21820386" w14:textId="77777777" w:rsidR="009A37C8" w:rsidRDefault="00D8190F" w:rsidP="00D8190F">
            <w:pPr>
              <w:spacing w:line="276" w:lineRule="auto"/>
              <w:jc w:val="both"/>
              <w:rPr>
                <w:rFonts w:eastAsiaTheme="minorEastAsia"/>
                <w:sz w:val="20"/>
                <w:szCs w:val="20"/>
              </w:rPr>
            </w:pPr>
            <w:r w:rsidRPr="00A96D3F">
              <w:rPr>
                <w:rFonts w:eastAsiaTheme="minorEastAsia"/>
                <w:sz w:val="20"/>
                <w:szCs w:val="20"/>
              </w:rPr>
              <w:t xml:space="preserve"> zgodnie z </w:t>
            </w:r>
            <w:r>
              <w:rPr>
                <w:rFonts w:eastAsiaTheme="minorEastAsia"/>
                <w:sz w:val="20"/>
                <w:szCs w:val="20"/>
              </w:rPr>
              <w:t xml:space="preserve">zapisami w Części D niniejszego dokumentu. </w:t>
            </w:r>
          </w:p>
          <w:p w14:paraId="5E32D977" w14:textId="77777777" w:rsidR="009A37C8" w:rsidRDefault="009A37C8" w:rsidP="00D8190F">
            <w:pPr>
              <w:spacing w:line="276" w:lineRule="auto"/>
              <w:jc w:val="both"/>
              <w:rPr>
                <w:rFonts w:eastAsiaTheme="minorEastAsia"/>
                <w:sz w:val="20"/>
                <w:szCs w:val="20"/>
              </w:rPr>
            </w:pPr>
          </w:p>
          <w:p w14:paraId="364AC3D1" w14:textId="18021083" w:rsidR="00D8190F" w:rsidRPr="00A96D3F" w:rsidRDefault="00384338" w:rsidP="00D8190F">
            <w:pPr>
              <w:spacing w:line="276" w:lineRule="auto"/>
              <w:jc w:val="both"/>
              <w:rPr>
                <w:rFonts w:eastAsiaTheme="minorEastAsia"/>
                <w:sz w:val="20"/>
                <w:szCs w:val="20"/>
              </w:rPr>
            </w:pPr>
            <w:r>
              <w:rPr>
                <w:rFonts w:eastAsiaTheme="minorEastAsia"/>
                <w:sz w:val="20"/>
                <w:szCs w:val="20"/>
              </w:rPr>
              <w:t xml:space="preserve">Dodatkowo Zamawiający wymaga umożliwienia mu zdalnego dostępu do wizualizacji Demonstratora Technologii z </w:t>
            </w:r>
            <w:r w:rsidRPr="00B9226A">
              <w:rPr>
                <w:rFonts w:eastAsiaTheme="minorEastAsia"/>
                <w:sz w:val="20"/>
                <w:szCs w:val="20"/>
              </w:rPr>
              <w:t>poziomu obserwatora</w:t>
            </w:r>
            <w:ins w:id="418" w:author="Autor">
              <w:r w:rsidR="029030EC" w:rsidRPr="00B9226A">
                <w:rPr>
                  <w:rFonts w:eastAsiaTheme="minorEastAsia"/>
                  <w:sz w:val="20"/>
                  <w:szCs w:val="20"/>
                </w:rPr>
                <w:t xml:space="preserve"> przez </w:t>
              </w:r>
              <w:r w:rsidR="00B9226A" w:rsidRPr="00B9226A">
                <w:rPr>
                  <w:rFonts w:eastAsiaTheme="minorEastAsia"/>
                  <w:sz w:val="20"/>
                  <w:szCs w:val="20"/>
                </w:rPr>
                <w:t>2</w:t>
              </w:r>
              <w:r w:rsidR="029030EC" w:rsidRPr="00B9226A">
                <w:rPr>
                  <w:rFonts w:eastAsiaTheme="minorEastAsia"/>
                  <w:sz w:val="20"/>
                  <w:szCs w:val="20"/>
                </w:rPr>
                <w:t xml:space="preserve"> lata po zakończeniu Przedsięwzięcia PCP</w:t>
              </w:r>
            </w:ins>
            <w:r w:rsidRPr="00B9226A">
              <w:rPr>
                <w:rFonts w:eastAsiaTheme="minorEastAsia"/>
                <w:sz w:val="20"/>
                <w:szCs w:val="20"/>
              </w:rPr>
              <w:t>.</w:t>
            </w:r>
          </w:p>
          <w:p w14:paraId="06B6C983" w14:textId="2D5D5E0A" w:rsidR="00D8190F" w:rsidRDefault="00D8190F" w:rsidP="00D8190F">
            <w:pPr>
              <w:spacing w:line="276" w:lineRule="auto"/>
              <w:jc w:val="both"/>
              <w:rPr>
                <w:rFonts w:eastAsiaTheme="minorEastAsia"/>
                <w:sz w:val="20"/>
                <w:szCs w:val="20"/>
              </w:rPr>
            </w:pPr>
          </w:p>
          <w:p w14:paraId="3BE1BD6D" w14:textId="561974F9" w:rsidR="00D8190F" w:rsidRPr="00A96D3F" w:rsidRDefault="00D8190F" w:rsidP="00D8190F">
            <w:pPr>
              <w:spacing w:line="276" w:lineRule="auto"/>
              <w:jc w:val="both"/>
              <w:rPr>
                <w:rFonts w:eastAsiaTheme="minorEastAsia"/>
                <w:sz w:val="20"/>
                <w:szCs w:val="20"/>
              </w:rPr>
            </w:pPr>
            <w:r w:rsidRPr="00A96D3F">
              <w:rPr>
                <w:rFonts w:eastAsiaTheme="minorEastAsia"/>
                <w:sz w:val="20"/>
                <w:szCs w:val="20"/>
              </w:rPr>
              <w:t>Ponadto, Partner Strategiczny będzie zobowiązany do umożliwienia Uczestnikowi PCP, będącemu twórcą Demonstratora, prezentowania wybranym przez niego podmiotom Rozwiązania zastosowanego w Demonstratorze, przez okres 7 lat od momentu odbioru Demonstratora</w:t>
            </w:r>
            <w:r w:rsidR="00DC3BF6">
              <w:rPr>
                <w:rFonts w:eastAsiaTheme="minorEastAsia"/>
                <w:sz w:val="20"/>
                <w:szCs w:val="20"/>
              </w:rPr>
              <w:t>,</w:t>
            </w:r>
            <w:r w:rsidR="003D3DE9">
              <w:rPr>
                <w:rFonts w:eastAsiaTheme="minorEastAsia"/>
                <w:sz w:val="20"/>
                <w:szCs w:val="20"/>
              </w:rPr>
              <w:t xml:space="preserve"> w tym dostępu do Nieruchomości 2 i Demonstratora i jego aparatury i sterowników, w pełnym zakresie z wyłączeniem jedynie działań tworzących istotne i realne ryzyko zaburzenia ciągłej i prawidłowej pracy Demonstratora, </w:t>
            </w:r>
            <w:r w:rsidR="003D3DE9" w:rsidRPr="00A96D3F">
              <w:rPr>
                <w:sz w:val="20"/>
              </w:rPr>
              <w:t xml:space="preserve">w uzgodnieniu z Uczestnikiem PCP co do terminów i </w:t>
            </w:r>
            <w:r w:rsidR="00147E5D">
              <w:rPr>
                <w:sz w:val="20"/>
              </w:rPr>
              <w:t xml:space="preserve">szczegółowej </w:t>
            </w:r>
            <w:r w:rsidR="003D3DE9" w:rsidRPr="00A96D3F">
              <w:rPr>
                <w:sz w:val="20"/>
              </w:rPr>
              <w:t>formy</w:t>
            </w:r>
            <w:r w:rsidR="00147E5D">
              <w:rPr>
                <w:sz w:val="20"/>
              </w:rPr>
              <w:t xml:space="preserve"> prezentacji i</w:t>
            </w:r>
            <w:r w:rsidR="003D3DE9">
              <w:rPr>
                <w:sz w:val="20"/>
              </w:rPr>
              <w:t xml:space="preserve"> </w:t>
            </w:r>
            <w:r w:rsidR="00147E5D">
              <w:rPr>
                <w:sz w:val="20"/>
              </w:rPr>
              <w:t>w wymiarze nie większym niż sześć godzin roboczych raz na dwa miesiące</w:t>
            </w:r>
            <w:r w:rsidRPr="00A96D3F">
              <w:rPr>
                <w:rFonts w:eastAsiaTheme="minorEastAsia"/>
                <w:sz w:val="20"/>
                <w:szCs w:val="20"/>
              </w:rPr>
              <w:t>.</w:t>
            </w:r>
          </w:p>
          <w:p w14:paraId="0BFB821F" w14:textId="0F37B638" w:rsidR="00D8190F" w:rsidRPr="004E47A9" w:rsidRDefault="00D8190F" w:rsidP="00D8190F">
            <w:pPr>
              <w:spacing w:line="276" w:lineRule="auto"/>
              <w:jc w:val="both"/>
              <w:rPr>
                <w:sz w:val="20"/>
                <w:szCs w:val="20"/>
              </w:rPr>
            </w:pPr>
          </w:p>
        </w:tc>
        <w:tc>
          <w:tcPr>
            <w:tcW w:w="1985" w:type="dxa"/>
          </w:tcPr>
          <w:p w14:paraId="5769E375" w14:textId="784BFE30" w:rsidR="00D8190F" w:rsidRDefault="00D8190F" w:rsidP="00D8190F">
            <w:pPr>
              <w:spacing w:line="276" w:lineRule="auto"/>
              <w:jc w:val="both"/>
              <w:rPr>
                <w:sz w:val="20"/>
                <w:szCs w:val="20"/>
              </w:rPr>
            </w:pPr>
            <w:r w:rsidRPr="53C6FA38">
              <w:rPr>
                <w:sz w:val="20"/>
                <w:szCs w:val="20"/>
              </w:rPr>
              <w:lastRenderedPageBreak/>
              <w:t xml:space="preserve">W okresie </w:t>
            </w:r>
            <w:ins w:id="419" w:author="Autor">
              <w:r w:rsidR="517C35F9" w:rsidRPr="53C6FA38">
                <w:rPr>
                  <w:sz w:val="20"/>
                  <w:szCs w:val="20"/>
                </w:rPr>
                <w:t>4</w:t>
              </w:r>
            </w:ins>
            <w:del w:id="420" w:author="Autor">
              <w:r w:rsidRPr="53C6FA38" w:rsidDel="00D8190F">
                <w:rPr>
                  <w:sz w:val="20"/>
                  <w:szCs w:val="20"/>
                </w:rPr>
                <w:delText>10</w:delText>
              </w:r>
            </w:del>
            <w:r w:rsidRPr="53C6FA38">
              <w:rPr>
                <w:sz w:val="20"/>
                <w:szCs w:val="20"/>
              </w:rPr>
              <w:t xml:space="preserve"> lat od zakończenia Przedsięwzięcia PCP</w:t>
            </w:r>
          </w:p>
        </w:tc>
      </w:tr>
      <w:tr w:rsidR="00D8190F" w:rsidRPr="00292CA0" w14:paraId="36649E96" w14:textId="77777777" w:rsidTr="53C6FA38">
        <w:trPr>
          <w:trHeight w:val="1123"/>
          <w:jc w:val="center"/>
        </w:trPr>
        <w:tc>
          <w:tcPr>
            <w:tcW w:w="562" w:type="dxa"/>
            <w:shd w:val="clear" w:color="auto" w:fill="C5E0B3" w:themeFill="accent6" w:themeFillTint="66"/>
          </w:tcPr>
          <w:p w14:paraId="537990DA" w14:textId="03707335" w:rsidR="00D8190F" w:rsidRPr="00D97576" w:rsidRDefault="00D8190F"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79B6E18B" w14:textId="0FE49A92" w:rsidR="00D8190F" w:rsidRDefault="00D8190F" w:rsidP="00D8190F">
            <w:pPr>
              <w:spacing w:line="276" w:lineRule="auto"/>
              <w:rPr>
                <w:rFonts w:cstheme="minorHAnsi"/>
                <w:b/>
                <w:sz w:val="20"/>
                <w:szCs w:val="20"/>
              </w:rPr>
            </w:pPr>
            <w:r>
              <w:rPr>
                <w:rFonts w:cstheme="minorHAnsi"/>
                <w:b/>
                <w:sz w:val="20"/>
                <w:szCs w:val="20"/>
              </w:rPr>
              <w:t>Organizacja konferencji</w:t>
            </w:r>
          </w:p>
        </w:tc>
        <w:tc>
          <w:tcPr>
            <w:tcW w:w="6378" w:type="dxa"/>
          </w:tcPr>
          <w:p w14:paraId="02F23F76" w14:textId="1F58935D" w:rsidR="00D8190F" w:rsidRPr="00A96D3F" w:rsidRDefault="00D8190F" w:rsidP="00D8190F">
            <w:pPr>
              <w:autoSpaceDE w:val="0"/>
              <w:autoSpaceDN w:val="0"/>
              <w:adjustRightInd w:val="0"/>
              <w:spacing w:line="276" w:lineRule="auto"/>
              <w:jc w:val="both"/>
              <w:rPr>
                <w:sz w:val="20"/>
              </w:rPr>
            </w:pPr>
            <w:r w:rsidRPr="00A96D3F">
              <w:rPr>
                <w:sz w:val="20"/>
              </w:rPr>
              <w:t>Zamawiający wymaga, aby Partner Strategiczny w uzgodnieniu z Uczestnikiem PCP co do terminów i formy wydarzenia, oraz na koszt Partnera Strategicznego, zorganizował co najmniej jedną ogólnodostępną konferencję przedstawiającą założenia opracowanej przez Uczestnika PCP Technologii na przykładzie Demonstratora.</w:t>
            </w:r>
          </w:p>
          <w:p w14:paraId="77F79657" w14:textId="4B8686E8" w:rsidR="00D8190F" w:rsidRDefault="00D8190F" w:rsidP="00D8190F">
            <w:pPr>
              <w:autoSpaceDE w:val="0"/>
              <w:autoSpaceDN w:val="0"/>
              <w:adjustRightInd w:val="0"/>
              <w:spacing w:line="276" w:lineRule="auto"/>
            </w:pPr>
          </w:p>
        </w:tc>
        <w:tc>
          <w:tcPr>
            <w:tcW w:w="1985" w:type="dxa"/>
          </w:tcPr>
          <w:p w14:paraId="704F89C1" w14:textId="1C51A695" w:rsidR="00D8190F" w:rsidRDefault="00D8190F" w:rsidP="00D8190F">
            <w:pPr>
              <w:spacing w:line="276" w:lineRule="auto"/>
              <w:rPr>
                <w:sz w:val="20"/>
                <w:szCs w:val="20"/>
              </w:rPr>
            </w:pPr>
            <w:r>
              <w:rPr>
                <w:sz w:val="20"/>
                <w:szCs w:val="20"/>
              </w:rPr>
              <w:t>W</w:t>
            </w:r>
            <w:r w:rsidRPr="00DF11A8">
              <w:rPr>
                <w:sz w:val="20"/>
                <w:szCs w:val="20"/>
              </w:rPr>
              <w:t xml:space="preserve"> terminie nie później niż dwóch lat od rozpoczęcia eksploatacji Demonstratora</w:t>
            </w:r>
          </w:p>
        </w:tc>
      </w:tr>
      <w:tr w:rsidR="00D8190F" w:rsidRPr="00292CA0" w14:paraId="25D90990" w14:textId="77777777" w:rsidTr="53C6FA38">
        <w:trPr>
          <w:trHeight w:val="1123"/>
          <w:jc w:val="center"/>
        </w:trPr>
        <w:tc>
          <w:tcPr>
            <w:tcW w:w="562" w:type="dxa"/>
            <w:shd w:val="clear" w:color="auto" w:fill="C5E0B3" w:themeFill="accent6" w:themeFillTint="66"/>
          </w:tcPr>
          <w:p w14:paraId="2ED1B533" w14:textId="0F46705F" w:rsidR="00D8190F" w:rsidRPr="00D97576" w:rsidRDefault="00D8190F" w:rsidP="00643162">
            <w:pPr>
              <w:numPr>
                <w:ilvl w:val="0"/>
                <w:numId w:val="14"/>
              </w:numPr>
              <w:spacing w:line="276" w:lineRule="auto"/>
              <w:contextualSpacing/>
              <w:rPr>
                <w:b/>
                <w:bCs/>
                <w:sz w:val="20"/>
                <w:szCs w:val="20"/>
              </w:rPr>
            </w:pPr>
          </w:p>
        </w:tc>
        <w:tc>
          <w:tcPr>
            <w:tcW w:w="2127" w:type="dxa"/>
            <w:shd w:val="clear" w:color="auto" w:fill="C5E0B3" w:themeFill="accent6" w:themeFillTint="66"/>
          </w:tcPr>
          <w:p w14:paraId="3E212238" w14:textId="0126CD62" w:rsidR="00D8190F" w:rsidRDefault="00D8190F" w:rsidP="00D8190F">
            <w:pPr>
              <w:spacing w:line="276" w:lineRule="auto"/>
              <w:rPr>
                <w:rFonts w:cstheme="minorHAnsi"/>
                <w:b/>
                <w:sz w:val="20"/>
                <w:szCs w:val="20"/>
              </w:rPr>
            </w:pPr>
            <w:r>
              <w:rPr>
                <w:rFonts w:cstheme="minorHAnsi"/>
                <w:b/>
                <w:sz w:val="20"/>
                <w:szCs w:val="20"/>
              </w:rPr>
              <w:t>Udział w dochodzie z eksploatacji Demonstratora Technologii</w:t>
            </w:r>
          </w:p>
        </w:tc>
        <w:tc>
          <w:tcPr>
            <w:tcW w:w="6378" w:type="dxa"/>
          </w:tcPr>
          <w:p w14:paraId="3953A5CC" w14:textId="4F99EF6C" w:rsidR="00D8190F" w:rsidRDefault="00D8190F" w:rsidP="00D8190F">
            <w:pPr>
              <w:autoSpaceDE w:val="0"/>
              <w:autoSpaceDN w:val="0"/>
              <w:adjustRightInd w:val="0"/>
              <w:spacing w:line="276" w:lineRule="auto"/>
              <w:rPr>
                <w:rFonts w:ascii="Calibri" w:hAnsi="Calibri" w:cs="Calibri"/>
                <w:b/>
                <w:sz w:val="20"/>
                <w:szCs w:val="20"/>
              </w:rPr>
            </w:pPr>
            <w:r w:rsidRPr="00A96D3F">
              <w:rPr>
                <w:sz w:val="20"/>
                <w:szCs w:val="20"/>
              </w:rPr>
              <w:t>Zamawiający wymaga</w:t>
            </w:r>
            <w:r>
              <w:rPr>
                <w:sz w:val="20"/>
                <w:szCs w:val="20"/>
              </w:rPr>
              <w:t>,</w:t>
            </w:r>
            <w:r w:rsidRPr="00A96D3F">
              <w:rPr>
                <w:sz w:val="20"/>
                <w:szCs w:val="20"/>
              </w:rPr>
              <w:t xml:space="preserve"> aby Partner Strategiczny </w:t>
            </w:r>
            <w:r>
              <w:rPr>
                <w:rFonts w:ascii="Calibri" w:hAnsi="Calibri" w:cs="Calibri"/>
                <w:sz w:val="20"/>
                <w:szCs w:val="20"/>
              </w:rPr>
              <w:t>przekazywał NCBR</w:t>
            </w:r>
            <w:r w:rsidRPr="00A96D3F">
              <w:rPr>
                <w:rFonts w:ascii="Calibri" w:hAnsi="Calibri" w:cs="Calibri"/>
                <w:sz w:val="20"/>
                <w:szCs w:val="20"/>
              </w:rPr>
              <w:t xml:space="preserve"> </w:t>
            </w:r>
            <w:r w:rsidR="000C6F10" w:rsidRPr="00A96D3F">
              <w:rPr>
                <w:rFonts w:ascii="Calibri" w:hAnsi="Calibri" w:cs="Calibri"/>
                <w:sz w:val="20"/>
                <w:szCs w:val="20"/>
              </w:rPr>
              <w:t xml:space="preserve">przez okres 10 lat od dokonania odbioru </w:t>
            </w:r>
            <w:r w:rsidR="000C6F10" w:rsidRPr="00916E1B">
              <w:rPr>
                <w:rFonts w:ascii="Calibri" w:hAnsi="Calibri" w:cs="Calibri"/>
                <w:sz w:val="20"/>
                <w:szCs w:val="20"/>
              </w:rPr>
              <w:t>Demonstratora</w:t>
            </w:r>
            <w:r w:rsidRPr="00916E1B">
              <w:rPr>
                <w:rFonts w:ascii="Calibri" w:hAnsi="Calibri" w:cs="Calibri"/>
                <w:sz w:val="20"/>
                <w:szCs w:val="20"/>
              </w:rPr>
              <w:t xml:space="preserve"> udział w dochodzie z</w:t>
            </w:r>
            <w:r w:rsidRPr="00A96D3F">
              <w:rPr>
                <w:rFonts w:ascii="Calibri" w:hAnsi="Calibri" w:cs="Calibri"/>
                <w:sz w:val="20"/>
                <w:szCs w:val="20"/>
              </w:rPr>
              <w:t xml:space="preserve"> działalności </w:t>
            </w:r>
            <w:r>
              <w:rPr>
                <w:rFonts w:ascii="Calibri" w:hAnsi="Calibri" w:cs="Calibri"/>
                <w:sz w:val="20"/>
                <w:szCs w:val="20"/>
              </w:rPr>
              <w:t xml:space="preserve">Demonstratora o wielkości </w:t>
            </w:r>
            <w:r w:rsidR="0051461A">
              <w:rPr>
                <w:rFonts w:ascii="Calibri" w:hAnsi="Calibri" w:cs="Calibri"/>
                <w:sz w:val="20"/>
                <w:szCs w:val="20"/>
              </w:rPr>
              <w:t xml:space="preserve">zadeklarowanej w złożonej Ofercie, </w:t>
            </w:r>
            <w:r w:rsidR="0051461A" w:rsidRPr="0051461A">
              <w:rPr>
                <w:rFonts w:ascii="Calibri" w:hAnsi="Calibri" w:cs="Calibri"/>
                <w:b/>
                <w:sz w:val="20"/>
                <w:szCs w:val="20"/>
              </w:rPr>
              <w:t>przy czym udział ten nie może być niższy niż</w:t>
            </w:r>
            <w:r w:rsidRPr="0051461A">
              <w:rPr>
                <w:rFonts w:ascii="Calibri" w:hAnsi="Calibri" w:cs="Calibri"/>
                <w:b/>
                <w:sz w:val="20"/>
                <w:szCs w:val="20"/>
              </w:rPr>
              <w:t xml:space="preserve"> </w:t>
            </w:r>
            <w:r w:rsidR="001C7F97">
              <w:rPr>
                <w:rFonts w:ascii="Calibri" w:hAnsi="Calibri" w:cs="Calibri"/>
                <w:b/>
                <w:sz w:val="20"/>
                <w:szCs w:val="20"/>
              </w:rPr>
              <w:t>5</w:t>
            </w:r>
            <w:r w:rsidR="007A3630" w:rsidRPr="0051461A">
              <w:rPr>
                <w:rFonts w:ascii="Calibri" w:hAnsi="Calibri" w:cs="Calibri"/>
                <w:b/>
                <w:sz w:val="20"/>
                <w:szCs w:val="20"/>
              </w:rPr>
              <w:t>0</w:t>
            </w:r>
            <w:r w:rsidRPr="0051461A">
              <w:rPr>
                <w:rFonts w:ascii="Calibri" w:hAnsi="Calibri" w:cs="Calibri"/>
                <w:b/>
                <w:sz w:val="20"/>
                <w:szCs w:val="20"/>
              </w:rPr>
              <w:t>%</w:t>
            </w:r>
            <w:r w:rsidR="000C6F10">
              <w:rPr>
                <w:rFonts w:ascii="Calibri" w:hAnsi="Calibri" w:cs="Calibri"/>
                <w:b/>
                <w:sz w:val="20"/>
                <w:szCs w:val="20"/>
              </w:rPr>
              <w:t>.</w:t>
            </w:r>
          </w:p>
          <w:p w14:paraId="44E33023" w14:textId="77777777" w:rsidR="00975E6D" w:rsidRDefault="00975E6D" w:rsidP="00D8190F">
            <w:pPr>
              <w:autoSpaceDE w:val="0"/>
              <w:autoSpaceDN w:val="0"/>
              <w:adjustRightInd w:val="0"/>
              <w:spacing w:line="276" w:lineRule="auto"/>
              <w:rPr>
                <w:rFonts w:ascii="Calibri" w:hAnsi="Calibri" w:cs="Calibri"/>
                <w:b/>
                <w:sz w:val="20"/>
                <w:szCs w:val="20"/>
              </w:rPr>
            </w:pPr>
          </w:p>
          <w:p w14:paraId="3E35A25E" w14:textId="0CCA4070" w:rsidR="00975E6D" w:rsidRDefault="00EC71C9" w:rsidP="00EC71C9">
            <w:pPr>
              <w:autoSpaceDE w:val="0"/>
              <w:autoSpaceDN w:val="0"/>
              <w:adjustRightInd w:val="0"/>
              <w:spacing w:line="276" w:lineRule="auto"/>
              <w:jc w:val="both"/>
              <w:rPr>
                <w:rFonts w:ascii="Calibri" w:hAnsi="Calibri" w:cs="Calibri"/>
                <w:b/>
                <w:sz w:val="20"/>
                <w:szCs w:val="20"/>
              </w:rPr>
            </w:pPr>
            <w:r>
              <w:rPr>
                <w:rFonts w:ascii="Calibri" w:hAnsi="Calibri" w:cs="Calibri"/>
                <w:b/>
                <w:sz w:val="20"/>
                <w:szCs w:val="20"/>
              </w:rPr>
              <w:t>Na potrzeby realizacji współpracy, każdorazowo gdy mowa o „dochodzie z eksploatacji Demonstratora”</w:t>
            </w:r>
            <w:r w:rsidR="006F34AA">
              <w:rPr>
                <w:rFonts w:ascii="Calibri" w:hAnsi="Calibri" w:cs="Calibri"/>
                <w:b/>
                <w:sz w:val="20"/>
                <w:szCs w:val="20"/>
              </w:rPr>
              <w:t>, „dochodzie z działalności Demonstratora”</w:t>
            </w:r>
            <w:r>
              <w:rPr>
                <w:rFonts w:ascii="Calibri" w:hAnsi="Calibri" w:cs="Calibri"/>
                <w:b/>
                <w:sz w:val="20"/>
                <w:szCs w:val="20"/>
              </w:rPr>
              <w:t xml:space="preserve"> lub „dochodzie z demonstratora” </w:t>
            </w:r>
            <w:r w:rsidR="00BE01C6">
              <w:rPr>
                <w:rFonts w:ascii="Calibri" w:hAnsi="Calibri" w:cs="Calibri"/>
                <w:b/>
                <w:sz w:val="20"/>
                <w:szCs w:val="20"/>
              </w:rPr>
              <w:t xml:space="preserve">w dokumentacji Postępowania lub Umowie </w:t>
            </w:r>
            <w:r>
              <w:rPr>
                <w:rFonts w:ascii="Calibri" w:hAnsi="Calibri" w:cs="Calibri"/>
                <w:b/>
                <w:sz w:val="20"/>
                <w:szCs w:val="20"/>
              </w:rPr>
              <w:t>rozumie się wynik następującego działania:</w:t>
            </w:r>
          </w:p>
          <w:p w14:paraId="04533696" w14:textId="77777777" w:rsidR="00EC71C9" w:rsidRDefault="00EC71C9" w:rsidP="00EC71C9">
            <w:pPr>
              <w:autoSpaceDE w:val="0"/>
              <w:autoSpaceDN w:val="0"/>
              <w:adjustRightInd w:val="0"/>
              <w:spacing w:line="276" w:lineRule="auto"/>
              <w:jc w:val="both"/>
              <w:rPr>
                <w:rFonts w:ascii="Calibri" w:hAnsi="Calibri" w:cs="Calibri"/>
                <w:b/>
                <w:sz w:val="20"/>
                <w:szCs w:val="20"/>
              </w:rPr>
            </w:pPr>
          </w:p>
          <w:p w14:paraId="4CC10770" w14:textId="3432F6A0" w:rsidR="00EC71C9" w:rsidRDefault="00EC71C9" w:rsidP="00B177C9">
            <w:pPr>
              <w:autoSpaceDE w:val="0"/>
              <w:autoSpaceDN w:val="0"/>
              <w:adjustRightInd w:val="0"/>
              <w:spacing w:line="276" w:lineRule="auto"/>
              <w:jc w:val="center"/>
              <w:rPr>
                <w:rFonts w:ascii="Calibri" w:hAnsi="Calibri" w:cs="Calibri"/>
                <w:b/>
                <w:sz w:val="20"/>
                <w:szCs w:val="20"/>
              </w:rPr>
            </w:pPr>
            <w:r>
              <w:rPr>
                <w:rFonts w:ascii="Calibri" w:hAnsi="Calibri" w:cs="Calibri"/>
                <w:b/>
                <w:sz w:val="20"/>
                <w:szCs w:val="20"/>
              </w:rPr>
              <w:t>D</w:t>
            </w:r>
            <w:r w:rsidRPr="00B177C9">
              <w:rPr>
                <w:rFonts w:ascii="Calibri" w:hAnsi="Calibri" w:cs="Calibri"/>
                <w:b/>
                <w:sz w:val="20"/>
                <w:szCs w:val="20"/>
                <w:vertAlign w:val="subscript"/>
              </w:rPr>
              <w:t>d</w:t>
            </w:r>
            <w:r>
              <w:rPr>
                <w:rFonts w:ascii="Calibri" w:hAnsi="Calibri" w:cs="Calibri"/>
                <w:b/>
                <w:sz w:val="20"/>
                <w:szCs w:val="20"/>
              </w:rPr>
              <w:t xml:space="preserve"> = Prz</w:t>
            </w:r>
            <w:r w:rsidRPr="00B177C9">
              <w:rPr>
                <w:rFonts w:ascii="Calibri" w:hAnsi="Calibri" w:cs="Calibri"/>
                <w:b/>
                <w:sz w:val="20"/>
                <w:szCs w:val="20"/>
                <w:vertAlign w:val="subscript"/>
              </w:rPr>
              <w:t>d</w:t>
            </w:r>
            <w:r>
              <w:rPr>
                <w:rFonts w:ascii="Calibri" w:hAnsi="Calibri" w:cs="Calibri"/>
                <w:b/>
                <w:sz w:val="20"/>
                <w:szCs w:val="20"/>
              </w:rPr>
              <w:t xml:space="preserve"> - (K</w:t>
            </w:r>
            <w:r w:rsidRPr="00B177C9">
              <w:rPr>
                <w:rFonts w:ascii="Calibri" w:hAnsi="Calibri" w:cs="Calibri"/>
                <w:b/>
                <w:sz w:val="20"/>
                <w:szCs w:val="20"/>
                <w:vertAlign w:val="subscript"/>
              </w:rPr>
              <w:t>op</w:t>
            </w:r>
            <w:r>
              <w:rPr>
                <w:rFonts w:ascii="Calibri" w:hAnsi="Calibri" w:cs="Calibri"/>
                <w:b/>
                <w:sz w:val="20"/>
                <w:szCs w:val="20"/>
              </w:rPr>
              <w:t xml:space="preserve"> + K</w:t>
            </w:r>
            <w:r w:rsidRPr="00B177C9">
              <w:rPr>
                <w:rFonts w:ascii="Calibri" w:hAnsi="Calibri" w:cs="Calibri"/>
                <w:b/>
                <w:sz w:val="20"/>
                <w:szCs w:val="20"/>
                <w:vertAlign w:val="subscript"/>
              </w:rPr>
              <w:t>pp</w:t>
            </w:r>
            <w:r>
              <w:rPr>
                <w:rFonts w:ascii="Calibri" w:hAnsi="Calibri" w:cs="Calibri"/>
                <w:b/>
                <w:sz w:val="20"/>
                <w:szCs w:val="20"/>
              </w:rPr>
              <w:t>)</w:t>
            </w:r>
          </w:p>
          <w:p w14:paraId="4C0014CF" w14:textId="77777777" w:rsidR="009A37C8" w:rsidRDefault="009A37C8" w:rsidP="00D8190F">
            <w:pPr>
              <w:autoSpaceDE w:val="0"/>
              <w:autoSpaceDN w:val="0"/>
              <w:adjustRightInd w:val="0"/>
              <w:spacing w:line="276" w:lineRule="auto"/>
              <w:rPr>
                <w:rFonts w:ascii="Calibri" w:hAnsi="Calibri" w:cs="Calibri"/>
                <w:b/>
                <w:sz w:val="20"/>
                <w:szCs w:val="20"/>
              </w:rPr>
            </w:pPr>
          </w:p>
          <w:p w14:paraId="083282DE" w14:textId="2A268202" w:rsidR="00EC71C9" w:rsidRDefault="00EC71C9" w:rsidP="00D8190F">
            <w:pPr>
              <w:autoSpaceDE w:val="0"/>
              <w:autoSpaceDN w:val="0"/>
              <w:adjustRightInd w:val="0"/>
              <w:spacing w:line="276" w:lineRule="auto"/>
              <w:rPr>
                <w:rFonts w:ascii="Calibri" w:hAnsi="Calibri" w:cs="Calibri"/>
                <w:b/>
                <w:sz w:val="20"/>
                <w:szCs w:val="20"/>
              </w:rPr>
            </w:pPr>
            <w:r>
              <w:rPr>
                <w:rFonts w:ascii="Calibri" w:hAnsi="Calibri" w:cs="Calibri"/>
                <w:b/>
                <w:sz w:val="20"/>
                <w:szCs w:val="20"/>
              </w:rPr>
              <w:t>Gdzie:</w:t>
            </w:r>
          </w:p>
          <w:p w14:paraId="62F4F830" w14:textId="548A2F5F" w:rsidR="00EC71C9" w:rsidRDefault="00EC71C9" w:rsidP="00D8190F">
            <w:pPr>
              <w:autoSpaceDE w:val="0"/>
              <w:autoSpaceDN w:val="0"/>
              <w:adjustRightInd w:val="0"/>
              <w:spacing w:line="276" w:lineRule="auto"/>
              <w:rPr>
                <w:rFonts w:ascii="Calibri" w:hAnsi="Calibri" w:cs="Calibri"/>
                <w:bCs/>
                <w:sz w:val="20"/>
                <w:szCs w:val="20"/>
              </w:rPr>
            </w:pPr>
            <w:r>
              <w:rPr>
                <w:rFonts w:ascii="Calibri" w:hAnsi="Calibri" w:cs="Calibri"/>
                <w:b/>
                <w:sz w:val="20"/>
                <w:szCs w:val="20"/>
              </w:rPr>
              <w:t>D</w:t>
            </w:r>
            <w:r w:rsidRPr="00BE01C6">
              <w:rPr>
                <w:rFonts w:ascii="Calibri" w:hAnsi="Calibri" w:cs="Calibri"/>
                <w:b/>
                <w:sz w:val="20"/>
                <w:szCs w:val="20"/>
                <w:vertAlign w:val="subscript"/>
              </w:rPr>
              <w:t>d</w:t>
            </w:r>
            <w:r>
              <w:rPr>
                <w:rFonts w:ascii="Calibri" w:hAnsi="Calibri" w:cs="Calibri"/>
                <w:b/>
                <w:sz w:val="20"/>
                <w:szCs w:val="20"/>
              </w:rPr>
              <w:t xml:space="preserve"> – </w:t>
            </w:r>
            <w:r>
              <w:rPr>
                <w:rFonts w:ascii="Calibri" w:hAnsi="Calibri" w:cs="Calibri"/>
                <w:bCs/>
                <w:sz w:val="20"/>
                <w:szCs w:val="20"/>
              </w:rPr>
              <w:t xml:space="preserve">oznacza dochód z eksploatacji </w:t>
            </w:r>
            <w:r w:rsidR="00BE01C6">
              <w:rPr>
                <w:rFonts w:ascii="Calibri" w:hAnsi="Calibri" w:cs="Calibri"/>
                <w:bCs/>
                <w:sz w:val="20"/>
                <w:szCs w:val="20"/>
              </w:rPr>
              <w:t>D</w:t>
            </w:r>
            <w:r>
              <w:rPr>
                <w:rFonts w:ascii="Calibri" w:hAnsi="Calibri" w:cs="Calibri"/>
                <w:bCs/>
                <w:sz w:val="20"/>
                <w:szCs w:val="20"/>
              </w:rPr>
              <w:t>emonstratora;</w:t>
            </w:r>
          </w:p>
          <w:p w14:paraId="078B7C87" w14:textId="0C4E8678" w:rsidR="00EC71C9" w:rsidRDefault="00EC71C9" w:rsidP="00B177C9">
            <w:pPr>
              <w:autoSpaceDE w:val="0"/>
              <w:autoSpaceDN w:val="0"/>
              <w:adjustRightInd w:val="0"/>
              <w:spacing w:line="276" w:lineRule="auto"/>
              <w:ind w:left="315" w:hanging="315"/>
              <w:jc w:val="both"/>
              <w:rPr>
                <w:rFonts w:ascii="Calibri" w:hAnsi="Calibri" w:cs="Calibri"/>
                <w:bCs/>
                <w:sz w:val="20"/>
                <w:szCs w:val="20"/>
              </w:rPr>
            </w:pPr>
            <w:r w:rsidRPr="00B177C9">
              <w:rPr>
                <w:rFonts w:ascii="Calibri" w:hAnsi="Calibri" w:cs="Calibri"/>
                <w:b/>
                <w:sz w:val="20"/>
                <w:szCs w:val="20"/>
              </w:rPr>
              <w:t>Prz</w:t>
            </w:r>
            <w:r w:rsidRPr="00B177C9">
              <w:rPr>
                <w:rFonts w:ascii="Calibri" w:hAnsi="Calibri" w:cs="Calibri"/>
                <w:b/>
                <w:sz w:val="20"/>
                <w:szCs w:val="20"/>
                <w:vertAlign w:val="subscript"/>
              </w:rPr>
              <w:t>d</w:t>
            </w:r>
            <w:r>
              <w:rPr>
                <w:rFonts w:ascii="Calibri" w:hAnsi="Calibri" w:cs="Calibri"/>
                <w:bCs/>
                <w:sz w:val="20"/>
                <w:szCs w:val="20"/>
              </w:rPr>
              <w:t xml:space="preserve"> – oznacza przychód ze wszelkich strumieni </w:t>
            </w:r>
            <w:r w:rsidR="001730B1">
              <w:rPr>
                <w:rFonts w:ascii="Calibri" w:hAnsi="Calibri" w:cs="Calibri"/>
                <w:bCs/>
                <w:sz w:val="20"/>
                <w:szCs w:val="20"/>
              </w:rPr>
              <w:t xml:space="preserve">powiązanych bezpośrednio lub pośrednio </w:t>
            </w:r>
            <w:r>
              <w:rPr>
                <w:rFonts w:ascii="Calibri" w:hAnsi="Calibri" w:cs="Calibri"/>
                <w:bCs/>
                <w:sz w:val="20"/>
                <w:szCs w:val="20"/>
              </w:rPr>
              <w:t xml:space="preserve">z działalnością </w:t>
            </w:r>
            <w:r w:rsidR="001730B1">
              <w:rPr>
                <w:rFonts w:ascii="Calibri" w:hAnsi="Calibri" w:cs="Calibri"/>
                <w:bCs/>
                <w:sz w:val="20"/>
                <w:szCs w:val="20"/>
              </w:rPr>
              <w:t>D</w:t>
            </w:r>
            <w:r>
              <w:rPr>
                <w:rFonts w:ascii="Calibri" w:hAnsi="Calibri" w:cs="Calibri"/>
                <w:bCs/>
                <w:sz w:val="20"/>
                <w:szCs w:val="20"/>
              </w:rPr>
              <w:t xml:space="preserve">emonstratora, </w:t>
            </w:r>
            <w:r w:rsidRPr="00B177C9">
              <w:rPr>
                <w:rFonts w:ascii="Calibri" w:hAnsi="Calibri" w:cs="Calibri"/>
                <w:b/>
                <w:sz w:val="20"/>
                <w:szCs w:val="20"/>
                <w:u w:val="single"/>
              </w:rPr>
              <w:t xml:space="preserve">w </w:t>
            </w:r>
            <w:r w:rsidR="001730B1" w:rsidRPr="00B177C9">
              <w:rPr>
                <w:rFonts w:ascii="Calibri" w:hAnsi="Calibri" w:cs="Calibri"/>
                <w:b/>
                <w:sz w:val="20"/>
                <w:szCs w:val="20"/>
                <w:u w:val="single"/>
              </w:rPr>
              <w:t>szczególności</w:t>
            </w:r>
            <w:r w:rsidR="001730B1">
              <w:rPr>
                <w:rFonts w:ascii="Calibri" w:hAnsi="Calibri" w:cs="Calibri"/>
                <w:bCs/>
                <w:sz w:val="20"/>
                <w:szCs w:val="20"/>
              </w:rPr>
              <w:t xml:space="preserve"> przychody uzy</w:t>
            </w:r>
            <w:r w:rsidR="00233BCB">
              <w:rPr>
                <w:rFonts w:ascii="Calibri" w:hAnsi="Calibri" w:cs="Calibri"/>
                <w:bCs/>
                <w:sz w:val="20"/>
                <w:szCs w:val="20"/>
              </w:rPr>
              <w:t>s</w:t>
            </w:r>
            <w:r w:rsidR="001730B1">
              <w:rPr>
                <w:rFonts w:ascii="Calibri" w:hAnsi="Calibri" w:cs="Calibri"/>
                <w:bCs/>
                <w:sz w:val="20"/>
                <w:szCs w:val="20"/>
              </w:rPr>
              <w:t>kane tytułem sprzedaży biogazu, energii elektrycznej, pofermentu</w:t>
            </w:r>
            <w:ins w:id="421" w:author="Autor">
              <w:r w:rsidR="00916E1B">
                <w:rPr>
                  <w:rFonts w:ascii="Calibri" w:hAnsi="Calibri" w:cs="Calibri"/>
                  <w:bCs/>
                  <w:sz w:val="20"/>
                  <w:szCs w:val="20"/>
                </w:rPr>
                <w:t xml:space="preserve"> oraz innych produktów wytworzonych w ciągu technologicznym Demonstratora, </w:t>
              </w:r>
            </w:ins>
            <w:del w:id="422" w:author="Autor">
              <w:r w:rsidR="001730B1" w:rsidDel="00916E1B">
                <w:rPr>
                  <w:rFonts w:ascii="Calibri" w:hAnsi="Calibri" w:cs="Calibri"/>
                  <w:bCs/>
                  <w:sz w:val="20"/>
                  <w:szCs w:val="20"/>
                </w:rPr>
                <w:delText xml:space="preserve"> wytworzonego w ramach Demon</w:delText>
              </w:r>
              <w:r w:rsidR="00233BCB" w:rsidDel="00916E1B">
                <w:rPr>
                  <w:rFonts w:ascii="Calibri" w:hAnsi="Calibri" w:cs="Calibri"/>
                  <w:bCs/>
                  <w:sz w:val="20"/>
                  <w:szCs w:val="20"/>
                </w:rPr>
                <w:delText>s</w:delText>
              </w:r>
              <w:r w:rsidR="001730B1" w:rsidDel="00916E1B">
                <w:rPr>
                  <w:rFonts w:ascii="Calibri" w:hAnsi="Calibri" w:cs="Calibri"/>
                  <w:bCs/>
                  <w:sz w:val="20"/>
                  <w:szCs w:val="20"/>
                </w:rPr>
                <w:delText>tratora</w:delText>
              </w:r>
            </w:del>
            <w:r w:rsidR="001730B1">
              <w:rPr>
                <w:rFonts w:ascii="Calibri" w:hAnsi="Calibri" w:cs="Calibri"/>
                <w:bCs/>
                <w:sz w:val="20"/>
                <w:szCs w:val="20"/>
              </w:rPr>
              <w:t>, przychody związane z przyjmowaniem substratów od osób trzecich</w:t>
            </w:r>
            <w:r w:rsidR="008A384A">
              <w:rPr>
                <w:rFonts w:ascii="Calibri" w:hAnsi="Calibri" w:cs="Calibri"/>
                <w:bCs/>
                <w:sz w:val="20"/>
                <w:szCs w:val="20"/>
              </w:rPr>
              <w:t xml:space="preserve">, przychody związane z działalnością szkoleniową Partnera Strategicznego dla osób trzecich, nie związaną z </w:t>
            </w:r>
            <w:r w:rsidR="00233BCB">
              <w:rPr>
                <w:rFonts w:ascii="Calibri" w:hAnsi="Calibri" w:cs="Calibri"/>
                <w:bCs/>
                <w:sz w:val="20"/>
                <w:szCs w:val="20"/>
              </w:rPr>
              <w:t xml:space="preserve">realizacją Umowy z NCBR, </w:t>
            </w:r>
            <w:r w:rsidR="00C407C7">
              <w:rPr>
                <w:rFonts w:ascii="Calibri" w:hAnsi="Calibri" w:cs="Calibri"/>
                <w:bCs/>
                <w:sz w:val="20"/>
                <w:szCs w:val="20"/>
              </w:rPr>
              <w:t>publicznoprawne dopłaty do produkcji energii</w:t>
            </w:r>
            <w:r w:rsidR="00233BCB">
              <w:rPr>
                <w:rFonts w:ascii="Calibri" w:hAnsi="Calibri" w:cs="Calibri"/>
                <w:bCs/>
                <w:sz w:val="20"/>
                <w:szCs w:val="20"/>
              </w:rPr>
              <w:t xml:space="preserve"> itp.;</w:t>
            </w:r>
          </w:p>
          <w:p w14:paraId="0CFA6431" w14:textId="0F11132B" w:rsidR="00A2758B" w:rsidRDefault="008A384A" w:rsidP="00B177C9">
            <w:pPr>
              <w:autoSpaceDE w:val="0"/>
              <w:autoSpaceDN w:val="0"/>
              <w:adjustRightInd w:val="0"/>
              <w:spacing w:line="276" w:lineRule="auto"/>
              <w:ind w:left="315" w:hanging="315"/>
              <w:jc w:val="both"/>
              <w:rPr>
                <w:rFonts w:ascii="Calibri" w:hAnsi="Calibri" w:cs="Calibri"/>
                <w:bCs/>
                <w:sz w:val="20"/>
                <w:szCs w:val="20"/>
              </w:rPr>
            </w:pPr>
            <w:r w:rsidRPr="00B177C9">
              <w:rPr>
                <w:rFonts w:ascii="Calibri" w:hAnsi="Calibri" w:cs="Calibri"/>
                <w:b/>
                <w:sz w:val="20"/>
                <w:szCs w:val="20"/>
              </w:rPr>
              <w:t>K</w:t>
            </w:r>
            <w:r w:rsidRPr="00B177C9">
              <w:rPr>
                <w:rFonts w:ascii="Calibri" w:hAnsi="Calibri" w:cs="Calibri"/>
                <w:b/>
                <w:sz w:val="20"/>
                <w:szCs w:val="20"/>
                <w:vertAlign w:val="subscript"/>
              </w:rPr>
              <w:t>op</w:t>
            </w:r>
            <w:r>
              <w:rPr>
                <w:rFonts w:ascii="Calibri" w:hAnsi="Calibri" w:cs="Calibri"/>
                <w:bCs/>
                <w:sz w:val="20"/>
                <w:szCs w:val="20"/>
              </w:rPr>
              <w:t xml:space="preserve"> – oznacza </w:t>
            </w:r>
            <w:r w:rsidR="0087768B">
              <w:rPr>
                <w:rFonts w:ascii="Calibri" w:hAnsi="Calibri" w:cs="Calibri"/>
                <w:bCs/>
                <w:sz w:val="20"/>
                <w:szCs w:val="20"/>
              </w:rPr>
              <w:t xml:space="preserve">koszty operacyjne </w:t>
            </w:r>
            <w:r w:rsidR="003D2852">
              <w:rPr>
                <w:rFonts w:ascii="Calibri" w:hAnsi="Calibri" w:cs="Calibri"/>
                <w:bCs/>
                <w:sz w:val="20"/>
                <w:szCs w:val="20"/>
              </w:rPr>
              <w:t xml:space="preserve">prowadzone w granicach prawidłowej gospodarki </w:t>
            </w:r>
            <w:r w:rsidR="0087768B">
              <w:rPr>
                <w:rFonts w:ascii="Calibri" w:hAnsi="Calibri" w:cs="Calibri"/>
                <w:bCs/>
                <w:sz w:val="20"/>
                <w:szCs w:val="20"/>
              </w:rPr>
              <w:t xml:space="preserve">ponoszone bezpośrednio przez Partnera Strategicznego w związku z utrzymaniem i zarządzaniem Demonstratorem, obejmujące </w:t>
            </w:r>
            <w:r w:rsidR="0087768B" w:rsidRPr="00B177C9">
              <w:rPr>
                <w:rFonts w:ascii="Calibri" w:hAnsi="Calibri" w:cs="Calibri"/>
                <w:b/>
                <w:sz w:val="20"/>
                <w:szCs w:val="20"/>
                <w:u w:val="single"/>
              </w:rPr>
              <w:t>wyłącznie</w:t>
            </w:r>
            <w:r w:rsidR="0087768B">
              <w:rPr>
                <w:rFonts w:ascii="Calibri" w:hAnsi="Calibri" w:cs="Calibri"/>
                <w:bCs/>
                <w:sz w:val="20"/>
                <w:szCs w:val="20"/>
              </w:rPr>
              <w:t>: (i) koszty personelu wykonującego czynności bezpośrednio na Nieruchomości</w:t>
            </w:r>
            <w:r w:rsidR="00233BCB">
              <w:rPr>
                <w:rFonts w:ascii="Calibri" w:hAnsi="Calibri" w:cs="Calibri"/>
                <w:bCs/>
                <w:sz w:val="20"/>
                <w:szCs w:val="20"/>
              </w:rPr>
              <w:t xml:space="preserve"> 2</w:t>
            </w:r>
            <w:r w:rsidR="0087768B">
              <w:rPr>
                <w:rFonts w:ascii="Calibri" w:hAnsi="Calibri" w:cs="Calibri"/>
                <w:bCs/>
                <w:sz w:val="20"/>
                <w:szCs w:val="20"/>
              </w:rPr>
              <w:t>, na której zlokalizowany jest Demonstrator</w:t>
            </w:r>
            <w:r w:rsidR="00233BCB">
              <w:rPr>
                <w:rFonts w:ascii="Calibri" w:hAnsi="Calibri" w:cs="Calibri"/>
                <w:bCs/>
                <w:sz w:val="20"/>
                <w:szCs w:val="20"/>
              </w:rPr>
              <w:t xml:space="preserve"> lub zdalnie</w:t>
            </w:r>
            <w:r w:rsidR="0087768B">
              <w:rPr>
                <w:rFonts w:ascii="Calibri" w:hAnsi="Calibri" w:cs="Calibri"/>
                <w:bCs/>
                <w:sz w:val="20"/>
                <w:szCs w:val="20"/>
              </w:rPr>
              <w:t>, z uwzględnieniem prac fizycznych, analitycznych i technicznych, lecz z pominięciem prac administracyjnych, (ii) koszty pozyskania substratów obejmujące ich bezpośredni koszt oraz koszty związane z jego transportem</w:t>
            </w:r>
            <w:r w:rsidR="00E1420E">
              <w:rPr>
                <w:rFonts w:ascii="Calibri" w:hAnsi="Calibri" w:cs="Calibri"/>
                <w:bCs/>
                <w:sz w:val="20"/>
                <w:szCs w:val="20"/>
              </w:rPr>
              <w:t xml:space="preserve"> i rozładunkiem w ramach Nieruchomości 2</w:t>
            </w:r>
            <w:r w:rsidR="0087768B">
              <w:rPr>
                <w:rFonts w:ascii="Calibri" w:hAnsi="Calibri" w:cs="Calibri"/>
                <w:bCs/>
                <w:sz w:val="20"/>
                <w:szCs w:val="20"/>
              </w:rPr>
              <w:t xml:space="preserve">, (iii) koszty </w:t>
            </w:r>
            <w:r w:rsidR="00D6659B">
              <w:rPr>
                <w:rFonts w:ascii="Calibri" w:hAnsi="Calibri" w:cs="Calibri"/>
                <w:bCs/>
                <w:sz w:val="20"/>
                <w:szCs w:val="20"/>
              </w:rPr>
              <w:t xml:space="preserve">nabycia, </w:t>
            </w:r>
            <w:r w:rsidR="0087768B">
              <w:rPr>
                <w:rFonts w:ascii="Calibri" w:hAnsi="Calibri" w:cs="Calibri"/>
                <w:bCs/>
                <w:sz w:val="20"/>
                <w:szCs w:val="20"/>
              </w:rPr>
              <w:t xml:space="preserve">utrzymania, eksploatacji </w:t>
            </w:r>
            <w:r w:rsidR="00D6659B">
              <w:rPr>
                <w:rFonts w:ascii="Calibri" w:hAnsi="Calibri" w:cs="Calibri"/>
                <w:bCs/>
                <w:sz w:val="20"/>
                <w:szCs w:val="20"/>
              </w:rPr>
              <w:t xml:space="preserve">(w tym paliwo) </w:t>
            </w:r>
            <w:r w:rsidR="0087768B">
              <w:rPr>
                <w:rFonts w:ascii="Calibri" w:hAnsi="Calibri" w:cs="Calibri"/>
                <w:bCs/>
                <w:sz w:val="20"/>
                <w:szCs w:val="20"/>
              </w:rPr>
              <w:t xml:space="preserve">i napraw urządzeń i maszyn bezpośrednio niezbędnych do funkcjonowania Demonstratora i pracujących na miejscu Demonstratora lub do transportu substratów lub pofermentu (w tym narzędzia do pracy fizycznej, maszyny do przenoszenia substratów i pofermentu w ramach </w:t>
            </w:r>
            <w:r w:rsidR="00E1420E">
              <w:rPr>
                <w:rFonts w:ascii="Calibri" w:hAnsi="Calibri" w:cs="Calibri"/>
                <w:bCs/>
                <w:sz w:val="20"/>
                <w:szCs w:val="20"/>
              </w:rPr>
              <w:t>Nieruchomości 2</w:t>
            </w:r>
            <w:r w:rsidR="0087768B">
              <w:rPr>
                <w:rFonts w:ascii="Calibri" w:hAnsi="Calibri" w:cs="Calibri"/>
                <w:bCs/>
                <w:sz w:val="20"/>
                <w:szCs w:val="20"/>
              </w:rPr>
              <w:t>), (iv) koszty mediów potrzebnych do funkcjonowania Demonstratora obejmujące koszty wody, kanalizacji, połączenia z siecią telekomunikacyjną,</w:t>
            </w:r>
            <w:r w:rsidR="0022427A">
              <w:rPr>
                <w:rFonts w:ascii="Calibri" w:hAnsi="Calibri" w:cs="Calibri"/>
                <w:bCs/>
                <w:sz w:val="20"/>
                <w:szCs w:val="20"/>
              </w:rPr>
              <w:t xml:space="preserve"> (v) bezpośrednie koszty związane z utrzymaniem </w:t>
            </w:r>
            <w:r w:rsidR="00E1420E">
              <w:rPr>
                <w:rFonts w:ascii="Calibri" w:hAnsi="Calibri" w:cs="Calibri"/>
                <w:bCs/>
                <w:sz w:val="20"/>
                <w:szCs w:val="20"/>
              </w:rPr>
              <w:t>N</w:t>
            </w:r>
            <w:r w:rsidR="0022427A">
              <w:rPr>
                <w:rFonts w:ascii="Calibri" w:hAnsi="Calibri" w:cs="Calibri"/>
                <w:bCs/>
                <w:sz w:val="20"/>
                <w:szCs w:val="20"/>
              </w:rPr>
              <w:t xml:space="preserve">ieruchomości </w:t>
            </w:r>
            <w:r w:rsidR="00E1420E">
              <w:rPr>
                <w:rFonts w:ascii="Calibri" w:hAnsi="Calibri" w:cs="Calibri"/>
                <w:bCs/>
                <w:sz w:val="20"/>
                <w:szCs w:val="20"/>
              </w:rPr>
              <w:t xml:space="preserve">2 </w:t>
            </w:r>
            <w:r w:rsidR="0022427A">
              <w:rPr>
                <w:rFonts w:ascii="Calibri" w:hAnsi="Calibri" w:cs="Calibri"/>
                <w:bCs/>
                <w:sz w:val="20"/>
                <w:szCs w:val="20"/>
              </w:rPr>
              <w:t xml:space="preserve">na której znajduje się Demonstrator, obejmujące koszty napraw ogrodzenia, nawierzchni technicznych, zbiornika </w:t>
            </w:r>
            <w:r w:rsidR="00E1420E">
              <w:rPr>
                <w:rFonts w:ascii="Calibri" w:hAnsi="Calibri" w:cs="Calibri"/>
                <w:bCs/>
                <w:sz w:val="20"/>
                <w:szCs w:val="20"/>
              </w:rPr>
              <w:t xml:space="preserve">na </w:t>
            </w:r>
            <w:r w:rsidR="0022427A">
              <w:rPr>
                <w:rFonts w:ascii="Calibri" w:hAnsi="Calibri" w:cs="Calibri"/>
                <w:bCs/>
                <w:sz w:val="20"/>
                <w:szCs w:val="20"/>
              </w:rPr>
              <w:t>poferment oraz oświetlenia i ciągów komunikacyjnych</w:t>
            </w:r>
            <w:r w:rsidR="00E1420E">
              <w:rPr>
                <w:rFonts w:ascii="Calibri" w:hAnsi="Calibri" w:cs="Calibri"/>
                <w:bCs/>
                <w:sz w:val="20"/>
                <w:szCs w:val="20"/>
              </w:rPr>
              <w:t>,</w:t>
            </w:r>
            <w:r w:rsidR="0022427A">
              <w:rPr>
                <w:rFonts w:ascii="Calibri" w:hAnsi="Calibri" w:cs="Calibri"/>
                <w:bCs/>
                <w:sz w:val="20"/>
                <w:szCs w:val="20"/>
              </w:rPr>
              <w:t xml:space="preserve"> (vi) koszty utrzymania, naprawy i wymiany urządzeń wchodzących</w:t>
            </w:r>
            <w:r w:rsidR="00E1420E">
              <w:rPr>
                <w:rFonts w:ascii="Calibri" w:hAnsi="Calibri" w:cs="Calibri"/>
                <w:bCs/>
                <w:sz w:val="20"/>
                <w:szCs w:val="20"/>
              </w:rPr>
              <w:t xml:space="preserve"> bezpośrednio </w:t>
            </w:r>
            <w:r w:rsidR="0022427A">
              <w:rPr>
                <w:rFonts w:ascii="Calibri" w:hAnsi="Calibri" w:cs="Calibri"/>
                <w:bCs/>
                <w:sz w:val="20"/>
                <w:szCs w:val="20"/>
              </w:rPr>
              <w:t>w skład Demonstratora</w:t>
            </w:r>
            <w:r w:rsidR="00B177C9">
              <w:rPr>
                <w:rFonts w:ascii="Calibri" w:hAnsi="Calibri" w:cs="Calibri"/>
                <w:bCs/>
                <w:sz w:val="20"/>
                <w:szCs w:val="20"/>
              </w:rPr>
              <w:t>, (vii) koszty związane z powstaniem i utrzymaniem przyłączy do mediów oraz przyłącza do sieci gazowej,</w:t>
            </w:r>
            <w:r w:rsidR="0022427A">
              <w:rPr>
                <w:rFonts w:ascii="Calibri" w:hAnsi="Calibri" w:cs="Calibri"/>
                <w:bCs/>
                <w:sz w:val="20"/>
                <w:szCs w:val="20"/>
              </w:rPr>
              <w:t xml:space="preserve"> </w:t>
            </w:r>
            <w:r w:rsidR="00B177C9">
              <w:rPr>
                <w:rFonts w:ascii="Calibri" w:hAnsi="Calibri" w:cs="Calibri"/>
                <w:bCs/>
                <w:sz w:val="20"/>
                <w:szCs w:val="20"/>
              </w:rPr>
              <w:t xml:space="preserve">(viii) koszty ubezpieczenia Demonstratora, nieruchomości na której jest zlokalizowany oraz urządzeń i instalacji wykorzystywanych co najmniej </w:t>
            </w:r>
            <w:r w:rsidR="00B177C9">
              <w:rPr>
                <w:rFonts w:ascii="Calibri" w:hAnsi="Calibri" w:cs="Calibri"/>
                <w:bCs/>
                <w:sz w:val="20"/>
                <w:szCs w:val="20"/>
              </w:rPr>
              <w:lastRenderedPageBreak/>
              <w:t xml:space="preserve">przez 90% czasu na potrzeby funkcjonowania Demonstratora, </w:t>
            </w:r>
            <w:r w:rsidR="0022427A">
              <w:rPr>
                <w:rFonts w:ascii="Calibri" w:hAnsi="Calibri" w:cs="Calibri"/>
                <w:bCs/>
                <w:sz w:val="20"/>
                <w:szCs w:val="20"/>
              </w:rPr>
              <w:t>(</w:t>
            </w:r>
            <w:r w:rsidR="00B177C9">
              <w:rPr>
                <w:rFonts w:ascii="Calibri" w:hAnsi="Calibri" w:cs="Calibri"/>
                <w:bCs/>
                <w:sz w:val="20"/>
                <w:szCs w:val="20"/>
              </w:rPr>
              <w:t>ix</w:t>
            </w:r>
            <w:r w:rsidR="0022427A">
              <w:rPr>
                <w:rFonts w:ascii="Calibri" w:hAnsi="Calibri" w:cs="Calibri"/>
                <w:bCs/>
                <w:sz w:val="20"/>
                <w:szCs w:val="20"/>
              </w:rPr>
              <w:t>)</w:t>
            </w:r>
            <w:del w:id="423" w:author="Autor">
              <w:r w:rsidR="00A2758B" w:rsidDel="005541DA">
                <w:rPr>
                  <w:rFonts w:ascii="Calibri" w:hAnsi="Calibri" w:cs="Calibri"/>
                  <w:bCs/>
                  <w:sz w:val="20"/>
                  <w:szCs w:val="20"/>
                </w:rPr>
                <w:delText xml:space="preserve"> </w:delText>
              </w:r>
            </w:del>
            <w:ins w:id="424" w:author="Autor">
              <w:r w:rsidR="005541DA">
                <w:rPr>
                  <w:rFonts w:ascii="Calibri" w:hAnsi="Calibri" w:cs="Calibri"/>
                  <w:bCs/>
                  <w:sz w:val="20"/>
                  <w:szCs w:val="20"/>
                </w:rPr>
                <w:t xml:space="preserve">dla ostatnich trzech miesięcy, (x) </w:t>
              </w:r>
            </w:ins>
            <w:r w:rsidR="00B177C9">
              <w:rPr>
                <w:rFonts w:ascii="Calibri" w:hAnsi="Calibri" w:cs="Calibri"/>
                <w:bCs/>
                <w:sz w:val="20"/>
                <w:szCs w:val="20"/>
              </w:rPr>
              <w:t xml:space="preserve">inne </w:t>
            </w:r>
            <w:r w:rsidR="00A2758B">
              <w:rPr>
                <w:rFonts w:ascii="Calibri" w:hAnsi="Calibri" w:cs="Calibri"/>
                <w:bCs/>
                <w:sz w:val="20"/>
                <w:szCs w:val="20"/>
              </w:rPr>
              <w:t xml:space="preserve">koszty pośrednie </w:t>
            </w:r>
            <w:ins w:id="425" w:author="Autor">
              <w:r w:rsidR="00D7614B">
                <w:rPr>
                  <w:rFonts w:ascii="Calibri" w:hAnsi="Calibri" w:cs="Calibri"/>
                  <w:bCs/>
                  <w:sz w:val="20"/>
                  <w:szCs w:val="20"/>
                </w:rPr>
                <w:t xml:space="preserve">(w tym koszty administracyjne) </w:t>
              </w:r>
            </w:ins>
            <w:r w:rsidR="00A2758B">
              <w:rPr>
                <w:rFonts w:ascii="Calibri" w:hAnsi="Calibri" w:cs="Calibri"/>
                <w:bCs/>
                <w:sz w:val="20"/>
                <w:szCs w:val="20"/>
              </w:rPr>
              <w:t xml:space="preserve">nie przekraczające </w:t>
            </w:r>
            <w:ins w:id="426" w:author="Autor">
              <w:r w:rsidR="00B9226A">
                <w:rPr>
                  <w:rFonts w:ascii="Calibri" w:hAnsi="Calibri" w:cs="Calibri"/>
                  <w:bCs/>
                  <w:sz w:val="20"/>
                  <w:szCs w:val="20"/>
                </w:rPr>
                <w:t>20</w:t>
              </w:r>
            </w:ins>
            <w:del w:id="427" w:author="Autor">
              <w:r w:rsidR="00A2758B" w:rsidDel="00B9226A">
                <w:rPr>
                  <w:rFonts w:ascii="Calibri" w:hAnsi="Calibri" w:cs="Calibri"/>
                  <w:bCs/>
                  <w:sz w:val="20"/>
                  <w:szCs w:val="20"/>
                </w:rPr>
                <w:delText>10</w:delText>
              </w:r>
            </w:del>
            <w:r w:rsidR="00A2758B">
              <w:rPr>
                <w:rFonts w:ascii="Calibri" w:hAnsi="Calibri" w:cs="Calibri"/>
                <w:bCs/>
                <w:sz w:val="20"/>
                <w:szCs w:val="20"/>
              </w:rPr>
              <w:t>% średniej miesięcznej wartości kosztów wskazanych w ppkt (i) – (vi</w:t>
            </w:r>
            <w:r w:rsidR="00B177C9">
              <w:rPr>
                <w:rFonts w:ascii="Calibri" w:hAnsi="Calibri" w:cs="Calibri"/>
                <w:bCs/>
                <w:sz w:val="20"/>
                <w:szCs w:val="20"/>
              </w:rPr>
              <w:t>i</w:t>
            </w:r>
            <w:r w:rsidR="00A2758B">
              <w:rPr>
                <w:rFonts w:ascii="Calibri" w:hAnsi="Calibri" w:cs="Calibri"/>
                <w:bCs/>
                <w:sz w:val="20"/>
                <w:szCs w:val="20"/>
              </w:rPr>
              <w:t>), liczonej dla ostatnich 12 miesięcy, a jeśli Demonstrator prowadzi działalność krócej – w tym okresie, (</w:t>
            </w:r>
            <w:r w:rsidR="00B177C9">
              <w:rPr>
                <w:rFonts w:ascii="Calibri" w:hAnsi="Calibri" w:cs="Calibri"/>
                <w:bCs/>
                <w:sz w:val="20"/>
                <w:szCs w:val="20"/>
              </w:rPr>
              <w:t>x</w:t>
            </w:r>
            <w:ins w:id="428" w:author="Autor">
              <w:r w:rsidR="005541DA">
                <w:rPr>
                  <w:rFonts w:ascii="Calibri" w:hAnsi="Calibri" w:cs="Calibri"/>
                  <w:bCs/>
                  <w:sz w:val="20"/>
                  <w:szCs w:val="20"/>
                </w:rPr>
                <w:t>i</w:t>
              </w:r>
            </w:ins>
            <w:r w:rsidR="00A2758B">
              <w:rPr>
                <w:rFonts w:ascii="Calibri" w:hAnsi="Calibri" w:cs="Calibri"/>
                <w:bCs/>
                <w:sz w:val="20"/>
                <w:szCs w:val="20"/>
              </w:rPr>
              <w:t xml:space="preserve">) </w:t>
            </w:r>
            <w:r w:rsidR="005F6A54">
              <w:rPr>
                <w:rFonts w:ascii="Calibri" w:hAnsi="Calibri" w:cs="Calibri"/>
                <w:bCs/>
                <w:sz w:val="20"/>
                <w:szCs w:val="20"/>
              </w:rPr>
              <w:t>st</w:t>
            </w:r>
            <w:del w:id="429" w:author="Autor">
              <w:r w:rsidR="005F6A54" w:rsidDel="005541DA">
                <w:rPr>
                  <w:rFonts w:ascii="Calibri" w:hAnsi="Calibri" w:cs="Calibri"/>
                  <w:bCs/>
                  <w:sz w:val="20"/>
                  <w:szCs w:val="20"/>
                </w:rPr>
                <w:delText>a</w:delText>
              </w:r>
            </w:del>
            <w:r w:rsidR="005F6A54">
              <w:rPr>
                <w:rFonts w:ascii="Calibri" w:hAnsi="Calibri" w:cs="Calibri"/>
                <w:bCs/>
                <w:sz w:val="20"/>
                <w:szCs w:val="20"/>
              </w:rPr>
              <w:t>r</w:t>
            </w:r>
            <w:ins w:id="430" w:author="Autor">
              <w:r w:rsidR="005541DA">
                <w:rPr>
                  <w:rFonts w:ascii="Calibri" w:hAnsi="Calibri" w:cs="Calibri"/>
                  <w:bCs/>
                  <w:sz w:val="20"/>
                  <w:szCs w:val="20"/>
                </w:rPr>
                <w:t>a</w:t>
              </w:r>
            </w:ins>
            <w:r w:rsidR="005F6A54">
              <w:rPr>
                <w:rFonts w:ascii="Calibri" w:hAnsi="Calibri" w:cs="Calibri"/>
                <w:bCs/>
                <w:sz w:val="20"/>
                <w:szCs w:val="20"/>
              </w:rPr>
              <w:t>ty z działalności operacyjnej Demonstratora w poprzednich okresach rozliczeniowych, (xi</w:t>
            </w:r>
            <w:ins w:id="431" w:author="Autor">
              <w:r w:rsidR="005541DA">
                <w:rPr>
                  <w:rFonts w:ascii="Calibri" w:hAnsi="Calibri" w:cs="Calibri"/>
                  <w:bCs/>
                  <w:sz w:val="20"/>
                  <w:szCs w:val="20"/>
                </w:rPr>
                <w:t>i</w:t>
              </w:r>
            </w:ins>
            <w:r w:rsidR="005F6A54">
              <w:rPr>
                <w:rFonts w:ascii="Calibri" w:hAnsi="Calibri" w:cs="Calibri"/>
                <w:bCs/>
                <w:sz w:val="20"/>
                <w:szCs w:val="20"/>
              </w:rPr>
              <w:t>)</w:t>
            </w:r>
            <w:r w:rsidR="00A2758B">
              <w:rPr>
                <w:rFonts w:ascii="Calibri" w:hAnsi="Calibri" w:cs="Calibri"/>
                <w:bCs/>
                <w:sz w:val="20"/>
                <w:szCs w:val="20"/>
              </w:rPr>
              <w:t xml:space="preserve"> inne koszty operacyjne uprzednio zaakceptowane w formie pisemnej (pod rygorem nieważności) przez NCBR;</w:t>
            </w:r>
          </w:p>
          <w:p w14:paraId="41186F4D" w14:textId="4E9AA833" w:rsidR="00EC71C9" w:rsidRDefault="00A2758B" w:rsidP="00B177C9">
            <w:pPr>
              <w:autoSpaceDE w:val="0"/>
              <w:autoSpaceDN w:val="0"/>
              <w:adjustRightInd w:val="0"/>
              <w:spacing w:line="276" w:lineRule="auto"/>
              <w:ind w:left="315" w:hanging="315"/>
              <w:jc w:val="both"/>
              <w:rPr>
                <w:rFonts w:ascii="Calibri" w:hAnsi="Calibri" w:cs="Calibri"/>
                <w:b/>
                <w:sz w:val="20"/>
                <w:szCs w:val="20"/>
              </w:rPr>
            </w:pPr>
            <w:r w:rsidRPr="00B177C9">
              <w:rPr>
                <w:rFonts w:ascii="Calibri" w:hAnsi="Calibri" w:cs="Calibri"/>
                <w:b/>
                <w:sz w:val="20"/>
                <w:szCs w:val="20"/>
              </w:rPr>
              <w:t>K</w:t>
            </w:r>
            <w:r w:rsidRPr="00B177C9">
              <w:rPr>
                <w:rFonts w:ascii="Calibri" w:hAnsi="Calibri" w:cs="Calibri"/>
                <w:b/>
                <w:sz w:val="20"/>
                <w:szCs w:val="20"/>
                <w:vertAlign w:val="subscript"/>
              </w:rPr>
              <w:t>pp</w:t>
            </w:r>
            <w:r w:rsidRPr="00B177C9">
              <w:rPr>
                <w:rFonts w:ascii="Calibri" w:hAnsi="Calibri" w:cs="Calibri"/>
                <w:b/>
                <w:sz w:val="20"/>
                <w:szCs w:val="20"/>
              </w:rPr>
              <w:t xml:space="preserve"> </w:t>
            </w:r>
            <w:r>
              <w:rPr>
                <w:rFonts w:ascii="Calibri" w:hAnsi="Calibri" w:cs="Calibri"/>
                <w:bCs/>
                <w:sz w:val="20"/>
                <w:szCs w:val="20"/>
              </w:rPr>
              <w:t xml:space="preserve">– oznacza </w:t>
            </w:r>
            <w:r w:rsidR="00B177C9">
              <w:rPr>
                <w:rFonts w:ascii="Calibri" w:hAnsi="Calibri" w:cs="Calibri"/>
                <w:bCs/>
                <w:sz w:val="20"/>
                <w:szCs w:val="20"/>
              </w:rPr>
              <w:t>wydatki</w:t>
            </w:r>
            <w:r>
              <w:rPr>
                <w:rFonts w:ascii="Calibri" w:hAnsi="Calibri" w:cs="Calibri"/>
                <w:bCs/>
                <w:sz w:val="20"/>
                <w:szCs w:val="20"/>
              </w:rPr>
              <w:t xml:space="preserve"> </w:t>
            </w:r>
            <w:r w:rsidR="003D2852">
              <w:rPr>
                <w:rFonts w:ascii="Calibri" w:hAnsi="Calibri" w:cs="Calibri"/>
                <w:bCs/>
                <w:sz w:val="20"/>
                <w:szCs w:val="20"/>
              </w:rPr>
              <w:t xml:space="preserve">w granicach prawidłowej gospodarki </w:t>
            </w:r>
            <w:r>
              <w:rPr>
                <w:rFonts w:ascii="Calibri" w:hAnsi="Calibri" w:cs="Calibri"/>
                <w:bCs/>
                <w:sz w:val="20"/>
                <w:szCs w:val="20"/>
              </w:rPr>
              <w:t xml:space="preserve">związane z </w:t>
            </w:r>
            <w:r w:rsidR="00B177C9">
              <w:rPr>
                <w:rFonts w:ascii="Calibri" w:hAnsi="Calibri" w:cs="Calibri"/>
                <w:bCs/>
                <w:sz w:val="20"/>
                <w:szCs w:val="20"/>
              </w:rPr>
              <w:t xml:space="preserve">obciążeniami publicznoprawnymi dotyczącymi </w:t>
            </w:r>
            <w:r>
              <w:rPr>
                <w:rFonts w:ascii="Calibri" w:hAnsi="Calibri" w:cs="Calibri"/>
                <w:bCs/>
                <w:sz w:val="20"/>
                <w:szCs w:val="20"/>
              </w:rPr>
              <w:t xml:space="preserve">działalności </w:t>
            </w:r>
            <w:r w:rsidR="00B177C9">
              <w:rPr>
                <w:rFonts w:ascii="Calibri" w:hAnsi="Calibri" w:cs="Calibri"/>
                <w:bCs/>
                <w:sz w:val="20"/>
                <w:szCs w:val="20"/>
              </w:rPr>
              <w:t>Demonstratora</w:t>
            </w:r>
            <w:r>
              <w:rPr>
                <w:rFonts w:ascii="Calibri" w:hAnsi="Calibri" w:cs="Calibri"/>
                <w:bCs/>
                <w:sz w:val="20"/>
                <w:szCs w:val="20"/>
              </w:rPr>
              <w:t xml:space="preserve"> obejmujące </w:t>
            </w:r>
            <w:r w:rsidRPr="00B177C9">
              <w:rPr>
                <w:rFonts w:ascii="Calibri" w:hAnsi="Calibri" w:cs="Calibri"/>
                <w:b/>
                <w:sz w:val="20"/>
                <w:szCs w:val="20"/>
                <w:u w:val="single"/>
              </w:rPr>
              <w:t>wyłącznie</w:t>
            </w:r>
            <w:r w:rsidR="00B177C9">
              <w:rPr>
                <w:rFonts w:ascii="Calibri" w:hAnsi="Calibri" w:cs="Calibri"/>
                <w:b/>
                <w:sz w:val="20"/>
                <w:szCs w:val="20"/>
                <w:u w:val="single"/>
              </w:rPr>
              <w:t>:</w:t>
            </w:r>
            <w:r>
              <w:rPr>
                <w:rFonts w:ascii="Calibri" w:hAnsi="Calibri" w:cs="Calibri"/>
                <w:bCs/>
                <w:sz w:val="20"/>
                <w:szCs w:val="20"/>
              </w:rPr>
              <w:t xml:space="preserve"> </w:t>
            </w:r>
            <w:r w:rsidR="00B177C9">
              <w:rPr>
                <w:rFonts w:ascii="Calibri" w:hAnsi="Calibri" w:cs="Calibri"/>
                <w:bCs/>
                <w:sz w:val="20"/>
                <w:szCs w:val="20"/>
              </w:rPr>
              <w:t>(i) </w:t>
            </w:r>
            <w:r>
              <w:rPr>
                <w:rFonts w:ascii="Calibri" w:hAnsi="Calibri" w:cs="Calibri"/>
                <w:bCs/>
                <w:sz w:val="20"/>
                <w:szCs w:val="20"/>
              </w:rPr>
              <w:t xml:space="preserve">obciążenia publicznoprawne </w:t>
            </w:r>
            <w:r w:rsidR="008F04B3">
              <w:rPr>
                <w:rFonts w:ascii="Calibri" w:hAnsi="Calibri" w:cs="Calibri"/>
                <w:bCs/>
                <w:sz w:val="20"/>
                <w:szCs w:val="20"/>
              </w:rPr>
              <w:t xml:space="preserve">związane bezpośrednio z kosztami operacyjnymi zaliczanymi zgodnie z tą tabelą do </w:t>
            </w:r>
            <w:r>
              <w:rPr>
                <w:rFonts w:ascii="Calibri" w:hAnsi="Calibri" w:cs="Calibri"/>
                <w:bCs/>
                <w:sz w:val="20"/>
                <w:szCs w:val="20"/>
              </w:rPr>
              <w:t>parametru Kop (</w:t>
            </w:r>
            <w:r w:rsidR="003D2852">
              <w:rPr>
                <w:rFonts w:ascii="Calibri" w:hAnsi="Calibri" w:cs="Calibri"/>
                <w:bCs/>
                <w:sz w:val="20"/>
                <w:szCs w:val="20"/>
              </w:rPr>
              <w:t xml:space="preserve">w szczególności: </w:t>
            </w:r>
            <w:r>
              <w:rPr>
                <w:rFonts w:ascii="Calibri" w:hAnsi="Calibri" w:cs="Calibri"/>
                <w:bCs/>
                <w:sz w:val="20"/>
                <w:szCs w:val="20"/>
              </w:rPr>
              <w:t>koszty związane z zaliczkami na podatek dochodowy i ubezpieczenia społeczne dla kosztów osobowych</w:t>
            </w:r>
            <w:r w:rsidR="00FF754F">
              <w:rPr>
                <w:rFonts w:ascii="Calibri" w:hAnsi="Calibri" w:cs="Calibri"/>
                <w:bCs/>
                <w:sz w:val="20"/>
                <w:szCs w:val="20"/>
              </w:rPr>
              <w:t>;</w:t>
            </w:r>
            <w:r>
              <w:rPr>
                <w:rFonts w:ascii="Calibri" w:hAnsi="Calibri" w:cs="Calibri"/>
                <w:bCs/>
                <w:sz w:val="20"/>
                <w:szCs w:val="20"/>
              </w:rPr>
              <w:t xml:space="preserve"> podatek VAT</w:t>
            </w:r>
            <w:r w:rsidR="00FF754F">
              <w:rPr>
                <w:rFonts w:ascii="Calibri" w:hAnsi="Calibri" w:cs="Calibri"/>
                <w:bCs/>
                <w:sz w:val="20"/>
                <w:szCs w:val="20"/>
              </w:rPr>
              <w:t>, akcyza i opłaty publicznoprawne dotyczące usług, mediów, urządzeń, maszyn i substratów)</w:t>
            </w:r>
            <w:r>
              <w:rPr>
                <w:rFonts w:ascii="Calibri" w:hAnsi="Calibri" w:cs="Calibri"/>
                <w:bCs/>
                <w:sz w:val="20"/>
                <w:szCs w:val="20"/>
              </w:rPr>
              <w:t xml:space="preserve">, jak też: </w:t>
            </w:r>
            <w:r w:rsidR="00B177C9">
              <w:rPr>
                <w:rFonts w:ascii="Calibri" w:hAnsi="Calibri" w:cs="Calibri"/>
                <w:bCs/>
                <w:sz w:val="20"/>
                <w:szCs w:val="20"/>
              </w:rPr>
              <w:t>(ii) p</w:t>
            </w:r>
            <w:r>
              <w:rPr>
                <w:rFonts w:ascii="Calibri" w:hAnsi="Calibri" w:cs="Calibri"/>
                <w:bCs/>
                <w:sz w:val="20"/>
                <w:szCs w:val="20"/>
              </w:rPr>
              <w:t xml:space="preserve">odatek od nieruchomości, na której jest zlokalizowany Demonstrator, </w:t>
            </w:r>
            <w:r w:rsidR="00B177C9">
              <w:rPr>
                <w:rFonts w:ascii="Calibri" w:hAnsi="Calibri" w:cs="Calibri"/>
                <w:bCs/>
                <w:sz w:val="20"/>
                <w:szCs w:val="20"/>
              </w:rPr>
              <w:t>(iii) </w:t>
            </w:r>
            <w:r>
              <w:rPr>
                <w:rFonts w:ascii="Calibri" w:hAnsi="Calibri" w:cs="Calibri"/>
                <w:bCs/>
                <w:sz w:val="20"/>
                <w:szCs w:val="20"/>
              </w:rPr>
              <w:t xml:space="preserve">koszty </w:t>
            </w:r>
            <w:r w:rsidR="00FF754F">
              <w:rPr>
                <w:rFonts w:ascii="Calibri" w:hAnsi="Calibri" w:cs="Calibri"/>
                <w:bCs/>
                <w:sz w:val="20"/>
                <w:szCs w:val="20"/>
              </w:rPr>
              <w:t xml:space="preserve">publicznoprawne związane bezpośrednio z prowadzeniem działalności Demonstratora, takie jak opłata za wpis i ewentualne opłaty okresowe dot. rejestru prowadzonego przez Krajowy Ośrodek </w:t>
            </w:r>
            <w:r w:rsidR="00B177C9">
              <w:rPr>
                <w:rFonts w:ascii="Calibri" w:hAnsi="Calibri" w:cs="Calibri"/>
                <w:bCs/>
                <w:sz w:val="20"/>
                <w:szCs w:val="20"/>
              </w:rPr>
              <w:t>Wsparcia Rolnictwa, (iv) inne obciążenia publicznoprawne uprzednio zaakceptowane w formie pisemnej (pod rygorem nieważności) przez NCBR.</w:t>
            </w:r>
          </w:p>
          <w:p w14:paraId="182A9D21" w14:textId="26BA17E4" w:rsidR="009A37C8" w:rsidRPr="00B00C6C" w:rsidRDefault="009A37C8" w:rsidP="001A2824">
            <w:pPr>
              <w:autoSpaceDE w:val="0"/>
              <w:autoSpaceDN w:val="0"/>
              <w:adjustRightInd w:val="0"/>
              <w:spacing w:line="276" w:lineRule="auto"/>
              <w:rPr>
                <w:rFonts w:ascii="Calibri" w:hAnsi="Calibri" w:cs="Calibri"/>
                <w:sz w:val="20"/>
                <w:szCs w:val="20"/>
              </w:rPr>
            </w:pPr>
          </w:p>
        </w:tc>
        <w:tc>
          <w:tcPr>
            <w:tcW w:w="1985" w:type="dxa"/>
          </w:tcPr>
          <w:p w14:paraId="35DACC36" w14:textId="12FD021B" w:rsidR="00D8190F" w:rsidRDefault="00D8190F" w:rsidP="00D8190F">
            <w:pPr>
              <w:spacing w:line="276" w:lineRule="auto"/>
              <w:jc w:val="both"/>
              <w:rPr>
                <w:sz w:val="20"/>
                <w:szCs w:val="20"/>
              </w:rPr>
            </w:pPr>
            <w:r>
              <w:rPr>
                <w:sz w:val="20"/>
                <w:szCs w:val="20"/>
              </w:rPr>
              <w:lastRenderedPageBreak/>
              <w:t>W okresie 10 lat od dokonaniu odbioru Demonstratora</w:t>
            </w:r>
          </w:p>
        </w:tc>
      </w:tr>
    </w:tbl>
    <w:p w14:paraId="2BC61316" w14:textId="1CC95C6A" w:rsidR="00B9627A" w:rsidRDefault="00B9627A" w:rsidP="00455A75">
      <w:pPr>
        <w:spacing w:line="276" w:lineRule="auto"/>
        <w:jc w:val="both"/>
      </w:pPr>
    </w:p>
    <w:p w14:paraId="73EB1FF4" w14:textId="77777777" w:rsidR="00B9627A" w:rsidRDefault="00B9627A" w:rsidP="00455A75">
      <w:pPr>
        <w:spacing w:line="276" w:lineRule="auto"/>
        <w:jc w:val="both"/>
      </w:pPr>
    </w:p>
    <w:p w14:paraId="1CD46487" w14:textId="77777777" w:rsidR="008D73B4" w:rsidRDefault="008D73B4" w:rsidP="00455A75">
      <w:pPr>
        <w:spacing w:line="276" w:lineRule="auto"/>
        <w:rPr>
          <w:rFonts w:eastAsiaTheme="majorEastAsia" w:cstheme="minorHAnsi"/>
          <w:b/>
          <w:color w:val="C00000"/>
          <w:sz w:val="32"/>
          <w:szCs w:val="32"/>
        </w:rPr>
      </w:pPr>
      <w:r>
        <w:rPr>
          <w:rFonts w:eastAsiaTheme="majorEastAsia" w:cstheme="minorHAnsi"/>
          <w:b/>
          <w:color w:val="C00000"/>
          <w:sz w:val="32"/>
          <w:szCs w:val="32"/>
        </w:rPr>
        <w:br w:type="page"/>
      </w:r>
    </w:p>
    <w:p w14:paraId="4E673C49" w14:textId="00DAEC56" w:rsidR="008D21EA" w:rsidRPr="00D7272C" w:rsidRDefault="008D73B4" w:rsidP="008D21EA">
      <w:pPr>
        <w:keepNext/>
        <w:keepLines/>
        <w:spacing w:before="240" w:after="0" w:line="276" w:lineRule="auto"/>
        <w:ind w:left="720"/>
        <w:jc w:val="center"/>
        <w:outlineLvl w:val="0"/>
        <w:rPr>
          <w:rFonts w:eastAsiaTheme="majorEastAsia" w:cstheme="minorHAnsi"/>
          <w:b/>
          <w:color w:val="C00000"/>
          <w:sz w:val="32"/>
          <w:szCs w:val="32"/>
        </w:rPr>
      </w:pPr>
      <w:bookmarkStart w:id="432" w:name="_Toc76032558"/>
      <w:r>
        <w:rPr>
          <w:rFonts w:eastAsiaTheme="majorEastAsia" w:cstheme="minorHAnsi"/>
          <w:b/>
          <w:color w:val="C00000"/>
          <w:sz w:val="32"/>
          <w:szCs w:val="32"/>
        </w:rPr>
        <w:lastRenderedPageBreak/>
        <w:t>CZĘŚĆ C</w:t>
      </w:r>
      <w:r w:rsidR="003F5EFC">
        <w:rPr>
          <w:rFonts w:eastAsiaTheme="majorEastAsia" w:cstheme="minorHAnsi"/>
          <w:b/>
          <w:color w:val="C00000"/>
          <w:sz w:val="32"/>
          <w:szCs w:val="32"/>
        </w:rPr>
        <w:t xml:space="preserve"> - P</w:t>
      </w:r>
      <w:r w:rsidR="008D21EA" w:rsidRPr="00D7272C">
        <w:rPr>
          <w:rFonts w:eastAsiaTheme="majorEastAsia" w:cstheme="minorHAnsi"/>
          <w:b/>
          <w:color w:val="C00000"/>
          <w:sz w:val="32"/>
          <w:szCs w:val="32"/>
        </w:rPr>
        <w:t>odsumowanie ilości analiz laboratoryjnych wykonywanych przez Partnera Strategicznego</w:t>
      </w:r>
      <w:bookmarkEnd w:id="432"/>
      <w:r w:rsidR="008D21EA" w:rsidRPr="00D7272C">
        <w:rPr>
          <w:rFonts w:eastAsiaTheme="majorEastAsia" w:cstheme="minorHAnsi"/>
          <w:b/>
          <w:color w:val="C00000"/>
          <w:sz w:val="32"/>
          <w:szCs w:val="32"/>
        </w:rPr>
        <w:t xml:space="preserve">  </w:t>
      </w:r>
    </w:p>
    <w:p w14:paraId="69809F33" w14:textId="77777777" w:rsidR="008D21EA" w:rsidRDefault="008D21EA" w:rsidP="008D21EA">
      <w:pPr>
        <w:spacing w:line="276" w:lineRule="auto"/>
        <w:jc w:val="both"/>
      </w:pPr>
    </w:p>
    <w:p w14:paraId="712B1853" w14:textId="46D0F3E1" w:rsidR="008D21EA" w:rsidRDefault="008D21EA" w:rsidP="00106402">
      <w:pPr>
        <w:spacing w:line="276" w:lineRule="auto"/>
        <w:jc w:val="both"/>
      </w:pPr>
    </w:p>
    <w:p w14:paraId="264040B1" w14:textId="57FEAF7B" w:rsidR="008D21EA" w:rsidRDefault="5D51ED5D" w:rsidP="36A70569">
      <w:pPr>
        <w:spacing w:line="276" w:lineRule="auto"/>
        <w:jc w:val="both"/>
        <w:rPr>
          <w:rFonts w:ascii="Calibri" w:eastAsia="Calibri" w:hAnsi="Calibri" w:cs="Calibri"/>
        </w:rPr>
      </w:pPr>
      <w:r w:rsidRPr="00773021">
        <w:t>Cześć C</w:t>
      </w:r>
      <w:r>
        <w:t xml:space="preserve"> zawiera podsumowanie </w:t>
      </w:r>
      <w:r w:rsidR="3CA45FF6">
        <w:t xml:space="preserve">w formie tabelarycznej </w:t>
      </w:r>
      <w:r>
        <w:t>analiz laboratoryjnych, które wykona Partner Strategiczny w ramach</w:t>
      </w:r>
      <w:r w:rsidR="1F2DAC8E">
        <w:t xml:space="preserve"> Umowy z </w:t>
      </w:r>
      <w:r w:rsidR="5A17859E">
        <w:t>Zamawiającym</w:t>
      </w:r>
      <w:r w:rsidR="1F2DAC8E">
        <w:t>.</w:t>
      </w:r>
      <w:r>
        <w:t xml:space="preserve"> </w:t>
      </w:r>
      <w:r w:rsidR="66542D32">
        <w:t xml:space="preserve">Analizy te zostaną wykonane w </w:t>
      </w:r>
      <w:r w:rsidR="42FCBD40">
        <w:t xml:space="preserve">znakomitej </w:t>
      </w:r>
      <w:r w:rsidR="1CE9CD5B">
        <w:t xml:space="preserve">większości w </w:t>
      </w:r>
      <w:r w:rsidR="22C528E1">
        <w:t>czasie prowadzenia przez Partnera Strategicznego</w:t>
      </w:r>
      <w:r w:rsidR="66542D32">
        <w:t xml:space="preserve"> testów Instalacji Ułamkowo-Technicznych oraz Testów Demonstratora Technologii</w:t>
      </w:r>
      <w:r w:rsidR="2E9D973D">
        <w:t xml:space="preserve">. Poza testami </w:t>
      </w:r>
      <w:r w:rsidR="16063533">
        <w:t xml:space="preserve">(tj. na etapie rozruchu instalacji) </w:t>
      </w:r>
      <w:r w:rsidR="2E9D973D">
        <w:t>zostan</w:t>
      </w:r>
      <w:r w:rsidR="3D8921A8">
        <w:t>ą</w:t>
      </w:r>
      <w:r w:rsidR="2E9D973D">
        <w:t xml:space="preserve"> wykonan</w:t>
      </w:r>
      <w:r w:rsidR="756572FF">
        <w:t xml:space="preserve">e </w:t>
      </w:r>
      <w:r w:rsidR="2E9D973D">
        <w:t>analiz</w:t>
      </w:r>
      <w:r w:rsidR="106659EE">
        <w:t>y</w:t>
      </w:r>
      <w:r w:rsidR="2E9D973D">
        <w:t xml:space="preserve"> dotycząc</w:t>
      </w:r>
      <w:r w:rsidR="326A1AB7">
        <w:t>e</w:t>
      </w:r>
      <w:r w:rsidR="2E9D973D">
        <w:t xml:space="preserve"> charakterystyki </w:t>
      </w:r>
      <w:r w:rsidR="09FBCAD6">
        <w:t>substratów</w:t>
      </w:r>
      <w:r w:rsidR="2E9D973D">
        <w:t xml:space="preserve"> i wariantów substratowych, na potrzeby </w:t>
      </w:r>
      <w:r w:rsidR="329FED36">
        <w:t>przekazania</w:t>
      </w:r>
      <w:r w:rsidR="2E9D973D">
        <w:t xml:space="preserve"> </w:t>
      </w:r>
      <w:r w:rsidR="0A8B9ACC">
        <w:t>informacji</w:t>
      </w:r>
      <w:r w:rsidR="2E9D973D">
        <w:t xml:space="preserve"> Uczestnikom PCP opracowują</w:t>
      </w:r>
      <w:r w:rsidR="087829BF">
        <w:t>cym Technologię Uniwersalnej Biogazowni</w:t>
      </w:r>
      <w:r w:rsidR="25FF90A0">
        <w:t xml:space="preserve">, a także na potrzeby Zamawiającego do </w:t>
      </w:r>
      <w:r w:rsidR="25FF90A0" w:rsidRPr="36A70569">
        <w:rPr>
          <w:rFonts w:ascii="Calibri" w:eastAsia="Calibri" w:hAnsi="Calibri" w:cs="Calibri"/>
        </w:rPr>
        <w:t xml:space="preserve">przeliczenia zaktualizowanych ofert Uczestników PCP </w:t>
      </w:r>
      <w:r w:rsidR="76CFD4B9" w:rsidRPr="36A70569">
        <w:rPr>
          <w:rFonts w:ascii="Calibri" w:eastAsia="Calibri" w:hAnsi="Calibri" w:cs="Calibri"/>
        </w:rPr>
        <w:t xml:space="preserve">w ramach </w:t>
      </w:r>
      <w:r w:rsidR="00DC033C">
        <w:rPr>
          <w:rFonts w:ascii="Calibri" w:eastAsia="Calibri" w:hAnsi="Calibri" w:cs="Calibri"/>
        </w:rPr>
        <w:t xml:space="preserve">oceny </w:t>
      </w:r>
      <w:r w:rsidR="76CFD4B9" w:rsidRPr="36A70569">
        <w:rPr>
          <w:rFonts w:ascii="Calibri" w:eastAsia="Calibri" w:hAnsi="Calibri" w:cs="Calibri"/>
        </w:rPr>
        <w:t xml:space="preserve">wyników prac Etapu I </w:t>
      </w:r>
      <w:r w:rsidR="02179B7A" w:rsidRPr="36A70569">
        <w:rPr>
          <w:rFonts w:ascii="Calibri" w:eastAsia="Calibri" w:hAnsi="Calibri" w:cs="Calibri"/>
        </w:rPr>
        <w:t>Pr</w:t>
      </w:r>
      <w:r w:rsidR="09ABCD2D" w:rsidRPr="36A70569">
        <w:rPr>
          <w:rFonts w:ascii="Calibri" w:eastAsia="Calibri" w:hAnsi="Calibri" w:cs="Calibri"/>
        </w:rPr>
        <w:t>zedsięwzięcia PCP.</w:t>
      </w:r>
    </w:p>
    <w:p w14:paraId="0174E795" w14:textId="6ED551BC" w:rsidR="008D21EA" w:rsidRDefault="4D057B51" w:rsidP="36A70569">
      <w:pPr>
        <w:spacing w:line="276" w:lineRule="auto"/>
        <w:jc w:val="both"/>
      </w:pPr>
      <w:r>
        <w:t>Należy podkreślić, że w</w:t>
      </w:r>
      <w:r w:rsidR="2A69567A">
        <w:t xml:space="preserve">yniki analiz laboratoryjnych </w:t>
      </w:r>
      <w:r w:rsidR="4C2EAE24">
        <w:t xml:space="preserve">prowadzonych w ramach testów instalacji Ułamkowo-Technicznych w Etapie I oraz testów Demonstratora Technologii w </w:t>
      </w:r>
      <w:r w:rsidR="26CA07CA">
        <w:t>Etapie</w:t>
      </w:r>
      <w:r w:rsidR="4C2EAE24">
        <w:t xml:space="preserve"> II </w:t>
      </w:r>
      <w:r w:rsidR="2A69567A">
        <w:t xml:space="preserve">zostaną wykorzystane przede wszystkim do weryfikacji parametrów </w:t>
      </w:r>
      <w:r w:rsidR="66542D32">
        <w:t xml:space="preserve">konkursowych </w:t>
      </w:r>
      <w:r w:rsidR="004D304B">
        <w:t xml:space="preserve">tych instalacji. </w:t>
      </w:r>
    </w:p>
    <w:p w14:paraId="69E55634" w14:textId="33690B40" w:rsidR="00DC033C" w:rsidRDefault="00106402" w:rsidP="36A70569">
      <w:pPr>
        <w:spacing w:line="276" w:lineRule="auto"/>
        <w:jc w:val="both"/>
      </w:pPr>
      <w:r>
        <w:t>Tabela 3 poniżej z</w:t>
      </w:r>
      <w:r w:rsidR="008D21EA">
        <w:t>awiera podsumowanie ilości analiz</w:t>
      </w:r>
      <w:del w:id="433" w:author="Autor">
        <w:r w:rsidR="008D21EA" w:rsidDel="00F2418E">
          <w:delText xml:space="preserve"> </w:delText>
        </w:r>
      </w:del>
      <w:ins w:id="434" w:author="Autor">
        <w:r w:rsidR="00F2418E">
          <w:t xml:space="preserve"> wykonywanych przez Partnera Strategicznego.</w:t>
        </w:r>
      </w:ins>
      <w:del w:id="435" w:author="Autor">
        <w:r w:rsidR="008D21EA" w:rsidDel="00F2418E">
          <w:delText>w podziale na Pakiet Podstawowy oraz Pakiet Dodatkowy</w:delText>
        </w:r>
        <w:r w:rsidR="4866CC1D" w:rsidDel="00F2418E">
          <w:delText xml:space="preserve"> (patrz Ogłoszenie)</w:delText>
        </w:r>
        <w:r w:rsidR="008D21EA" w:rsidDel="00F2418E">
          <w:delText>.</w:delText>
        </w:r>
        <w:r w:rsidR="00A865C5" w:rsidDel="00F2418E">
          <w:delText xml:space="preserve"> </w:delText>
        </w:r>
        <w:r w:rsidR="008D21EA" w:rsidDel="00F2418E">
          <w:delText xml:space="preserve">Dodatkowo Partner Strategiczny w ramach składanej Oferty </w:delText>
        </w:r>
        <w:r w:rsidR="00B00C6C" w:rsidDel="00F2418E">
          <w:delText xml:space="preserve">wskazuje </w:delText>
        </w:r>
        <w:r w:rsidR="008D21EA" w:rsidDel="00F2418E">
          <w:delText xml:space="preserve">Zamawiającemu </w:delText>
        </w:r>
        <w:r w:rsidR="00B00C6C" w:rsidDel="00F2418E">
          <w:delText xml:space="preserve">cenę </w:delText>
        </w:r>
        <w:r w:rsidR="008D21EA" w:rsidDel="00F2418E">
          <w:delText>Pakiet</w:delText>
        </w:r>
        <w:r w:rsidR="00B00C6C" w:rsidDel="00F2418E">
          <w:delText>u</w:delText>
        </w:r>
        <w:r w:rsidR="008D21EA" w:rsidDel="00F2418E">
          <w:delText xml:space="preserve"> Dodat</w:delText>
        </w:r>
        <w:r w:rsidR="00B00C6C" w:rsidDel="00F2418E">
          <w:delText>kowego</w:delText>
        </w:r>
        <w:r w:rsidR="00A865C5" w:rsidDel="00F2418E">
          <w:delText xml:space="preserve">, który obejmuje dodatkowe </w:delText>
        </w:r>
        <w:r w:rsidR="008D21EA" w:rsidDel="00F2418E">
          <w:delText>analiz</w:delText>
        </w:r>
        <w:r w:rsidR="00A865C5" w:rsidDel="00F2418E">
          <w:delText xml:space="preserve">y </w:delText>
        </w:r>
        <w:r w:rsidR="536C11B5" w:rsidDel="00F2418E">
          <w:delText xml:space="preserve">względem </w:delText>
        </w:r>
        <w:r w:rsidDel="00F2418E">
          <w:delText xml:space="preserve"> </w:delText>
        </w:r>
        <w:r w:rsidR="00A865C5" w:rsidDel="00F2418E">
          <w:delText>Pakietu Podstawowego</w:delText>
        </w:r>
        <w:r w:rsidR="008D21EA" w:rsidDel="00F2418E">
          <w:delText xml:space="preserve"> w poszczególnych grupach</w:delText>
        </w:r>
        <w:r w:rsidR="51C5E4C6" w:rsidDel="00F2418E">
          <w:delText xml:space="preserve"> analiz</w:delText>
        </w:r>
        <w:r w:rsidR="008D21EA" w:rsidDel="00F2418E">
          <w:delText>.</w:delText>
        </w:r>
        <w:r w:rsidDel="00F2418E">
          <w:delText xml:space="preserve"> </w:delText>
        </w:r>
      </w:del>
    </w:p>
    <w:p w14:paraId="17FFCD8D" w14:textId="77777777" w:rsidR="00DC033C" w:rsidRDefault="00DC033C">
      <w:r>
        <w:br w:type="page"/>
      </w:r>
    </w:p>
    <w:p w14:paraId="4AB165D5" w14:textId="77777777" w:rsidR="008D21EA" w:rsidRDefault="008D21EA" w:rsidP="36A70569">
      <w:pPr>
        <w:spacing w:line="276" w:lineRule="auto"/>
        <w:jc w:val="both"/>
      </w:pPr>
    </w:p>
    <w:p w14:paraId="1E290353" w14:textId="5FE1642D" w:rsidR="008D21EA" w:rsidRDefault="008D21EA" w:rsidP="008D21EA">
      <w:pPr>
        <w:pStyle w:val="Legenda"/>
        <w:spacing w:line="276" w:lineRule="auto"/>
      </w:pPr>
      <w:bookmarkStart w:id="436" w:name="_Ref73361047"/>
      <w:r>
        <w:t xml:space="preserve">Tabela </w:t>
      </w:r>
      <w:bookmarkEnd w:id="436"/>
      <w:r w:rsidR="00106402">
        <w:t xml:space="preserve">3. </w:t>
      </w:r>
      <w:r>
        <w:t>Podsumowanie ilości a</w:t>
      </w:r>
      <w:r w:rsidRPr="0025110B">
        <w:t>naliz</w:t>
      </w:r>
      <w:r>
        <w:t xml:space="preserve"> laboratoryjnych w okresie trwania Testów Instalacji Ułamkowo-Technicznych oraz Demonstratora Technologii </w:t>
      </w:r>
      <w:del w:id="437" w:author="Autor">
        <w:r w:rsidDel="00F2418E">
          <w:delText>w podziale na Pakiet Podstawowy oraz Pakiet Dodatkowy</w:delText>
        </w:r>
      </w:del>
    </w:p>
    <w:tbl>
      <w:tblPr>
        <w:tblStyle w:val="Tabela-Siatka"/>
        <w:tblW w:w="9644" w:type="dxa"/>
        <w:jc w:val="center"/>
        <w:tblLook w:val="04A0" w:firstRow="1" w:lastRow="0" w:firstColumn="1" w:lastColumn="0" w:noHBand="0" w:noVBand="1"/>
      </w:tblPr>
      <w:tblGrid>
        <w:gridCol w:w="562"/>
        <w:gridCol w:w="4116"/>
        <w:gridCol w:w="1276"/>
        <w:gridCol w:w="1843"/>
        <w:gridCol w:w="1847"/>
      </w:tblGrid>
      <w:tr w:rsidR="00106402" w:rsidRPr="00BC6711" w:rsidDel="00F2418E" w14:paraId="331C9BE1" w14:textId="554B7A8F" w:rsidTr="04CC2E9D">
        <w:trPr>
          <w:jc w:val="center"/>
          <w:del w:id="438" w:author="Autor"/>
        </w:trPr>
        <w:tc>
          <w:tcPr>
            <w:tcW w:w="5954" w:type="dxa"/>
            <w:gridSpan w:val="3"/>
            <w:shd w:val="clear" w:color="auto" w:fill="C5E0B3" w:themeFill="accent6" w:themeFillTint="66"/>
            <w:vAlign w:val="center"/>
          </w:tcPr>
          <w:p w14:paraId="6DC39C7D" w14:textId="4A882A81" w:rsidR="00106402" w:rsidRPr="00BC6711" w:rsidDel="00F2418E" w:rsidRDefault="00106402" w:rsidP="001518DD">
            <w:pPr>
              <w:spacing w:line="276" w:lineRule="auto"/>
              <w:jc w:val="center"/>
              <w:rPr>
                <w:del w:id="439" w:author="Autor"/>
                <w:rFonts w:cstheme="minorHAnsi"/>
                <w:b/>
                <w:sz w:val="18"/>
                <w:szCs w:val="18"/>
              </w:rPr>
            </w:pPr>
          </w:p>
        </w:tc>
        <w:tc>
          <w:tcPr>
            <w:tcW w:w="1843" w:type="dxa"/>
            <w:shd w:val="clear" w:color="auto" w:fill="C5E0B3" w:themeFill="accent6" w:themeFillTint="66"/>
            <w:vAlign w:val="center"/>
          </w:tcPr>
          <w:p w14:paraId="657D8F22" w14:textId="2AE07AAD" w:rsidR="00106402" w:rsidRPr="00BC6711" w:rsidDel="00F2418E" w:rsidRDefault="00106402" w:rsidP="001518DD">
            <w:pPr>
              <w:spacing w:line="276" w:lineRule="auto"/>
              <w:jc w:val="center"/>
              <w:rPr>
                <w:del w:id="440" w:author="Autor"/>
                <w:rFonts w:cstheme="minorHAnsi"/>
                <w:b/>
                <w:sz w:val="18"/>
                <w:szCs w:val="18"/>
              </w:rPr>
            </w:pPr>
            <w:del w:id="441" w:author="Autor">
              <w:r w:rsidRPr="00BC6711" w:rsidDel="00F2418E">
                <w:rPr>
                  <w:rFonts w:cstheme="minorHAnsi"/>
                  <w:b/>
                  <w:sz w:val="18"/>
                  <w:szCs w:val="18"/>
                </w:rPr>
                <w:delText>Pakiet Podstawowy</w:delText>
              </w:r>
            </w:del>
            <w:ins w:id="442" w:author="Autor">
              <w:r w:rsidR="00195564">
                <w:rPr>
                  <w:rFonts w:cstheme="minorHAnsi"/>
                  <w:b/>
                  <w:sz w:val="18"/>
                  <w:szCs w:val="18"/>
                </w:rPr>
                <w:t xml:space="preserve"> </w:t>
              </w:r>
              <w:r w:rsidR="00195564" w:rsidRPr="04CC2E9D">
                <w:rPr>
                  <w:b/>
                  <w:bCs/>
                  <w:color w:val="000000" w:themeColor="text1"/>
                  <w:sz w:val="18"/>
                  <w:szCs w:val="18"/>
                </w:rPr>
                <w:t>[celowo usunięte]</w:t>
              </w:r>
            </w:ins>
          </w:p>
        </w:tc>
        <w:tc>
          <w:tcPr>
            <w:tcW w:w="1847" w:type="dxa"/>
            <w:shd w:val="clear" w:color="auto" w:fill="C5E0B3" w:themeFill="accent6" w:themeFillTint="66"/>
            <w:vAlign w:val="center"/>
          </w:tcPr>
          <w:p w14:paraId="1CE90975" w14:textId="26DBD937" w:rsidR="00106402" w:rsidRPr="00BC6711" w:rsidDel="00F2418E" w:rsidRDefault="00106402" w:rsidP="001518DD">
            <w:pPr>
              <w:spacing w:line="276" w:lineRule="auto"/>
              <w:jc w:val="center"/>
              <w:rPr>
                <w:del w:id="443" w:author="Autor"/>
                <w:rFonts w:cstheme="minorHAnsi"/>
                <w:b/>
                <w:sz w:val="18"/>
                <w:szCs w:val="18"/>
              </w:rPr>
            </w:pPr>
            <w:del w:id="444" w:author="Autor">
              <w:r w:rsidDel="00F2418E">
                <w:rPr>
                  <w:rFonts w:cstheme="minorHAnsi"/>
                  <w:b/>
                  <w:sz w:val="18"/>
                  <w:szCs w:val="18"/>
                </w:rPr>
                <w:delText>Pakiet Dodatkowy</w:delText>
              </w:r>
            </w:del>
            <w:ins w:id="445" w:author="Autor">
              <w:r w:rsidR="00195564">
                <w:rPr>
                  <w:rFonts w:cstheme="minorHAnsi"/>
                  <w:b/>
                  <w:sz w:val="18"/>
                  <w:szCs w:val="18"/>
                </w:rPr>
                <w:t xml:space="preserve"> </w:t>
              </w:r>
              <w:r w:rsidR="00195564" w:rsidRPr="04CC2E9D">
                <w:rPr>
                  <w:b/>
                  <w:bCs/>
                  <w:color w:val="000000" w:themeColor="text1"/>
                  <w:sz w:val="18"/>
                  <w:szCs w:val="18"/>
                </w:rPr>
                <w:t>[celowo usunięte]</w:t>
              </w:r>
            </w:ins>
          </w:p>
        </w:tc>
      </w:tr>
      <w:tr w:rsidR="008D21EA" w:rsidRPr="00BC6711" w14:paraId="72E80834" w14:textId="77777777" w:rsidTr="04CC2E9D">
        <w:trPr>
          <w:jc w:val="center"/>
        </w:trPr>
        <w:tc>
          <w:tcPr>
            <w:tcW w:w="562" w:type="dxa"/>
            <w:shd w:val="clear" w:color="auto" w:fill="C5E0B3" w:themeFill="accent6" w:themeFillTint="66"/>
            <w:vAlign w:val="center"/>
          </w:tcPr>
          <w:p w14:paraId="6B94E06D" w14:textId="77777777" w:rsidR="008D21EA" w:rsidRPr="00BC6711" w:rsidRDefault="008D21EA" w:rsidP="001518DD">
            <w:pPr>
              <w:spacing w:line="276" w:lineRule="auto"/>
              <w:jc w:val="center"/>
              <w:rPr>
                <w:rFonts w:cstheme="minorHAnsi"/>
                <w:b/>
                <w:sz w:val="18"/>
                <w:szCs w:val="18"/>
              </w:rPr>
            </w:pPr>
            <w:r w:rsidRPr="00BC6711">
              <w:rPr>
                <w:rFonts w:cstheme="minorHAnsi"/>
                <w:b/>
                <w:sz w:val="18"/>
                <w:szCs w:val="18"/>
              </w:rPr>
              <w:t>Lp.</w:t>
            </w:r>
          </w:p>
        </w:tc>
        <w:tc>
          <w:tcPr>
            <w:tcW w:w="4116" w:type="dxa"/>
            <w:shd w:val="clear" w:color="auto" w:fill="C5E0B3" w:themeFill="accent6" w:themeFillTint="66"/>
            <w:vAlign w:val="center"/>
          </w:tcPr>
          <w:p w14:paraId="49729FB2" w14:textId="77777777" w:rsidR="008D21EA" w:rsidRPr="00BC6711" w:rsidRDefault="008D21EA" w:rsidP="001518DD">
            <w:pPr>
              <w:spacing w:line="276" w:lineRule="auto"/>
              <w:jc w:val="center"/>
              <w:rPr>
                <w:rFonts w:cstheme="minorHAnsi"/>
                <w:b/>
                <w:sz w:val="18"/>
                <w:szCs w:val="18"/>
              </w:rPr>
            </w:pPr>
            <w:r w:rsidRPr="00BC6711">
              <w:rPr>
                <w:rFonts w:cstheme="minorHAnsi"/>
                <w:b/>
                <w:sz w:val="18"/>
                <w:szCs w:val="18"/>
              </w:rPr>
              <w:t>Rodzaj analizy</w:t>
            </w:r>
          </w:p>
        </w:tc>
        <w:tc>
          <w:tcPr>
            <w:tcW w:w="1276" w:type="dxa"/>
            <w:shd w:val="clear" w:color="auto" w:fill="C5E0B3" w:themeFill="accent6" w:themeFillTint="66"/>
            <w:vAlign w:val="center"/>
          </w:tcPr>
          <w:p w14:paraId="4D65514C" w14:textId="77777777" w:rsidR="008D21EA" w:rsidRPr="00BC6711" w:rsidRDefault="008D21EA" w:rsidP="001518DD">
            <w:pPr>
              <w:spacing w:line="276" w:lineRule="auto"/>
              <w:jc w:val="center"/>
              <w:rPr>
                <w:rFonts w:cstheme="minorHAnsi"/>
                <w:b/>
                <w:sz w:val="18"/>
                <w:szCs w:val="18"/>
              </w:rPr>
            </w:pPr>
            <w:r>
              <w:rPr>
                <w:rFonts w:cstheme="minorHAnsi"/>
                <w:b/>
                <w:sz w:val="18"/>
                <w:szCs w:val="18"/>
              </w:rPr>
              <w:t>Grupa analiz</w:t>
            </w:r>
          </w:p>
        </w:tc>
        <w:tc>
          <w:tcPr>
            <w:tcW w:w="1843" w:type="dxa"/>
            <w:shd w:val="clear" w:color="auto" w:fill="C5E0B3" w:themeFill="accent6" w:themeFillTint="66"/>
            <w:vAlign w:val="center"/>
          </w:tcPr>
          <w:p w14:paraId="42EC9E16" w14:textId="77777777" w:rsidR="008D21EA" w:rsidRPr="00BC6711" w:rsidRDefault="008D21EA" w:rsidP="001518DD">
            <w:pPr>
              <w:spacing w:line="276" w:lineRule="auto"/>
              <w:jc w:val="center"/>
              <w:rPr>
                <w:rFonts w:cstheme="minorHAnsi"/>
                <w:b/>
                <w:sz w:val="18"/>
                <w:szCs w:val="18"/>
              </w:rPr>
            </w:pPr>
            <w:r w:rsidRPr="00BC6711">
              <w:rPr>
                <w:rFonts w:cstheme="minorHAnsi"/>
                <w:b/>
                <w:sz w:val="18"/>
                <w:szCs w:val="18"/>
              </w:rPr>
              <w:t>Liczba analiz</w:t>
            </w:r>
            <w:r>
              <w:rPr>
                <w:rFonts w:cstheme="minorHAnsi"/>
                <w:b/>
                <w:sz w:val="18"/>
                <w:szCs w:val="18"/>
              </w:rPr>
              <w:t>owanych próbek w danej grupie</w:t>
            </w:r>
          </w:p>
        </w:tc>
        <w:tc>
          <w:tcPr>
            <w:tcW w:w="1847" w:type="dxa"/>
            <w:shd w:val="clear" w:color="auto" w:fill="C5E0B3" w:themeFill="accent6" w:themeFillTint="66"/>
            <w:vAlign w:val="center"/>
          </w:tcPr>
          <w:p w14:paraId="0A7984CB" w14:textId="147AE50A" w:rsidR="008D21EA" w:rsidRPr="00BC6711" w:rsidRDefault="008D21EA" w:rsidP="04CC2E9D">
            <w:pPr>
              <w:spacing w:line="276" w:lineRule="auto"/>
              <w:jc w:val="center"/>
              <w:rPr>
                <w:b/>
                <w:bCs/>
                <w:color w:val="000000" w:themeColor="text1"/>
                <w:sz w:val="18"/>
                <w:szCs w:val="18"/>
              </w:rPr>
            </w:pPr>
            <w:del w:id="446" w:author="Autor">
              <w:r w:rsidRPr="04CC2E9D" w:rsidDel="008D21EA">
                <w:rPr>
                  <w:b/>
                  <w:bCs/>
                  <w:color w:val="000000" w:themeColor="text1"/>
                  <w:sz w:val="18"/>
                  <w:szCs w:val="18"/>
                </w:rPr>
                <w:delText>Dodatkowe analiz</w:delText>
              </w:r>
              <w:r w:rsidRPr="04CC2E9D" w:rsidDel="00A865C5">
                <w:rPr>
                  <w:b/>
                  <w:bCs/>
                  <w:color w:val="000000" w:themeColor="text1"/>
                  <w:sz w:val="18"/>
                  <w:szCs w:val="18"/>
                </w:rPr>
                <w:delText>y dla</w:delText>
              </w:r>
              <w:r w:rsidRPr="04CC2E9D" w:rsidDel="008D21EA">
                <w:rPr>
                  <w:b/>
                  <w:bCs/>
                  <w:color w:val="000000" w:themeColor="text1"/>
                  <w:sz w:val="18"/>
                  <w:szCs w:val="18"/>
                </w:rPr>
                <w:delText xml:space="preserve"> Pakietu Podstawowego</w:delText>
              </w:r>
            </w:del>
            <w:ins w:id="447" w:author="Autor">
              <w:r w:rsidR="76568729" w:rsidRPr="04CC2E9D">
                <w:rPr>
                  <w:b/>
                  <w:bCs/>
                  <w:color w:val="000000" w:themeColor="text1"/>
                  <w:sz w:val="18"/>
                  <w:szCs w:val="18"/>
                </w:rPr>
                <w:t xml:space="preserve"> [celowo usunięte]</w:t>
              </w:r>
            </w:ins>
          </w:p>
        </w:tc>
      </w:tr>
      <w:tr w:rsidR="008D21EA" w:rsidRPr="00BC6711" w14:paraId="366ED07B" w14:textId="77777777" w:rsidTr="04CC2E9D">
        <w:trPr>
          <w:jc w:val="center"/>
        </w:trPr>
        <w:tc>
          <w:tcPr>
            <w:tcW w:w="562" w:type="dxa"/>
            <w:shd w:val="clear" w:color="auto" w:fill="E2EFD9" w:themeFill="accent6" w:themeFillTint="33"/>
            <w:vAlign w:val="bottom"/>
          </w:tcPr>
          <w:p w14:paraId="4A8FB664" w14:textId="77777777" w:rsidR="008D21EA" w:rsidRPr="00BC6711" w:rsidRDefault="008D21EA" w:rsidP="001518DD">
            <w:pPr>
              <w:spacing w:line="276" w:lineRule="auto"/>
              <w:rPr>
                <w:rFonts w:cstheme="minorHAnsi"/>
                <w:sz w:val="18"/>
                <w:szCs w:val="18"/>
              </w:rPr>
            </w:pPr>
            <w:r w:rsidRPr="00BC6711">
              <w:rPr>
                <w:rFonts w:cstheme="minorHAnsi"/>
                <w:sz w:val="18"/>
                <w:szCs w:val="18"/>
              </w:rPr>
              <w:t>1.</w:t>
            </w:r>
          </w:p>
        </w:tc>
        <w:tc>
          <w:tcPr>
            <w:tcW w:w="4116" w:type="dxa"/>
            <w:shd w:val="clear" w:color="auto" w:fill="E2EFD9" w:themeFill="accent6" w:themeFillTint="33"/>
            <w:vAlign w:val="bottom"/>
          </w:tcPr>
          <w:p w14:paraId="0654EBC7" w14:textId="77777777" w:rsidR="008D21EA" w:rsidRPr="00BC6711" w:rsidRDefault="008D21EA" w:rsidP="001518DD">
            <w:pPr>
              <w:spacing w:line="276" w:lineRule="auto"/>
              <w:rPr>
                <w:rFonts w:cstheme="minorHAnsi"/>
                <w:sz w:val="18"/>
                <w:szCs w:val="18"/>
              </w:rPr>
            </w:pPr>
            <w:r w:rsidRPr="00BC6711">
              <w:rPr>
                <w:rFonts w:cstheme="minorHAnsi"/>
                <w:sz w:val="18"/>
                <w:szCs w:val="18"/>
              </w:rPr>
              <w:t>pH</w:t>
            </w:r>
          </w:p>
        </w:tc>
        <w:tc>
          <w:tcPr>
            <w:tcW w:w="1276" w:type="dxa"/>
            <w:vMerge w:val="restart"/>
            <w:vAlign w:val="center"/>
          </w:tcPr>
          <w:p w14:paraId="02E5F5C8"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I</w:t>
            </w:r>
          </w:p>
        </w:tc>
        <w:tc>
          <w:tcPr>
            <w:tcW w:w="1843" w:type="dxa"/>
            <w:vMerge w:val="restart"/>
            <w:vAlign w:val="center"/>
          </w:tcPr>
          <w:p w14:paraId="4B12ADE2" w14:textId="174F68EF" w:rsidR="008D21EA" w:rsidRPr="00004EB4" w:rsidRDefault="00B10A2B" w:rsidP="001518DD">
            <w:pPr>
              <w:spacing w:line="276" w:lineRule="auto"/>
              <w:jc w:val="center"/>
              <w:rPr>
                <w:rFonts w:cstheme="minorHAnsi"/>
                <w:sz w:val="18"/>
                <w:szCs w:val="18"/>
              </w:rPr>
            </w:pPr>
            <w:ins w:id="448" w:author="Autor">
              <w:r>
                <w:rPr>
                  <w:rFonts w:ascii="Calibri" w:hAnsi="Calibri"/>
                  <w:bCs/>
                  <w:color w:val="000000"/>
                  <w:sz w:val="18"/>
                </w:rPr>
                <w:t>715</w:t>
              </w:r>
            </w:ins>
            <w:del w:id="449" w:author="Autor">
              <w:r w:rsidR="008D21EA" w:rsidRPr="00004EB4" w:rsidDel="00B10A2B">
                <w:rPr>
                  <w:rFonts w:ascii="Calibri" w:hAnsi="Calibri"/>
                  <w:bCs/>
                  <w:color w:val="000000"/>
                  <w:sz w:val="18"/>
                </w:rPr>
                <w:delText>1142</w:delText>
              </w:r>
            </w:del>
          </w:p>
        </w:tc>
        <w:tc>
          <w:tcPr>
            <w:tcW w:w="1847" w:type="dxa"/>
            <w:vMerge w:val="restart"/>
            <w:vAlign w:val="center"/>
          </w:tcPr>
          <w:p w14:paraId="26A581BC" w14:textId="5C9F4CB5" w:rsidR="008D21EA" w:rsidRPr="00BC6711" w:rsidRDefault="008D21EA" w:rsidP="001518DD">
            <w:pPr>
              <w:spacing w:line="276" w:lineRule="auto"/>
              <w:jc w:val="center"/>
              <w:rPr>
                <w:rFonts w:cstheme="minorHAnsi"/>
                <w:sz w:val="18"/>
                <w:szCs w:val="18"/>
              </w:rPr>
            </w:pPr>
            <w:del w:id="450" w:author="Autor">
              <w:r w:rsidRPr="00BC6711" w:rsidDel="00F2418E">
                <w:rPr>
                  <w:rFonts w:cstheme="minorHAnsi"/>
                  <w:sz w:val="18"/>
                  <w:szCs w:val="18"/>
                </w:rPr>
                <w:delText>113</w:delText>
              </w:r>
            </w:del>
          </w:p>
        </w:tc>
      </w:tr>
      <w:tr w:rsidR="008D21EA" w:rsidRPr="00BC6711" w14:paraId="4333C047" w14:textId="77777777" w:rsidTr="04CC2E9D">
        <w:trPr>
          <w:jc w:val="center"/>
        </w:trPr>
        <w:tc>
          <w:tcPr>
            <w:tcW w:w="562" w:type="dxa"/>
            <w:shd w:val="clear" w:color="auto" w:fill="E2EFD9" w:themeFill="accent6" w:themeFillTint="33"/>
            <w:vAlign w:val="bottom"/>
          </w:tcPr>
          <w:p w14:paraId="5440C797" w14:textId="77777777" w:rsidR="008D21EA" w:rsidRPr="00BC6711" w:rsidRDefault="008D21EA" w:rsidP="001518DD">
            <w:pPr>
              <w:spacing w:line="276" w:lineRule="auto"/>
              <w:rPr>
                <w:rFonts w:cstheme="minorHAnsi"/>
                <w:sz w:val="18"/>
                <w:szCs w:val="18"/>
              </w:rPr>
            </w:pPr>
            <w:r w:rsidRPr="00BC6711">
              <w:rPr>
                <w:rFonts w:cstheme="minorHAnsi"/>
                <w:sz w:val="18"/>
                <w:szCs w:val="18"/>
              </w:rPr>
              <w:t>2.</w:t>
            </w:r>
          </w:p>
        </w:tc>
        <w:tc>
          <w:tcPr>
            <w:tcW w:w="4116" w:type="dxa"/>
            <w:shd w:val="clear" w:color="auto" w:fill="E2EFD9" w:themeFill="accent6" w:themeFillTint="33"/>
            <w:vAlign w:val="bottom"/>
          </w:tcPr>
          <w:p w14:paraId="5435BB94" w14:textId="77777777" w:rsidR="008D21EA" w:rsidRPr="00BC6711" w:rsidRDefault="008D21EA" w:rsidP="001518DD">
            <w:pPr>
              <w:spacing w:line="276" w:lineRule="auto"/>
              <w:rPr>
                <w:rFonts w:cstheme="minorHAnsi"/>
                <w:sz w:val="18"/>
                <w:szCs w:val="18"/>
              </w:rPr>
            </w:pPr>
            <w:r w:rsidRPr="00BC6711">
              <w:rPr>
                <w:rFonts w:cstheme="minorHAnsi"/>
                <w:sz w:val="18"/>
                <w:szCs w:val="18"/>
              </w:rPr>
              <w:t>Sucha masa</w:t>
            </w:r>
          </w:p>
        </w:tc>
        <w:tc>
          <w:tcPr>
            <w:tcW w:w="1276" w:type="dxa"/>
            <w:vMerge/>
            <w:vAlign w:val="center"/>
          </w:tcPr>
          <w:p w14:paraId="2C6A00CC" w14:textId="77777777" w:rsidR="008D21EA" w:rsidRPr="00BC6711" w:rsidRDefault="008D21EA" w:rsidP="001518DD">
            <w:pPr>
              <w:spacing w:line="276" w:lineRule="auto"/>
              <w:jc w:val="center"/>
              <w:rPr>
                <w:rFonts w:cstheme="minorHAnsi"/>
                <w:sz w:val="18"/>
                <w:szCs w:val="18"/>
              </w:rPr>
            </w:pPr>
          </w:p>
        </w:tc>
        <w:tc>
          <w:tcPr>
            <w:tcW w:w="1843" w:type="dxa"/>
            <w:vMerge/>
            <w:vAlign w:val="center"/>
          </w:tcPr>
          <w:p w14:paraId="79AD5864" w14:textId="77777777" w:rsidR="008D21EA" w:rsidRPr="00004EB4" w:rsidRDefault="008D21EA" w:rsidP="001518DD">
            <w:pPr>
              <w:spacing w:line="276" w:lineRule="auto"/>
              <w:jc w:val="center"/>
              <w:rPr>
                <w:rFonts w:cstheme="minorHAnsi"/>
                <w:sz w:val="18"/>
                <w:szCs w:val="18"/>
              </w:rPr>
            </w:pPr>
          </w:p>
        </w:tc>
        <w:tc>
          <w:tcPr>
            <w:tcW w:w="1847" w:type="dxa"/>
            <w:vMerge/>
            <w:vAlign w:val="center"/>
          </w:tcPr>
          <w:p w14:paraId="0A24DCB5" w14:textId="77777777" w:rsidR="008D21EA" w:rsidRPr="00BC6711" w:rsidRDefault="008D21EA" w:rsidP="001518DD">
            <w:pPr>
              <w:spacing w:line="276" w:lineRule="auto"/>
              <w:jc w:val="center"/>
              <w:rPr>
                <w:rFonts w:cstheme="minorHAnsi"/>
                <w:sz w:val="18"/>
                <w:szCs w:val="18"/>
              </w:rPr>
            </w:pPr>
          </w:p>
        </w:tc>
      </w:tr>
      <w:tr w:rsidR="008D21EA" w:rsidRPr="00BC6711" w14:paraId="600A272B" w14:textId="77777777" w:rsidTr="04CC2E9D">
        <w:trPr>
          <w:jc w:val="center"/>
        </w:trPr>
        <w:tc>
          <w:tcPr>
            <w:tcW w:w="562" w:type="dxa"/>
            <w:shd w:val="clear" w:color="auto" w:fill="E2EFD9" w:themeFill="accent6" w:themeFillTint="33"/>
            <w:vAlign w:val="bottom"/>
          </w:tcPr>
          <w:p w14:paraId="33644A4C" w14:textId="77777777" w:rsidR="008D21EA" w:rsidRPr="00BC6711" w:rsidRDefault="008D21EA" w:rsidP="001518DD">
            <w:pPr>
              <w:spacing w:line="276" w:lineRule="auto"/>
              <w:rPr>
                <w:rFonts w:cstheme="minorHAnsi"/>
                <w:sz w:val="18"/>
                <w:szCs w:val="18"/>
              </w:rPr>
            </w:pPr>
            <w:r w:rsidRPr="00BC6711">
              <w:rPr>
                <w:rFonts w:cstheme="minorHAnsi"/>
                <w:sz w:val="18"/>
                <w:szCs w:val="18"/>
              </w:rPr>
              <w:t>3.</w:t>
            </w:r>
          </w:p>
        </w:tc>
        <w:tc>
          <w:tcPr>
            <w:tcW w:w="4116" w:type="dxa"/>
            <w:shd w:val="clear" w:color="auto" w:fill="E2EFD9" w:themeFill="accent6" w:themeFillTint="33"/>
            <w:vAlign w:val="bottom"/>
          </w:tcPr>
          <w:p w14:paraId="29830BAB" w14:textId="77777777" w:rsidR="008D21EA" w:rsidRPr="00BC6711" w:rsidRDefault="008D21EA" w:rsidP="001518DD">
            <w:pPr>
              <w:spacing w:line="276" w:lineRule="auto"/>
              <w:rPr>
                <w:rFonts w:cstheme="minorHAnsi"/>
                <w:sz w:val="18"/>
                <w:szCs w:val="18"/>
              </w:rPr>
            </w:pPr>
            <w:r w:rsidRPr="00BC6711">
              <w:rPr>
                <w:rFonts w:cstheme="minorHAnsi"/>
                <w:sz w:val="18"/>
                <w:szCs w:val="18"/>
              </w:rPr>
              <w:t>Sucha masa organiczna</w:t>
            </w:r>
          </w:p>
        </w:tc>
        <w:tc>
          <w:tcPr>
            <w:tcW w:w="1276" w:type="dxa"/>
            <w:vMerge/>
            <w:vAlign w:val="center"/>
          </w:tcPr>
          <w:p w14:paraId="23637298" w14:textId="77777777" w:rsidR="008D21EA" w:rsidRPr="00BC6711" w:rsidRDefault="008D21EA" w:rsidP="001518DD">
            <w:pPr>
              <w:spacing w:line="276" w:lineRule="auto"/>
              <w:jc w:val="center"/>
              <w:rPr>
                <w:rFonts w:cstheme="minorHAnsi"/>
                <w:sz w:val="18"/>
                <w:szCs w:val="18"/>
              </w:rPr>
            </w:pPr>
          </w:p>
        </w:tc>
        <w:tc>
          <w:tcPr>
            <w:tcW w:w="1843" w:type="dxa"/>
            <w:vMerge/>
            <w:vAlign w:val="center"/>
          </w:tcPr>
          <w:p w14:paraId="392FF208" w14:textId="77777777" w:rsidR="008D21EA" w:rsidRPr="00004EB4" w:rsidRDefault="008D21EA" w:rsidP="001518DD">
            <w:pPr>
              <w:spacing w:line="276" w:lineRule="auto"/>
              <w:jc w:val="center"/>
              <w:rPr>
                <w:rFonts w:cstheme="minorHAnsi"/>
                <w:sz w:val="18"/>
                <w:szCs w:val="18"/>
              </w:rPr>
            </w:pPr>
          </w:p>
        </w:tc>
        <w:tc>
          <w:tcPr>
            <w:tcW w:w="1847" w:type="dxa"/>
            <w:vMerge/>
            <w:vAlign w:val="center"/>
          </w:tcPr>
          <w:p w14:paraId="7F64FB50" w14:textId="77777777" w:rsidR="008D21EA" w:rsidRPr="00BC6711" w:rsidRDefault="008D21EA" w:rsidP="001518DD">
            <w:pPr>
              <w:spacing w:line="276" w:lineRule="auto"/>
              <w:jc w:val="center"/>
              <w:rPr>
                <w:rFonts w:cstheme="minorHAnsi"/>
                <w:sz w:val="18"/>
                <w:szCs w:val="18"/>
              </w:rPr>
            </w:pPr>
          </w:p>
        </w:tc>
      </w:tr>
      <w:tr w:rsidR="008D21EA" w:rsidRPr="00BC6711" w14:paraId="7F151C8F" w14:textId="77777777" w:rsidTr="04CC2E9D">
        <w:trPr>
          <w:jc w:val="center"/>
        </w:trPr>
        <w:tc>
          <w:tcPr>
            <w:tcW w:w="562" w:type="dxa"/>
            <w:shd w:val="clear" w:color="auto" w:fill="E2EFD9" w:themeFill="accent6" w:themeFillTint="33"/>
            <w:vAlign w:val="bottom"/>
          </w:tcPr>
          <w:p w14:paraId="008D8740" w14:textId="77777777" w:rsidR="008D21EA" w:rsidRPr="00BC6711" w:rsidRDefault="008D21EA" w:rsidP="001518DD">
            <w:pPr>
              <w:spacing w:line="276" w:lineRule="auto"/>
              <w:rPr>
                <w:rFonts w:cstheme="minorHAnsi"/>
                <w:sz w:val="18"/>
                <w:szCs w:val="18"/>
              </w:rPr>
            </w:pPr>
            <w:r w:rsidRPr="00BC6711">
              <w:rPr>
                <w:rFonts w:cstheme="minorHAnsi"/>
                <w:sz w:val="18"/>
                <w:szCs w:val="18"/>
              </w:rPr>
              <w:t>4.</w:t>
            </w:r>
          </w:p>
        </w:tc>
        <w:tc>
          <w:tcPr>
            <w:tcW w:w="4116" w:type="dxa"/>
            <w:shd w:val="clear" w:color="auto" w:fill="E2EFD9" w:themeFill="accent6" w:themeFillTint="33"/>
            <w:vAlign w:val="bottom"/>
          </w:tcPr>
          <w:p w14:paraId="508A4192" w14:textId="77777777" w:rsidR="008D21EA" w:rsidRPr="00BC6711" w:rsidRDefault="008D21EA" w:rsidP="001518DD">
            <w:pPr>
              <w:spacing w:line="276" w:lineRule="auto"/>
              <w:rPr>
                <w:rFonts w:cstheme="minorHAnsi"/>
                <w:sz w:val="18"/>
                <w:szCs w:val="18"/>
              </w:rPr>
            </w:pPr>
            <w:r w:rsidRPr="00BC6711">
              <w:rPr>
                <w:rFonts w:cstheme="minorHAnsi"/>
                <w:sz w:val="18"/>
                <w:szCs w:val="18"/>
              </w:rPr>
              <w:t>Zawartości węgla organicznego</w:t>
            </w:r>
          </w:p>
        </w:tc>
        <w:tc>
          <w:tcPr>
            <w:tcW w:w="1276" w:type="dxa"/>
            <w:vMerge w:val="restart"/>
            <w:vAlign w:val="center"/>
          </w:tcPr>
          <w:p w14:paraId="63025508"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II</w:t>
            </w:r>
          </w:p>
        </w:tc>
        <w:tc>
          <w:tcPr>
            <w:tcW w:w="1843" w:type="dxa"/>
            <w:vMerge w:val="restart"/>
            <w:vAlign w:val="center"/>
          </w:tcPr>
          <w:p w14:paraId="6B84F4C9" w14:textId="04B0AF34" w:rsidR="008D21EA" w:rsidRPr="00004EB4" w:rsidRDefault="008D21EA" w:rsidP="001518DD">
            <w:pPr>
              <w:spacing w:line="276" w:lineRule="auto"/>
              <w:jc w:val="center"/>
              <w:rPr>
                <w:rFonts w:cstheme="minorHAnsi"/>
                <w:sz w:val="18"/>
                <w:szCs w:val="18"/>
              </w:rPr>
            </w:pPr>
            <w:del w:id="451" w:author="Autor">
              <w:r w:rsidRPr="00004EB4" w:rsidDel="00B10A2B">
                <w:rPr>
                  <w:rFonts w:ascii="Calibri" w:hAnsi="Calibri"/>
                  <w:bCs/>
                  <w:color w:val="000000"/>
                  <w:sz w:val="18"/>
                </w:rPr>
                <w:delText>611</w:delText>
              </w:r>
            </w:del>
            <w:ins w:id="452" w:author="Autor">
              <w:r w:rsidR="00B10A2B">
                <w:rPr>
                  <w:rFonts w:ascii="Calibri" w:hAnsi="Calibri"/>
                  <w:bCs/>
                  <w:color w:val="000000"/>
                  <w:sz w:val="18"/>
                </w:rPr>
                <w:t>477</w:t>
              </w:r>
            </w:ins>
          </w:p>
        </w:tc>
        <w:tc>
          <w:tcPr>
            <w:tcW w:w="1847" w:type="dxa"/>
            <w:vMerge w:val="restart"/>
            <w:vAlign w:val="center"/>
          </w:tcPr>
          <w:p w14:paraId="66AFBDE6" w14:textId="73EF8A4C" w:rsidR="008D21EA" w:rsidRPr="00BC6711" w:rsidRDefault="008D21EA" w:rsidP="001518DD">
            <w:pPr>
              <w:spacing w:line="276" w:lineRule="auto"/>
              <w:jc w:val="center"/>
              <w:rPr>
                <w:rFonts w:cstheme="minorHAnsi"/>
                <w:sz w:val="18"/>
                <w:szCs w:val="18"/>
              </w:rPr>
            </w:pPr>
            <w:del w:id="453" w:author="Autor">
              <w:r w:rsidRPr="00BC6711" w:rsidDel="00F2418E">
                <w:rPr>
                  <w:rFonts w:cstheme="minorHAnsi"/>
                  <w:sz w:val="18"/>
                  <w:szCs w:val="18"/>
                </w:rPr>
                <w:delText>60</w:delText>
              </w:r>
            </w:del>
          </w:p>
        </w:tc>
      </w:tr>
      <w:tr w:rsidR="008D21EA" w:rsidRPr="00BC6711" w14:paraId="7D028147" w14:textId="77777777" w:rsidTr="04CC2E9D">
        <w:trPr>
          <w:jc w:val="center"/>
        </w:trPr>
        <w:tc>
          <w:tcPr>
            <w:tcW w:w="562" w:type="dxa"/>
            <w:shd w:val="clear" w:color="auto" w:fill="E2EFD9" w:themeFill="accent6" w:themeFillTint="33"/>
            <w:vAlign w:val="bottom"/>
          </w:tcPr>
          <w:p w14:paraId="67F58B63" w14:textId="77777777" w:rsidR="008D21EA" w:rsidRPr="00BC6711" w:rsidRDefault="008D21EA" w:rsidP="001518DD">
            <w:pPr>
              <w:spacing w:line="276" w:lineRule="auto"/>
              <w:rPr>
                <w:rFonts w:cstheme="minorHAnsi"/>
                <w:sz w:val="18"/>
                <w:szCs w:val="18"/>
              </w:rPr>
            </w:pPr>
            <w:r w:rsidRPr="00BC6711">
              <w:rPr>
                <w:rFonts w:cstheme="minorHAnsi"/>
                <w:sz w:val="18"/>
                <w:szCs w:val="18"/>
              </w:rPr>
              <w:t>5.</w:t>
            </w:r>
          </w:p>
        </w:tc>
        <w:tc>
          <w:tcPr>
            <w:tcW w:w="4116" w:type="dxa"/>
            <w:shd w:val="clear" w:color="auto" w:fill="E2EFD9" w:themeFill="accent6" w:themeFillTint="33"/>
            <w:vAlign w:val="bottom"/>
          </w:tcPr>
          <w:p w14:paraId="51F15577" w14:textId="77777777" w:rsidR="008D21EA" w:rsidRPr="00BC6711" w:rsidRDefault="008D21EA" w:rsidP="001518DD">
            <w:pPr>
              <w:spacing w:line="276" w:lineRule="auto"/>
              <w:rPr>
                <w:rFonts w:cstheme="minorHAnsi"/>
                <w:sz w:val="18"/>
                <w:szCs w:val="18"/>
              </w:rPr>
            </w:pPr>
            <w:r w:rsidRPr="00BC6711">
              <w:rPr>
                <w:rFonts w:cstheme="minorHAnsi"/>
                <w:sz w:val="18"/>
                <w:szCs w:val="18"/>
              </w:rPr>
              <w:t>Zawartość azotu ogólnego Kjeldahla</w:t>
            </w:r>
          </w:p>
        </w:tc>
        <w:tc>
          <w:tcPr>
            <w:tcW w:w="1276" w:type="dxa"/>
            <w:vMerge/>
            <w:vAlign w:val="center"/>
          </w:tcPr>
          <w:p w14:paraId="3268A3C7" w14:textId="77777777" w:rsidR="008D21EA" w:rsidRPr="00BC6711" w:rsidRDefault="008D21EA" w:rsidP="001518DD">
            <w:pPr>
              <w:spacing w:line="276" w:lineRule="auto"/>
              <w:jc w:val="center"/>
              <w:rPr>
                <w:rFonts w:cstheme="minorHAnsi"/>
                <w:sz w:val="18"/>
                <w:szCs w:val="18"/>
              </w:rPr>
            </w:pPr>
          </w:p>
        </w:tc>
        <w:tc>
          <w:tcPr>
            <w:tcW w:w="1843" w:type="dxa"/>
            <w:vMerge/>
            <w:vAlign w:val="center"/>
          </w:tcPr>
          <w:p w14:paraId="735FD232" w14:textId="77777777" w:rsidR="008D21EA" w:rsidRPr="00004EB4" w:rsidRDefault="008D21EA" w:rsidP="001518DD">
            <w:pPr>
              <w:spacing w:line="276" w:lineRule="auto"/>
              <w:jc w:val="center"/>
              <w:rPr>
                <w:rFonts w:cstheme="minorHAnsi"/>
                <w:sz w:val="18"/>
                <w:szCs w:val="18"/>
              </w:rPr>
            </w:pPr>
          </w:p>
        </w:tc>
        <w:tc>
          <w:tcPr>
            <w:tcW w:w="1847" w:type="dxa"/>
            <w:vMerge/>
            <w:vAlign w:val="center"/>
          </w:tcPr>
          <w:p w14:paraId="3E0FBE40" w14:textId="77777777" w:rsidR="008D21EA" w:rsidRPr="00BC6711" w:rsidRDefault="008D21EA" w:rsidP="001518DD">
            <w:pPr>
              <w:spacing w:line="276" w:lineRule="auto"/>
              <w:jc w:val="center"/>
              <w:rPr>
                <w:rFonts w:cstheme="minorHAnsi"/>
                <w:sz w:val="18"/>
                <w:szCs w:val="18"/>
              </w:rPr>
            </w:pPr>
          </w:p>
        </w:tc>
      </w:tr>
      <w:tr w:rsidR="008D21EA" w:rsidRPr="00BC6711" w14:paraId="050E1D3D" w14:textId="77777777" w:rsidTr="04CC2E9D">
        <w:trPr>
          <w:jc w:val="center"/>
        </w:trPr>
        <w:tc>
          <w:tcPr>
            <w:tcW w:w="562" w:type="dxa"/>
            <w:shd w:val="clear" w:color="auto" w:fill="E2EFD9" w:themeFill="accent6" w:themeFillTint="33"/>
            <w:vAlign w:val="bottom"/>
          </w:tcPr>
          <w:p w14:paraId="64266D70" w14:textId="77777777" w:rsidR="008D21EA" w:rsidRPr="00BC6711" w:rsidRDefault="008D21EA" w:rsidP="001518DD">
            <w:pPr>
              <w:spacing w:line="276" w:lineRule="auto"/>
              <w:rPr>
                <w:rFonts w:cstheme="minorHAnsi"/>
                <w:sz w:val="18"/>
                <w:szCs w:val="18"/>
              </w:rPr>
            </w:pPr>
            <w:r w:rsidRPr="00BC6711">
              <w:rPr>
                <w:rFonts w:cstheme="minorHAnsi"/>
                <w:sz w:val="18"/>
                <w:szCs w:val="18"/>
              </w:rPr>
              <w:t>6.</w:t>
            </w:r>
          </w:p>
        </w:tc>
        <w:tc>
          <w:tcPr>
            <w:tcW w:w="4116" w:type="dxa"/>
            <w:shd w:val="clear" w:color="auto" w:fill="E2EFD9" w:themeFill="accent6" w:themeFillTint="33"/>
            <w:vAlign w:val="bottom"/>
          </w:tcPr>
          <w:p w14:paraId="31414A37" w14:textId="77777777" w:rsidR="008D21EA" w:rsidRPr="00BC6711" w:rsidRDefault="008D21EA" w:rsidP="001518DD">
            <w:pPr>
              <w:spacing w:line="276" w:lineRule="auto"/>
              <w:rPr>
                <w:rFonts w:cstheme="minorHAnsi"/>
                <w:sz w:val="18"/>
                <w:szCs w:val="18"/>
              </w:rPr>
            </w:pPr>
            <w:r w:rsidRPr="00BC6711">
              <w:rPr>
                <w:rFonts w:cstheme="minorHAnsi"/>
                <w:sz w:val="18"/>
                <w:szCs w:val="18"/>
              </w:rPr>
              <w:t>Zawartość  azotu amonowego</w:t>
            </w:r>
          </w:p>
        </w:tc>
        <w:tc>
          <w:tcPr>
            <w:tcW w:w="1276" w:type="dxa"/>
            <w:vMerge/>
            <w:vAlign w:val="center"/>
          </w:tcPr>
          <w:p w14:paraId="30C8E25E" w14:textId="77777777" w:rsidR="008D21EA" w:rsidRPr="00BC6711" w:rsidRDefault="008D21EA" w:rsidP="001518DD">
            <w:pPr>
              <w:spacing w:line="276" w:lineRule="auto"/>
              <w:jc w:val="center"/>
              <w:rPr>
                <w:rFonts w:cstheme="minorHAnsi"/>
                <w:sz w:val="18"/>
                <w:szCs w:val="18"/>
              </w:rPr>
            </w:pPr>
          </w:p>
        </w:tc>
        <w:tc>
          <w:tcPr>
            <w:tcW w:w="1843" w:type="dxa"/>
            <w:vMerge/>
            <w:vAlign w:val="center"/>
          </w:tcPr>
          <w:p w14:paraId="25A10771" w14:textId="77777777" w:rsidR="008D21EA" w:rsidRPr="00004EB4" w:rsidRDefault="008D21EA" w:rsidP="001518DD">
            <w:pPr>
              <w:spacing w:line="276" w:lineRule="auto"/>
              <w:jc w:val="center"/>
              <w:rPr>
                <w:rFonts w:cstheme="minorHAnsi"/>
                <w:sz w:val="18"/>
                <w:szCs w:val="18"/>
              </w:rPr>
            </w:pPr>
          </w:p>
        </w:tc>
        <w:tc>
          <w:tcPr>
            <w:tcW w:w="1847" w:type="dxa"/>
            <w:vMerge/>
            <w:vAlign w:val="center"/>
          </w:tcPr>
          <w:p w14:paraId="2DA744FB" w14:textId="77777777" w:rsidR="008D21EA" w:rsidRPr="00BC6711" w:rsidRDefault="008D21EA" w:rsidP="001518DD">
            <w:pPr>
              <w:spacing w:line="276" w:lineRule="auto"/>
              <w:jc w:val="center"/>
              <w:rPr>
                <w:rFonts w:cstheme="minorHAnsi"/>
                <w:sz w:val="18"/>
                <w:szCs w:val="18"/>
              </w:rPr>
            </w:pPr>
          </w:p>
        </w:tc>
      </w:tr>
      <w:tr w:rsidR="008D21EA" w:rsidRPr="00BC6711" w14:paraId="585DFF69" w14:textId="77777777" w:rsidTr="04CC2E9D">
        <w:trPr>
          <w:jc w:val="center"/>
        </w:trPr>
        <w:tc>
          <w:tcPr>
            <w:tcW w:w="562" w:type="dxa"/>
            <w:shd w:val="clear" w:color="auto" w:fill="E2EFD9" w:themeFill="accent6" w:themeFillTint="33"/>
            <w:vAlign w:val="bottom"/>
          </w:tcPr>
          <w:p w14:paraId="09846EA7" w14:textId="77777777" w:rsidR="008D21EA" w:rsidRPr="00BC6711" w:rsidRDefault="008D21EA" w:rsidP="001518DD">
            <w:pPr>
              <w:spacing w:line="276" w:lineRule="auto"/>
              <w:rPr>
                <w:rFonts w:cstheme="minorHAnsi"/>
                <w:sz w:val="18"/>
                <w:szCs w:val="18"/>
              </w:rPr>
            </w:pPr>
            <w:r w:rsidRPr="00BC6711">
              <w:rPr>
                <w:rFonts w:cstheme="minorHAnsi"/>
                <w:sz w:val="18"/>
                <w:szCs w:val="18"/>
              </w:rPr>
              <w:t>7.</w:t>
            </w:r>
          </w:p>
        </w:tc>
        <w:tc>
          <w:tcPr>
            <w:tcW w:w="4116" w:type="dxa"/>
            <w:shd w:val="clear" w:color="auto" w:fill="E2EFD9" w:themeFill="accent6" w:themeFillTint="33"/>
            <w:vAlign w:val="bottom"/>
          </w:tcPr>
          <w:p w14:paraId="3895A6B4" w14:textId="77777777" w:rsidR="008D21EA" w:rsidRPr="00BC6711" w:rsidRDefault="008D21EA" w:rsidP="001518DD">
            <w:pPr>
              <w:spacing w:line="276" w:lineRule="auto"/>
              <w:rPr>
                <w:rFonts w:cstheme="minorHAnsi"/>
                <w:sz w:val="18"/>
                <w:szCs w:val="18"/>
              </w:rPr>
            </w:pPr>
            <w:r w:rsidRPr="00BC6711">
              <w:rPr>
                <w:rFonts w:cstheme="minorHAnsi"/>
                <w:sz w:val="18"/>
                <w:szCs w:val="18"/>
              </w:rPr>
              <w:t>Zawartość siarki</w:t>
            </w:r>
          </w:p>
        </w:tc>
        <w:tc>
          <w:tcPr>
            <w:tcW w:w="1276" w:type="dxa"/>
            <w:vAlign w:val="center"/>
          </w:tcPr>
          <w:p w14:paraId="60291D68"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III</w:t>
            </w:r>
          </w:p>
        </w:tc>
        <w:tc>
          <w:tcPr>
            <w:tcW w:w="1843" w:type="dxa"/>
            <w:vAlign w:val="bottom"/>
          </w:tcPr>
          <w:p w14:paraId="245A0CB4" w14:textId="2FC09036" w:rsidR="008D21EA" w:rsidRPr="00004EB4" w:rsidRDefault="008D21EA" w:rsidP="001518DD">
            <w:pPr>
              <w:spacing w:line="276" w:lineRule="auto"/>
              <w:jc w:val="center"/>
              <w:rPr>
                <w:rFonts w:cstheme="minorHAnsi"/>
                <w:sz w:val="18"/>
                <w:szCs w:val="18"/>
              </w:rPr>
            </w:pPr>
            <w:del w:id="454" w:author="Autor">
              <w:r w:rsidRPr="00004EB4" w:rsidDel="00B10A2B">
                <w:rPr>
                  <w:rFonts w:ascii="Calibri" w:hAnsi="Calibri"/>
                  <w:bCs/>
                  <w:color w:val="000000"/>
                  <w:sz w:val="18"/>
                </w:rPr>
                <w:delText>401</w:delText>
              </w:r>
            </w:del>
            <w:ins w:id="455" w:author="Autor">
              <w:r w:rsidR="00B10A2B">
                <w:rPr>
                  <w:rFonts w:ascii="Calibri" w:hAnsi="Calibri"/>
                  <w:bCs/>
                  <w:color w:val="000000"/>
                  <w:sz w:val="18"/>
                </w:rPr>
                <w:t>164</w:t>
              </w:r>
            </w:ins>
          </w:p>
        </w:tc>
        <w:tc>
          <w:tcPr>
            <w:tcW w:w="1847" w:type="dxa"/>
            <w:vAlign w:val="center"/>
          </w:tcPr>
          <w:p w14:paraId="2DA61AC7" w14:textId="479970FB" w:rsidR="008D21EA" w:rsidRPr="00BC6711" w:rsidRDefault="008D21EA" w:rsidP="001518DD">
            <w:pPr>
              <w:spacing w:line="276" w:lineRule="auto"/>
              <w:jc w:val="center"/>
              <w:rPr>
                <w:rFonts w:cstheme="minorHAnsi"/>
                <w:sz w:val="18"/>
                <w:szCs w:val="18"/>
              </w:rPr>
            </w:pPr>
            <w:del w:id="456" w:author="Autor">
              <w:r w:rsidRPr="00BC6711" w:rsidDel="00F2418E">
                <w:rPr>
                  <w:rFonts w:cstheme="minorHAnsi"/>
                  <w:sz w:val="18"/>
                  <w:szCs w:val="18"/>
                </w:rPr>
                <w:delText>39</w:delText>
              </w:r>
            </w:del>
          </w:p>
        </w:tc>
      </w:tr>
      <w:tr w:rsidR="008D21EA" w:rsidRPr="00BC6711" w14:paraId="65EDDA3D" w14:textId="77777777" w:rsidTr="04CC2E9D">
        <w:trPr>
          <w:jc w:val="center"/>
        </w:trPr>
        <w:tc>
          <w:tcPr>
            <w:tcW w:w="562" w:type="dxa"/>
            <w:shd w:val="clear" w:color="auto" w:fill="E2EFD9" w:themeFill="accent6" w:themeFillTint="33"/>
            <w:vAlign w:val="bottom"/>
          </w:tcPr>
          <w:p w14:paraId="291C450C" w14:textId="77777777" w:rsidR="008D21EA" w:rsidRPr="00BC6711" w:rsidRDefault="008D21EA" w:rsidP="001518DD">
            <w:pPr>
              <w:spacing w:line="276" w:lineRule="auto"/>
              <w:rPr>
                <w:rFonts w:cstheme="minorHAnsi"/>
                <w:sz w:val="18"/>
                <w:szCs w:val="18"/>
              </w:rPr>
            </w:pPr>
            <w:r w:rsidRPr="00BC6711">
              <w:rPr>
                <w:rFonts w:cstheme="minorHAnsi"/>
                <w:sz w:val="18"/>
                <w:szCs w:val="18"/>
              </w:rPr>
              <w:t>8.</w:t>
            </w:r>
          </w:p>
        </w:tc>
        <w:tc>
          <w:tcPr>
            <w:tcW w:w="4116" w:type="dxa"/>
            <w:shd w:val="clear" w:color="auto" w:fill="E2EFD9" w:themeFill="accent6" w:themeFillTint="33"/>
            <w:vAlign w:val="bottom"/>
          </w:tcPr>
          <w:p w14:paraId="3C91B866" w14:textId="77777777" w:rsidR="008D21EA" w:rsidRPr="00BC6711" w:rsidRDefault="008D21EA" w:rsidP="001518DD">
            <w:pPr>
              <w:spacing w:line="276" w:lineRule="auto"/>
              <w:rPr>
                <w:rFonts w:cstheme="minorHAnsi"/>
                <w:sz w:val="18"/>
                <w:szCs w:val="18"/>
              </w:rPr>
            </w:pPr>
            <w:r w:rsidRPr="00BC6711">
              <w:rPr>
                <w:rFonts w:cstheme="minorHAnsi"/>
                <w:sz w:val="18"/>
                <w:szCs w:val="18"/>
              </w:rPr>
              <w:t>Analiza zawartości metali</w:t>
            </w:r>
            <w:r>
              <w:rPr>
                <w:rFonts w:cstheme="minorHAnsi"/>
                <w:sz w:val="18"/>
                <w:szCs w:val="18"/>
              </w:rPr>
              <w:t xml:space="preserve"> </w:t>
            </w:r>
            <w:r w:rsidRPr="00BC6711">
              <w:rPr>
                <w:rFonts w:cstheme="minorHAnsi"/>
                <w:sz w:val="18"/>
                <w:szCs w:val="18"/>
              </w:rPr>
              <w:t>ciężkich (miedzi, cynku, chromu, kadmu, niklu, ołowiu i rtęci)</w:t>
            </w:r>
          </w:p>
        </w:tc>
        <w:tc>
          <w:tcPr>
            <w:tcW w:w="1276" w:type="dxa"/>
            <w:vAlign w:val="center"/>
          </w:tcPr>
          <w:p w14:paraId="3D5BEF21"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IV</w:t>
            </w:r>
          </w:p>
        </w:tc>
        <w:tc>
          <w:tcPr>
            <w:tcW w:w="1843" w:type="dxa"/>
            <w:vAlign w:val="center"/>
          </w:tcPr>
          <w:p w14:paraId="0AF1A92C" w14:textId="4C3537BA" w:rsidR="008D21EA" w:rsidRPr="00004EB4" w:rsidRDefault="008D21EA" w:rsidP="001518DD">
            <w:pPr>
              <w:spacing w:line="276" w:lineRule="auto"/>
              <w:jc w:val="center"/>
              <w:rPr>
                <w:rFonts w:cstheme="minorHAnsi"/>
                <w:sz w:val="18"/>
                <w:szCs w:val="18"/>
              </w:rPr>
            </w:pPr>
            <w:del w:id="457" w:author="Autor">
              <w:r w:rsidRPr="00004EB4" w:rsidDel="00B10A2B">
                <w:rPr>
                  <w:rFonts w:ascii="Calibri" w:hAnsi="Calibri"/>
                  <w:bCs/>
                  <w:color w:val="000000"/>
                  <w:sz w:val="18"/>
                </w:rPr>
                <w:delText>56</w:delText>
              </w:r>
            </w:del>
            <w:ins w:id="458" w:author="Autor">
              <w:r w:rsidR="00B10A2B">
                <w:rPr>
                  <w:rFonts w:ascii="Calibri" w:hAnsi="Calibri"/>
                  <w:bCs/>
                  <w:color w:val="000000"/>
                  <w:sz w:val="18"/>
                </w:rPr>
                <w:t>47</w:t>
              </w:r>
            </w:ins>
          </w:p>
        </w:tc>
        <w:tc>
          <w:tcPr>
            <w:tcW w:w="1847" w:type="dxa"/>
            <w:vAlign w:val="center"/>
          </w:tcPr>
          <w:p w14:paraId="73F3AAD6" w14:textId="64903243" w:rsidR="008D21EA" w:rsidRPr="00BC6711" w:rsidRDefault="008D21EA" w:rsidP="001518DD">
            <w:pPr>
              <w:spacing w:line="276" w:lineRule="auto"/>
              <w:jc w:val="center"/>
              <w:rPr>
                <w:rFonts w:cstheme="minorHAnsi"/>
                <w:sz w:val="18"/>
                <w:szCs w:val="18"/>
              </w:rPr>
            </w:pPr>
            <w:del w:id="459" w:author="Autor">
              <w:r w:rsidRPr="00BC6711" w:rsidDel="00F2418E">
                <w:rPr>
                  <w:rFonts w:cstheme="minorHAnsi"/>
                  <w:sz w:val="18"/>
                  <w:szCs w:val="18"/>
                </w:rPr>
                <w:delText>5</w:delText>
              </w:r>
            </w:del>
          </w:p>
        </w:tc>
      </w:tr>
      <w:tr w:rsidR="008D21EA" w:rsidRPr="00BC6711" w14:paraId="710FB50E" w14:textId="77777777" w:rsidTr="04CC2E9D">
        <w:trPr>
          <w:jc w:val="center"/>
        </w:trPr>
        <w:tc>
          <w:tcPr>
            <w:tcW w:w="562" w:type="dxa"/>
            <w:shd w:val="clear" w:color="auto" w:fill="E2EFD9" w:themeFill="accent6" w:themeFillTint="33"/>
            <w:vAlign w:val="bottom"/>
          </w:tcPr>
          <w:p w14:paraId="70DA31CB" w14:textId="77777777" w:rsidR="008D21EA" w:rsidRPr="00BC6711" w:rsidRDefault="008D21EA" w:rsidP="001518DD">
            <w:pPr>
              <w:spacing w:line="276" w:lineRule="auto"/>
              <w:rPr>
                <w:rFonts w:cstheme="minorHAnsi"/>
                <w:sz w:val="18"/>
                <w:szCs w:val="18"/>
              </w:rPr>
            </w:pPr>
            <w:r w:rsidRPr="00BC6711">
              <w:rPr>
                <w:rFonts w:cstheme="minorHAnsi"/>
                <w:sz w:val="18"/>
                <w:szCs w:val="18"/>
              </w:rPr>
              <w:t>9.</w:t>
            </w:r>
          </w:p>
        </w:tc>
        <w:tc>
          <w:tcPr>
            <w:tcW w:w="4116" w:type="dxa"/>
            <w:shd w:val="clear" w:color="auto" w:fill="E2EFD9" w:themeFill="accent6" w:themeFillTint="33"/>
            <w:vAlign w:val="bottom"/>
          </w:tcPr>
          <w:p w14:paraId="7DB53E91" w14:textId="77777777" w:rsidR="008D21EA" w:rsidRPr="00C04E48" w:rsidRDefault="008D21EA" w:rsidP="001518DD">
            <w:pPr>
              <w:spacing w:line="276" w:lineRule="auto"/>
              <w:rPr>
                <w:rFonts w:cstheme="minorHAnsi"/>
                <w:sz w:val="18"/>
                <w:szCs w:val="18"/>
                <w:highlight w:val="yellow"/>
              </w:rPr>
            </w:pPr>
            <w:r>
              <w:rPr>
                <w:rFonts w:cstheme="minorHAnsi"/>
                <w:sz w:val="18"/>
                <w:szCs w:val="18"/>
              </w:rPr>
              <w:t>W</w:t>
            </w:r>
            <w:r w:rsidRPr="008A7090">
              <w:rPr>
                <w:rFonts w:cstheme="minorHAnsi"/>
                <w:sz w:val="18"/>
                <w:szCs w:val="18"/>
              </w:rPr>
              <w:t>ydajność biogazowa pojedynczych substratów w warunkach fermentacji mezofilowej (fermentacja mokra prowadzona w sposób okresowy)+inokulum</w:t>
            </w:r>
          </w:p>
        </w:tc>
        <w:tc>
          <w:tcPr>
            <w:tcW w:w="1276" w:type="dxa"/>
            <w:vAlign w:val="center"/>
          </w:tcPr>
          <w:p w14:paraId="2D2E2A67" w14:textId="77777777" w:rsidR="008D21EA" w:rsidRPr="00C04E48" w:rsidRDefault="008D21EA" w:rsidP="001518DD">
            <w:pPr>
              <w:spacing w:line="276" w:lineRule="auto"/>
              <w:jc w:val="center"/>
              <w:rPr>
                <w:rFonts w:cstheme="minorHAnsi"/>
                <w:sz w:val="18"/>
                <w:szCs w:val="18"/>
                <w:highlight w:val="yellow"/>
              </w:rPr>
            </w:pPr>
            <w:r>
              <w:rPr>
                <w:rFonts w:cstheme="minorHAnsi"/>
                <w:sz w:val="18"/>
                <w:szCs w:val="18"/>
              </w:rPr>
              <w:t>GRUPA</w:t>
            </w:r>
            <w:r w:rsidRPr="008A7090">
              <w:rPr>
                <w:rFonts w:cstheme="minorHAnsi"/>
                <w:sz w:val="18"/>
                <w:szCs w:val="18"/>
              </w:rPr>
              <w:t xml:space="preserve"> V</w:t>
            </w:r>
          </w:p>
        </w:tc>
        <w:tc>
          <w:tcPr>
            <w:tcW w:w="1843" w:type="dxa"/>
            <w:vAlign w:val="center"/>
          </w:tcPr>
          <w:p w14:paraId="5F1D7048" w14:textId="38A0C5A7" w:rsidR="008D21EA" w:rsidRPr="00004EB4" w:rsidRDefault="008D21EA" w:rsidP="001518DD">
            <w:pPr>
              <w:spacing w:line="276" w:lineRule="auto"/>
              <w:jc w:val="center"/>
              <w:rPr>
                <w:rFonts w:cstheme="minorHAnsi"/>
                <w:sz w:val="18"/>
                <w:szCs w:val="18"/>
                <w:highlight w:val="yellow"/>
              </w:rPr>
            </w:pPr>
            <w:del w:id="460" w:author="Autor">
              <w:r w:rsidDel="00B10A2B">
                <w:rPr>
                  <w:rFonts w:ascii="Calibri" w:hAnsi="Calibri"/>
                  <w:bCs/>
                  <w:color w:val="000000"/>
                  <w:sz w:val="18"/>
                </w:rPr>
                <w:delText>3</w:delText>
              </w:r>
            </w:del>
            <w:ins w:id="461" w:author="Autor">
              <w:r w:rsidR="00B10A2B">
                <w:rPr>
                  <w:rFonts w:ascii="Calibri" w:hAnsi="Calibri"/>
                  <w:bCs/>
                  <w:color w:val="000000"/>
                  <w:sz w:val="18"/>
                </w:rPr>
                <w:t>1</w:t>
              </w:r>
            </w:ins>
            <w:r>
              <w:rPr>
                <w:rFonts w:ascii="Calibri" w:hAnsi="Calibri"/>
                <w:bCs/>
                <w:color w:val="000000"/>
                <w:sz w:val="18"/>
              </w:rPr>
              <w:t>8</w:t>
            </w:r>
          </w:p>
        </w:tc>
        <w:tc>
          <w:tcPr>
            <w:tcW w:w="1847" w:type="dxa"/>
            <w:vAlign w:val="center"/>
          </w:tcPr>
          <w:p w14:paraId="07696336" w14:textId="0AE50F75" w:rsidR="008D21EA" w:rsidRPr="00BC6711" w:rsidRDefault="008D21EA" w:rsidP="001518DD">
            <w:pPr>
              <w:spacing w:line="276" w:lineRule="auto"/>
              <w:jc w:val="center"/>
              <w:rPr>
                <w:rFonts w:cstheme="minorHAnsi"/>
                <w:sz w:val="18"/>
                <w:szCs w:val="18"/>
              </w:rPr>
            </w:pPr>
            <w:del w:id="462" w:author="Autor">
              <w:r w:rsidRPr="00BC6711" w:rsidDel="00F2418E">
                <w:rPr>
                  <w:rFonts w:cstheme="minorHAnsi"/>
                  <w:sz w:val="18"/>
                  <w:szCs w:val="18"/>
                </w:rPr>
                <w:delText>3</w:delText>
              </w:r>
            </w:del>
          </w:p>
        </w:tc>
      </w:tr>
      <w:tr w:rsidR="008D21EA" w:rsidRPr="00BC6711" w14:paraId="10DEDE27" w14:textId="77777777" w:rsidTr="04CC2E9D">
        <w:trPr>
          <w:jc w:val="center"/>
        </w:trPr>
        <w:tc>
          <w:tcPr>
            <w:tcW w:w="562" w:type="dxa"/>
            <w:shd w:val="clear" w:color="auto" w:fill="E2EFD9" w:themeFill="accent6" w:themeFillTint="33"/>
            <w:vAlign w:val="bottom"/>
          </w:tcPr>
          <w:p w14:paraId="02A1BAE6" w14:textId="77777777" w:rsidR="008D21EA" w:rsidRPr="00BC6711" w:rsidRDefault="008D21EA" w:rsidP="001518DD">
            <w:pPr>
              <w:spacing w:line="276" w:lineRule="auto"/>
              <w:rPr>
                <w:rFonts w:cstheme="minorHAnsi"/>
                <w:sz w:val="18"/>
                <w:szCs w:val="18"/>
              </w:rPr>
            </w:pPr>
            <w:r w:rsidRPr="00BC6711">
              <w:rPr>
                <w:rFonts w:cstheme="minorHAnsi"/>
                <w:sz w:val="18"/>
                <w:szCs w:val="18"/>
              </w:rPr>
              <w:t>10.</w:t>
            </w:r>
          </w:p>
        </w:tc>
        <w:tc>
          <w:tcPr>
            <w:tcW w:w="4116" w:type="dxa"/>
            <w:shd w:val="clear" w:color="auto" w:fill="E2EFD9" w:themeFill="accent6" w:themeFillTint="33"/>
            <w:vAlign w:val="bottom"/>
          </w:tcPr>
          <w:p w14:paraId="118BB0BF" w14:textId="3CE6FA9D" w:rsidR="008D21EA" w:rsidRPr="00C04E48" w:rsidRDefault="008D21EA" w:rsidP="001518DD">
            <w:pPr>
              <w:spacing w:line="276" w:lineRule="auto"/>
              <w:rPr>
                <w:rFonts w:cstheme="minorHAnsi"/>
                <w:sz w:val="18"/>
                <w:szCs w:val="18"/>
                <w:highlight w:val="yellow"/>
              </w:rPr>
            </w:pPr>
            <w:r>
              <w:rPr>
                <w:rFonts w:cstheme="minorHAnsi"/>
                <w:sz w:val="18"/>
                <w:szCs w:val="18"/>
              </w:rPr>
              <w:t>W</w:t>
            </w:r>
            <w:r w:rsidRPr="008A7090">
              <w:rPr>
                <w:rFonts w:cstheme="minorHAnsi"/>
                <w:sz w:val="18"/>
                <w:szCs w:val="18"/>
              </w:rPr>
              <w:t>ydajność biogazowa skomponowanej mieszaniny substratowej w warunkach fermentacji mezofilowej (fermentacja mokra prowadzona w sposób quasi-ciągła)</w:t>
            </w:r>
          </w:p>
        </w:tc>
        <w:tc>
          <w:tcPr>
            <w:tcW w:w="1276" w:type="dxa"/>
            <w:vAlign w:val="center"/>
          </w:tcPr>
          <w:p w14:paraId="370842CA" w14:textId="77777777" w:rsidR="008D21EA" w:rsidRPr="00C04E48" w:rsidRDefault="008D21EA" w:rsidP="001518DD">
            <w:pPr>
              <w:spacing w:line="276" w:lineRule="auto"/>
              <w:jc w:val="center"/>
              <w:rPr>
                <w:rFonts w:cstheme="minorHAnsi"/>
                <w:sz w:val="18"/>
                <w:szCs w:val="18"/>
                <w:highlight w:val="yellow"/>
              </w:rPr>
            </w:pPr>
            <w:r>
              <w:rPr>
                <w:rFonts w:cstheme="minorHAnsi"/>
                <w:sz w:val="18"/>
                <w:szCs w:val="18"/>
              </w:rPr>
              <w:t>GRUPA</w:t>
            </w:r>
            <w:r w:rsidRPr="008A7090">
              <w:rPr>
                <w:rFonts w:cstheme="minorHAnsi"/>
                <w:sz w:val="18"/>
                <w:szCs w:val="18"/>
              </w:rPr>
              <w:t xml:space="preserve"> VI</w:t>
            </w:r>
          </w:p>
        </w:tc>
        <w:tc>
          <w:tcPr>
            <w:tcW w:w="1843" w:type="dxa"/>
            <w:vAlign w:val="center"/>
          </w:tcPr>
          <w:p w14:paraId="52F72117" w14:textId="3F9553BE" w:rsidR="008D21EA" w:rsidRPr="00004EB4" w:rsidRDefault="008D21EA" w:rsidP="001518DD">
            <w:pPr>
              <w:spacing w:line="276" w:lineRule="auto"/>
              <w:jc w:val="center"/>
              <w:rPr>
                <w:rFonts w:cstheme="minorHAnsi"/>
                <w:sz w:val="18"/>
                <w:szCs w:val="18"/>
                <w:highlight w:val="yellow"/>
              </w:rPr>
            </w:pPr>
            <w:del w:id="463" w:author="Autor">
              <w:r w:rsidRPr="00004EB4" w:rsidDel="00B10A2B">
                <w:rPr>
                  <w:rFonts w:ascii="Calibri" w:hAnsi="Calibri"/>
                  <w:bCs/>
                  <w:color w:val="000000"/>
                  <w:sz w:val="18"/>
                </w:rPr>
                <w:delText>1</w:delText>
              </w:r>
              <w:r w:rsidDel="00B10A2B">
                <w:rPr>
                  <w:rFonts w:ascii="Calibri" w:hAnsi="Calibri"/>
                  <w:bCs/>
                  <w:color w:val="000000"/>
                  <w:sz w:val="18"/>
                </w:rPr>
                <w:delText>2</w:delText>
              </w:r>
            </w:del>
            <w:ins w:id="464" w:author="Autor">
              <w:r w:rsidR="00B10A2B">
                <w:rPr>
                  <w:rFonts w:ascii="Calibri" w:hAnsi="Calibri"/>
                  <w:bCs/>
                  <w:color w:val="000000"/>
                  <w:sz w:val="18"/>
                </w:rPr>
                <w:t>6</w:t>
              </w:r>
            </w:ins>
          </w:p>
        </w:tc>
        <w:tc>
          <w:tcPr>
            <w:tcW w:w="1847" w:type="dxa"/>
            <w:vAlign w:val="center"/>
          </w:tcPr>
          <w:p w14:paraId="6DBD43CC" w14:textId="108EAA30" w:rsidR="008D21EA" w:rsidRPr="00BC6711" w:rsidRDefault="008D21EA" w:rsidP="001518DD">
            <w:pPr>
              <w:spacing w:line="276" w:lineRule="auto"/>
              <w:jc w:val="center"/>
              <w:rPr>
                <w:rFonts w:cstheme="minorHAnsi"/>
                <w:sz w:val="18"/>
                <w:szCs w:val="18"/>
              </w:rPr>
            </w:pPr>
            <w:del w:id="465" w:author="Autor">
              <w:r w:rsidRPr="00BC6711" w:rsidDel="00F2418E">
                <w:rPr>
                  <w:rFonts w:cstheme="minorHAnsi"/>
                  <w:sz w:val="18"/>
                  <w:szCs w:val="18"/>
                </w:rPr>
                <w:delText>2</w:delText>
              </w:r>
            </w:del>
          </w:p>
        </w:tc>
      </w:tr>
      <w:tr w:rsidR="008D21EA" w:rsidRPr="00BC6711" w14:paraId="53717FDB" w14:textId="77777777" w:rsidTr="04CC2E9D">
        <w:trPr>
          <w:jc w:val="center"/>
        </w:trPr>
        <w:tc>
          <w:tcPr>
            <w:tcW w:w="562" w:type="dxa"/>
            <w:shd w:val="clear" w:color="auto" w:fill="E2EFD9" w:themeFill="accent6" w:themeFillTint="33"/>
            <w:vAlign w:val="bottom"/>
          </w:tcPr>
          <w:p w14:paraId="50FD2727" w14:textId="77777777" w:rsidR="008D21EA" w:rsidRPr="00BC6711" w:rsidRDefault="008D21EA" w:rsidP="001518DD">
            <w:pPr>
              <w:spacing w:line="276" w:lineRule="auto"/>
              <w:rPr>
                <w:rFonts w:cstheme="minorHAnsi"/>
                <w:sz w:val="18"/>
                <w:szCs w:val="18"/>
              </w:rPr>
            </w:pPr>
            <w:r w:rsidRPr="00BC6711">
              <w:rPr>
                <w:rFonts w:cstheme="minorHAnsi"/>
                <w:sz w:val="18"/>
                <w:szCs w:val="18"/>
              </w:rPr>
              <w:t>11.</w:t>
            </w:r>
          </w:p>
        </w:tc>
        <w:tc>
          <w:tcPr>
            <w:tcW w:w="4116" w:type="dxa"/>
            <w:shd w:val="clear" w:color="auto" w:fill="E2EFD9" w:themeFill="accent6" w:themeFillTint="33"/>
            <w:vAlign w:val="bottom"/>
          </w:tcPr>
          <w:p w14:paraId="1AD3EAB9" w14:textId="77777777" w:rsidR="008D21EA" w:rsidRPr="00BC6711" w:rsidRDefault="008D21EA" w:rsidP="001518DD">
            <w:pPr>
              <w:spacing w:line="276" w:lineRule="auto"/>
              <w:rPr>
                <w:rFonts w:cstheme="minorHAnsi"/>
                <w:sz w:val="18"/>
                <w:szCs w:val="18"/>
              </w:rPr>
            </w:pPr>
            <w:r w:rsidRPr="00BC6711">
              <w:rPr>
                <w:rFonts w:cstheme="minorHAnsi"/>
                <w:sz w:val="18"/>
                <w:szCs w:val="18"/>
              </w:rPr>
              <w:t>FOS/TAC, FOS, TAC</w:t>
            </w:r>
          </w:p>
        </w:tc>
        <w:tc>
          <w:tcPr>
            <w:tcW w:w="1276" w:type="dxa"/>
            <w:vAlign w:val="center"/>
          </w:tcPr>
          <w:p w14:paraId="4EE06FBB"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VII</w:t>
            </w:r>
          </w:p>
        </w:tc>
        <w:tc>
          <w:tcPr>
            <w:tcW w:w="1843" w:type="dxa"/>
            <w:vAlign w:val="center"/>
          </w:tcPr>
          <w:p w14:paraId="132B3F70" w14:textId="2E13B0E9" w:rsidR="008D21EA" w:rsidRPr="00004EB4" w:rsidRDefault="008D21EA" w:rsidP="001518DD">
            <w:pPr>
              <w:spacing w:line="276" w:lineRule="auto"/>
              <w:jc w:val="center"/>
              <w:rPr>
                <w:rFonts w:cstheme="minorHAnsi"/>
                <w:sz w:val="18"/>
                <w:szCs w:val="18"/>
              </w:rPr>
            </w:pPr>
            <w:del w:id="466" w:author="Autor">
              <w:r w:rsidRPr="00004EB4" w:rsidDel="00B10A2B">
                <w:rPr>
                  <w:rFonts w:ascii="Calibri" w:hAnsi="Calibri"/>
                  <w:bCs/>
                  <w:color w:val="000000"/>
                  <w:sz w:val="18"/>
                </w:rPr>
                <w:delText>588</w:delText>
              </w:r>
            </w:del>
            <w:ins w:id="467" w:author="Autor">
              <w:r w:rsidR="00B10A2B">
                <w:rPr>
                  <w:rFonts w:ascii="Calibri" w:hAnsi="Calibri"/>
                  <w:bCs/>
                  <w:color w:val="000000"/>
                  <w:sz w:val="18"/>
                </w:rPr>
                <w:t>321</w:t>
              </w:r>
            </w:ins>
          </w:p>
        </w:tc>
        <w:tc>
          <w:tcPr>
            <w:tcW w:w="1847" w:type="dxa"/>
            <w:vAlign w:val="center"/>
          </w:tcPr>
          <w:p w14:paraId="7D2D71BE" w14:textId="4C23AD22" w:rsidR="008D21EA" w:rsidRPr="00BC6711" w:rsidRDefault="008D21EA" w:rsidP="001518DD">
            <w:pPr>
              <w:spacing w:line="276" w:lineRule="auto"/>
              <w:jc w:val="center"/>
              <w:rPr>
                <w:rFonts w:cstheme="minorHAnsi"/>
                <w:sz w:val="18"/>
                <w:szCs w:val="18"/>
              </w:rPr>
            </w:pPr>
            <w:del w:id="468" w:author="Autor">
              <w:r w:rsidRPr="00BC6711" w:rsidDel="00F2418E">
                <w:rPr>
                  <w:rFonts w:cstheme="minorHAnsi"/>
                  <w:sz w:val="18"/>
                  <w:szCs w:val="18"/>
                </w:rPr>
                <w:delText>59</w:delText>
              </w:r>
            </w:del>
          </w:p>
        </w:tc>
      </w:tr>
      <w:tr w:rsidR="008D21EA" w:rsidRPr="00BC6711" w14:paraId="3602FC98" w14:textId="77777777" w:rsidTr="04CC2E9D">
        <w:trPr>
          <w:jc w:val="center"/>
        </w:trPr>
        <w:tc>
          <w:tcPr>
            <w:tcW w:w="562" w:type="dxa"/>
            <w:shd w:val="clear" w:color="auto" w:fill="E2EFD9" w:themeFill="accent6" w:themeFillTint="33"/>
            <w:vAlign w:val="bottom"/>
          </w:tcPr>
          <w:p w14:paraId="4442DBE3" w14:textId="77777777" w:rsidR="008D21EA" w:rsidRPr="00BC6711" w:rsidRDefault="008D21EA" w:rsidP="001518DD">
            <w:pPr>
              <w:spacing w:line="276" w:lineRule="auto"/>
              <w:rPr>
                <w:rFonts w:cstheme="minorHAnsi"/>
                <w:sz w:val="18"/>
                <w:szCs w:val="18"/>
              </w:rPr>
            </w:pPr>
            <w:r w:rsidRPr="00BC6711">
              <w:rPr>
                <w:rFonts w:cstheme="minorHAnsi"/>
                <w:sz w:val="18"/>
                <w:szCs w:val="18"/>
              </w:rPr>
              <w:t>12.</w:t>
            </w:r>
          </w:p>
        </w:tc>
        <w:tc>
          <w:tcPr>
            <w:tcW w:w="4116" w:type="dxa"/>
            <w:shd w:val="clear" w:color="auto" w:fill="E2EFD9" w:themeFill="accent6" w:themeFillTint="33"/>
            <w:vAlign w:val="bottom"/>
          </w:tcPr>
          <w:p w14:paraId="53FA5972" w14:textId="77777777" w:rsidR="008D21EA" w:rsidRPr="00BC6711" w:rsidRDefault="008D21EA" w:rsidP="001518DD">
            <w:pPr>
              <w:spacing w:line="276" w:lineRule="auto"/>
              <w:rPr>
                <w:rFonts w:cstheme="minorHAnsi"/>
                <w:sz w:val="18"/>
                <w:szCs w:val="18"/>
              </w:rPr>
            </w:pPr>
            <w:r w:rsidRPr="00BC6711">
              <w:rPr>
                <w:rFonts w:cstheme="minorHAnsi"/>
                <w:sz w:val="18"/>
                <w:szCs w:val="18"/>
              </w:rPr>
              <w:t>Profil i stężenie LKT</w:t>
            </w:r>
          </w:p>
        </w:tc>
        <w:tc>
          <w:tcPr>
            <w:tcW w:w="1276" w:type="dxa"/>
            <w:vAlign w:val="center"/>
          </w:tcPr>
          <w:p w14:paraId="46465D47"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VIII</w:t>
            </w:r>
          </w:p>
        </w:tc>
        <w:tc>
          <w:tcPr>
            <w:tcW w:w="1843" w:type="dxa"/>
            <w:vAlign w:val="center"/>
          </w:tcPr>
          <w:p w14:paraId="14755818" w14:textId="3E13FC5D" w:rsidR="008D21EA" w:rsidRPr="00004EB4" w:rsidRDefault="008D21EA" w:rsidP="001518DD">
            <w:pPr>
              <w:spacing w:line="276" w:lineRule="auto"/>
              <w:jc w:val="center"/>
              <w:rPr>
                <w:rFonts w:cstheme="minorHAnsi"/>
                <w:sz w:val="18"/>
                <w:szCs w:val="18"/>
              </w:rPr>
            </w:pPr>
            <w:del w:id="469" w:author="Autor">
              <w:r w:rsidRPr="00004EB4" w:rsidDel="00B10A2B">
                <w:rPr>
                  <w:rFonts w:ascii="Calibri" w:hAnsi="Calibri"/>
                  <w:bCs/>
                  <w:color w:val="000000"/>
                  <w:sz w:val="18"/>
                </w:rPr>
                <w:delText>210</w:delText>
              </w:r>
            </w:del>
            <w:ins w:id="470" w:author="Autor">
              <w:r w:rsidR="00B10A2B">
                <w:rPr>
                  <w:rFonts w:ascii="Calibri" w:hAnsi="Calibri"/>
                  <w:bCs/>
                  <w:color w:val="000000"/>
                  <w:sz w:val="18"/>
                </w:rPr>
                <w:t>159</w:t>
              </w:r>
            </w:ins>
          </w:p>
        </w:tc>
        <w:tc>
          <w:tcPr>
            <w:tcW w:w="1847" w:type="dxa"/>
            <w:vAlign w:val="center"/>
          </w:tcPr>
          <w:p w14:paraId="74C14863" w14:textId="0FB5C5F3" w:rsidR="008D21EA" w:rsidRPr="00BC6711" w:rsidRDefault="008D21EA" w:rsidP="001518DD">
            <w:pPr>
              <w:spacing w:line="276" w:lineRule="auto"/>
              <w:jc w:val="center"/>
              <w:rPr>
                <w:rFonts w:cstheme="minorHAnsi"/>
                <w:sz w:val="18"/>
                <w:szCs w:val="18"/>
              </w:rPr>
            </w:pPr>
            <w:del w:id="471" w:author="Autor">
              <w:r w:rsidRPr="00BC6711" w:rsidDel="00F2418E">
                <w:rPr>
                  <w:rFonts w:cstheme="minorHAnsi"/>
                  <w:sz w:val="18"/>
                  <w:szCs w:val="18"/>
                </w:rPr>
                <w:delText>21</w:delText>
              </w:r>
            </w:del>
          </w:p>
        </w:tc>
      </w:tr>
      <w:tr w:rsidR="008D21EA" w:rsidRPr="00BC6711" w14:paraId="29108D04" w14:textId="77777777" w:rsidTr="04CC2E9D">
        <w:trPr>
          <w:jc w:val="center"/>
        </w:trPr>
        <w:tc>
          <w:tcPr>
            <w:tcW w:w="562" w:type="dxa"/>
            <w:shd w:val="clear" w:color="auto" w:fill="E2EFD9" w:themeFill="accent6" w:themeFillTint="33"/>
            <w:vAlign w:val="bottom"/>
          </w:tcPr>
          <w:p w14:paraId="2BA12C29" w14:textId="77777777" w:rsidR="008D21EA" w:rsidRPr="00BC6711" w:rsidRDefault="008D21EA" w:rsidP="001518DD">
            <w:pPr>
              <w:spacing w:line="276" w:lineRule="auto"/>
              <w:rPr>
                <w:rFonts w:cstheme="minorHAnsi"/>
                <w:sz w:val="18"/>
                <w:szCs w:val="18"/>
              </w:rPr>
            </w:pPr>
            <w:r w:rsidRPr="00BC6711">
              <w:rPr>
                <w:rFonts w:cstheme="minorHAnsi"/>
                <w:sz w:val="18"/>
                <w:szCs w:val="18"/>
              </w:rPr>
              <w:t>13.</w:t>
            </w:r>
          </w:p>
        </w:tc>
        <w:tc>
          <w:tcPr>
            <w:tcW w:w="4116" w:type="dxa"/>
            <w:shd w:val="clear" w:color="auto" w:fill="E2EFD9" w:themeFill="accent6" w:themeFillTint="33"/>
            <w:vAlign w:val="bottom"/>
          </w:tcPr>
          <w:p w14:paraId="6127EBAC" w14:textId="77777777" w:rsidR="008D21EA" w:rsidRPr="00BC6711" w:rsidRDefault="008D21EA" w:rsidP="001518DD">
            <w:pPr>
              <w:spacing w:line="276" w:lineRule="auto"/>
              <w:rPr>
                <w:rFonts w:cstheme="minorHAnsi"/>
                <w:sz w:val="18"/>
                <w:szCs w:val="18"/>
              </w:rPr>
            </w:pPr>
            <w:r>
              <w:rPr>
                <w:rFonts w:cstheme="minorHAnsi"/>
                <w:sz w:val="18"/>
                <w:szCs w:val="18"/>
              </w:rPr>
              <w:t>ChZT</w:t>
            </w:r>
          </w:p>
        </w:tc>
        <w:tc>
          <w:tcPr>
            <w:tcW w:w="1276" w:type="dxa"/>
            <w:vAlign w:val="center"/>
          </w:tcPr>
          <w:p w14:paraId="538909F6"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IX</w:t>
            </w:r>
          </w:p>
        </w:tc>
        <w:tc>
          <w:tcPr>
            <w:tcW w:w="1843" w:type="dxa"/>
            <w:vAlign w:val="center"/>
          </w:tcPr>
          <w:p w14:paraId="4B501276" w14:textId="2691602A" w:rsidR="008D21EA" w:rsidRPr="00004EB4" w:rsidRDefault="008D21EA" w:rsidP="001518DD">
            <w:pPr>
              <w:spacing w:line="276" w:lineRule="auto"/>
              <w:jc w:val="center"/>
              <w:rPr>
                <w:rFonts w:cstheme="minorHAnsi"/>
                <w:sz w:val="18"/>
                <w:szCs w:val="18"/>
              </w:rPr>
            </w:pPr>
            <w:del w:id="472" w:author="Autor">
              <w:r w:rsidRPr="00004EB4" w:rsidDel="00B10A2B">
                <w:rPr>
                  <w:rFonts w:ascii="Calibri" w:hAnsi="Calibri"/>
                  <w:bCs/>
                  <w:color w:val="000000"/>
                  <w:sz w:val="18"/>
                </w:rPr>
                <w:delText>359</w:delText>
              </w:r>
            </w:del>
            <w:ins w:id="473" w:author="Autor">
              <w:r w:rsidR="00B10A2B">
                <w:rPr>
                  <w:rFonts w:ascii="Calibri" w:hAnsi="Calibri"/>
                  <w:bCs/>
                  <w:color w:val="000000"/>
                  <w:sz w:val="18"/>
                </w:rPr>
                <w:t>127</w:t>
              </w:r>
            </w:ins>
          </w:p>
        </w:tc>
        <w:tc>
          <w:tcPr>
            <w:tcW w:w="1847" w:type="dxa"/>
            <w:vAlign w:val="center"/>
          </w:tcPr>
          <w:p w14:paraId="59E10884" w14:textId="4B77B186" w:rsidR="008D21EA" w:rsidRPr="00BC6711" w:rsidRDefault="008D21EA" w:rsidP="001518DD">
            <w:pPr>
              <w:spacing w:line="276" w:lineRule="auto"/>
              <w:jc w:val="center"/>
              <w:rPr>
                <w:rFonts w:cstheme="minorHAnsi"/>
                <w:sz w:val="18"/>
                <w:szCs w:val="18"/>
              </w:rPr>
            </w:pPr>
            <w:del w:id="474" w:author="Autor">
              <w:r w:rsidRPr="00BC6711" w:rsidDel="00F2418E">
                <w:rPr>
                  <w:rFonts w:cstheme="minorHAnsi"/>
                  <w:sz w:val="18"/>
                  <w:szCs w:val="18"/>
                </w:rPr>
                <w:delText>36</w:delText>
              </w:r>
            </w:del>
          </w:p>
        </w:tc>
      </w:tr>
      <w:tr w:rsidR="008D21EA" w:rsidRPr="00BC6711" w14:paraId="2558B3B7" w14:textId="77777777" w:rsidTr="04CC2E9D">
        <w:trPr>
          <w:jc w:val="center"/>
        </w:trPr>
        <w:tc>
          <w:tcPr>
            <w:tcW w:w="562" w:type="dxa"/>
            <w:shd w:val="clear" w:color="auto" w:fill="E2EFD9" w:themeFill="accent6" w:themeFillTint="33"/>
            <w:vAlign w:val="bottom"/>
          </w:tcPr>
          <w:p w14:paraId="7AFE9CDB" w14:textId="77777777" w:rsidR="008D21EA" w:rsidRPr="00BC6711" w:rsidRDefault="008D21EA" w:rsidP="001518DD">
            <w:pPr>
              <w:spacing w:line="276" w:lineRule="auto"/>
              <w:rPr>
                <w:rFonts w:cstheme="minorHAnsi"/>
                <w:sz w:val="18"/>
                <w:szCs w:val="18"/>
              </w:rPr>
            </w:pPr>
            <w:r w:rsidRPr="00BC6711">
              <w:rPr>
                <w:rFonts w:cstheme="minorHAnsi"/>
                <w:sz w:val="18"/>
                <w:szCs w:val="18"/>
              </w:rPr>
              <w:t>14.</w:t>
            </w:r>
          </w:p>
        </w:tc>
        <w:tc>
          <w:tcPr>
            <w:tcW w:w="4116" w:type="dxa"/>
            <w:shd w:val="clear" w:color="auto" w:fill="E2EFD9" w:themeFill="accent6" w:themeFillTint="33"/>
            <w:vAlign w:val="bottom"/>
          </w:tcPr>
          <w:p w14:paraId="14D46590" w14:textId="77777777" w:rsidR="008D21EA" w:rsidRPr="00BC6711" w:rsidRDefault="008D21EA" w:rsidP="001518DD">
            <w:pPr>
              <w:spacing w:line="276" w:lineRule="auto"/>
              <w:rPr>
                <w:rFonts w:cstheme="minorHAnsi"/>
                <w:sz w:val="18"/>
                <w:szCs w:val="18"/>
              </w:rPr>
            </w:pPr>
            <w:r w:rsidRPr="00BC6711">
              <w:rPr>
                <w:rFonts w:cstheme="minorHAnsi"/>
                <w:sz w:val="18"/>
                <w:szCs w:val="18"/>
              </w:rPr>
              <w:t>Zawartość fosforu</w:t>
            </w:r>
          </w:p>
        </w:tc>
        <w:tc>
          <w:tcPr>
            <w:tcW w:w="1276" w:type="dxa"/>
            <w:vMerge w:val="restart"/>
            <w:vAlign w:val="center"/>
          </w:tcPr>
          <w:p w14:paraId="3348FD49"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X</w:t>
            </w:r>
          </w:p>
        </w:tc>
        <w:tc>
          <w:tcPr>
            <w:tcW w:w="1843" w:type="dxa"/>
            <w:vMerge w:val="restart"/>
            <w:vAlign w:val="center"/>
          </w:tcPr>
          <w:p w14:paraId="1229A74C" w14:textId="113E6147" w:rsidR="008D21EA" w:rsidRPr="00004EB4" w:rsidRDefault="008D21EA" w:rsidP="001518DD">
            <w:pPr>
              <w:spacing w:line="276" w:lineRule="auto"/>
              <w:jc w:val="center"/>
              <w:rPr>
                <w:rFonts w:cstheme="minorHAnsi"/>
                <w:sz w:val="18"/>
                <w:szCs w:val="18"/>
              </w:rPr>
            </w:pPr>
            <w:del w:id="475" w:author="Autor">
              <w:r w:rsidRPr="00004EB4" w:rsidDel="00B10A2B">
                <w:rPr>
                  <w:rFonts w:ascii="Calibri" w:hAnsi="Calibri"/>
                  <w:bCs/>
                  <w:color w:val="000000"/>
                  <w:sz w:val="18"/>
                </w:rPr>
                <w:delText>291</w:delText>
              </w:r>
            </w:del>
            <w:ins w:id="476" w:author="Autor">
              <w:r w:rsidR="00B10A2B">
                <w:rPr>
                  <w:rFonts w:ascii="Calibri" w:hAnsi="Calibri"/>
                  <w:bCs/>
                  <w:color w:val="000000"/>
                  <w:sz w:val="18"/>
                </w:rPr>
                <w:t>99</w:t>
              </w:r>
            </w:ins>
          </w:p>
        </w:tc>
        <w:tc>
          <w:tcPr>
            <w:tcW w:w="1847" w:type="dxa"/>
            <w:vMerge w:val="restart"/>
            <w:vAlign w:val="center"/>
          </w:tcPr>
          <w:p w14:paraId="6303D6EA" w14:textId="49E24F00" w:rsidR="008D21EA" w:rsidRPr="00BC6711" w:rsidRDefault="008D21EA" w:rsidP="001518DD">
            <w:pPr>
              <w:spacing w:line="276" w:lineRule="auto"/>
              <w:jc w:val="center"/>
              <w:rPr>
                <w:rFonts w:cstheme="minorHAnsi"/>
                <w:sz w:val="18"/>
                <w:szCs w:val="18"/>
              </w:rPr>
            </w:pPr>
            <w:del w:id="477" w:author="Autor">
              <w:r w:rsidRPr="00BC6711" w:rsidDel="00F2418E">
                <w:rPr>
                  <w:rFonts w:cstheme="minorHAnsi"/>
                  <w:sz w:val="18"/>
                  <w:szCs w:val="18"/>
                </w:rPr>
                <w:delText>29</w:delText>
              </w:r>
            </w:del>
          </w:p>
        </w:tc>
      </w:tr>
      <w:tr w:rsidR="008D21EA" w:rsidRPr="00BC6711" w14:paraId="3629ABD6" w14:textId="77777777" w:rsidTr="04CC2E9D">
        <w:trPr>
          <w:jc w:val="center"/>
        </w:trPr>
        <w:tc>
          <w:tcPr>
            <w:tcW w:w="562" w:type="dxa"/>
            <w:shd w:val="clear" w:color="auto" w:fill="E2EFD9" w:themeFill="accent6" w:themeFillTint="33"/>
            <w:vAlign w:val="bottom"/>
          </w:tcPr>
          <w:p w14:paraId="56F32BC0" w14:textId="77777777" w:rsidR="008D21EA" w:rsidRPr="00BC6711" w:rsidRDefault="008D21EA" w:rsidP="001518DD">
            <w:pPr>
              <w:spacing w:line="276" w:lineRule="auto"/>
              <w:rPr>
                <w:rFonts w:cstheme="minorHAnsi"/>
                <w:sz w:val="18"/>
                <w:szCs w:val="18"/>
              </w:rPr>
            </w:pPr>
            <w:r w:rsidRPr="00BC6711">
              <w:rPr>
                <w:rFonts w:cstheme="minorHAnsi"/>
                <w:sz w:val="18"/>
                <w:szCs w:val="18"/>
              </w:rPr>
              <w:t>15.</w:t>
            </w:r>
          </w:p>
        </w:tc>
        <w:tc>
          <w:tcPr>
            <w:tcW w:w="4116" w:type="dxa"/>
            <w:shd w:val="clear" w:color="auto" w:fill="E2EFD9" w:themeFill="accent6" w:themeFillTint="33"/>
            <w:vAlign w:val="bottom"/>
          </w:tcPr>
          <w:p w14:paraId="49E24E66" w14:textId="77777777" w:rsidR="008D21EA" w:rsidRPr="00BC6711" w:rsidRDefault="008D21EA" w:rsidP="001518DD">
            <w:pPr>
              <w:spacing w:line="276" w:lineRule="auto"/>
              <w:rPr>
                <w:rFonts w:cstheme="minorHAnsi"/>
                <w:sz w:val="18"/>
                <w:szCs w:val="18"/>
              </w:rPr>
            </w:pPr>
            <w:r w:rsidRPr="00BC6711">
              <w:rPr>
                <w:rFonts w:cstheme="minorHAnsi"/>
                <w:sz w:val="18"/>
                <w:szCs w:val="18"/>
              </w:rPr>
              <w:t>Zawartość potasu</w:t>
            </w:r>
          </w:p>
        </w:tc>
        <w:tc>
          <w:tcPr>
            <w:tcW w:w="1276" w:type="dxa"/>
            <w:vMerge/>
            <w:vAlign w:val="center"/>
          </w:tcPr>
          <w:p w14:paraId="09E67D3E" w14:textId="77777777" w:rsidR="008D21EA" w:rsidRPr="00BC6711" w:rsidRDefault="008D21EA" w:rsidP="001518DD">
            <w:pPr>
              <w:spacing w:line="276" w:lineRule="auto"/>
              <w:jc w:val="center"/>
              <w:rPr>
                <w:rFonts w:cstheme="minorHAnsi"/>
                <w:sz w:val="18"/>
                <w:szCs w:val="18"/>
              </w:rPr>
            </w:pPr>
          </w:p>
        </w:tc>
        <w:tc>
          <w:tcPr>
            <w:tcW w:w="1843" w:type="dxa"/>
            <w:vMerge/>
            <w:vAlign w:val="center"/>
          </w:tcPr>
          <w:p w14:paraId="6A5F735C" w14:textId="77777777" w:rsidR="008D21EA" w:rsidRPr="00004EB4" w:rsidRDefault="008D21EA" w:rsidP="001518DD">
            <w:pPr>
              <w:spacing w:line="276" w:lineRule="auto"/>
              <w:jc w:val="center"/>
              <w:rPr>
                <w:rFonts w:cstheme="minorHAnsi"/>
                <w:sz w:val="18"/>
                <w:szCs w:val="18"/>
              </w:rPr>
            </w:pPr>
          </w:p>
        </w:tc>
        <w:tc>
          <w:tcPr>
            <w:tcW w:w="1847" w:type="dxa"/>
            <w:vMerge/>
            <w:vAlign w:val="center"/>
          </w:tcPr>
          <w:p w14:paraId="6AD98755" w14:textId="77777777" w:rsidR="008D21EA" w:rsidRPr="00BC6711" w:rsidRDefault="008D21EA" w:rsidP="001518DD">
            <w:pPr>
              <w:spacing w:line="276" w:lineRule="auto"/>
              <w:jc w:val="center"/>
              <w:rPr>
                <w:rFonts w:cstheme="minorHAnsi"/>
                <w:sz w:val="18"/>
                <w:szCs w:val="18"/>
              </w:rPr>
            </w:pPr>
          </w:p>
        </w:tc>
      </w:tr>
      <w:tr w:rsidR="008D21EA" w:rsidRPr="00BC6711" w14:paraId="6F5FB587" w14:textId="77777777" w:rsidTr="04CC2E9D">
        <w:trPr>
          <w:jc w:val="center"/>
        </w:trPr>
        <w:tc>
          <w:tcPr>
            <w:tcW w:w="562" w:type="dxa"/>
            <w:shd w:val="clear" w:color="auto" w:fill="E2EFD9" w:themeFill="accent6" w:themeFillTint="33"/>
            <w:vAlign w:val="bottom"/>
          </w:tcPr>
          <w:p w14:paraId="77B1F034" w14:textId="77777777" w:rsidR="008D21EA" w:rsidRPr="00BC6711" w:rsidRDefault="008D21EA" w:rsidP="001518DD">
            <w:pPr>
              <w:spacing w:line="276" w:lineRule="auto"/>
              <w:rPr>
                <w:rFonts w:cstheme="minorHAnsi"/>
                <w:sz w:val="18"/>
                <w:szCs w:val="18"/>
              </w:rPr>
            </w:pPr>
            <w:r w:rsidRPr="00BC6711">
              <w:rPr>
                <w:rFonts w:cstheme="minorHAnsi"/>
                <w:sz w:val="18"/>
                <w:szCs w:val="18"/>
              </w:rPr>
              <w:t>16.</w:t>
            </w:r>
          </w:p>
        </w:tc>
        <w:tc>
          <w:tcPr>
            <w:tcW w:w="4116" w:type="dxa"/>
            <w:shd w:val="clear" w:color="auto" w:fill="E2EFD9" w:themeFill="accent6" w:themeFillTint="33"/>
            <w:vAlign w:val="bottom"/>
          </w:tcPr>
          <w:p w14:paraId="0058F554" w14:textId="77777777" w:rsidR="008D21EA" w:rsidRPr="00BC6711" w:rsidRDefault="008D21EA" w:rsidP="001518DD">
            <w:pPr>
              <w:spacing w:line="276" w:lineRule="auto"/>
              <w:rPr>
                <w:rFonts w:cstheme="minorHAnsi"/>
                <w:sz w:val="18"/>
                <w:szCs w:val="18"/>
              </w:rPr>
            </w:pPr>
            <w:r w:rsidRPr="00BC6711">
              <w:rPr>
                <w:rFonts w:cstheme="minorHAnsi"/>
                <w:sz w:val="18"/>
                <w:szCs w:val="18"/>
              </w:rPr>
              <w:t xml:space="preserve">Oznaczenia bakterii z rodzaju Salmonella, E.coli, Enterobacteriaceae, </w:t>
            </w:r>
          </w:p>
        </w:tc>
        <w:tc>
          <w:tcPr>
            <w:tcW w:w="1276" w:type="dxa"/>
            <w:vMerge w:val="restart"/>
            <w:vAlign w:val="center"/>
          </w:tcPr>
          <w:p w14:paraId="6FC8437F"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XI</w:t>
            </w:r>
          </w:p>
        </w:tc>
        <w:tc>
          <w:tcPr>
            <w:tcW w:w="1843" w:type="dxa"/>
            <w:vMerge w:val="restart"/>
            <w:vAlign w:val="center"/>
          </w:tcPr>
          <w:p w14:paraId="70D250E0" w14:textId="07746462" w:rsidR="008D21EA" w:rsidRPr="00004EB4" w:rsidRDefault="008D21EA" w:rsidP="001518DD">
            <w:pPr>
              <w:spacing w:line="276" w:lineRule="auto"/>
              <w:jc w:val="center"/>
              <w:rPr>
                <w:rFonts w:cstheme="minorHAnsi"/>
                <w:sz w:val="18"/>
                <w:szCs w:val="18"/>
              </w:rPr>
            </w:pPr>
            <w:del w:id="478" w:author="Autor">
              <w:r w:rsidRPr="00004EB4" w:rsidDel="00B10A2B">
                <w:rPr>
                  <w:rFonts w:ascii="Calibri" w:hAnsi="Calibri"/>
                  <w:bCs/>
                  <w:color w:val="000000"/>
                  <w:sz w:val="18"/>
                </w:rPr>
                <w:delText>291</w:delText>
              </w:r>
            </w:del>
            <w:ins w:id="479" w:author="Autor">
              <w:r w:rsidR="00B10A2B">
                <w:rPr>
                  <w:rFonts w:ascii="Calibri" w:hAnsi="Calibri"/>
                  <w:bCs/>
                  <w:color w:val="000000"/>
                  <w:sz w:val="18"/>
                </w:rPr>
                <w:t>97</w:t>
              </w:r>
            </w:ins>
          </w:p>
        </w:tc>
        <w:tc>
          <w:tcPr>
            <w:tcW w:w="1847" w:type="dxa"/>
            <w:vMerge w:val="restart"/>
            <w:vAlign w:val="center"/>
          </w:tcPr>
          <w:p w14:paraId="4F75A59F" w14:textId="09FD8D5E" w:rsidR="008D21EA" w:rsidRPr="00BC6711" w:rsidRDefault="008D21EA" w:rsidP="001518DD">
            <w:pPr>
              <w:spacing w:line="276" w:lineRule="auto"/>
              <w:jc w:val="center"/>
              <w:rPr>
                <w:rFonts w:cstheme="minorHAnsi"/>
                <w:sz w:val="18"/>
                <w:szCs w:val="18"/>
              </w:rPr>
            </w:pPr>
            <w:del w:id="480" w:author="Autor">
              <w:r w:rsidRPr="00BC6711" w:rsidDel="00F2418E">
                <w:rPr>
                  <w:rFonts w:cstheme="minorHAnsi"/>
                  <w:sz w:val="18"/>
                  <w:szCs w:val="18"/>
                </w:rPr>
                <w:delText>29</w:delText>
              </w:r>
            </w:del>
          </w:p>
        </w:tc>
      </w:tr>
      <w:tr w:rsidR="008D21EA" w:rsidRPr="00BC6711" w14:paraId="79D6548C" w14:textId="77777777" w:rsidTr="04CC2E9D">
        <w:trPr>
          <w:jc w:val="center"/>
        </w:trPr>
        <w:tc>
          <w:tcPr>
            <w:tcW w:w="562" w:type="dxa"/>
            <w:shd w:val="clear" w:color="auto" w:fill="E2EFD9" w:themeFill="accent6" w:themeFillTint="33"/>
            <w:vAlign w:val="bottom"/>
          </w:tcPr>
          <w:p w14:paraId="45C3E40B" w14:textId="77777777" w:rsidR="008D21EA" w:rsidRPr="00BC6711" w:rsidRDefault="008D21EA" w:rsidP="001518DD">
            <w:pPr>
              <w:spacing w:line="276" w:lineRule="auto"/>
              <w:rPr>
                <w:rFonts w:cstheme="minorHAnsi"/>
                <w:sz w:val="18"/>
                <w:szCs w:val="18"/>
              </w:rPr>
            </w:pPr>
            <w:r w:rsidRPr="00BC6711">
              <w:rPr>
                <w:rFonts w:cstheme="minorHAnsi"/>
                <w:sz w:val="18"/>
                <w:szCs w:val="18"/>
              </w:rPr>
              <w:t>17.</w:t>
            </w:r>
          </w:p>
        </w:tc>
        <w:tc>
          <w:tcPr>
            <w:tcW w:w="4116" w:type="dxa"/>
            <w:shd w:val="clear" w:color="auto" w:fill="E2EFD9" w:themeFill="accent6" w:themeFillTint="33"/>
            <w:vAlign w:val="bottom"/>
          </w:tcPr>
          <w:p w14:paraId="07105856" w14:textId="77777777" w:rsidR="008D21EA" w:rsidRPr="00BC6711" w:rsidRDefault="008D21EA" w:rsidP="001518DD">
            <w:pPr>
              <w:spacing w:line="276" w:lineRule="auto"/>
              <w:rPr>
                <w:rFonts w:cstheme="minorHAnsi"/>
                <w:sz w:val="18"/>
                <w:szCs w:val="18"/>
              </w:rPr>
            </w:pPr>
            <w:r w:rsidRPr="00BC6711">
              <w:rPr>
                <w:rFonts w:cstheme="minorHAnsi"/>
                <w:sz w:val="18"/>
                <w:szCs w:val="18"/>
              </w:rPr>
              <w:t xml:space="preserve">Oznaczenie jaja pasożytów Ascaris sp., Trichuris sp., Toxocara sp. - ATT </w:t>
            </w:r>
          </w:p>
        </w:tc>
        <w:tc>
          <w:tcPr>
            <w:tcW w:w="1276" w:type="dxa"/>
            <w:vMerge/>
            <w:vAlign w:val="center"/>
          </w:tcPr>
          <w:p w14:paraId="191982A8" w14:textId="77777777" w:rsidR="008D21EA" w:rsidRPr="00BC6711" w:rsidRDefault="008D21EA" w:rsidP="001518DD">
            <w:pPr>
              <w:spacing w:line="276" w:lineRule="auto"/>
              <w:jc w:val="center"/>
              <w:rPr>
                <w:rFonts w:cstheme="minorHAnsi"/>
                <w:sz w:val="18"/>
                <w:szCs w:val="18"/>
              </w:rPr>
            </w:pPr>
          </w:p>
        </w:tc>
        <w:tc>
          <w:tcPr>
            <w:tcW w:w="1843" w:type="dxa"/>
            <w:vMerge/>
            <w:vAlign w:val="center"/>
          </w:tcPr>
          <w:p w14:paraId="02B62F57" w14:textId="77777777" w:rsidR="008D21EA" w:rsidRPr="00004EB4" w:rsidRDefault="008D21EA" w:rsidP="001518DD">
            <w:pPr>
              <w:spacing w:line="276" w:lineRule="auto"/>
              <w:jc w:val="center"/>
              <w:rPr>
                <w:rFonts w:cstheme="minorHAnsi"/>
                <w:sz w:val="18"/>
                <w:szCs w:val="18"/>
              </w:rPr>
            </w:pPr>
          </w:p>
        </w:tc>
        <w:tc>
          <w:tcPr>
            <w:tcW w:w="1847" w:type="dxa"/>
            <w:vMerge/>
            <w:vAlign w:val="center"/>
          </w:tcPr>
          <w:p w14:paraId="2242DAF3" w14:textId="77777777" w:rsidR="008D21EA" w:rsidRPr="00BC6711" w:rsidRDefault="008D21EA" w:rsidP="001518DD">
            <w:pPr>
              <w:spacing w:line="276" w:lineRule="auto"/>
              <w:jc w:val="center"/>
              <w:rPr>
                <w:rFonts w:cstheme="minorHAnsi"/>
                <w:sz w:val="18"/>
                <w:szCs w:val="18"/>
              </w:rPr>
            </w:pPr>
          </w:p>
        </w:tc>
      </w:tr>
      <w:tr w:rsidR="008D21EA" w:rsidRPr="00BC6711" w14:paraId="0C489F80" w14:textId="77777777" w:rsidTr="04CC2E9D">
        <w:trPr>
          <w:jc w:val="center"/>
        </w:trPr>
        <w:tc>
          <w:tcPr>
            <w:tcW w:w="562" w:type="dxa"/>
            <w:shd w:val="clear" w:color="auto" w:fill="E2EFD9" w:themeFill="accent6" w:themeFillTint="33"/>
            <w:vAlign w:val="bottom"/>
          </w:tcPr>
          <w:p w14:paraId="2E767F83" w14:textId="77777777" w:rsidR="008D21EA" w:rsidRPr="00BC6711" w:rsidRDefault="008D21EA" w:rsidP="001518DD">
            <w:pPr>
              <w:spacing w:line="276" w:lineRule="auto"/>
              <w:rPr>
                <w:rFonts w:cstheme="minorHAnsi"/>
                <w:sz w:val="18"/>
                <w:szCs w:val="18"/>
              </w:rPr>
            </w:pPr>
            <w:r w:rsidRPr="00BC6711">
              <w:rPr>
                <w:rFonts w:cstheme="minorHAnsi"/>
                <w:sz w:val="18"/>
                <w:szCs w:val="18"/>
              </w:rPr>
              <w:t>18.</w:t>
            </w:r>
          </w:p>
        </w:tc>
        <w:tc>
          <w:tcPr>
            <w:tcW w:w="4116" w:type="dxa"/>
            <w:shd w:val="clear" w:color="auto" w:fill="E2EFD9" w:themeFill="accent6" w:themeFillTint="33"/>
            <w:vAlign w:val="bottom"/>
          </w:tcPr>
          <w:p w14:paraId="130699C9" w14:textId="72F7D103" w:rsidR="008D21EA" w:rsidRPr="00BC6711" w:rsidRDefault="008D21EA" w:rsidP="00A865C5">
            <w:pPr>
              <w:spacing w:line="276" w:lineRule="auto"/>
              <w:rPr>
                <w:rFonts w:cstheme="minorHAnsi"/>
                <w:sz w:val="18"/>
                <w:szCs w:val="18"/>
              </w:rPr>
            </w:pPr>
            <w:r>
              <w:rPr>
                <w:rFonts w:cstheme="minorHAnsi"/>
                <w:sz w:val="18"/>
                <w:szCs w:val="18"/>
              </w:rPr>
              <w:t>M</w:t>
            </w:r>
            <w:r w:rsidRPr="00BC6711">
              <w:rPr>
                <w:rFonts w:cstheme="minorHAnsi"/>
                <w:sz w:val="18"/>
                <w:szCs w:val="18"/>
              </w:rPr>
              <w:t>akroskopow</w:t>
            </w:r>
            <w:r>
              <w:rPr>
                <w:rFonts w:cstheme="minorHAnsi"/>
                <w:sz w:val="18"/>
                <w:szCs w:val="18"/>
              </w:rPr>
              <w:t>e</w:t>
            </w:r>
            <w:r w:rsidRPr="00BC6711">
              <w:rPr>
                <w:rFonts w:cstheme="minorHAnsi"/>
                <w:sz w:val="18"/>
                <w:szCs w:val="18"/>
              </w:rPr>
              <w:t xml:space="preserve"> zanieczyszcze</w:t>
            </w:r>
            <w:r>
              <w:rPr>
                <w:rFonts w:cstheme="minorHAnsi"/>
                <w:sz w:val="18"/>
                <w:szCs w:val="18"/>
              </w:rPr>
              <w:t>nia</w:t>
            </w:r>
            <w:r w:rsidRPr="00BC6711">
              <w:rPr>
                <w:rFonts w:cstheme="minorHAnsi"/>
                <w:sz w:val="18"/>
                <w:szCs w:val="18"/>
              </w:rPr>
              <w:t xml:space="preserve"> masy</w:t>
            </w:r>
            <w:r w:rsidRPr="00BC6711">
              <w:rPr>
                <w:rFonts w:cstheme="minorHAnsi"/>
                <w:sz w:val="18"/>
                <w:szCs w:val="18"/>
              </w:rPr>
              <w:br/>
              <w:t>pofermentacyjnej (</w:t>
            </w:r>
            <w:r w:rsidR="00A865C5">
              <w:rPr>
                <w:rFonts w:cstheme="minorHAnsi"/>
                <w:sz w:val="18"/>
                <w:szCs w:val="18"/>
              </w:rPr>
              <w:t xml:space="preserve">pozostałości po opakowaniach) </w:t>
            </w:r>
          </w:p>
        </w:tc>
        <w:tc>
          <w:tcPr>
            <w:tcW w:w="1276" w:type="dxa"/>
            <w:vAlign w:val="center"/>
          </w:tcPr>
          <w:p w14:paraId="7F467BA6" w14:textId="77777777" w:rsidR="008D21EA" w:rsidRPr="00BC6711" w:rsidRDefault="008D21EA" w:rsidP="001518DD">
            <w:pPr>
              <w:spacing w:line="276" w:lineRule="auto"/>
              <w:jc w:val="center"/>
              <w:rPr>
                <w:rFonts w:cstheme="minorHAnsi"/>
                <w:sz w:val="18"/>
                <w:szCs w:val="18"/>
              </w:rPr>
            </w:pPr>
            <w:r>
              <w:rPr>
                <w:rFonts w:cstheme="minorHAnsi"/>
                <w:sz w:val="18"/>
                <w:szCs w:val="18"/>
              </w:rPr>
              <w:t>GRUPA</w:t>
            </w:r>
            <w:r w:rsidRPr="00BC6711">
              <w:rPr>
                <w:rFonts w:cstheme="minorHAnsi"/>
                <w:sz w:val="18"/>
                <w:szCs w:val="18"/>
              </w:rPr>
              <w:t xml:space="preserve"> XII</w:t>
            </w:r>
          </w:p>
        </w:tc>
        <w:tc>
          <w:tcPr>
            <w:tcW w:w="1843" w:type="dxa"/>
            <w:vAlign w:val="center"/>
          </w:tcPr>
          <w:p w14:paraId="4E028205" w14:textId="77777777" w:rsidR="008D21EA" w:rsidRPr="00004EB4" w:rsidRDefault="008D21EA" w:rsidP="001518DD">
            <w:pPr>
              <w:spacing w:line="276" w:lineRule="auto"/>
              <w:jc w:val="center"/>
              <w:rPr>
                <w:rFonts w:cstheme="minorHAnsi"/>
                <w:sz w:val="18"/>
                <w:szCs w:val="18"/>
              </w:rPr>
            </w:pPr>
            <w:r w:rsidRPr="00004EB4">
              <w:rPr>
                <w:rFonts w:ascii="Calibri" w:hAnsi="Calibri"/>
                <w:bCs/>
                <w:color w:val="000000"/>
                <w:sz w:val="18"/>
              </w:rPr>
              <w:t>2</w:t>
            </w:r>
          </w:p>
        </w:tc>
        <w:tc>
          <w:tcPr>
            <w:tcW w:w="1847" w:type="dxa"/>
            <w:vAlign w:val="center"/>
          </w:tcPr>
          <w:p w14:paraId="5142D740" w14:textId="5F2504DF" w:rsidR="008D21EA" w:rsidRPr="00BC6711" w:rsidRDefault="008D21EA" w:rsidP="001518DD">
            <w:pPr>
              <w:spacing w:line="276" w:lineRule="auto"/>
              <w:jc w:val="center"/>
              <w:rPr>
                <w:rFonts w:cstheme="minorHAnsi"/>
                <w:sz w:val="18"/>
                <w:szCs w:val="18"/>
              </w:rPr>
            </w:pPr>
            <w:del w:id="481" w:author="Autor">
              <w:r w:rsidRPr="00BC6711" w:rsidDel="00F2418E">
                <w:rPr>
                  <w:rFonts w:cstheme="minorHAnsi"/>
                  <w:sz w:val="18"/>
                  <w:szCs w:val="18"/>
                </w:rPr>
                <w:delText>3</w:delText>
              </w:r>
            </w:del>
          </w:p>
        </w:tc>
      </w:tr>
    </w:tbl>
    <w:p w14:paraId="3425AC48" w14:textId="77777777" w:rsidR="00FF1014" w:rsidRDefault="00FF1014" w:rsidP="0022689F"/>
    <w:p w14:paraId="082CC69A" w14:textId="77777777" w:rsidR="00FF1014" w:rsidRDefault="00FF1014">
      <w:pPr>
        <w:rPr>
          <w:rFonts w:eastAsiaTheme="majorEastAsia" w:cstheme="minorHAnsi"/>
          <w:b/>
          <w:color w:val="C00000"/>
          <w:sz w:val="32"/>
          <w:szCs w:val="32"/>
        </w:rPr>
      </w:pPr>
      <w:r>
        <w:rPr>
          <w:rFonts w:eastAsiaTheme="majorEastAsia" w:cstheme="minorHAnsi"/>
          <w:b/>
          <w:color w:val="C00000"/>
          <w:sz w:val="32"/>
          <w:szCs w:val="32"/>
        </w:rPr>
        <w:br w:type="page"/>
      </w:r>
    </w:p>
    <w:p w14:paraId="0C874B48" w14:textId="0A9F8517" w:rsidR="008D73B4" w:rsidRPr="008D73B4" w:rsidRDefault="008D21EA" w:rsidP="00455A75">
      <w:pPr>
        <w:keepNext/>
        <w:keepLines/>
        <w:spacing w:before="240" w:after="0" w:line="276" w:lineRule="auto"/>
        <w:ind w:left="720"/>
        <w:jc w:val="center"/>
        <w:outlineLvl w:val="0"/>
        <w:rPr>
          <w:rFonts w:eastAsiaTheme="majorEastAsia" w:cstheme="minorHAnsi"/>
          <w:b/>
          <w:color w:val="C00000"/>
          <w:sz w:val="32"/>
          <w:szCs w:val="32"/>
        </w:rPr>
      </w:pPr>
      <w:bookmarkStart w:id="482" w:name="_Toc76032559"/>
      <w:r>
        <w:rPr>
          <w:rFonts w:eastAsiaTheme="majorEastAsia" w:cstheme="minorHAnsi"/>
          <w:b/>
          <w:color w:val="C00000"/>
          <w:sz w:val="32"/>
          <w:szCs w:val="32"/>
        </w:rPr>
        <w:lastRenderedPageBreak/>
        <w:t>CZĘŚĆ D</w:t>
      </w:r>
      <w:r w:rsidR="003F5EFC">
        <w:rPr>
          <w:rFonts w:eastAsiaTheme="majorEastAsia" w:cstheme="minorHAnsi"/>
          <w:b/>
          <w:color w:val="C00000"/>
          <w:sz w:val="32"/>
          <w:szCs w:val="32"/>
        </w:rPr>
        <w:t xml:space="preserve"> - </w:t>
      </w:r>
      <w:r w:rsidR="008D73B4" w:rsidRPr="008D73B4">
        <w:rPr>
          <w:rFonts w:eastAsiaTheme="majorEastAsia" w:cstheme="minorHAnsi"/>
          <w:b/>
          <w:color w:val="C00000"/>
          <w:sz w:val="32"/>
          <w:szCs w:val="32"/>
        </w:rPr>
        <w:t>Wy</w:t>
      </w:r>
      <w:r w:rsidR="008D73B4">
        <w:rPr>
          <w:rFonts w:eastAsiaTheme="majorEastAsia" w:cstheme="minorHAnsi"/>
          <w:b/>
          <w:color w:val="C00000"/>
          <w:sz w:val="32"/>
          <w:szCs w:val="32"/>
        </w:rPr>
        <w:t>ciąg z dokumentacji Przedsięwzięcia PCP „Innowacyjna biogazownia” – Postępowanie nr 98/20/PU/P80</w:t>
      </w:r>
      <w:bookmarkEnd w:id="482"/>
    </w:p>
    <w:p w14:paraId="4DBF9945" w14:textId="38F62D95" w:rsidR="008D73B4" w:rsidRDefault="008D73B4" w:rsidP="0022689F"/>
    <w:p w14:paraId="27E115A1" w14:textId="1E42B669" w:rsidR="009B50D2" w:rsidRPr="00455A75" w:rsidRDefault="009B50D2" w:rsidP="009B50D2">
      <w:pPr>
        <w:spacing w:line="276" w:lineRule="auto"/>
        <w:jc w:val="both"/>
        <w:rPr>
          <w:rFonts w:ascii="Calibri" w:eastAsia="Calibri" w:hAnsi="Calibri" w:cs="Calibri"/>
        </w:rPr>
      </w:pPr>
      <w:r w:rsidRPr="4D4A09F5">
        <w:rPr>
          <w:rFonts w:ascii="Calibri" w:eastAsia="Calibri" w:hAnsi="Calibri" w:cs="Calibri"/>
        </w:rPr>
        <w:t xml:space="preserve">Cześć D zawiera wyciąg z dokumentacji Przedsięwzięcia PCP w zakresie niezbędnym do zapoznania się przez Partnera Strategicznego.  </w:t>
      </w:r>
    </w:p>
    <w:p w14:paraId="7D30EBCC" w14:textId="60FD2D9F" w:rsidR="007A0603" w:rsidRDefault="009B50D2" w:rsidP="009B50D2">
      <w:pPr>
        <w:spacing w:line="276" w:lineRule="auto"/>
        <w:jc w:val="both"/>
        <w:rPr>
          <w:rFonts w:ascii="Calibri" w:eastAsia="Calibri" w:hAnsi="Calibri" w:cs="Calibri"/>
        </w:rPr>
      </w:pPr>
      <w:r w:rsidRPr="36A70569">
        <w:rPr>
          <w:rFonts w:ascii="Calibri" w:eastAsia="Calibri" w:hAnsi="Calibri" w:cs="Calibri"/>
        </w:rPr>
        <w:t xml:space="preserve">W </w:t>
      </w:r>
      <w:r>
        <w:rPr>
          <w:rFonts w:ascii="Calibri" w:eastAsia="Calibri" w:hAnsi="Calibri" w:cs="Calibri"/>
        </w:rPr>
        <w:t>rozdziale I przedstawiono w</w:t>
      </w:r>
      <w:r w:rsidRPr="009B50D2">
        <w:rPr>
          <w:rFonts w:ascii="Calibri" w:eastAsia="Calibri" w:hAnsi="Calibri" w:cs="Calibri"/>
        </w:rPr>
        <w:t xml:space="preserve">yciąg z </w:t>
      </w:r>
      <w:r>
        <w:rPr>
          <w:rFonts w:ascii="Calibri" w:eastAsia="Calibri" w:hAnsi="Calibri" w:cs="Calibri"/>
        </w:rPr>
        <w:t xml:space="preserve">dokumentacji Przedsięwzięcia PCP - „Załącznika </w:t>
      </w:r>
      <w:r w:rsidRPr="009B50D2">
        <w:rPr>
          <w:rFonts w:ascii="Calibri" w:eastAsia="Calibri" w:hAnsi="Calibri" w:cs="Calibri"/>
        </w:rPr>
        <w:t>nr 1 do Regulaminu – Wymagania stawiane Technologii Uniwersalnej Biogazowni”</w:t>
      </w:r>
      <w:r>
        <w:rPr>
          <w:rFonts w:ascii="Calibri" w:eastAsia="Calibri" w:hAnsi="Calibri" w:cs="Calibri"/>
        </w:rPr>
        <w:t xml:space="preserve">, który zawiera </w:t>
      </w:r>
      <w:r w:rsidRPr="36A70569">
        <w:rPr>
          <w:rFonts w:ascii="Calibri" w:eastAsia="Calibri" w:hAnsi="Calibri" w:cs="Calibri"/>
        </w:rPr>
        <w:t xml:space="preserve">opis </w:t>
      </w:r>
      <w:r w:rsidR="007A0603">
        <w:rPr>
          <w:rFonts w:ascii="Calibri" w:eastAsia="Calibri" w:hAnsi="Calibri" w:cs="Calibri"/>
        </w:rPr>
        <w:t xml:space="preserve">wszystkich </w:t>
      </w:r>
      <w:r w:rsidR="00AD7410">
        <w:rPr>
          <w:rFonts w:ascii="Calibri" w:eastAsia="Calibri" w:hAnsi="Calibri" w:cs="Calibri"/>
        </w:rPr>
        <w:t>Wymagań Obligatoryjnych</w:t>
      </w:r>
      <w:r w:rsidRPr="36A70569">
        <w:rPr>
          <w:rFonts w:ascii="Calibri" w:eastAsia="Calibri" w:hAnsi="Calibri" w:cs="Calibri"/>
        </w:rPr>
        <w:t xml:space="preserve">, </w:t>
      </w:r>
      <w:r w:rsidR="00AD7410">
        <w:rPr>
          <w:rFonts w:ascii="Calibri" w:eastAsia="Calibri" w:hAnsi="Calibri" w:cs="Calibri"/>
        </w:rPr>
        <w:t>Wymagań Konkursowych</w:t>
      </w:r>
      <w:r w:rsidRPr="36A70569">
        <w:rPr>
          <w:rFonts w:ascii="Calibri" w:eastAsia="Calibri" w:hAnsi="Calibri" w:cs="Calibri"/>
        </w:rPr>
        <w:t xml:space="preserve"> oraz </w:t>
      </w:r>
      <w:r w:rsidR="006753FB">
        <w:rPr>
          <w:rFonts w:ascii="Calibri" w:eastAsia="Calibri" w:hAnsi="Calibri" w:cs="Calibri"/>
        </w:rPr>
        <w:t>W</w:t>
      </w:r>
      <w:r w:rsidR="007A0603">
        <w:rPr>
          <w:rFonts w:ascii="Calibri" w:eastAsia="Calibri" w:hAnsi="Calibri" w:cs="Calibri"/>
        </w:rPr>
        <w:t xml:space="preserve">ymagań </w:t>
      </w:r>
      <w:r w:rsidR="006753FB">
        <w:rPr>
          <w:rFonts w:ascii="Calibri" w:eastAsia="Calibri" w:hAnsi="Calibri" w:cs="Calibri"/>
        </w:rPr>
        <w:t>O</w:t>
      </w:r>
      <w:r w:rsidRPr="36A70569">
        <w:rPr>
          <w:rFonts w:ascii="Calibri" w:eastAsia="Calibri" w:hAnsi="Calibri" w:cs="Calibri"/>
        </w:rPr>
        <w:t>pcjonalnych</w:t>
      </w:r>
      <w:r w:rsidR="007A0603">
        <w:rPr>
          <w:rFonts w:ascii="Calibri" w:eastAsia="Calibri" w:hAnsi="Calibri" w:cs="Calibri"/>
        </w:rPr>
        <w:t xml:space="preserve"> stawianych wobec Instalacji Ułamkowo-Technicznych oraz Demonstratora Technologii</w:t>
      </w:r>
      <w:r w:rsidRPr="36A70569">
        <w:rPr>
          <w:rFonts w:ascii="Calibri" w:eastAsia="Calibri" w:hAnsi="Calibri" w:cs="Calibri"/>
        </w:rPr>
        <w:t xml:space="preserve">, które Partner Strategiczny będzie weryfikował w imieniu Zamawiającego </w:t>
      </w:r>
      <w:r w:rsidR="007A0603">
        <w:rPr>
          <w:rFonts w:ascii="Calibri" w:eastAsia="Calibri" w:hAnsi="Calibri" w:cs="Calibri"/>
        </w:rPr>
        <w:t xml:space="preserve">w ramach testów . </w:t>
      </w:r>
    </w:p>
    <w:p w14:paraId="5BBF6003" w14:textId="6D7CDBB7" w:rsidR="007A0603" w:rsidRDefault="007A0603" w:rsidP="009B50D2">
      <w:pPr>
        <w:spacing w:line="276" w:lineRule="auto"/>
        <w:jc w:val="both"/>
        <w:rPr>
          <w:rFonts w:ascii="Calibri" w:eastAsia="Calibri" w:hAnsi="Calibri" w:cs="Calibri"/>
        </w:rPr>
      </w:pPr>
      <w:r>
        <w:rPr>
          <w:rFonts w:ascii="Calibri" w:eastAsia="Calibri" w:hAnsi="Calibri" w:cs="Calibri"/>
        </w:rPr>
        <w:t xml:space="preserve">W rozdziale II przedstawiono wyciąg </w:t>
      </w:r>
      <w:r w:rsidRPr="009B50D2">
        <w:rPr>
          <w:rFonts w:ascii="Calibri" w:eastAsia="Calibri" w:hAnsi="Calibri" w:cs="Calibri"/>
        </w:rPr>
        <w:t xml:space="preserve">z </w:t>
      </w:r>
      <w:r>
        <w:rPr>
          <w:rFonts w:ascii="Calibri" w:eastAsia="Calibri" w:hAnsi="Calibri" w:cs="Calibri"/>
        </w:rPr>
        <w:t xml:space="preserve">dokumentacji Przedsięwzięcia PCP z </w:t>
      </w:r>
      <w:r w:rsidRPr="007A0603">
        <w:rPr>
          <w:rFonts w:ascii="Calibri" w:eastAsia="Calibri" w:hAnsi="Calibri" w:cs="Calibri"/>
        </w:rPr>
        <w:t>„Załącznika nr 4 do Regulaminu - Harmonogram Przedsięwzięcia, opis Wyników Prac Etapu oraz założeń testów”</w:t>
      </w:r>
      <w:r>
        <w:rPr>
          <w:rFonts w:ascii="Calibri" w:eastAsia="Calibri" w:hAnsi="Calibri" w:cs="Calibri"/>
        </w:rPr>
        <w:t>. Zawiera on opis wyników prac e</w:t>
      </w:r>
      <w:r w:rsidRPr="007A0603">
        <w:rPr>
          <w:rFonts w:ascii="Calibri" w:eastAsia="Calibri" w:hAnsi="Calibri" w:cs="Calibri"/>
        </w:rPr>
        <w:t>tapu I i II, które Uczestnicy PCP są zobowiązani</w:t>
      </w:r>
      <w:r>
        <w:rPr>
          <w:rFonts w:ascii="Calibri" w:eastAsia="Calibri" w:hAnsi="Calibri" w:cs="Calibri"/>
        </w:rPr>
        <w:t xml:space="preserve"> złożyć, opis przygotowania do testów i opis prowadzenia t</w:t>
      </w:r>
      <w:r w:rsidRPr="007A0603">
        <w:rPr>
          <w:rFonts w:ascii="Calibri" w:eastAsia="Calibri" w:hAnsi="Calibri" w:cs="Calibri"/>
        </w:rPr>
        <w:t xml:space="preserve">estów Instalacji Ułamkowo-Technicznych </w:t>
      </w:r>
      <w:r>
        <w:rPr>
          <w:rFonts w:ascii="Calibri" w:eastAsia="Calibri" w:hAnsi="Calibri" w:cs="Calibri"/>
        </w:rPr>
        <w:t xml:space="preserve">w Etapie I </w:t>
      </w:r>
      <w:r w:rsidRPr="007A0603">
        <w:rPr>
          <w:rFonts w:ascii="Calibri" w:eastAsia="Calibri" w:hAnsi="Calibri" w:cs="Calibri"/>
        </w:rPr>
        <w:t xml:space="preserve">oraz </w:t>
      </w:r>
      <w:r>
        <w:rPr>
          <w:rFonts w:ascii="Calibri" w:eastAsia="Calibri" w:hAnsi="Calibri" w:cs="Calibri"/>
        </w:rPr>
        <w:t>t</w:t>
      </w:r>
      <w:r w:rsidRPr="007A0603">
        <w:rPr>
          <w:rFonts w:ascii="Calibri" w:eastAsia="Calibri" w:hAnsi="Calibri" w:cs="Calibri"/>
        </w:rPr>
        <w:t xml:space="preserve">estów Demonstratora Technologii </w:t>
      </w:r>
      <w:r>
        <w:rPr>
          <w:rFonts w:ascii="Calibri" w:eastAsia="Calibri" w:hAnsi="Calibri" w:cs="Calibri"/>
        </w:rPr>
        <w:t xml:space="preserve">w Etapie II. Ponadto zawarto </w:t>
      </w:r>
      <w:r w:rsidRPr="007A0603">
        <w:rPr>
          <w:rFonts w:ascii="Calibri" w:eastAsia="Calibri" w:hAnsi="Calibri" w:cs="Calibri"/>
        </w:rPr>
        <w:t xml:space="preserve">opis odbioru odpowiednio Instalacji Ułamkowo-Technicznych </w:t>
      </w:r>
      <w:r>
        <w:rPr>
          <w:rFonts w:ascii="Calibri" w:eastAsia="Calibri" w:hAnsi="Calibri" w:cs="Calibri"/>
        </w:rPr>
        <w:t>oraz</w:t>
      </w:r>
      <w:r w:rsidRPr="007A0603">
        <w:rPr>
          <w:rFonts w:ascii="Calibri" w:eastAsia="Calibri" w:hAnsi="Calibri" w:cs="Calibri"/>
        </w:rPr>
        <w:t xml:space="preserve"> Demonstratora Technologii</w:t>
      </w:r>
      <w:r>
        <w:rPr>
          <w:rFonts w:ascii="Calibri" w:eastAsia="Calibri" w:hAnsi="Calibri" w:cs="Calibri"/>
        </w:rPr>
        <w:t>.</w:t>
      </w:r>
    </w:p>
    <w:p w14:paraId="23691E14" w14:textId="544D8FA8" w:rsidR="007A0603" w:rsidRDefault="007A0603" w:rsidP="009B50D2">
      <w:pPr>
        <w:spacing w:line="276" w:lineRule="auto"/>
        <w:jc w:val="both"/>
        <w:rPr>
          <w:rFonts w:ascii="Calibri" w:eastAsia="Calibri" w:hAnsi="Calibri" w:cs="Calibri"/>
        </w:rPr>
      </w:pPr>
      <w:r>
        <w:rPr>
          <w:rFonts w:ascii="Calibri" w:eastAsia="Calibri" w:hAnsi="Calibri" w:cs="Calibri"/>
        </w:rPr>
        <w:t xml:space="preserve">W rozdziale III przedstawiono wyciąg </w:t>
      </w:r>
      <w:r w:rsidRPr="009B50D2">
        <w:rPr>
          <w:rFonts w:ascii="Calibri" w:eastAsia="Calibri" w:hAnsi="Calibri" w:cs="Calibri"/>
        </w:rPr>
        <w:t xml:space="preserve">z </w:t>
      </w:r>
      <w:r>
        <w:rPr>
          <w:rFonts w:ascii="Calibri" w:eastAsia="Calibri" w:hAnsi="Calibri" w:cs="Calibri"/>
        </w:rPr>
        <w:t xml:space="preserve">dokumentacji Przedsięwzięcia PCP z </w:t>
      </w:r>
      <w:r w:rsidRPr="007A0603">
        <w:rPr>
          <w:rFonts w:ascii="Calibri" w:eastAsia="Calibri" w:hAnsi="Calibri" w:cs="Calibri"/>
        </w:rPr>
        <w:t>„Załącznik</w:t>
      </w:r>
      <w:r>
        <w:rPr>
          <w:rFonts w:ascii="Calibri" w:eastAsia="Calibri" w:hAnsi="Calibri" w:cs="Calibri"/>
        </w:rPr>
        <w:t>a</w:t>
      </w:r>
      <w:r w:rsidRPr="007A0603">
        <w:rPr>
          <w:rFonts w:ascii="Calibri" w:eastAsia="Calibri" w:hAnsi="Calibri" w:cs="Calibri"/>
        </w:rPr>
        <w:t xml:space="preserve"> nr 6 do Regulaminu – Wymagania dla Wykonawcy po uruchomieniu Demonstratora Technologii”</w:t>
      </w:r>
      <w:r>
        <w:rPr>
          <w:rFonts w:ascii="Calibri" w:eastAsia="Calibri" w:hAnsi="Calibri" w:cs="Calibri"/>
        </w:rPr>
        <w:t xml:space="preserve">. Zawiera on opis </w:t>
      </w:r>
      <w:r>
        <w:t xml:space="preserve">wymagań względem świadczenia przez Uczestnika PCP wsparcia dla Partnera Strategicznego </w:t>
      </w:r>
      <w:r w:rsidRPr="007A0603">
        <w:rPr>
          <w:rFonts w:ascii="Calibri" w:eastAsia="Calibri" w:hAnsi="Calibri" w:cs="Calibri"/>
        </w:rPr>
        <w:t>po uruchomieniu Demonstratora Technologii</w:t>
      </w:r>
      <w:r>
        <w:rPr>
          <w:rFonts w:ascii="Calibri" w:eastAsia="Calibri" w:hAnsi="Calibri" w:cs="Calibri"/>
        </w:rPr>
        <w:t xml:space="preserve"> oraz po zakończeniu Przedsięwzięcia PCP. </w:t>
      </w:r>
    </w:p>
    <w:p w14:paraId="17CCFE42" w14:textId="3BC217CE" w:rsidR="007A0603" w:rsidRPr="007A0603" w:rsidRDefault="007A0603" w:rsidP="007A0603">
      <w:pPr>
        <w:spacing w:line="276" w:lineRule="auto"/>
        <w:jc w:val="both"/>
        <w:rPr>
          <w:rFonts w:ascii="Calibri" w:eastAsia="Calibri" w:hAnsi="Calibri" w:cs="Calibri"/>
        </w:rPr>
      </w:pPr>
      <w:r>
        <w:rPr>
          <w:rFonts w:ascii="Calibri" w:eastAsia="Calibri" w:hAnsi="Calibri" w:cs="Calibri"/>
        </w:rPr>
        <w:t xml:space="preserve">W rozdziale IV przedstawiono wyciąg </w:t>
      </w:r>
      <w:r w:rsidRPr="009B50D2">
        <w:rPr>
          <w:rFonts w:ascii="Calibri" w:eastAsia="Calibri" w:hAnsi="Calibri" w:cs="Calibri"/>
        </w:rPr>
        <w:t xml:space="preserve">z </w:t>
      </w:r>
      <w:r>
        <w:rPr>
          <w:rFonts w:ascii="Calibri" w:eastAsia="Calibri" w:hAnsi="Calibri" w:cs="Calibri"/>
        </w:rPr>
        <w:t xml:space="preserve">dokumentacji Przedsięwzięcia PCP z </w:t>
      </w:r>
      <w:r w:rsidRPr="007A0603">
        <w:rPr>
          <w:rFonts w:ascii="Calibri" w:eastAsia="Calibri" w:hAnsi="Calibri" w:cs="Calibri"/>
        </w:rPr>
        <w:t>„Załącznik</w:t>
      </w:r>
      <w:r>
        <w:rPr>
          <w:rFonts w:ascii="Calibri" w:eastAsia="Calibri" w:hAnsi="Calibri" w:cs="Calibri"/>
        </w:rPr>
        <w:t>a</w:t>
      </w:r>
      <w:r w:rsidRPr="007A0603">
        <w:rPr>
          <w:rFonts w:ascii="Calibri" w:eastAsia="Calibri" w:hAnsi="Calibri" w:cs="Calibri"/>
        </w:rPr>
        <w:t xml:space="preserve"> nr 7 do Regulaminu – Opis substratów”</w:t>
      </w:r>
      <w:r>
        <w:rPr>
          <w:rFonts w:ascii="Calibri" w:eastAsia="Calibri" w:hAnsi="Calibri" w:cs="Calibri"/>
        </w:rPr>
        <w:t xml:space="preserve">. Zawiera on </w:t>
      </w:r>
      <w:r w:rsidRPr="007A0603">
        <w:rPr>
          <w:rFonts w:ascii="Calibri" w:eastAsia="Calibri" w:hAnsi="Calibri" w:cs="Calibri"/>
        </w:rPr>
        <w:t>opis substratów i wariantów substratowych</w:t>
      </w:r>
      <w:r>
        <w:rPr>
          <w:rFonts w:ascii="Calibri" w:eastAsia="Calibri" w:hAnsi="Calibri" w:cs="Calibri"/>
        </w:rPr>
        <w:t>, jakie będą wykorzystywane do t</w:t>
      </w:r>
      <w:r w:rsidRPr="007A0603">
        <w:rPr>
          <w:rFonts w:ascii="Calibri" w:eastAsia="Calibri" w:hAnsi="Calibri" w:cs="Calibri"/>
        </w:rPr>
        <w:t>estów</w:t>
      </w:r>
      <w:r>
        <w:rPr>
          <w:rFonts w:ascii="Calibri" w:eastAsia="Calibri" w:hAnsi="Calibri" w:cs="Calibri"/>
        </w:rPr>
        <w:t xml:space="preserve"> Instalacji Ułamkowo-Technicznych oraz </w:t>
      </w:r>
      <w:r w:rsidRPr="007A0603">
        <w:rPr>
          <w:rFonts w:ascii="Calibri" w:eastAsia="Calibri" w:hAnsi="Calibri" w:cs="Calibri"/>
        </w:rPr>
        <w:t>Demonstratora Technologii</w:t>
      </w:r>
      <w:r>
        <w:rPr>
          <w:rFonts w:ascii="Calibri" w:eastAsia="Calibri" w:hAnsi="Calibri" w:cs="Calibri"/>
        </w:rPr>
        <w:t>.</w:t>
      </w:r>
    </w:p>
    <w:p w14:paraId="107011C2" w14:textId="69CC1B48" w:rsidR="007A0603" w:rsidRDefault="007A0603" w:rsidP="007A0603">
      <w:pPr>
        <w:spacing w:line="276" w:lineRule="auto"/>
        <w:jc w:val="both"/>
        <w:rPr>
          <w:rFonts w:ascii="Calibri" w:eastAsia="Calibri" w:hAnsi="Calibri" w:cs="Calibri"/>
        </w:rPr>
      </w:pPr>
      <w:r>
        <w:rPr>
          <w:rFonts w:ascii="Calibri" w:eastAsia="Calibri" w:hAnsi="Calibri" w:cs="Calibri"/>
        </w:rPr>
        <w:t xml:space="preserve">W rozdziale V przedstawiono wyciąg </w:t>
      </w:r>
      <w:r w:rsidRPr="009B50D2">
        <w:rPr>
          <w:rFonts w:ascii="Calibri" w:eastAsia="Calibri" w:hAnsi="Calibri" w:cs="Calibri"/>
        </w:rPr>
        <w:t xml:space="preserve">z </w:t>
      </w:r>
      <w:r>
        <w:rPr>
          <w:rFonts w:ascii="Calibri" w:eastAsia="Calibri" w:hAnsi="Calibri" w:cs="Calibri"/>
        </w:rPr>
        <w:t xml:space="preserve">dokumentacji Przedsięwzięcia PCP z </w:t>
      </w:r>
      <w:r w:rsidRPr="007A0603">
        <w:rPr>
          <w:rFonts w:ascii="Calibri" w:eastAsia="Calibri" w:hAnsi="Calibri" w:cs="Calibri"/>
        </w:rPr>
        <w:t>„Załącznik</w:t>
      </w:r>
      <w:r>
        <w:rPr>
          <w:rFonts w:ascii="Calibri" w:eastAsia="Calibri" w:hAnsi="Calibri" w:cs="Calibri"/>
        </w:rPr>
        <w:t xml:space="preserve">a </w:t>
      </w:r>
      <w:r w:rsidRPr="007A0603">
        <w:rPr>
          <w:rFonts w:ascii="Calibri" w:eastAsia="Calibri" w:hAnsi="Calibri" w:cs="Calibri"/>
        </w:rPr>
        <w:t xml:space="preserve">nr 8 do Regulaminu – wzór Umowy” - przedstawiający zobowiązania Uczestnika PCP związane z Demonstratorem </w:t>
      </w:r>
      <w:r>
        <w:rPr>
          <w:rFonts w:ascii="Calibri" w:eastAsia="Calibri" w:hAnsi="Calibri" w:cs="Calibri"/>
        </w:rPr>
        <w:t xml:space="preserve">Technologii </w:t>
      </w:r>
      <w:r w:rsidRPr="007A0603">
        <w:rPr>
          <w:rFonts w:ascii="Calibri" w:eastAsia="Calibri" w:hAnsi="Calibri" w:cs="Calibri"/>
        </w:rPr>
        <w:t>po zakończeniu Prac B+R.</w:t>
      </w:r>
    </w:p>
    <w:p w14:paraId="39D6A6AD" w14:textId="64706653" w:rsidR="00063BE5" w:rsidRDefault="00063BE5" w:rsidP="0022689F"/>
    <w:p w14:paraId="58C5757A" w14:textId="77777777" w:rsidR="004615FD" w:rsidRDefault="004615FD">
      <w:pPr>
        <w:rPr>
          <w:rFonts w:ascii="Calibri" w:eastAsia="Times New Roman" w:hAnsi="Calibri" w:cs="Calibri Light"/>
          <w:b/>
          <w:bCs/>
          <w:i/>
          <w:color w:val="C00000"/>
          <w:sz w:val="28"/>
          <w:szCs w:val="28"/>
        </w:rPr>
      </w:pPr>
      <w:r>
        <w:rPr>
          <w:rFonts w:ascii="Calibri" w:eastAsia="Times New Roman" w:hAnsi="Calibri" w:cs="Calibri Light"/>
          <w:b/>
          <w:bCs/>
          <w:i/>
          <w:color w:val="C00000"/>
          <w:sz w:val="28"/>
          <w:szCs w:val="28"/>
        </w:rPr>
        <w:br w:type="page"/>
      </w:r>
    </w:p>
    <w:p w14:paraId="1A6A9322" w14:textId="77777777" w:rsidR="004615FD" w:rsidRDefault="004615FD" w:rsidP="00455A75">
      <w:pPr>
        <w:keepNext/>
        <w:keepLines/>
        <w:spacing w:before="240" w:after="0" w:line="276" w:lineRule="auto"/>
        <w:ind w:left="720"/>
        <w:jc w:val="center"/>
        <w:outlineLvl w:val="0"/>
        <w:rPr>
          <w:rFonts w:ascii="Calibri" w:eastAsia="Times New Roman" w:hAnsi="Calibri" w:cs="Calibri Light"/>
          <w:b/>
          <w:bCs/>
          <w:i/>
          <w:color w:val="C00000"/>
          <w:sz w:val="28"/>
          <w:szCs w:val="28"/>
        </w:rPr>
        <w:sectPr w:rsidR="004615FD" w:rsidSect="007B254D">
          <w:headerReference w:type="even" r:id="rId8"/>
          <w:headerReference w:type="default" r:id="rId9"/>
          <w:footerReference w:type="even" r:id="rId10"/>
          <w:footerReference w:type="default" r:id="rId11"/>
          <w:headerReference w:type="first" r:id="rId12"/>
          <w:footerReference w:type="first" r:id="rId13"/>
          <w:pgSz w:w="11906" w:h="16838"/>
          <w:pgMar w:top="426" w:right="1417" w:bottom="1417" w:left="1417" w:header="708" w:footer="708" w:gutter="0"/>
          <w:cols w:space="708"/>
          <w:docGrid w:linePitch="360"/>
        </w:sectPr>
      </w:pPr>
    </w:p>
    <w:p w14:paraId="6FF2D590" w14:textId="4016E9C6" w:rsidR="003E2AC4" w:rsidRPr="00140D03" w:rsidRDefault="004615FD" w:rsidP="00140D03">
      <w:pPr>
        <w:pStyle w:val="Nagwek2"/>
        <w:jc w:val="center"/>
        <w:rPr>
          <w:rFonts w:eastAsia="Calibri Light"/>
          <w:i/>
          <w:color w:val="C00000"/>
          <w:sz w:val="32"/>
        </w:rPr>
      </w:pPr>
      <w:bookmarkStart w:id="484" w:name="_Toc76032560"/>
      <w:r w:rsidRPr="00140D03">
        <w:rPr>
          <w:rFonts w:eastAsia="Calibri Light"/>
          <w:i/>
          <w:color w:val="C00000"/>
          <w:sz w:val="32"/>
        </w:rPr>
        <w:lastRenderedPageBreak/>
        <w:t xml:space="preserve">I. </w:t>
      </w:r>
      <w:r w:rsidR="008D21EA" w:rsidRPr="00140D03">
        <w:rPr>
          <w:rFonts w:eastAsia="Calibri Light"/>
          <w:i/>
          <w:color w:val="C00000"/>
          <w:sz w:val="32"/>
        </w:rPr>
        <w:t>Wyciąg z „</w:t>
      </w:r>
      <w:r w:rsidRPr="00140D03">
        <w:rPr>
          <w:rFonts w:eastAsia="Calibri Light"/>
          <w:i/>
          <w:color w:val="C00000"/>
          <w:sz w:val="32"/>
        </w:rPr>
        <w:t>Załącznik</w:t>
      </w:r>
      <w:r w:rsidR="008D21EA" w:rsidRPr="00140D03">
        <w:rPr>
          <w:rFonts w:eastAsia="Calibri Light"/>
          <w:i/>
          <w:color w:val="C00000"/>
          <w:sz w:val="32"/>
        </w:rPr>
        <w:t>a</w:t>
      </w:r>
      <w:r w:rsidRPr="00140D03">
        <w:rPr>
          <w:rFonts w:eastAsia="Calibri Light"/>
          <w:i/>
          <w:color w:val="C00000"/>
          <w:sz w:val="32"/>
        </w:rPr>
        <w:t xml:space="preserve"> nr 1 do Regulaminu – Wymagania stawiane Technologii Uniwersalnej Biogazowni</w:t>
      </w:r>
      <w:r w:rsidR="008D21EA" w:rsidRPr="00140D03">
        <w:rPr>
          <w:rFonts w:eastAsia="Calibri Light"/>
          <w:i/>
          <w:color w:val="C00000"/>
          <w:sz w:val="32"/>
        </w:rPr>
        <w:t>”</w:t>
      </w:r>
      <w:bookmarkEnd w:id="484"/>
    </w:p>
    <w:p w14:paraId="60752D7E" w14:textId="77777777" w:rsidR="003E2AC4" w:rsidRPr="003E2AC4" w:rsidRDefault="003E2AC4" w:rsidP="0022689F"/>
    <w:p w14:paraId="31A7F2CF" w14:textId="77777777" w:rsidR="003E2AC4" w:rsidRPr="003E2AC4" w:rsidRDefault="003E2AC4" w:rsidP="003E2AC4">
      <w:pPr>
        <w:jc w:val="both"/>
        <w:rPr>
          <w:rFonts w:ascii="Calibri" w:eastAsia="Calibri" w:hAnsi="Calibri" w:cs="Calibri"/>
          <w:sz w:val="18"/>
          <w:szCs w:val="18"/>
        </w:rPr>
      </w:pPr>
      <w:r w:rsidRPr="003E2AC4">
        <w:rPr>
          <w:sz w:val="18"/>
          <w:szCs w:val="18"/>
        </w:rPr>
        <w:t xml:space="preserve">Każdorazowo, gdy dane Wymaganie odwołuje się do przepisów aktów prawa bezwzględnie obowiązującego, to odnoszą się one do ich aktualnego brzmienia z uwzględnieniem dotychczasowych zmian, a w przypadku zastąpienia tych przepisów w drodze innego aktu – wskazane odwołania odnoszą się do aktów zastępujących. </w:t>
      </w:r>
      <w:r w:rsidRPr="003E2AC4">
        <w:rPr>
          <w:rFonts w:ascii="Calibri" w:eastAsia="Calibri" w:hAnsi="Calibri" w:cs="Calibri"/>
          <w:sz w:val="18"/>
          <w:szCs w:val="18"/>
        </w:rPr>
        <w:t>Jeśli w toku Przedsięwzięcia dojdzie do zmiany wymogów technicznych lub norm wynikających z bezwzględnie obowiązujących przepisów prawa, Wykonawca jest zobowiązany dostosować opracowywany Wynik Prac Etapu oraz Wyniki Prac Etapów następujących po nim do takich zmienionych wymogów lub norm.</w:t>
      </w:r>
    </w:p>
    <w:p w14:paraId="131ACF43" w14:textId="77777777" w:rsidR="003E2AC4" w:rsidRPr="003E2AC4" w:rsidRDefault="003E2AC4" w:rsidP="003E2AC4">
      <w:pPr>
        <w:jc w:val="both"/>
        <w:rPr>
          <w:sz w:val="18"/>
          <w:szCs w:val="18"/>
        </w:rPr>
      </w:pPr>
      <w:r w:rsidRPr="003E2AC4">
        <w:rPr>
          <w:sz w:val="18"/>
          <w:szCs w:val="18"/>
        </w:rPr>
        <w:t>W niniejszym dokumencie wymagania podzielono wg poniższych kategorii: </w:t>
      </w:r>
      <w:bookmarkStart w:id="485" w:name="_GoBack"/>
      <w:bookmarkEnd w:id="485"/>
    </w:p>
    <w:p w14:paraId="068DEB93" w14:textId="77777777" w:rsidR="003E2AC4" w:rsidRPr="003E2AC4" w:rsidRDefault="003E2AC4" w:rsidP="00643162">
      <w:pPr>
        <w:pStyle w:val="Akapitzlist"/>
        <w:numPr>
          <w:ilvl w:val="0"/>
          <w:numId w:val="37"/>
        </w:numPr>
        <w:jc w:val="both"/>
        <w:rPr>
          <w:sz w:val="18"/>
          <w:szCs w:val="18"/>
        </w:rPr>
      </w:pPr>
      <w:r w:rsidRPr="003E2AC4">
        <w:rPr>
          <w:b/>
          <w:sz w:val="18"/>
          <w:szCs w:val="18"/>
        </w:rPr>
        <w:t>Technologia</w:t>
      </w:r>
      <w:r w:rsidRPr="003E2AC4">
        <w:rPr>
          <w:sz w:val="18"/>
          <w:szCs w:val="18"/>
        </w:rPr>
        <w:t> – ogólne wymagania związane z opracowaną Technologią, która zostanie zastosowana w Demonstratorze Technologii,</w:t>
      </w:r>
    </w:p>
    <w:p w14:paraId="0D931CA7" w14:textId="77777777" w:rsidR="003E2AC4" w:rsidRPr="003E2AC4" w:rsidRDefault="003E2AC4" w:rsidP="00643162">
      <w:pPr>
        <w:pStyle w:val="Akapitzlist"/>
        <w:numPr>
          <w:ilvl w:val="0"/>
          <w:numId w:val="37"/>
        </w:numPr>
        <w:jc w:val="both"/>
        <w:rPr>
          <w:sz w:val="18"/>
          <w:szCs w:val="18"/>
        </w:rPr>
      </w:pPr>
      <w:r w:rsidRPr="003E2AC4">
        <w:rPr>
          <w:b/>
          <w:sz w:val="18"/>
          <w:szCs w:val="18"/>
        </w:rPr>
        <w:t>Demonstrator</w:t>
      </w:r>
      <w:r w:rsidRPr="003E2AC4">
        <w:rPr>
          <w:sz w:val="18"/>
          <w:szCs w:val="18"/>
        </w:rPr>
        <w:t> – ogólne wymagania dla Demonstratora Technologii Uniwersalnej Biogazowni,</w:t>
      </w:r>
    </w:p>
    <w:p w14:paraId="5FBEF9A0" w14:textId="77777777" w:rsidR="003E2AC4" w:rsidRPr="003E2AC4" w:rsidRDefault="003E2AC4" w:rsidP="00643162">
      <w:pPr>
        <w:pStyle w:val="Akapitzlist"/>
        <w:numPr>
          <w:ilvl w:val="0"/>
          <w:numId w:val="37"/>
        </w:numPr>
        <w:jc w:val="both"/>
        <w:rPr>
          <w:sz w:val="18"/>
          <w:szCs w:val="18"/>
        </w:rPr>
      </w:pPr>
      <w:r w:rsidRPr="003E2AC4">
        <w:rPr>
          <w:b/>
          <w:sz w:val="18"/>
          <w:szCs w:val="18"/>
        </w:rPr>
        <w:t>Instalacja Ułamkowo-Techniczna</w:t>
      </w:r>
      <w:r w:rsidRPr="003E2AC4">
        <w:rPr>
          <w:sz w:val="18"/>
          <w:szCs w:val="18"/>
        </w:rPr>
        <w:t> – wymagania związane z Instalacjami Ułamkowo-Technicznymi,</w:t>
      </w:r>
    </w:p>
    <w:p w14:paraId="3C7B497D" w14:textId="77777777" w:rsidR="003E2AC4" w:rsidRPr="003E2AC4" w:rsidRDefault="003E2AC4" w:rsidP="00643162">
      <w:pPr>
        <w:pStyle w:val="Akapitzlist"/>
        <w:numPr>
          <w:ilvl w:val="0"/>
          <w:numId w:val="37"/>
        </w:numPr>
        <w:jc w:val="both"/>
        <w:rPr>
          <w:sz w:val="18"/>
          <w:szCs w:val="18"/>
        </w:rPr>
      </w:pPr>
      <w:r w:rsidRPr="003E2AC4">
        <w:rPr>
          <w:b/>
          <w:sz w:val="18"/>
          <w:szCs w:val="18"/>
        </w:rPr>
        <w:t>Technologia i innowacje</w:t>
      </w:r>
      <w:r w:rsidRPr="003E2AC4">
        <w:rPr>
          <w:sz w:val="18"/>
          <w:szCs w:val="18"/>
        </w:rPr>
        <w:t xml:space="preserve"> – wymagania związane z rozwiązaniami opcjonalnymi, których wykonanie Wykonawca może zadeklarować,</w:t>
      </w:r>
    </w:p>
    <w:p w14:paraId="60BF1C7F" w14:textId="77777777" w:rsidR="003E2AC4" w:rsidRPr="003E2AC4" w:rsidRDefault="003E2AC4" w:rsidP="00643162">
      <w:pPr>
        <w:pStyle w:val="Akapitzlist"/>
        <w:numPr>
          <w:ilvl w:val="0"/>
          <w:numId w:val="37"/>
        </w:numPr>
        <w:jc w:val="both"/>
        <w:rPr>
          <w:b/>
          <w:sz w:val="18"/>
          <w:szCs w:val="18"/>
        </w:rPr>
      </w:pPr>
      <w:r w:rsidRPr="003E2AC4">
        <w:rPr>
          <w:b/>
          <w:sz w:val="18"/>
          <w:szCs w:val="18"/>
        </w:rPr>
        <w:t xml:space="preserve">Koszt B+R – </w:t>
      </w:r>
      <w:r w:rsidRPr="003E2AC4">
        <w:rPr>
          <w:sz w:val="18"/>
          <w:szCs w:val="18"/>
        </w:rPr>
        <w:t>wymagania związane z kosztem realizacji poszczególnych Etapów Przedsięwzięcia przez Wykonawcę.</w:t>
      </w:r>
    </w:p>
    <w:p w14:paraId="1EB5170B" w14:textId="77777777" w:rsidR="003E2AC4" w:rsidRPr="003E2AC4" w:rsidRDefault="003E2AC4" w:rsidP="00643162">
      <w:pPr>
        <w:pStyle w:val="Akapitzlist"/>
        <w:numPr>
          <w:ilvl w:val="0"/>
          <w:numId w:val="37"/>
        </w:numPr>
        <w:jc w:val="both"/>
        <w:rPr>
          <w:b/>
          <w:sz w:val="18"/>
          <w:szCs w:val="18"/>
        </w:rPr>
      </w:pPr>
      <w:r w:rsidRPr="003E2AC4">
        <w:rPr>
          <w:b/>
          <w:sz w:val="18"/>
          <w:szCs w:val="18"/>
        </w:rPr>
        <w:t xml:space="preserve">Przychód z komercjalizacji – </w:t>
      </w:r>
      <w:r w:rsidRPr="003E2AC4">
        <w:rPr>
          <w:sz w:val="18"/>
          <w:szCs w:val="18"/>
        </w:rPr>
        <w:t>wymagania związane z udziałem w przychodzie z komercjalizacji rozwiązań opracowanych w ramach Przedsięwzięcia,</w:t>
      </w:r>
    </w:p>
    <w:p w14:paraId="0C1C24F0" w14:textId="6D876B8D" w:rsidR="003E2AC4" w:rsidRPr="003E2AC4" w:rsidRDefault="003E2AC4" w:rsidP="00643162">
      <w:pPr>
        <w:pStyle w:val="Akapitzlist"/>
        <w:numPr>
          <w:ilvl w:val="0"/>
          <w:numId w:val="37"/>
        </w:numPr>
        <w:jc w:val="both"/>
        <w:rPr>
          <w:b/>
          <w:sz w:val="18"/>
          <w:szCs w:val="18"/>
        </w:rPr>
      </w:pPr>
      <w:r w:rsidRPr="003E2AC4">
        <w:rPr>
          <w:b/>
          <w:sz w:val="18"/>
          <w:szCs w:val="18"/>
        </w:rPr>
        <w:t>Wykonawca</w:t>
      </w:r>
      <w:r w:rsidRPr="003E2AC4">
        <w:rPr>
          <w:sz w:val="18"/>
          <w:szCs w:val="18"/>
        </w:rPr>
        <w:t xml:space="preserve"> – wymagania stawiane Wykonawcy.</w:t>
      </w:r>
    </w:p>
    <w:p w14:paraId="2EC1BA05" w14:textId="77777777" w:rsidR="003E2AC4" w:rsidRPr="003E2AC4" w:rsidRDefault="003E2AC4" w:rsidP="003E2AC4">
      <w:pPr>
        <w:rPr>
          <w:sz w:val="18"/>
          <w:szCs w:val="18"/>
        </w:rPr>
      </w:pPr>
    </w:p>
    <w:p w14:paraId="590A1972" w14:textId="77777777" w:rsidR="003E2AC4" w:rsidRPr="003E2AC4" w:rsidRDefault="003E2AC4" w:rsidP="003E2AC4">
      <w:pPr>
        <w:rPr>
          <w:sz w:val="18"/>
          <w:szCs w:val="18"/>
        </w:rPr>
      </w:pPr>
      <w:r w:rsidRPr="003E2AC4">
        <w:rPr>
          <w:sz w:val="18"/>
          <w:szCs w:val="18"/>
        </w:rPr>
        <w:t xml:space="preserve">Tabela 1. Wymagania obligatoryjne w Przedsięwzięciu. </w:t>
      </w:r>
    </w:p>
    <w:tbl>
      <w:tblPr>
        <w:tblStyle w:val="Tabela-Siatka"/>
        <w:tblW w:w="14737" w:type="dxa"/>
        <w:jc w:val="center"/>
        <w:tblLayout w:type="fixed"/>
        <w:tblLook w:val="04A0" w:firstRow="1" w:lastRow="0" w:firstColumn="1" w:lastColumn="0" w:noHBand="0" w:noVBand="1"/>
      </w:tblPr>
      <w:tblGrid>
        <w:gridCol w:w="841"/>
        <w:gridCol w:w="1706"/>
        <w:gridCol w:w="2410"/>
        <w:gridCol w:w="9780"/>
      </w:tblGrid>
      <w:tr w:rsidR="003E2AC4" w:rsidRPr="003E2AC4" w14:paraId="3B83F0EC" w14:textId="77777777" w:rsidTr="003E2AC4">
        <w:trPr>
          <w:trHeight w:val="730"/>
          <w:jc w:val="center"/>
        </w:trPr>
        <w:tc>
          <w:tcPr>
            <w:tcW w:w="841" w:type="dxa"/>
            <w:shd w:val="clear" w:color="auto" w:fill="C5E0B3" w:themeFill="accent6" w:themeFillTint="66"/>
          </w:tcPr>
          <w:p w14:paraId="737F1D20" w14:textId="77777777" w:rsidR="003E2AC4" w:rsidRPr="003E2AC4" w:rsidRDefault="003E2AC4" w:rsidP="003E2AC4">
            <w:pPr>
              <w:contextualSpacing/>
              <w:jc w:val="center"/>
              <w:rPr>
                <w:b/>
                <w:sz w:val="18"/>
                <w:szCs w:val="18"/>
              </w:rPr>
            </w:pPr>
            <w:r w:rsidRPr="003E2AC4">
              <w:rPr>
                <w:b/>
                <w:sz w:val="18"/>
                <w:szCs w:val="18"/>
              </w:rPr>
              <w:t>L. p.</w:t>
            </w:r>
          </w:p>
        </w:tc>
        <w:tc>
          <w:tcPr>
            <w:tcW w:w="1706" w:type="dxa"/>
            <w:shd w:val="clear" w:color="auto" w:fill="C5E0B3" w:themeFill="accent6" w:themeFillTint="66"/>
            <w:vAlign w:val="center"/>
          </w:tcPr>
          <w:p w14:paraId="6E8D5859" w14:textId="77777777" w:rsidR="003E2AC4" w:rsidRPr="003E2AC4" w:rsidRDefault="003E2AC4" w:rsidP="003E2AC4">
            <w:pPr>
              <w:jc w:val="center"/>
              <w:rPr>
                <w:b/>
                <w:sz w:val="18"/>
                <w:szCs w:val="18"/>
              </w:rPr>
            </w:pPr>
            <w:r w:rsidRPr="003E2AC4">
              <w:rPr>
                <w:b/>
                <w:sz w:val="18"/>
                <w:szCs w:val="18"/>
              </w:rPr>
              <w:t>Kategoria</w:t>
            </w:r>
          </w:p>
        </w:tc>
        <w:tc>
          <w:tcPr>
            <w:tcW w:w="2410" w:type="dxa"/>
            <w:shd w:val="clear" w:color="auto" w:fill="C5E0B3" w:themeFill="accent6" w:themeFillTint="66"/>
            <w:vAlign w:val="center"/>
          </w:tcPr>
          <w:p w14:paraId="3F8334C2" w14:textId="77777777" w:rsidR="003E2AC4" w:rsidRPr="003E2AC4" w:rsidRDefault="003E2AC4" w:rsidP="003E2AC4">
            <w:pPr>
              <w:jc w:val="center"/>
              <w:rPr>
                <w:b/>
                <w:bCs/>
                <w:sz w:val="18"/>
                <w:szCs w:val="18"/>
              </w:rPr>
            </w:pPr>
            <w:r w:rsidRPr="003E2AC4">
              <w:rPr>
                <w:b/>
                <w:bCs/>
                <w:sz w:val="18"/>
                <w:szCs w:val="18"/>
              </w:rPr>
              <w:t>Nazwa Wymagania Obligatoryjnego</w:t>
            </w:r>
          </w:p>
        </w:tc>
        <w:tc>
          <w:tcPr>
            <w:tcW w:w="9780" w:type="dxa"/>
            <w:shd w:val="clear" w:color="auto" w:fill="C5E0B3" w:themeFill="accent6" w:themeFillTint="66"/>
            <w:vAlign w:val="center"/>
          </w:tcPr>
          <w:p w14:paraId="278BDC02" w14:textId="77777777" w:rsidR="003E2AC4" w:rsidRPr="003E2AC4" w:rsidRDefault="003E2AC4" w:rsidP="003E2AC4">
            <w:pPr>
              <w:jc w:val="center"/>
              <w:rPr>
                <w:b/>
                <w:bCs/>
                <w:sz w:val="18"/>
                <w:szCs w:val="18"/>
              </w:rPr>
            </w:pPr>
            <w:r w:rsidRPr="003E2AC4">
              <w:rPr>
                <w:b/>
                <w:bCs/>
                <w:sz w:val="18"/>
                <w:szCs w:val="18"/>
              </w:rPr>
              <w:t>Opis Wymagania Obligatoryjnego</w:t>
            </w:r>
          </w:p>
        </w:tc>
      </w:tr>
      <w:tr w:rsidR="003E2AC4" w:rsidRPr="003E2AC4" w14:paraId="1CC462E0" w14:textId="77777777" w:rsidTr="003E2AC4">
        <w:trPr>
          <w:trHeight w:val="1123"/>
          <w:jc w:val="center"/>
        </w:trPr>
        <w:tc>
          <w:tcPr>
            <w:tcW w:w="841" w:type="dxa"/>
            <w:shd w:val="clear" w:color="auto" w:fill="E2EFD9" w:themeFill="accent6" w:themeFillTint="33"/>
          </w:tcPr>
          <w:p w14:paraId="4FBE706A" w14:textId="77777777" w:rsidR="003E2AC4" w:rsidRPr="003E2AC4" w:rsidRDefault="003E2AC4" w:rsidP="00643162">
            <w:pPr>
              <w:numPr>
                <w:ilvl w:val="0"/>
                <w:numId w:val="38"/>
              </w:numPr>
              <w:contextualSpacing/>
              <w:rPr>
                <w:b/>
                <w:sz w:val="18"/>
                <w:szCs w:val="18"/>
              </w:rPr>
            </w:pPr>
          </w:p>
        </w:tc>
        <w:tc>
          <w:tcPr>
            <w:tcW w:w="1706" w:type="dxa"/>
          </w:tcPr>
          <w:p w14:paraId="57EB74D0" w14:textId="77777777" w:rsidR="003E2AC4" w:rsidRPr="003E2AC4" w:rsidRDefault="003E2AC4" w:rsidP="003E2AC4">
            <w:pPr>
              <w:rPr>
                <w:b/>
                <w:sz w:val="18"/>
                <w:szCs w:val="18"/>
              </w:rPr>
            </w:pPr>
            <w:r w:rsidRPr="003E2AC4">
              <w:rPr>
                <w:b/>
                <w:sz w:val="18"/>
                <w:szCs w:val="18"/>
              </w:rPr>
              <w:t>Technologia</w:t>
            </w:r>
          </w:p>
        </w:tc>
        <w:tc>
          <w:tcPr>
            <w:tcW w:w="2410" w:type="dxa"/>
          </w:tcPr>
          <w:p w14:paraId="7EED3563" w14:textId="77777777" w:rsidR="003E2AC4" w:rsidRPr="003E2AC4" w:rsidRDefault="003E2AC4" w:rsidP="003E2AC4">
            <w:pPr>
              <w:rPr>
                <w:b/>
                <w:sz w:val="18"/>
                <w:szCs w:val="18"/>
              </w:rPr>
            </w:pPr>
            <w:r w:rsidRPr="003E2AC4">
              <w:rPr>
                <w:b/>
                <w:sz w:val="18"/>
                <w:szCs w:val="18"/>
              </w:rPr>
              <w:t>Uniwersalność substratowa Technologii</w:t>
            </w:r>
          </w:p>
        </w:tc>
        <w:tc>
          <w:tcPr>
            <w:tcW w:w="9780" w:type="dxa"/>
          </w:tcPr>
          <w:p w14:paraId="6D261165" w14:textId="77777777" w:rsidR="003E2AC4" w:rsidRPr="003E2AC4" w:rsidRDefault="003E2AC4" w:rsidP="003E2AC4">
            <w:pPr>
              <w:rPr>
                <w:sz w:val="18"/>
                <w:szCs w:val="18"/>
              </w:rPr>
            </w:pPr>
            <w:r w:rsidRPr="003E2AC4">
              <w:rPr>
                <w:rFonts w:ascii="Calibri" w:eastAsia="Calibri" w:hAnsi="Calibri" w:cs="Times New Roman"/>
                <w:sz w:val="18"/>
                <w:szCs w:val="18"/>
                <w:lang w:eastAsia="pl-PL"/>
              </w:rPr>
              <w:t xml:space="preserve">Zamawiający wymaga, aby Technologia Uniwersalnej Biogazowni zapewniała konwersję w Procesie Technologicznym każdego z ośmiu wariantów substratowych, opisanych Załącznikiem nr 7 do Regulaminu, do biogazu, przy zachowaniu produkcji biogazu brutto na godzinę stanowiącej wymagany ekwiwalent mocy elektrycznej 499 kW w granicy Tolerancji Technologicznej (-5) % </w:t>
            </w:r>
            <w:r w:rsidRPr="003E2AC4">
              <w:rPr>
                <w:rFonts w:ascii="Calibri" w:eastAsia="Calibri" w:hAnsi="Calibri" w:cs="Calibri"/>
                <w:sz w:val="18"/>
                <w:szCs w:val="18"/>
              </w:rPr>
              <w:t>osiąganej przez co najmniej 8000 godzin w skali roku</w:t>
            </w:r>
            <w:r w:rsidRPr="003E2AC4">
              <w:rPr>
                <w:rFonts w:ascii="Calibri" w:eastAsia="Calibri" w:hAnsi="Calibri" w:cs="Times New Roman"/>
                <w:sz w:val="18"/>
                <w:szCs w:val="18"/>
                <w:lang w:eastAsia="pl-PL"/>
              </w:rPr>
              <w:t>. Jednocześnie Zamawiający wymaga, aby</w:t>
            </w:r>
            <w:r w:rsidRPr="003E2AC4">
              <w:rPr>
                <w:rFonts w:ascii="Calibri" w:eastAsia="Calibri" w:hAnsi="Calibri" w:cs="Calibri"/>
                <w:sz w:val="18"/>
                <w:szCs w:val="18"/>
              </w:rPr>
              <w:t xml:space="preserve"> proponowana Technologia spełniała wymagania Rozporządzenia Komisji (UE) nr 142/2011 z dnia 25 lutego 2011 r. </w:t>
            </w:r>
            <w:r w:rsidRPr="003E2AC4">
              <w:rPr>
                <w:rFonts w:ascii="Calibri" w:eastAsia="Calibri" w:hAnsi="Calibri" w:cs="Calibri"/>
                <w:i/>
                <w:iCs/>
                <w:sz w:val="18"/>
                <w:szCs w:val="18"/>
              </w:rPr>
              <w:t>w sprawie wykonania rozporządzenia Parlamentu Europejskiego i Rady (WE) nr 1069/2009 określającego przepisy sanitarne dotyczące produktów ubocznych pochodzenia zwierzęcego, nieprzeznaczonych do spożycia przez ludzi, w stosunku do materiałów stanowiących kategorię 2 lub 3</w:t>
            </w:r>
            <w:r w:rsidRPr="003E2AC4">
              <w:rPr>
                <w:rFonts w:ascii="Calibri" w:eastAsia="Calibri" w:hAnsi="Calibri" w:cs="Calibri"/>
                <w:sz w:val="18"/>
                <w:szCs w:val="18"/>
              </w:rPr>
              <w:t>.</w:t>
            </w:r>
            <w:r w:rsidRPr="003E2AC4">
              <w:rPr>
                <w:sz w:val="18"/>
                <w:szCs w:val="18"/>
              </w:rPr>
              <w:t xml:space="preserve">  </w:t>
            </w:r>
          </w:p>
          <w:p w14:paraId="68764866" w14:textId="77777777" w:rsidR="003E2AC4" w:rsidRPr="003E2AC4" w:rsidRDefault="003E2AC4" w:rsidP="003E2AC4">
            <w:pPr>
              <w:jc w:val="center"/>
              <w:rPr>
                <w:sz w:val="18"/>
                <w:szCs w:val="18"/>
                <w:lang w:eastAsia="pl-PL"/>
              </w:rPr>
            </w:pPr>
          </w:p>
        </w:tc>
      </w:tr>
      <w:tr w:rsidR="003E2AC4" w:rsidRPr="003E2AC4" w14:paraId="3C3F2496" w14:textId="77777777" w:rsidTr="003E2AC4">
        <w:trPr>
          <w:trHeight w:val="1123"/>
          <w:jc w:val="center"/>
        </w:trPr>
        <w:tc>
          <w:tcPr>
            <w:tcW w:w="841" w:type="dxa"/>
            <w:shd w:val="clear" w:color="auto" w:fill="E2EFD9" w:themeFill="accent6" w:themeFillTint="33"/>
          </w:tcPr>
          <w:p w14:paraId="3511DB7B" w14:textId="77777777" w:rsidR="003E2AC4" w:rsidRPr="003E2AC4" w:rsidRDefault="003E2AC4" w:rsidP="00643162">
            <w:pPr>
              <w:numPr>
                <w:ilvl w:val="0"/>
                <w:numId w:val="38"/>
              </w:numPr>
              <w:ind w:left="501"/>
              <w:contextualSpacing/>
              <w:rPr>
                <w:b/>
                <w:sz w:val="18"/>
                <w:szCs w:val="18"/>
              </w:rPr>
            </w:pPr>
          </w:p>
        </w:tc>
        <w:tc>
          <w:tcPr>
            <w:tcW w:w="1706" w:type="dxa"/>
          </w:tcPr>
          <w:p w14:paraId="091DC8B1" w14:textId="77777777" w:rsidR="003E2AC4" w:rsidRPr="003E2AC4" w:rsidRDefault="003E2AC4" w:rsidP="003E2AC4">
            <w:pPr>
              <w:rPr>
                <w:b/>
                <w:sz w:val="18"/>
                <w:szCs w:val="18"/>
              </w:rPr>
            </w:pPr>
            <w:r w:rsidRPr="003E2AC4">
              <w:rPr>
                <w:b/>
                <w:sz w:val="18"/>
                <w:szCs w:val="18"/>
              </w:rPr>
              <w:t>Technologia</w:t>
            </w:r>
          </w:p>
        </w:tc>
        <w:tc>
          <w:tcPr>
            <w:tcW w:w="2410" w:type="dxa"/>
          </w:tcPr>
          <w:p w14:paraId="56A8DAF5" w14:textId="77777777" w:rsidR="003E2AC4" w:rsidRPr="003E2AC4" w:rsidRDefault="003E2AC4" w:rsidP="003E2AC4">
            <w:pPr>
              <w:rPr>
                <w:b/>
                <w:sz w:val="18"/>
                <w:szCs w:val="18"/>
              </w:rPr>
            </w:pPr>
            <w:r w:rsidRPr="003E2AC4">
              <w:rPr>
                <w:b/>
                <w:sz w:val="18"/>
                <w:szCs w:val="18"/>
              </w:rPr>
              <w:t>Bezodorowość Technologii</w:t>
            </w:r>
          </w:p>
        </w:tc>
        <w:tc>
          <w:tcPr>
            <w:tcW w:w="9780" w:type="dxa"/>
          </w:tcPr>
          <w:p w14:paraId="26E4CCBC"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Technologia Uniwersalnej Biogazowni była bezodorowa w granicy działki Demonstratora Technologii, </w:t>
            </w:r>
            <w:r w:rsidRPr="003E2AC4">
              <w:rPr>
                <w:sz w:val="18"/>
                <w:szCs w:val="18"/>
              </w:rPr>
              <w:t>w całym ciągu Procesu Technologicznego</w:t>
            </w:r>
            <w:r w:rsidRPr="003E2AC4">
              <w:rPr>
                <w:i/>
                <w:sz w:val="18"/>
                <w:szCs w:val="18"/>
              </w:rPr>
              <w:t xml:space="preserve"> </w:t>
            </w:r>
            <w:r w:rsidRPr="003E2AC4">
              <w:rPr>
                <w:rFonts w:ascii="Calibri" w:eastAsia="Calibri" w:hAnsi="Calibri" w:cs="Times New Roman"/>
                <w:sz w:val="18"/>
                <w:szCs w:val="18"/>
                <w:lang w:eastAsia="pl-PL"/>
              </w:rPr>
              <w:t>począwszy od</w:t>
            </w:r>
            <w:r w:rsidRPr="003E2AC4">
              <w:rPr>
                <w:i/>
                <w:sz w:val="18"/>
                <w:szCs w:val="18"/>
              </w:rPr>
              <w:t xml:space="preserve"> </w:t>
            </w:r>
            <w:r w:rsidRPr="003E2AC4">
              <w:rPr>
                <w:sz w:val="18"/>
                <w:szCs w:val="18"/>
              </w:rPr>
              <w:t>etapu rozładunku substratów, do etapu wyprowadzenia masy pofermentacyjnej poza Demonstrator Technologii w celu jej dalszego zagospodarowania</w:t>
            </w:r>
            <w:r w:rsidRPr="003E2AC4">
              <w:rPr>
                <w:rFonts w:ascii="Calibri" w:eastAsia="Calibri" w:hAnsi="Calibri" w:cs="Times New Roman"/>
                <w:sz w:val="18"/>
                <w:szCs w:val="18"/>
                <w:lang w:eastAsia="pl-PL"/>
              </w:rPr>
              <w:t xml:space="preserve">. </w:t>
            </w:r>
          </w:p>
          <w:p w14:paraId="328F1912" w14:textId="77777777" w:rsidR="003E2AC4" w:rsidRPr="003E2AC4" w:rsidRDefault="003E2AC4" w:rsidP="003E2AC4">
            <w:pPr>
              <w:rPr>
                <w:rFonts w:ascii="Calibri" w:eastAsia="Calibri" w:hAnsi="Calibri" w:cs="Calibri"/>
                <w:sz w:val="18"/>
                <w:szCs w:val="18"/>
                <w:vertAlign w:val="subscript"/>
              </w:rPr>
            </w:pPr>
            <w:r w:rsidRPr="003E2AC4">
              <w:rPr>
                <w:rFonts w:ascii="Calibri" w:eastAsia="Calibri" w:hAnsi="Calibri" w:cs="Calibri"/>
                <w:sz w:val="18"/>
                <w:szCs w:val="18"/>
              </w:rPr>
              <w:t>Oznacza to, że poza obszarem działki, na której zlokalizowana jest inwestycja nie jest przekroczone przeciętne dla potrzeb niniejszego projektu graniczne stężenie substancji odorowych w powietrzu na poziomie 3 OU/m</w:t>
            </w:r>
            <w:r w:rsidRPr="003E2AC4">
              <w:rPr>
                <w:rFonts w:ascii="Calibri" w:eastAsia="Calibri" w:hAnsi="Calibri" w:cs="Calibri"/>
                <w:sz w:val="18"/>
                <w:szCs w:val="18"/>
                <w:vertAlign w:val="superscript"/>
              </w:rPr>
              <w:t>3</w:t>
            </w:r>
            <w:r w:rsidRPr="003E2AC4">
              <w:rPr>
                <w:rFonts w:ascii="Calibri" w:eastAsia="Calibri" w:hAnsi="Calibri" w:cs="Calibri"/>
                <w:sz w:val="18"/>
                <w:szCs w:val="18"/>
              </w:rPr>
              <w:t>.</w:t>
            </w:r>
          </w:p>
          <w:p w14:paraId="36C19A09" w14:textId="77777777" w:rsidR="003E2AC4" w:rsidRPr="003E2AC4" w:rsidRDefault="003E2AC4" w:rsidP="003E2AC4">
            <w:pPr>
              <w:rPr>
                <w:sz w:val="18"/>
                <w:szCs w:val="18"/>
                <w:lang w:eastAsia="pl-PL"/>
              </w:rPr>
            </w:pPr>
          </w:p>
        </w:tc>
      </w:tr>
      <w:tr w:rsidR="003E2AC4" w:rsidRPr="003E2AC4" w14:paraId="52CF3D60" w14:textId="77777777" w:rsidTr="003E2AC4">
        <w:trPr>
          <w:trHeight w:val="1123"/>
          <w:jc w:val="center"/>
        </w:trPr>
        <w:tc>
          <w:tcPr>
            <w:tcW w:w="841" w:type="dxa"/>
            <w:shd w:val="clear" w:color="auto" w:fill="E2EFD9" w:themeFill="accent6" w:themeFillTint="33"/>
          </w:tcPr>
          <w:p w14:paraId="5D6B55BF" w14:textId="77777777" w:rsidR="003E2AC4" w:rsidRPr="003E2AC4" w:rsidRDefault="003E2AC4" w:rsidP="00643162">
            <w:pPr>
              <w:numPr>
                <w:ilvl w:val="0"/>
                <w:numId w:val="38"/>
              </w:numPr>
              <w:ind w:left="501"/>
              <w:contextualSpacing/>
              <w:rPr>
                <w:b/>
                <w:sz w:val="18"/>
                <w:szCs w:val="18"/>
              </w:rPr>
            </w:pPr>
          </w:p>
        </w:tc>
        <w:tc>
          <w:tcPr>
            <w:tcW w:w="1706" w:type="dxa"/>
          </w:tcPr>
          <w:p w14:paraId="79C5769F" w14:textId="77777777" w:rsidR="003E2AC4" w:rsidRPr="003E2AC4" w:rsidRDefault="003E2AC4" w:rsidP="003E2AC4">
            <w:pPr>
              <w:rPr>
                <w:b/>
                <w:sz w:val="18"/>
                <w:szCs w:val="18"/>
              </w:rPr>
            </w:pPr>
            <w:r w:rsidRPr="003E2AC4">
              <w:rPr>
                <w:b/>
                <w:sz w:val="18"/>
                <w:szCs w:val="18"/>
              </w:rPr>
              <w:t xml:space="preserve">Technologia </w:t>
            </w:r>
          </w:p>
        </w:tc>
        <w:tc>
          <w:tcPr>
            <w:tcW w:w="2410" w:type="dxa"/>
          </w:tcPr>
          <w:p w14:paraId="2764A3BB" w14:textId="77777777" w:rsidR="003E2AC4" w:rsidRPr="003E2AC4" w:rsidRDefault="003E2AC4" w:rsidP="003E2AC4">
            <w:pPr>
              <w:rPr>
                <w:b/>
                <w:sz w:val="18"/>
                <w:szCs w:val="18"/>
              </w:rPr>
            </w:pPr>
            <w:r w:rsidRPr="003E2AC4">
              <w:rPr>
                <w:b/>
                <w:sz w:val="18"/>
                <w:szCs w:val="18"/>
              </w:rPr>
              <w:t>Jakość biometanu</w:t>
            </w:r>
          </w:p>
        </w:tc>
        <w:tc>
          <w:tcPr>
            <w:tcW w:w="9780" w:type="dxa"/>
          </w:tcPr>
          <w:p w14:paraId="5AE9FB0C"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Technologia Uniwersalnej Biogazowni oczyszczała biogaz do jakości paliwa gazowego - biometanu zgodnie z Załącznikiem nr 1 do </w:t>
            </w:r>
            <w:r w:rsidRPr="003E2AC4">
              <w:rPr>
                <w:rFonts w:ascii="Calibri" w:eastAsia="Calibri" w:hAnsi="Calibri" w:cs="Times New Roman"/>
                <w:i/>
                <w:iCs/>
                <w:sz w:val="18"/>
                <w:szCs w:val="18"/>
                <w:lang w:eastAsia="pl-PL"/>
              </w:rPr>
              <w:t>Warunków przyłączenia do sieci gazowej – Wymagane parametry jakościowe biogazu rolniczego Polskiej Spółki Gazowniczej Sp. Z o. o.</w:t>
            </w:r>
            <w:r w:rsidRPr="003E2AC4">
              <w:rPr>
                <w:rFonts w:ascii="Calibri" w:eastAsia="Calibri" w:hAnsi="Calibri" w:cs="Times New Roman"/>
                <w:sz w:val="18"/>
                <w:szCs w:val="18"/>
                <w:lang w:eastAsia="pl-PL"/>
              </w:rPr>
              <w:t xml:space="preserve"> </w:t>
            </w:r>
            <w:r w:rsidRPr="003E2AC4">
              <w:rPr>
                <w:rFonts w:ascii="Calibri" w:eastAsia="Calibri" w:hAnsi="Calibri" w:cs="Times New Roman"/>
                <w:iCs/>
                <w:sz w:val="18"/>
                <w:szCs w:val="18"/>
                <w:lang w:eastAsia="pl-PL"/>
              </w:rPr>
              <w:t>(punkty od 2 do 18),</w:t>
            </w:r>
            <w:r w:rsidRPr="003E2AC4">
              <w:rPr>
                <w:rFonts w:ascii="Calibri" w:eastAsia="Calibri" w:hAnsi="Calibri" w:cs="Times New Roman"/>
                <w:sz w:val="18"/>
                <w:szCs w:val="18"/>
                <w:lang w:eastAsia="pl-PL"/>
              </w:rPr>
              <w:t xml:space="preserve"> określonego za pomocą następujących parametrów i ich dopuszczalnych wartości:</w:t>
            </w:r>
          </w:p>
          <w:p w14:paraId="5D50EB73" w14:textId="77777777" w:rsidR="003E2AC4" w:rsidRPr="003E2AC4" w:rsidRDefault="003E2AC4" w:rsidP="003E2AC4">
            <w:pPr>
              <w:rPr>
                <w:rFonts w:ascii="Calibri" w:eastAsia="Calibri" w:hAnsi="Calibri" w:cs="Times New Roman"/>
                <w:sz w:val="18"/>
                <w:szCs w:val="18"/>
                <w:lang w:eastAsia="pl-PL"/>
              </w:rPr>
            </w:pPr>
          </w:p>
          <w:p w14:paraId="046590CB"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1. W trybie pomiaru - procesowym, z częstotliwością co 30 minut wilgotnościomierzem i chromatografem procesowym:</w:t>
            </w:r>
          </w:p>
          <w:p w14:paraId="47707272"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ciepło spalania nie mniej niż 34,0 MJ/m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 xml:space="preserve">; </w:t>
            </w:r>
          </w:p>
          <w:p w14:paraId="3FE349D1"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liczba Wobbego od 45,0 MJ/m3 do 56,9MJ/m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w:t>
            </w:r>
          </w:p>
          <w:p w14:paraId="0D93BEEE"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zawartość siarkowodoru poniżej 7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 xml:space="preserve">; </w:t>
            </w:r>
          </w:p>
          <w:p w14:paraId="7810686E"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zawartość siarki merkaptanowej poniżej 16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 xml:space="preserve">; </w:t>
            </w:r>
          </w:p>
          <w:p w14:paraId="2883381A"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zawartość siarki całkowitej poniżej 40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 xml:space="preserve">; </w:t>
            </w:r>
          </w:p>
          <w:p w14:paraId="4D0C05E7"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zawartość par rtęci poniżej 30 µg/m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 xml:space="preserve">, </w:t>
            </w:r>
          </w:p>
          <w:p w14:paraId="614B3B31"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temperatura punktu rosy wody przy ciśnieniu 5,5MPa w okresie od 1 kwietnia do 30 września &lt;+3,7</w:t>
            </w:r>
            <w:r w:rsidRPr="003E2AC4">
              <w:rPr>
                <w:rFonts w:ascii="Calibri" w:eastAsia="Calibri" w:hAnsi="Calibri" w:cs="Calibri"/>
                <w:sz w:val="18"/>
                <w:szCs w:val="18"/>
                <w:lang w:eastAsia="pl-PL"/>
              </w:rPr>
              <w:t>°</w:t>
            </w:r>
            <w:r w:rsidRPr="003E2AC4">
              <w:rPr>
                <w:rFonts w:ascii="Calibri" w:eastAsia="Calibri" w:hAnsi="Calibri" w:cs="Times New Roman"/>
                <w:sz w:val="18"/>
                <w:szCs w:val="18"/>
                <w:lang w:eastAsia="pl-PL"/>
              </w:rPr>
              <w:t>C i od 1 października do 31 marca &lt;-5,0</w:t>
            </w:r>
            <w:r w:rsidRPr="003E2AC4">
              <w:rPr>
                <w:rFonts w:ascii="Calibri" w:eastAsia="Calibri" w:hAnsi="Calibri" w:cs="Calibri"/>
                <w:sz w:val="18"/>
                <w:szCs w:val="18"/>
                <w:lang w:eastAsia="pl-PL"/>
              </w:rPr>
              <w:t>°</w:t>
            </w:r>
            <w:r w:rsidRPr="003E2AC4">
              <w:rPr>
                <w:rFonts w:ascii="Calibri" w:eastAsia="Calibri" w:hAnsi="Calibri" w:cs="Times New Roman"/>
                <w:sz w:val="18"/>
                <w:szCs w:val="18"/>
                <w:lang w:eastAsia="pl-PL"/>
              </w:rPr>
              <w:t xml:space="preserve">C, </w:t>
            </w:r>
          </w:p>
          <w:p w14:paraId="1E2AC38F"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zawartość tlenu do 0,5% [mol/mol], </w:t>
            </w:r>
          </w:p>
          <w:p w14:paraId="699D08FB"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zawartość CO</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 xml:space="preserve"> do 3% [mol/mol], </w:t>
            </w:r>
          </w:p>
          <w:p w14:paraId="486E82B0" w14:textId="77777777" w:rsidR="003E2AC4" w:rsidRPr="003E2AC4" w:rsidRDefault="003E2AC4" w:rsidP="00643162">
            <w:pPr>
              <w:pStyle w:val="Akapitzlist"/>
              <w:numPr>
                <w:ilvl w:val="0"/>
                <w:numId w:val="34"/>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gęstość względna od 0,555 do 0,7.</w:t>
            </w:r>
          </w:p>
          <w:p w14:paraId="52987D4B" w14:textId="77777777" w:rsidR="003E2AC4" w:rsidRPr="003E2AC4" w:rsidRDefault="003E2AC4" w:rsidP="003E2AC4">
            <w:pPr>
              <w:rPr>
                <w:rFonts w:ascii="Calibri" w:eastAsia="Calibri" w:hAnsi="Calibri" w:cs="Times New Roman"/>
                <w:sz w:val="18"/>
                <w:szCs w:val="18"/>
                <w:lang w:eastAsia="pl-PL"/>
              </w:rPr>
            </w:pPr>
          </w:p>
          <w:p w14:paraId="3F0B7A8A" w14:textId="77777777" w:rsidR="003E2AC4" w:rsidRPr="003E2AC4" w:rsidRDefault="003E2AC4" w:rsidP="003E2AC4">
            <w:pPr>
              <w:rPr>
                <w:rFonts w:ascii="Calibri" w:eastAsia="Calibri" w:hAnsi="Calibri" w:cs="Times New Roman"/>
                <w:i/>
                <w:sz w:val="18"/>
                <w:szCs w:val="18"/>
                <w:lang w:eastAsia="pl-PL"/>
              </w:rPr>
            </w:pPr>
            <w:r w:rsidRPr="003E2AC4">
              <w:rPr>
                <w:rFonts w:ascii="Calibri" w:eastAsia="Calibri" w:hAnsi="Calibri" w:cs="Times New Roman"/>
                <w:sz w:val="18"/>
                <w:szCs w:val="18"/>
                <w:lang w:eastAsia="pl-PL"/>
              </w:rPr>
              <w:t>2. W trybie pomiaru – laboratoryjnym co 12 miesięcy:</w:t>
            </w:r>
          </w:p>
          <w:p w14:paraId="3668E73C" w14:textId="77777777" w:rsidR="003E2AC4" w:rsidRPr="003E2AC4" w:rsidRDefault="003E2AC4" w:rsidP="00643162">
            <w:pPr>
              <w:pStyle w:val="Akapitzlist"/>
              <w:numPr>
                <w:ilvl w:val="0"/>
                <w:numId w:val="35"/>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zawartość rtęci - do 30,0 μg/m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w:t>
            </w:r>
          </w:p>
          <w:p w14:paraId="717BC03C" w14:textId="77777777" w:rsidR="003E2AC4" w:rsidRPr="003E2AC4" w:rsidRDefault="003E2AC4" w:rsidP="00643162">
            <w:pPr>
              <w:pStyle w:val="Akapitzlist"/>
              <w:numPr>
                <w:ilvl w:val="0"/>
                <w:numId w:val="35"/>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zawartość pyłu o średnicy cząstek większej niż 5 μm - do 1,0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w:t>
            </w:r>
          </w:p>
          <w:p w14:paraId="338ABD07" w14:textId="77777777" w:rsidR="003E2AC4" w:rsidRPr="003E2AC4" w:rsidRDefault="003E2AC4" w:rsidP="003E2AC4">
            <w:pPr>
              <w:rPr>
                <w:rFonts w:ascii="Calibri" w:eastAsia="Calibri" w:hAnsi="Calibri" w:cs="Times New Roman"/>
                <w:sz w:val="18"/>
                <w:szCs w:val="18"/>
                <w:lang w:eastAsia="pl-PL"/>
              </w:rPr>
            </w:pPr>
          </w:p>
          <w:p w14:paraId="6C82798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3. W trybie pomiaru – laboratoryjnym co 6 miesięcy:</w:t>
            </w:r>
          </w:p>
          <w:p w14:paraId="647C1A09" w14:textId="77777777" w:rsidR="003E2AC4" w:rsidRPr="003E2AC4" w:rsidRDefault="003E2AC4" w:rsidP="00643162">
            <w:pPr>
              <w:pStyle w:val="Akapitzlist"/>
              <w:numPr>
                <w:ilvl w:val="0"/>
                <w:numId w:val="36"/>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siloksany całkowite - do 0,3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w:t>
            </w:r>
          </w:p>
          <w:p w14:paraId="07FFB2E6" w14:textId="77777777" w:rsidR="003E2AC4" w:rsidRPr="003E2AC4" w:rsidRDefault="003E2AC4" w:rsidP="00643162">
            <w:pPr>
              <w:pStyle w:val="Akapitzlist"/>
              <w:numPr>
                <w:ilvl w:val="0"/>
                <w:numId w:val="36"/>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wodór H</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 xml:space="preserve"> - do 2,0% [mol/mol],</w:t>
            </w:r>
          </w:p>
          <w:p w14:paraId="777EDD0B" w14:textId="77777777" w:rsidR="003E2AC4" w:rsidRPr="003E2AC4" w:rsidRDefault="003E2AC4" w:rsidP="00643162">
            <w:pPr>
              <w:pStyle w:val="Akapitzlist"/>
              <w:numPr>
                <w:ilvl w:val="0"/>
                <w:numId w:val="36"/>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Tlenek węgla CO do 0,1% [mol/mol],</w:t>
            </w:r>
          </w:p>
          <w:p w14:paraId="58F2F7BD" w14:textId="77777777" w:rsidR="003E2AC4" w:rsidRPr="003E2AC4" w:rsidRDefault="003E2AC4" w:rsidP="00643162">
            <w:pPr>
              <w:pStyle w:val="Akapitzlist"/>
              <w:numPr>
                <w:ilvl w:val="0"/>
                <w:numId w:val="36"/>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Chlor Cl - do 1,0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w:t>
            </w:r>
          </w:p>
          <w:p w14:paraId="7C16FA87" w14:textId="77777777" w:rsidR="003E2AC4" w:rsidRPr="003E2AC4" w:rsidRDefault="003E2AC4" w:rsidP="00643162">
            <w:pPr>
              <w:pStyle w:val="Akapitzlist"/>
              <w:numPr>
                <w:ilvl w:val="0"/>
                <w:numId w:val="36"/>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Fluor F - do 10,0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w:t>
            </w:r>
          </w:p>
          <w:p w14:paraId="18960A53" w14:textId="77777777" w:rsidR="003E2AC4" w:rsidRPr="003E2AC4" w:rsidRDefault="003E2AC4" w:rsidP="00643162">
            <w:pPr>
              <w:pStyle w:val="Akapitzlist"/>
              <w:numPr>
                <w:ilvl w:val="0"/>
                <w:numId w:val="36"/>
              </w:num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Amoniak NH</w:t>
            </w:r>
            <w:r w:rsidRPr="003E2AC4">
              <w:rPr>
                <w:rFonts w:ascii="Calibri" w:eastAsia="Calibri" w:hAnsi="Calibri" w:cs="Times New Roman"/>
                <w:sz w:val="18"/>
                <w:szCs w:val="18"/>
                <w:vertAlign w:val="subscript"/>
                <w:lang w:eastAsia="pl-PL"/>
              </w:rPr>
              <w:t>3</w:t>
            </w:r>
            <w:r w:rsidRPr="003E2AC4">
              <w:rPr>
                <w:rFonts w:ascii="Calibri" w:eastAsia="Calibri" w:hAnsi="Calibri" w:cs="Times New Roman"/>
                <w:sz w:val="18"/>
                <w:szCs w:val="18"/>
                <w:lang w:eastAsia="pl-PL"/>
              </w:rPr>
              <w:t xml:space="preserve"> - do 10,0 mg/m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w:t>
            </w:r>
          </w:p>
          <w:p w14:paraId="4F16E09A" w14:textId="77777777" w:rsidR="003E2AC4" w:rsidRPr="003E2AC4" w:rsidRDefault="003E2AC4" w:rsidP="003E2AC4">
            <w:pPr>
              <w:rPr>
                <w:rFonts w:ascii="Calibri" w:eastAsia="Calibri" w:hAnsi="Calibri" w:cs="Times New Roman"/>
                <w:sz w:val="18"/>
                <w:szCs w:val="18"/>
                <w:lang w:eastAsia="pl-PL"/>
              </w:rPr>
            </w:pPr>
          </w:p>
          <w:p w14:paraId="3BB3549A"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lastRenderedPageBreak/>
              <w:t>Wyniki pomiarów parametrów wskazanych w punktach 1-3 powyżej muszą potwierdzać spełnienie powyższych parametrów.</w:t>
            </w:r>
          </w:p>
          <w:p w14:paraId="69C17DEC" w14:textId="77777777" w:rsidR="003E2AC4" w:rsidRPr="003E2AC4" w:rsidRDefault="003E2AC4" w:rsidP="003E2AC4">
            <w:pPr>
              <w:rPr>
                <w:rFonts w:ascii="Calibri" w:eastAsia="Calibri" w:hAnsi="Calibri" w:cs="Times New Roman"/>
                <w:sz w:val="18"/>
                <w:szCs w:val="18"/>
                <w:lang w:eastAsia="pl-PL"/>
              </w:rPr>
            </w:pPr>
          </w:p>
          <w:p w14:paraId="3F08A8B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część instalacji, która dedykowana jest do uzdatniania biogazu do jakości paliwa gazowego - biometanu musi obejmować swoim zakresem przygotowanie biometanu do wymagań fizycznych określonych w warunkach przyłączenia do sieci gazowej (m.in. ciśnienie gazu, wydatek wtłaczania na 1 h, a także sposób opomiarowania). Konieczne jest zaprojektowanie Technologii w taki sposób, aby w przypadku niespełnienia ww. wymaganych parametrów dla biometanu, możliwe było jego powtórne skierowanie na instalację do uzdatniania.</w:t>
            </w:r>
          </w:p>
          <w:p w14:paraId="4A3E4AFA"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04BD95CE" w14:textId="77777777" w:rsidTr="003E2AC4">
        <w:trPr>
          <w:trHeight w:val="1123"/>
          <w:jc w:val="center"/>
        </w:trPr>
        <w:tc>
          <w:tcPr>
            <w:tcW w:w="841" w:type="dxa"/>
            <w:shd w:val="clear" w:color="auto" w:fill="E2EFD9" w:themeFill="accent6" w:themeFillTint="33"/>
          </w:tcPr>
          <w:p w14:paraId="73725C92" w14:textId="77777777" w:rsidR="003E2AC4" w:rsidRPr="003E2AC4" w:rsidRDefault="003E2AC4" w:rsidP="00643162">
            <w:pPr>
              <w:numPr>
                <w:ilvl w:val="0"/>
                <w:numId w:val="38"/>
              </w:numPr>
              <w:ind w:left="501"/>
              <w:contextualSpacing/>
              <w:rPr>
                <w:b/>
                <w:sz w:val="18"/>
                <w:szCs w:val="18"/>
              </w:rPr>
            </w:pPr>
          </w:p>
        </w:tc>
        <w:tc>
          <w:tcPr>
            <w:tcW w:w="1706" w:type="dxa"/>
          </w:tcPr>
          <w:p w14:paraId="05563EEF" w14:textId="77777777" w:rsidR="003E2AC4" w:rsidRPr="003E2AC4" w:rsidRDefault="003E2AC4" w:rsidP="003E2AC4">
            <w:pPr>
              <w:rPr>
                <w:b/>
                <w:sz w:val="18"/>
                <w:szCs w:val="18"/>
              </w:rPr>
            </w:pPr>
            <w:r w:rsidRPr="003E2AC4">
              <w:rPr>
                <w:b/>
                <w:sz w:val="18"/>
                <w:szCs w:val="18"/>
              </w:rPr>
              <w:t>Technologia</w:t>
            </w:r>
          </w:p>
        </w:tc>
        <w:tc>
          <w:tcPr>
            <w:tcW w:w="2410" w:type="dxa"/>
          </w:tcPr>
          <w:p w14:paraId="58B90DE5" w14:textId="77777777" w:rsidR="003E2AC4" w:rsidRPr="003E2AC4" w:rsidRDefault="003E2AC4" w:rsidP="003E2AC4">
            <w:pPr>
              <w:rPr>
                <w:b/>
                <w:sz w:val="18"/>
                <w:szCs w:val="18"/>
              </w:rPr>
            </w:pPr>
            <w:r w:rsidRPr="003E2AC4">
              <w:rPr>
                <w:rFonts w:ascii="Calibri" w:eastAsia="Calibri" w:hAnsi="Calibri" w:cs="Times New Roman"/>
                <w:b/>
                <w:sz w:val="18"/>
                <w:szCs w:val="18"/>
                <w:lang w:eastAsia="pl-PL"/>
              </w:rPr>
              <w:t>Samowystarczalność energetyczna w oparciu o produkowany biogaz</w:t>
            </w:r>
          </w:p>
        </w:tc>
        <w:tc>
          <w:tcPr>
            <w:tcW w:w="9780" w:type="dxa"/>
          </w:tcPr>
          <w:p w14:paraId="4E56F77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w:t>
            </w:r>
            <w:r w:rsidRPr="003E2AC4">
              <w:rPr>
                <w:rFonts w:ascii="Calibri" w:eastAsia="Calibri" w:hAnsi="Calibri" w:cs="Times New Roman"/>
                <w:b/>
                <w:bCs/>
                <w:sz w:val="18"/>
                <w:szCs w:val="18"/>
                <w:lang w:eastAsia="pl-PL"/>
              </w:rPr>
              <w:t xml:space="preserve"> </w:t>
            </w:r>
            <w:r w:rsidRPr="003E2AC4">
              <w:rPr>
                <w:rFonts w:ascii="Calibri" w:eastAsia="Calibri" w:hAnsi="Calibri" w:cs="Times New Roman"/>
                <w:sz w:val="18"/>
                <w:szCs w:val="18"/>
                <w:lang w:eastAsia="pl-PL"/>
              </w:rPr>
              <w:t xml:space="preserve">wymaga, aby opracowywana Technologia, w tym Demonstrator Technologii były samowystarczalne energetycznie w trakcie eksploatacji, z wyłączeniem rozruchu Demonstratora Technologii, tzn. do pełnej funkcjonalności wykorzystywały wyłącznie biogaz wytworzony we własnym Procesie Technologicznym zarówno pod względem energii elektrycznej i energii cieplnej. </w:t>
            </w:r>
          </w:p>
          <w:p w14:paraId="795F5714"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nie dopuszcza możliwości poboru energii przez Demonstrator Technologii z innych źródeł (w tym źródeł odnawialnych).</w:t>
            </w:r>
          </w:p>
          <w:p w14:paraId="599CA0D6"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czas pracy urządzenia/urządzeń zapewniającego/zapewniających samowystarczalność energetyczną w oparciu o produkowany biogaz była na poziomie co najmniej 8000 godzin w skali roku.</w:t>
            </w:r>
          </w:p>
          <w:p w14:paraId="68D31445"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5227C26B" w14:textId="77777777" w:rsidTr="003E2AC4">
        <w:trPr>
          <w:trHeight w:val="1123"/>
          <w:jc w:val="center"/>
        </w:trPr>
        <w:tc>
          <w:tcPr>
            <w:tcW w:w="841" w:type="dxa"/>
            <w:shd w:val="clear" w:color="auto" w:fill="E2EFD9" w:themeFill="accent6" w:themeFillTint="33"/>
          </w:tcPr>
          <w:p w14:paraId="7828A12D" w14:textId="77777777" w:rsidR="003E2AC4" w:rsidRPr="003E2AC4" w:rsidRDefault="003E2AC4" w:rsidP="00643162">
            <w:pPr>
              <w:numPr>
                <w:ilvl w:val="0"/>
                <w:numId w:val="38"/>
              </w:numPr>
              <w:ind w:left="501"/>
              <w:contextualSpacing/>
              <w:rPr>
                <w:b/>
                <w:sz w:val="18"/>
                <w:szCs w:val="18"/>
              </w:rPr>
            </w:pPr>
          </w:p>
        </w:tc>
        <w:tc>
          <w:tcPr>
            <w:tcW w:w="1706" w:type="dxa"/>
          </w:tcPr>
          <w:p w14:paraId="49BC3508" w14:textId="77777777" w:rsidR="003E2AC4" w:rsidRPr="003E2AC4" w:rsidRDefault="003E2AC4" w:rsidP="003E2AC4">
            <w:pPr>
              <w:rPr>
                <w:b/>
                <w:sz w:val="18"/>
                <w:szCs w:val="18"/>
              </w:rPr>
            </w:pPr>
            <w:r w:rsidRPr="003E2AC4">
              <w:rPr>
                <w:b/>
                <w:sz w:val="18"/>
                <w:szCs w:val="18"/>
              </w:rPr>
              <w:t>Technologia</w:t>
            </w:r>
          </w:p>
        </w:tc>
        <w:tc>
          <w:tcPr>
            <w:tcW w:w="2410" w:type="dxa"/>
          </w:tcPr>
          <w:p w14:paraId="544B4D25" w14:textId="77777777" w:rsidR="003E2AC4" w:rsidRPr="003E2AC4" w:rsidRDefault="003E2AC4" w:rsidP="003E2AC4">
            <w:pPr>
              <w:rPr>
                <w:b/>
                <w:bCs/>
                <w:sz w:val="18"/>
                <w:szCs w:val="18"/>
              </w:rPr>
            </w:pPr>
            <w:r w:rsidRPr="003E2AC4">
              <w:rPr>
                <w:b/>
                <w:bCs/>
                <w:sz w:val="18"/>
                <w:szCs w:val="18"/>
              </w:rPr>
              <w:t>Warunki ogólne dotyczące biogazowni oraz</w:t>
            </w:r>
          </w:p>
          <w:p w14:paraId="67DB6B17" w14:textId="77777777" w:rsidR="003E2AC4" w:rsidRPr="003E2AC4" w:rsidRDefault="003E2AC4" w:rsidP="003E2AC4">
            <w:pPr>
              <w:rPr>
                <w:b/>
                <w:bCs/>
                <w:sz w:val="18"/>
                <w:szCs w:val="18"/>
              </w:rPr>
            </w:pPr>
            <w:r w:rsidRPr="003E2AC4">
              <w:rPr>
                <w:b/>
                <w:bCs/>
                <w:sz w:val="18"/>
                <w:szCs w:val="18"/>
              </w:rPr>
              <w:t>warunki techniczne rurociągów do przesyłu biogazu/biometanu</w:t>
            </w:r>
          </w:p>
          <w:p w14:paraId="67A84BB6" w14:textId="77777777" w:rsidR="003E2AC4" w:rsidRPr="003E2AC4" w:rsidRDefault="003E2AC4" w:rsidP="003E2AC4">
            <w:pPr>
              <w:rPr>
                <w:b/>
                <w:bCs/>
                <w:sz w:val="18"/>
                <w:szCs w:val="18"/>
                <w:lang w:eastAsia="pl-PL"/>
              </w:rPr>
            </w:pPr>
          </w:p>
        </w:tc>
        <w:tc>
          <w:tcPr>
            <w:tcW w:w="9780" w:type="dxa"/>
          </w:tcPr>
          <w:p w14:paraId="3E6D76B5"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Biogazownia, w szczególności w zakresie Demonstratora Technologii i Instalacji Ułamkowo-Technicznych, była zgodna z obowiązującymi w Polsce właściwymi ogólnymi wymogami przepisów prawa budowlanego oraz przepisami specyficznymi dla instalacji do wytwarzania biogazu co najmniej w zakresie biogazu rolniczego, w tym m.in.: </w:t>
            </w:r>
            <w:r w:rsidRPr="003E2AC4">
              <w:rPr>
                <w:rFonts w:ascii="Calibri" w:eastAsia="Calibri" w:hAnsi="Calibri" w:cs="Times New Roman"/>
                <w:i/>
                <w:iCs/>
                <w:sz w:val="18"/>
                <w:szCs w:val="18"/>
                <w:lang w:eastAsia="pl-PL"/>
              </w:rPr>
              <w:t>Rozporządzenia Ministra Rolnictwa i Gospodarki Żywnościowej z dnia 7 października 1997 r. w sprawie warunków technicznych, jakim powinny odpowiadać budowle rolnicze i ich usytuowanie.</w:t>
            </w:r>
          </w:p>
          <w:p w14:paraId="086FE5AF" w14:textId="77777777" w:rsidR="003E2AC4" w:rsidRPr="003E2AC4" w:rsidRDefault="003E2AC4" w:rsidP="003E2AC4">
            <w:pPr>
              <w:rPr>
                <w:rFonts w:ascii="Calibri" w:eastAsia="Calibri" w:hAnsi="Calibri" w:cs="Times New Roman"/>
                <w:sz w:val="18"/>
                <w:szCs w:val="18"/>
                <w:lang w:eastAsia="pl-PL"/>
              </w:rPr>
            </w:pPr>
          </w:p>
          <w:p w14:paraId="47CB1B94"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Ponadto, Zamawiający wymaga, aby Biogazownia, w szczególności w zakresie Demonstratora Technologii spełniała wymagania dotyczące wyposażenia Biogazowni w urządzenia do dystrybucji paliwa gazowego – biometanu, aparaturę kontrolno-pomiarową i inne niezbędne wyposażenie, określone w </w:t>
            </w:r>
            <w:r w:rsidRPr="003E2AC4">
              <w:rPr>
                <w:rFonts w:ascii="Calibri" w:eastAsia="Calibri" w:hAnsi="Calibri" w:cs="Times New Roman"/>
                <w:i/>
                <w:iCs/>
                <w:sz w:val="18"/>
                <w:szCs w:val="18"/>
                <w:lang w:eastAsia="pl-PL"/>
              </w:rPr>
              <w:t xml:space="preserve">Warunkach przyłączenia do sieci gazowej będącej do dyspozycji </w:t>
            </w:r>
            <w:r w:rsidRPr="003E2AC4">
              <w:rPr>
                <w:rFonts w:ascii="Calibri" w:eastAsia="Calibri" w:hAnsi="Calibri" w:cs="Times New Roman"/>
                <w:i/>
                <w:sz w:val="18"/>
                <w:szCs w:val="18"/>
                <w:lang w:eastAsia="pl-PL"/>
              </w:rPr>
              <w:t>Polskiej Spółki Gazownictwa Sp. z o.o</w:t>
            </w:r>
            <w:r w:rsidRPr="003E2AC4">
              <w:rPr>
                <w:rFonts w:ascii="Calibri" w:eastAsia="Calibri" w:hAnsi="Calibri" w:cs="Times New Roman"/>
                <w:i/>
                <w:iCs/>
                <w:sz w:val="18"/>
                <w:szCs w:val="18"/>
                <w:lang w:eastAsia="pl-PL"/>
              </w:rPr>
              <w:t>., dla podmiotu zajmującego się wytwarzaniem biogazu rolniczego.</w:t>
            </w:r>
          </w:p>
          <w:p w14:paraId="55EDCEA9" w14:textId="77777777" w:rsidR="003E2AC4" w:rsidRPr="003E2AC4" w:rsidRDefault="003E2AC4" w:rsidP="003E2AC4">
            <w:pPr>
              <w:rPr>
                <w:rFonts w:ascii="Calibri" w:eastAsia="Calibri" w:hAnsi="Calibri" w:cs="Times New Roman"/>
                <w:sz w:val="18"/>
                <w:szCs w:val="18"/>
                <w:lang w:eastAsia="pl-PL"/>
              </w:rPr>
            </w:pPr>
          </w:p>
          <w:p w14:paraId="1F1E17B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rurociągi do przesyłu biogazu/biometanu w Biogazowni spełniały wymagania </w:t>
            </w:r>
            <w:r w:rsidRPr="003E2AC4">
              <w:rPr>
                <w:rFonts w:ascii="Calibri" w:eastAsia="Calibri" w:hAnsi="Calibri" w:cs="Times New Roman"/>
                <w:i/>
                <w:iCs/>
                <w:sz w:val="18"/>
                <w:szCs w:val="18"/>
                <w:lang w:eastAsia="pl-PL"/>
              </w:rPr>
              <w:t>Rozporządzenia Ministra Gospodarki z dnia 26 kwietnia 2013 r. w sprawie warunków technicznych, jakim powinny odpowiadać sieci gazowe i ich usytuowanie (Dz. U. 2013 poz. 640).</w:t>
            </w:r>
          </w:p>
          <w:p w14:paraId="607FA329" w14:textId="77777777" w:rsidR="003E2AC4" w:rsidRPr="003E2AC4" w:rsidRDefault="003E2AC4" w:rsidP="003E2AC4">
            <w:pPr>
              <w:rPr>
                <w:rFonts w:ascii="Calibri" w:eastAsia="Calibri" w:hAnsi="Calibri" w:cs="Times New Roman"/>
                <w:sz w:val="18"/>
                <w:szCs w:val="18"/>
                <w:lang w:eastAsia="pl-PL"/>
              </w:rPr>
            </w:pPr>
          </w:p>
          <w:p w14:paraId="1BA34F23"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Ponadto rurociągi Demonstratora Technologii (których dotyczy) mają spełniać wymagania i normy stawiane przez Polską Spółkę Gazownictwa Sp. z o.o. dla rurociągów tłoczących paliwo gazowe (biometan) o parametrach opisanych w wymaganiu nr 1.3. powyżej. </w:t>
            </w:r>
          </w:p>
          <w:p w14:paraId="631FB320" w14:textId="77777777" w:rsidR="003E2AC4" w:rsidRPr="003E2AC4" w:rsidRDefault="003E2AC4" w:rsidP="003E2AC4">
            <w:pPr>
              <w:jc w:val="both"/>
              <w:rPr>
                <w:rFonts w:ascii="Calibri" w:eastAsia="Calibri" w:hAnsi="Calibri" w:cs="Times New Roman"/>
                <w:i/>
                <w:iCs/>
                <w:sz w:val="18"/>
                <w:szCs w:val="18"/>
                <w:lang w:eastAsia="pl-PL"/>
              </w:rPr>
            </w:pPr>
          </w:p>
        </w:tc>
      </w:tr>
      <w:tr w:rsidR="003E2AC4" w:rsidRPr="003E2AC4" w14:paraId="42017431" w14:textId="77777777" w:rsidTr="003E2AC4">
        <w:trPr>
          <w:trHeight w:val="1123"/>
          <w:jc w:val="center"/>
        </w:trPr>
        <w:tc>
          <w:tcPr>
            <w:tcW w:w="841" w:type="dxa"/>
            <w:shd w:val="clear" w:color="auto" w:fill="E2EFD9" w:themeFill="accent6" w:themeFillTint="33"/>
          </w:tcPr>
          <w:p w14:paraId="5A5A5D02" w14:textId="77777777" w:rsidR="003E2AC4" w:rsidRPr="003E2AC4" w:rsidRDefault="003E2AC4" w:rsidP="00643162">
            <w:pPr>
              <w:numPr>
                <w:ilvl w:val="0"/>
                <w:numId w:val="38"/>
              </w:numPr>
              <w:ind w:left="501"/>
              <w:contextualSpacing/>
              <w:rPr>
                <w:b/>
                <w:sz w:val="18"/>
                <w:szCs w:val="18"/>
              </w:rPr>
            </w:pPr>
          </w:p>
        </w:tc>
        <w:tc>
          <w:tcPr>
            <w:tcW w:w="1706" w:type="dxa"/>
          </w:tcPr>
          <w:p w14:paraId="57AF0345" w14:textId="77777777" w:rsidR="003E2AC4" w:rsidRPr="003E2AC4" w:rsidRDefault="003E2AC4" w:rsidP="003E2AC4">
            <w:pPr>
              <w:rPr>
                <w:sz w:val="18"/>
                <w:szCs w:val="18"/>
              </w:rPr>
            </w:pPr>
            <w:r w:rsidRPr="003E2AC4">
              <w:rPr>
                <w:b/>
                <w:sz w:val="18"/>
                <w:szCs w:val="18"/>
              </w:rPr>
              <w:t xml:space="preserve">Technologia </w:t>
            </w:r>
          </w:p>
        </w:tc>
        <w:tc>
          <w:tcPr>
            <w:tcW w:w="2410" w:type="dxa"/>
          </w:tcPr>
          <w:p w14:paraId="701D5D55" w14:textId="77777777" w:rsidR="003E2AC4" w:rsidRPr="003E2AC4" w:rsidRDefault="003E2AC4" w:rsidP="003E2AC4">
            <w:pPr>
              <w:rPr>
                <w:b/>
                <w:sz w:val="18"/>
                <w:szCs w:val="18"/>
              </w:rPr>
            </w:pPr>
            <w:r w:rsidRPr="003E2AC4">
              <w:rPr>
                <w:b/>
                <w:sz w:val="18"/>
                <w:szCs w:val="18"/>
              </w:rPr>
              <w:t>System sterowania Procesem Technologicznym</w:t>
            </w:r>
          </w:p>
        </w:tc>
        <w:tc>
          <w:tcPr>
            <w:tcW w:w="9780" w:type="dxa"/>
          </w:tcPr>
          <w:p w14:paraId="31927BF8"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cały Proces Technologiczny był nadzorowany za pomocą systemu np. typu SCADA (ang. </w:t>
            </w:r>
            <w:r w:rsidRPr="003E2AC4">
              <w:rPr>
                <w:rFonts w:ascii="Calibri" w:eastAsia="Calibri" w:hAnsi="Calibri" w:cs="Times New Roman"/>
                <w:i/>
                <w:iCs/>
                <w:sz w:val="18"/>
                <w:szCs w:val="18"/>
                <w:lang w:eastAsia="pl-PL"/>
              </w:rPr>
              <w:t>supervisory control and data acquisition</w:t>
            </w:r>
            <w:r w:rsidRPr="003E2AC4">
              <w:rPr>
                <w:rFonts w:ascii="Calibri" w:eastAsia="Calibri" w:hAnsi="Calibri" w:cs="Times New Roman"/>
                <w:sz w:val="18"/>
                <w:szCs w:val="18"/>
                <w:lang w:eastAsia="pl-PL"/>
              </w:rPr>
              <w:t>). W ramach systemu np. typu SCADA musi być zapewnione m.in.:</w:t>
            </w:r>
          </w:p>
          <w:p w14:paraId="5BAA96C2"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sterowanie Procesami Technologicznymi oraz urządzeniami Biogazowni, których sterowanie zdalne jest możliwe,</w:t>
            </w:r>
          </w:p>
          <w:p w14:paraId="3A667D2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zmiana ustawień wszystkich zainstalowanych urządzeń technologicznych na Biogazowni, dla których jest to możliwe,</w:t>
            </w:r>
          </w:p>
          <w:p w14:paraId="08DAF6A4"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monitoring online parametrów procesu technologicznego Biogazowni,</w:t>
            </w:r>
          </w:p>
          <w:p w14:paraId="5334A60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zdalny podgląd do systemu np. typu SCADA dla Zamawiającego z funkcją odczytu aktualnych i historycznych danych odnośnie parametrów Procesu Technologicznego Biogazowni (moduł raportowania) oraz podgląd online poszczególnych ekranów z wizualizacją przebiegu Procesu Technologicznego.</w:t>
            </w:r>
          </w:p>
          <w:p w14:paraId="25D23A14"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system np. typu SCADA ma posiadać podział na użytkowników (z logowaniem za pomocą hasła) oraz rejestrować zmiany nastaw wprowadzane przez zalogowanych użytkowników.</w:t>
            </w:r>
          </w:p>
          <w:p w14:paraId="0D0ADB73"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 zbieranie aktualnych danych pomiarowych (m.in. temperatury, pH, wskazania wagi z zasobnika na substraty stałe, </w:t>
            </w:r>
            <w:r w:rsidRPr="003E2AC4">
              <w:rPr>
                <w:sz w:val="18"/>
                <w:szCs w:val="18"/>
              </w:rPr>
              <w:t>wskazania z przepływomierza biogazu i biometanu i analizatora biogazu</w:t>
            </w:r>
            <w:r w:rsidRPr="003E2AC4">
              <w:rPr>
                <w:rFonts w:ascii="Calibri" w:eastAsia="Calibri" w:hAnsi="Calibri" w:cs="Times New Roman"/>
                <w:sz w:val="18"/>
                <w:szCs w:val="18"/>
                <w:lang w:eastAsia="pl-PL"/>
              </w:rPr>
              <w:t xml:space="preserve"> i inne) oraz ich wizualizacja, w tym danych historycznych,</w:t>
            </w:r>
          </w:p>
          <w:p w14:paraId="74917782"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rejestrację czasu pracy urządzeń sterowanych przez system np. typu SCADA (co najmniej: licznik czasu pracy) oraz rejestracja danych historycznych w module do raportowania w: układzie dobowym, miesięcznym, rocznym oraz wizualizacja na wykresie stanu pracy danego urządzenia w czasie (pracuje/ nie pracuje),</w:t>
            </w:r>
          </w:p>
          <w:p w14:paraId="0BA2A0E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notyfikacje i komunikowanie błędów, awarii i nieprawidłowości pracy Biogazowni, zwłaszcza zatrzymanie pracy poszczególnych urządzeń Biogazowni, przekroczenie dopuszczalnych wartości parametrów. Dodatkowo ma zawierać moduł wysyłający powiadomienia SMS o awariach na wskazane numery telefonu.</w:t>
            </w:r>
          </w:p>
          <w:p w14:paraId="790470B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archiwizację zebranych i przetworzonych danych w postaci zestawień tabelarycznych i umożliwiających generowanie gotowych zestawień w układzie: dobowym, miesięcznym, kwartalnym i rocznym oraz za dowolny okres definiowany przez użytkowania. Prezentację zarchiwizowanych danych w postaci graficznej z możliwością dowolnego porównywania rejestrowanych zmiennych w czasie. Wszystkie zestawienia powinny mieć możliwość wydruku, wygenerowania do pliku Excel oraz pdf.</w:t>
            </w:r>
          </w:p>
          <w:p w14:paraId="3A66489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przetworzenie zebranych danych i agregowanie ich w postaci zestawień tabelarycznych w układzie kwartalnym i rocznym na potrzeby publikacji wyników pracy Demonstratora Technologii (wydajność produkcji metanu w przeliczeniu na tonę suchej masy organicznej wprowadzonych substratów, wydajność produkcji biometanu w przeliczeniu na tonę suchej masy organicznej wprowadzonych substratów, średnia produkcja biogazu na rok, wskaźniki dotyczące samowystarczalności),</w:t>
            </w:r>
          </w:p>
          <w:p w14:paraId="00FCD1B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zarchiwizowane dane mają być przechowywane przez minimum 5 lat oraz system ma uwzględniać ich przekazanie ich do systemów klasy np. PLM, MES lub ERP.</w:t>
            </w:r>
          </w:p>
          <w:p w14:paraId="7E05CD57" w14:textId="77777777" w:rsidR="003E2AC4" w:rsidRPr="003E2AC4" w:rsidRDefault="003E2AC4" w:rsidP="003E2AC4">
            <w:pPr>
              <w:jc w:val="both"/>
              <w:rPr>
                <w:rFonts w:ascii="Calibri" w:eastAsia="Calibri" w:hAnsi="Calibri" w:cs="Times New Roman"/>
                <w:sz w:val="18"/>
                <w:szCs w:val="18"/>
                <w:lang w:eastAsia="pl-PL"/>
              </w:rPr>
            </w:pPr>
          </w:p>
          <w:p w14:paraId="3FA3727A"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Wykonawca przewidział w systemie sterowania zastosowanie algorytmów zabezpieczających działanie Biogazowni w przypadku wystąpienia co najmniej następujących sytuacji krytycznych: pożar lub wybuch instalacji, wyciek biogazu/biometanu, wystąpienia nadciśnienia/podciśnienia mogącego uszkodzić infrastrukturę Biogazowni, pojawienia się piany w ilości zagrażającej drożności gazociągów, przepełnienia zbiorników wchodzących w skład Biogazowni, nagłe wstrzymanie odbioru biogazu/biometanu, nadprodukcja biogazu oraz minimalizujące wystąpienie szkód w przypadku zaistnienia awarii lub zdarzenia, które może wpłynąć na ciągłość procesu produkcyjnego oraz bezpieczeństwo pracy w Biogazowni.</w:t>
            </w:r>
          </w:p>
          <w:p w14:paraId="7C6B78AD" w14:textId="77777777" w:rsidR="003E2AC4" w:rsidRPr="003E2AC4" w:rsidRDefault="003E2AC4" w:rsidP="003E2AC4">
            <w:pPr>
              <w:rPr>
                <w:rFonts w:ascii="Calibri" w:eastAsia="Calibri" w:hAnsi="Calibri" w:cs="Times New Roman"/>
                <w:color w:val="385623" w:themeColor="accent6" w:themeShade="80"/>
                <w:sz w:val="18"/>
                <w:szCs w:val="18"/>
                <w:lang w:eastAsia="pl-PL"/>
              </w:rPr>
            </w:pPr>
          </w:p>
        </w:tc>
      </w:tr>
      <w:tr w:rsidR="003E2AC4" w:rsidRPr="003E2AC4" w14:paraId="39643993" w14:textId="77777777" w:rsidTr="003E2AC4">
        <w:trPr>
          <w:trHeight w:val="1123"/>
          <w:jc w:val="center"/>
        </w:trPr>
        <w:tc>
          <w:tcPr>
            <w:tcW w:w="841" w:type="dxa"/>
            <w:shd w:val="clear" w:color="auto" w:fill="E2EFD9" w:themeFill="accent6" w:themeFillTint="33"/>
          </w:tcPr>
          <w:p w14:paraId="4CD352A4" w14:textId="77777777" w:rsidR="003E2AC4" w:rsidRPr="003E2AC4" w:rsidRDefault="003E2AC4" w:rsidP="00643162">
            <w:pPr>
              <w:numPr>
                <w:ilvl w:val="0"/>
                <w:numId w:val="38"/>
              </w:numPr>
              <w:ind w:left="501"/>
              <w:contextualSpacing/>
              <w:rPr>
                <w:b/>
                <w:sz w:val="18"/>
                <w:szCs w:val="18"/>
              </w:rPr>
            </w:pPr>
          </w:p>
        </w:tc>
        <w:tc>
          <w:tcPr>
            <w:tcW w:w="1706" w:type="dxa"/>
          </w:tcPr>
          <w:p w14:paraId="62164B6C" w14:textId="77777777" w:rsidR="003E2AC4" w:rsidRPr="003E2AC4" w:rsidRDefault="003E2AC4" w:rsidP="003E2AC4">
            <w:pPr>
              <w:rPr>
                <w:b/>
                <w:sz w:val="18"/>
                <w:szCs w:val="18"/>
              </w:rPr>
            </w:pPr>
            <w:r w:rsidRPr="003E2AC4">
              <w:rPr>
                <w:b/>
                <w:sz w:val="18"/>
                <w:szCs w:val="18"/>
              </w:rPr>
              <w:t>Technologia</w:t>
            </w:r>
          </w:p>
        </w:tc>
        <w:tc>
          <w:tcPr>
            <w:tcW w:w="2410" w:type="dxa"/>
          </w:tcPr>
          <w:p w14:paraId="0C585304" w14:textId="77777777" w:rsidR="003E2AC4" w:rsidRPr="003E2AC4" w:rsidRDefault="003E2AC4" w:rsidP="003E2AC4">
            <w:pPr>
              <w:rPr>
                <w:rFonts w:ascii="Calibri" w:eastAsia="Calibri" w:hAnsi="Calibri" w:cs="Times New Roman"/>
                <w:b/>
                <w:sz w:val="18"/>
                <w:szCs w:val="18"/>
                <w:lang w:eastAsia="pl-PL"/>
              </w:rPr>
            </w:pPr>
            <w:r w:rsidRPr="003E2AC4">
              <w:rPr>
                <w:b/>
                <w:sz w:val="18"/>
                <w:szCs w:val="18"/>
              </w:rPr>
              <w:t>Usuwanie kondensatu z biogazu</w:t>
            </w:r>
          </w:p>
        </w:tc>
        <w:tc>
          <w:tcPr>
            <w:tcW w:w="9780" w:type="dxa"/>
          </w:tcPr>
          <w:p w14:paraId="33757FB2"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Technologia zapewniała skroplenie nadmiaru pary wodnej z biogazu oraz usunięcie wody kondensacyjnej z biogazu, w rurociągach na etapie od zbiorników fermentacyjnych do wejścia do punktu oczyszczania biogazu, w takim stopniu, aby jakość biogazu odpowiadała wymogom producentów urządzeń, które dokonują oczyszczania, konwersji lub utylizacji biogazu lub biometanu.</w:t>
            </w:r>
          </w:p>
          <w:p w14:paraId="3DB08ED4"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7EE805B0" w14:textId="77777777" w:rsidTr="003E2AC4">
        <w:trPr>
          <w:trHeight w:val="1123"/>
          <w:jc w:val="center"/>
        </w:trPr>
        <w:tc>
          <w:tcPr>
            <w:tcW w:w="841" w:type="dxa"/>
            <w:shd w:val="clear" w:color="auto" w:fill="E2EFD9" w:themeFill="accent6" w:themeFillTint="33"/>
          </w:tcPr>
          <w:p w14:paraId="55019F15" w14:textId="77777777" w:rsidR="003E2AC4" w:rsidRPr="003E2AC4" w:rsidRDefault="003E2AC4" w:rsidP="00643162">
            <w:pPr>
              <w:numPr>
                <w:ilvl w:val="0"/>
                <w:numId w:val="38"/>
              </w:numPr>
              <w:ind w:left="501"/>
              <w:contextualSpacing/>
              <w:rPr>
                <w:b/>
                <w:sz w:val="18"/>
                <w:szCs w:val="18"/>
              </w:rPr>
            </w:pPr>
          </w:p>
        </w:tc>
        <w:tc>
          <w:tcPr>
            <w:tcW w:w="1706" w:type="dxa"/>
          </w:tcPr>
          <w:p w14:paraId="3A40CAEF" w14:textId="77777777" w:rsidR="003E2AC4" w:rsidRPr="003E2AC4" w:rsidRDefault="003E2AC4" w:rsidP="003E2AC4">
            <w:pPr>
              <w:rPr>
                <w:b/>
                <w:sz w:val="18"/>
                <w:szCs w:val="18"/>
              </w:rPr>
            </w:pPr>
            <w:r w:rsidRPr="003E2AC4">
              <w:rPr>
                <w:b/>
                <w:sz w:val="18"/>
                <w:szCs w:val="18"/>
              </w:rPr>
              <w:t xml:space="preserve">Demonstrator </w:t>
            </w:r>
          </w:p>
        </w:tc>
        <w:tc>
          <w:tcPr>
            <w:tcW w:w="2410" w:type="dxa"/>
          </w:tcPr>
          <w:p w14:paraId="62B618A6" w14:textId="77777777" w:rsidR="003E2AC4" w:rsidRPr="003E2AC4" w:rsidRDefault="003E2AC4" w:rsidP="003E2AC4">
            <w:pPr>
              <w:rPr>
                <w:b/>
                <w:sz w:val="18"/>
                <w:szCs w:val="18"/>
              </w:rPr>
            </w:pPr>
            <w:r w:rsidRPr="003E2AC4">
              <w:rPr>
                <w:rFonts w:ascii="Calibri" w:eastAsia="Calibri" w:hAnsi="Calibri" w:cs="Times New Roman"/>
                <w:b/>
                <w:sz w:val="18"/>
                <w:szCs w:val="18"/>
                <w:lang w:eastAsia="pl-PL"/>
              </w:rPr>
              <w:t>Produkcja biogazu stanowiąca ekwiwalent mocy elektrycznej Demonstratora Technologii</w:t>
            </w:r>
          </w:p>
        </w:tc>
        <w:tc>
          <w:tcPr>
            <w:tcW w:w="9780" w:type="dxa"/>
          </w:tcPr>
          <w:p w14:paraId="7EDC92BC"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produkcja biogazu brutto na godzinę w Demonstratorze Technologii stanowiła ekwiwalent mocy elektrycznej 499 kW w granicy Tolerancji Technologicznej (-5) % (co oznacza, że Zamawiający dopuszcza sytuację, w której produkcja biogazu brutto Demonstratora Technologii jest ekwiwalentem mocy elektrycznej mniejszej o maksymalnie 5% od wymaganych 499 kW), </w:t>
            </w:r>
            <w:r w:rsidRPr="003E2AC4">
              <w:rPr>
                <w:rFonts w:ascii="Calibri" w:eastAsia="Calibri" w:hAnsi="Calibri" w:cs="Calibri"/>
                <w:sz w:val="18"/>
                <w:szCs w:val="18"/>
              </w:rPr>
              <w:t>osiąganej przez co najmniej 8000 godzin w skali roku</w:t>
            </w:r>
            <w:r w:rsidRPr="003E2AC4">
              <w:rPr>
                <w:rFonts w:ascii="Calibri" w:eastAsia="Calibri" w:hAnsi="Calibri" w:cs="Times New Roman"/>
                <w:sz w:val="18"/>
                <w:szCs w:val="18"/>
                <w:lang w:eastAsia="pl-PL"/>
              </w:rPr>
              <w:t>. Konstrukcja Demonstratora musi uniemożliwiać przekroczenie wartości ekwiwalentu mocy elektrycznej 499 kW. Na podaną produkcję brutto składać się ma biogaz produkowany na potrzeby własne Demonstratora (samowystarczalność energetyczna – Zał. 1, Tab. 1 pkt. 1.4) oraz biogaz przeznaczony do oczyszczenia i wprowadzenia w postaci paliwa gazowego - biometanu do sieci w jak największej ilości (produkcja biogazu netto).</w:t>
            </w:r>
          </w:p>
          <w:p w14:paraId="6EF62EDB" w14:textId="77777777" w:rsidR="003E2AC4" w:rsidRPr="003E2AC4" w:rsidRDefault="003E2AC4" w:rsidP="003E2AC4">
            <w:pPr>
              <w:rPr>
                <w:rFonts w:ascii="Calibri" w:eastAsia="Calibri" w:hAnsi="Calibri" w:cs="Times New Roman"/>
                <w:sz w:val="18"/>
                <w:szCs w:val="18"/>
                <w:lang w:eastAsia="pl-PL"/>
              </w:rPr>
            </w:pPr>
          </w:p>
          <w:p w14:paraId="75706B6F" w14:textId="77777777" w:rsidR="003E2AC4" w:rsidRPr="003E2AC4" w:rsidRDefault="003E2AC4" w:rsidP="003E2AC4">
            <w:pPr>
              <w:rPr>
                <w:sz w:val="18"/>
                <w:szCs w:val="18"/>
              </w:rPr>
            </w:pPr>
            <w:r w:rsidRPr="003E2AC4">
              <w:rPr>
                <w:rFonts w:ascii="Calibri" w:eastAsia="Calibri" w:hAnsi="Calibri" w:cs="Calibri"/>
                <w:sz w:val="18"/>
                <w:szCs w:val="18"/>
              </w:rPr>
              <w:t>D</w:t>
            </w:r>
            <w:r w:rsidRPr="003E2AC4">
              <w:rPr>
                <w:rFonts w:ascii="Calibri" w:eastAsia="Calibri" w:hAnsi="Calibri" w:cs="Times New Roman"/>
                <w:sz w:val="18"/>
                <w:szCs w:val="18"/>
                <w:lang w:eastAsia="pl-PL"/>
              </w:rPr>
              <w:t>la zachowana jednolitej interpretacji pojęcia ekwiwalentu mocy elektrycznej, Zamawiający ustala następujący wzór, który umożliwia przeliczenie ilości biogazu na ekwiwalent mocy elektrycznej:</w:t>
            </w:r>
          </w:p>
          <w:p w14:paraId="74D68678" w14:textId="77777777" w:rsidR="003E2AC4" w:rsidRPr="003E2AC4" w:rsidRDefault="003E2AC4" w:rsidP="003E2AC4">
            <w:pPr>
              <w:rPr>
                <w:rFonts w:ascii="Calibri" w:eastAsia="Calibri" w:hAnsi="Calibri" w:cs="Times New Roman"/>
                <w:sz w:val="18"/>
                <w:szCs w:val="18"/>
                <w:lang w:eastAsia="pl-PL"/>
              </w:rPr>
            </w:pPr>
          </w:p>
          <w:p w14:paraId="64F1A141" w14:textId="77777777" w:rsidR="003E2AC4" w:rsidRPr="003E2AC4" w:rsidRDefault="00B6659B" w:rsidP="003E2AC4">
            <w:pPr>
              <w:jc w:val="center"/>
              <w:rPr>
                <w:sz w:val="18"/>
                <w:szCs w:val="18"/>
              </w:rPr>
            </w:pPr>
            <m:oMath>
              <m:sSub>
                <m:sSubPr>
                  <m:ctrlPr>
                    <w:rPr>
                      <w:rFonts w:ascii="Cambria Math" w:hAnsi="Cambria Math"/>
                      <w:i/>
                      <w:sz w:val="18"/>
                      <w:szCs w:val="18"/>
                    </w:rPr>
                  </m:ctrlPr>
                </m:sSubPr>
                <m:e>
                  <m:r>
                    <w:rPr>
                      <w:rFonts w:ascii="Cambria Math" w:hAnsi="Cambria Math"/>
                      <w:sz w:val="18"/>
                      <w:szCs w:val="18"/>
                    </w:rPr>
                    <m:t>EM</m:t>
                  </m:r>
                </m:e>
                <m:sub>
                  <m:r>
                    <w:rPr>
                      <w:rFonts w:ascii="Cambria Math" w:hAnsi="Cambria Math"/>
                      <w:sz w:val="18"/>
                      <w:szCs w:val="18"/>
                    </w:rPr>
                    <m:t>el</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(Qd x k.</m:t>
                  </m:r>
                  <m:sSub>
                    <m:sSubPr>
                      <m:ctrlPr>
                        <w:rPr>
                          <w:rFonts w:ascii="Cambria Math" w:hAnsi="Cambria Math"/>
                          <w:i/>
                          <w:sz w:val="18"/>
                          <w:szCs w:val="18"/>
                        </w:rPr>
                      </m:ctrlPr>
                    </m:sSubPr>
                    <m:e>
                      <m:r>
                        <w:rPr>
                          <w:rFonts w:ascii="Cambria Math" w:hAnsi="Cambria Math"/>
                          <w:sz w:val="18"/>
                          <w:szCs w:val="18"/>
                        </w:rPr>
                        <m:t>CH</m:t>
                      </m:r>
                    </m:e>
                    <m:sub>
                      <m:r>
                        <w:rPr>
                          <w:rFonts w:ascii="Cambria Math" w:hAnsi="Cambria Math"/>
                          <w:sz w:val="18"/>
                          <w:szCs w:val="18"/>
                        </w:rPr>
                        <m:t xml:space="preserve">4 </m:t>
                      </m:r>
                    </m:sub>
                  </m:sSub>
                  <m:r>
                    <w:rPr>
                      <w:rFonts w:ascii="Cambria Math" w:hAnsi="Cambria Math"/>
                      <w:sz w:val="18"/>
                      <w:szCs w:val="18"/>
                    </w:rPr>
                    <m:t xml:space="preserve">x c.sp </m:t>
                  </m:r>
                  <m:sSub>
                    <m:sSubPr>
                      <m:ctrlPr>
                        <w:rPr>
                          <w:rFonts w:ascii="Cambria Math" w:hAnsi="Cambria Math"/>
                          <w:i/>
                          <w:sz w:val="18"/>
                          <w:szCs w:val="18"/>
                        </w:rPr>
                      </m:ctrlPr>
                    </m:sSubPr>
                    <m:e>
                      <m:r>
                        <w:rPr>
                          <w:rFonts w:ascii="Cambria Math" w:hAnsi="Cambria Math"/>
                          <w:sz w:val="18"/>
                          <w:szCs w:val="18"/>
                        </w:rPr>
                        <m:t>CH</m:t>
                      </m:r>
                    </m:e>
                    <m:sub>
                      <m:r>
                        <w:rPr>
                          <w:rFonts w:ascii="Cambria Math" w:hAnsi="Cambria Math"/>
                          <w:sz w:val="18"/>
                          <w:szCs w:val="18"/>
                        </w:rPr>
                        <m:t>4</m:t>
                      </m:r>
                    </m:sub>
                  </m:sSub>
                  <m:r>
                    <w:rPr>
                      <w:rFonts w:ascii="Cambria Math" w:hAnsi="Cambria Math"/>
                      <w:sz w:val="18"/>
                      <w:szCs w:val="18"/>
                    </w:rPr>
                    <m:t>)</m:t>
                  </m:r>
                </m:num>
                <m:den>
                  <m:r>
                    <w:rPr>
                      <w:rFonts w:ascii="Cambria Math" w:hAnsi="Cambria Math"/>
                      <w:sz w:val="18"/>
                      <w:szCs w:val="18"/>
                    </w:rPr>
                    <m:t xml:space="preserve">24 x 3,6 </m:t>
                  </m:r>
                </m:den>
              </m:f>
              <m:r>
                <w:rPr>
                  <w:rFonts w:ascii="Cambria Math" w:hAnsi="Cambria Math"/>
                  <w:sz w:val="18"/>
                  <w:szCs w:val="18"/>
                </w:rPr>
                <m:t>x s.ek</m:t>
              </m:r>
            </m:oMath>
            <w:r w:rsidR="003E2AC4" w:rsidRPr="003E2AC4">
              <w:rPr>
                <w:rFonts w:eastAsiaTheme="minorEastAsia"/>
                <w:sz w:val="18"/>
                <w:szCs w:val="18"/>
              </w:rPr>
              <w:t xml:space="preserve"> </w:t>
            </w:r>
          </w:p>
          <w:p w14:paraId="24C4179A" w14:textId="77777777" w:rsidR="003E2AC4" w:rsidRPr="003E2AC4" w:rsidRDefault="003E2AC4" w:rsidP="003E2AC4">
            <w:pPr>
              <w:rPr>
                <w:sz w:val="18"/>
                <w:szCs w:val="18"/>
              </w:rPr>
            </w:pPr>
            <w:r w:rsidRPr="003E2AC4">
              <w:rPr>
                <w:sz w:val="18"/>
                <w:szCs w:val="18"/>
              </w:rPr>
              <w:t>gdzie:</w:t>
            </w:r>
          </w:p>
          <w:p w14:paraId="11CA3262" w14:textId="77777777" w:rsidR="003E2AC4" w:rsidRPr="003E2AC4" w:rsidRDefault="003E2AC4" w:rsidP="003E2AC4">
            <w:pPr>
              <w:rPr>
                <w:sz w:val="18"/>
                <w:szCs w:val="18"/>
              </w:rPr>
            </w:pPr>
            <w:r w:rsidRPr="003E2AC4">
              <w:rPr>
                <w:sz w:val="18"/>
                <w:szCs w:val="18"/>
              </w:rPr>
              <w:t>EM</w:t>
            </w:r>
            <w:r w:rsidRPr="003E2AC4">
              <w:rPr>
                <w:sz w:val="18"/>
                <w:szCs w:val="18"/>
                <w:vertAlign w:val="subscript"/>
              </w:rPr>
              <w:t>el</w:t>
            </w:r>
            <w:r w:rsidRPr="003E2AC4">
              <w:rPr>
                <w:sz w:val="18"/>
                <w:szCs w:val="18"/>
              </w:rPr>
              <w:t xml:space="preserve"> [kW] – ekwiwalent mocy elektrycznej wynikający z konwersji biogazu,</w:t>
            </w:r>
          </w:p>
          <w:p w14:paraId="14FB9F5D" w14:textId="77777777" w:rsidR="003E2AC4" w:rsidRPr="003E2AC4" w:rsidRDefault="003E2AC4" w:rsidP="003E2AC4">
            <w:pPr>
              <w:rPr>
                <w:sz w:val="18"/>
                <w:szCs w:val="18"/>
              </w:rPr>
            </w:pPr>
            <w:r w:rsidRPr="003E2AC4">
              <w:rPr>
                <w:sz w:val="18"/>
                <w:szCs w:val="18"/>
              </w:rPr>
              <w:t>Qd [m</w:t>
            </w:r>
            <w:r w:rsidRPr="003E2AC4">
              <w:rPr>
                <w:sz w:val="18"/>
                <w:szCs w:val="18"/>
                <w:vertAlign w:val="superscript"/>
              </w:rPr>
              <w:t>3</w:t>
            </w:r>
            <w:r w:rsidRPr="003E2AC4">
              <w:rPr>
                <w:sz w:val="18"/>
                <w:szCs w:val="18"/>
              </w:rPr>
              <w:t>] – całkowita dobowa produkcja biogazu brutto wskazywana przez Wykonawcę,</w:t>
            </w:r>
          </w:p>
          <w:p w14:paraId="141D6A63" w14:textId="77777777" w:rsidR="003E2AC4" w:rsidRPr="003E2AC4" w:rsidRDefault="003E2AC4" w:rsidP="003E2AC4">
            <w:pPr>
              <w:rPr>
                <w:sz w:val="18"/>
                <w:szCs w:val="18"/>
              </w:rPr>
            </w:pPr>
            <w:r w:rsidRPr="003E2AC4">
              <w:rPr>
                <w:sz w:val="18"/>
                <w:szCs w:val="18"/>
              </w:rPr>
              <w:t>k.CH</w:t>
            </w:r>
            <w:r w:rsidRPr="003E2AC4">
              <w:rPr>
                <w:sz w:val="18"/>
                <w:szCs w:val="18"/>
                <w:vertAlign w:val="subscript"/>
              </w:rPr>
              <w:t>4</w:t>
            </w:r>
            <w:r w:rsidRPr="003E2AC4">
              <w:rPr>
                <w:sz w:val="18"/>
                <w:szCs w:val="18"/>
              </w:rPr>
              <w:t xml:space="preserve"> – koncentracja metanu w wyprodukowanym gazie - Wykonawca podaje swoje założenie,</w:t>
            </w:r>
          </w:p>
          <w:p w14:paraId="478702E6" w14:textId="77777777" w:rsidR="003E2AC4" w:rsidRPr="003E2AC4" w:rsidRDefault="003E2AC4" w:rsidP="003E2AC4">
            <w:pPr>
              <w:rPr>
                <w:sz w:val="18"/>
                <w:szCs w:val="18"/>
              </w:rPr>
            </w:pPr>
            <w:r w:rsidRPr="003E2AC4">
              <w:rPr>
                <w:sz w:val="18"/>
                <w:szCs w:val="18"/>
              </w:rPr>
              <w:t>c.sp. CH</w:t>
            </w:r>
            <w:r w:rsidRPr="003E2AC4">
              <w:rPr>
                <w:sz w:val="18"/>
                <w:szCs w:val="18"/>
                <w:vertAlign w:val="subscript"/>
              </w:rPr>
              <w:t>4</w:t>
            </w:r>
            <w:r w:rsidRPr="003E2AC4">
              <w:rPr>
                <w:sz w:val="18"/>
                <w:szCs w:val="18"/>
              </w:rPr>
              <w:t xml:space="preserve"> [MJ/m</w:t>
            </w:r>
            <w:r w:rsidRPr="003E2AC4">
              <w:rPr>
                <w:sz w:val="18"/>
                <w:szCs w:val="18"/>
                <w:vertAlign w:val="superscript"/>
              </w:rPr>
              <w:t>3</w:t>
            </w:r>
            <w:r w:rsidRPr="003E2AC4">
              <w:rPr>
                <w:sz w:val="18"/>
                <w:szCs w:val="18"/>
              </w:rPr>
              <w:t>] – ciepło spalania czystego metanu = 37 MJ/m</w:t>
            </w:r>
            <w:r w:rsidRPr="003E2AC4">
              <w:rPr>
                <w:sz w:val="18"/>
                <w:szCs w:val="18"/>
                <w:vertAlign w:val="superscript"/>
              </w:rPr>
              <w:t>3</w:t>
            </w:r>
          </w:p>
          <w:p w14:paraId="21870E78" w14:textId="77777777" w:rsidR="003E2AC4" w:rsidRPr="003E2AC4" w:rsidRDefault="003E2AC4" w:rsidP="003E2AC4">
            <w:pPr>
              <w:rPr>
                <w:sz w:val="18"/>
                <w:szCs w:val="18"/>
              </w:rPr>
            </w:pPr>
            <w:r w:rsidRPr="003E2AC4">
              <w:rPr>
                <w:sz w:val="18"/>
                <w:szCs w:val="18"/>
              </w:rPr>
              <w:t>se.k – sprawność elektryczna konwersji biogazu na energię elektryczną - zakłada się 40%,</w:t>
            </w:r>
          </w:p>
          <w:p w14:paraId="5542CE0F" w14:textId="77777777" w:rsidR="003E2AC4" w:rsidRPr="003E2AC4" w:rsidRDefault="003E2AC4" w:rsidP="003E2AC4">
            <w:pPr>
              <w:jc w:val="center"/>
              <w:rPr>
                <w:sz w:val="18"/>
                <w:szCs w:val="18"/>
              </w:rPr>
            </w:pPr>
          </w:p>
        </w:tc>
      </w:tr>
      <w:tr w:rsidR="003E2AC4" w:rsidRPr="003E2AC4" w14:paraId="41E79AE1" w14:textId="77777777" w:rsidTr="003E2AC4">
        <w:trPr>
          <w:trHeight w:val="709"/>
          <w:jc w:val="center"/>
        </w:trPr>
        <w:tc>
          <w:tcPr>
            <w:tcW w:w="841" w:type="dxa"/>
            <w:shd w:val="clear" w:color="auto" w:fill="E2EFD9" w:themeFill="accent6" w:themeFillTint="33"/>
          </w:tcPr>
          <w:p w14:paraId="262F34E3" w14:textId="77777777" w:rsidR="003E2AC4" w:rsidRPr="003E2AC4" w:rsidRDefault="003E2AC4" w:rsidP="00643162">
            <w:pPr>
              <w:numPr>
                <w:ilvl w:val="0"/>
                <w:numId w:val="38"/>
              </w:numPr>
              <w:ind w:left="501"/>
              <w:contextualSpacing/>
              <w:rPr>
                <w:b/>
                <w:sz w:val="18"/>
                <w:szCs w:val="18"/>
              </w:rPr>
            </w:pPr>
          </w:p>
        </w:tc>
        <w:tc>
          <w:tcPr>
            <w:tcW w:w="1706" w:type="dxa"/>
          </w:tcPr>
          <w:p w14:paraId="7C0CBD5B" w14:textId="77777777" w:rsidR="003E2AC4" w:rsidRPr="003E2AC4" w:rsidRDefault="003E2AC4" w:rsidP="003E2AC4">
            <w:pPr>
              <w:rPr>
                <w:b/>
                <w:sz w:val="18"/>
                <w:szCs w:val="18"/>
              </w:rPr>
            </w:pPr>
            <w:r w:rsidRPr="003E2AC4">
              <w:rPr>
                <w:b/>
                <w:sz w:val="18"/>
                <w:szCs w:val="18"/>
              </w:rPr>
              <w:t>Demonstrator</w:t>
            </w:r>
          </w:p>
        </w:tc>
        <w:tc>
          <w:tcPr>
            <w:tcW w:w="2410" w:type="dxa"/>
          </w:tcPr>
          <w:p w14:paraId="0FC9448C" w14:textId="77777777" w:rsidR="003E2AC4" w:rsidRPr="003E2AC4" w:rsidRDefault="003E2AC4" w:rsidP="003E2AC4">
            <w:pPr>
              <w:rPr>
                <w:b/>
                <w:bCs/>
                <w:sz w:val="18"/>
                <w:szCs w:val="18"/>
              </w:rPr>
            </w:pPr>
            <w:r w:rsidRPr="003E2AC4">
              <w:rPr>
                <w:b/>
                <w:bCs/>
                <w:sz w:val="18"/>
                <w:szCs w:val="18"/>
              </w:rPr>
              <w:t xml:space="preserve">Mikrobiologia oraz zanieczyszczenia masy pofermentacyjnej </w:t>
            </w:r>
          </w:p>
        </w:tc>
        <w:tc>
          <w:tcPr>
            <w:tcW w:w="9780" w:type="dxa"/>
          </w:tcPr>
          <w:p w14:paraId="3757655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masa pofermentacyjna osiągała parametry umożliwiające dopuszczenie jej do obrotu jako produktu przeznaczonego dla rolnictwa i/lub ogrodnictwa zgodnie z zasadami gospodarki o obiegu zamkniętym, w szczególności spełniała wymagania w zakresie obowiązujących przepisów prawa w zakresie zanieczyszczeń fizyko-chemicznych, mikrobiologicznych oraz parazytologicznych:</w:t>
            </w:r>
          </w:p>
          <w:p w14:paraId="2ED749BE" w14:textId="77777777" w:rsidR="003E2AC4" w:rsidRPr="003E2AC4" w:rsidRDefault="003E2AC4" w:rsidP="00643162">
            <w:pPr>
              <w:numPr>
                <w:ilvl w:val="0"/>
                <w:numId w:val="26"/>
              </w:numPr>
              <w:contextualSpacing/>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Załącznik V, Rozdział III, Sekcja 3, ust. 1 – </w:t>
            </w:r>
            <w:r w:rsidRPr="003E2AC4">
              <w:rPr>
                <w:rFonts w:ascii="Calibri" w:eastAsia="Calibri" w:hAnsi="Calibri" w:cs="Times New Roman"/>
                <w:i/>
                <w:sz w:val="18"/>
                <w:szCs w:val="18"/>
                <w:lang w:eastAsia="pl-PL"/>
              </w:rPr>
              <w:t>Rozporządzenie Komisji (UE) Nr 142/2011 z dnia 25 lutego 2011 r. w sprawie wykonania rozporządzenia Parlamentu Europejskiego i Rady (WE) nr 1069/2009 określającego przepisy sanitarne dotyczące produktów ubocznych pochodzenia zwierzęcego, nieprzeznaczonych do spożycia przez ludzi</w:t>
            </w:r>
            <w:r w:rsidRPr="003E2AC4">
              <w:rPr>
                <w:rFonts w:ascii="Calibri" w:eastAsia="Calibri" w:hAnsi="Calibri" w:cs="Times New Roman"/>
                <w:sz w:val="18"/>
                <w:szCs w:val="18"/>
                <w:lang w:eastAsia="pl-PL"/>
              </w:rPr>
              <w:t>, oraz w sprawie wykonania dyrektywy Rady 97/78/WE w odniesieniu do niektórych próbek i przedmiotów zwolnionych z kontroli weterynaryjnych na granicach w myśl tej dyrektywy, oraz</w:t>
            </w:r>
          </w:p>
          <w:p w14:paraId="1434CC07" w14:textId="77777777" w:rsidR="003E2AC4" w:rsidRPr="003E2AC4" w:rsidRDefault="003E2AC4" w:rsidP="00643162">
            <w:pPr>
              <w:numPr>
                <w:ilvl w:val="0"/>
                <w:numId w:val="26"/>
              </w:numPr>
              <w:contextualSpacing/>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 14 ust. 1-3 </w:t>
            </w:r>
            <w:r w:rsidRPr="003E2AC4">
              <w:rPr>
                <w:rFonts w:ascii="Calibri" w:eastAsia="Calibri" w:hAnsi="Calibri" w:cs="Times New Roman"/>
                <w:i/>
                <w:sz w:val="18"/>
                <w:szCs w:val="18"/>
                <w:lang w:eastAsia="pl-PL"/>
              </w:rPr>
              <w:t>Rozporządzenia Ministra Rolnictwa i Wsi z dnia 18 czerwca 2008 r. w sprawie wykonania niektórych przepisów ustawy o nawozach i nawożeniu</w:t>
            </w:r>
            <w:r w:rsidRPr="003E2AC4">
              <w:rPr>
                <w:rFonts w:ascii="Calibri" w:eastAsia="Calibri" w:hAnsi="Calibri" w:cs="Times New Roman"/>
                <w:sz w:val="18"/>
                <w:szCs w:val="18"/>
                <w:lang w:eastAsia="pl-PL"/>
              </w:rPr>
              <w:t>.</w:t>
            </w:r>
          </w:p>
          <w:p w14:paraId="061DD7AC" w14:textId="670A3D84" w:rsidR="003E2AC4" w:rsidRPr="003E2AC4" w:rsidRDefault="003E2AC4" w:rsidP="003E2AC4">
            <w:pPr>
              <w:spacing w:line="257" w:lineRule="auto"/>
              <w:rPr>
                <w:rFonts w:ascii="Calibri" w:eastAsia="Calibri" w:hAnsi="Calibri" w:cs="Times New Roman"/>
                <w:sz w:val="18"/>
                <w:szCs w:val="18"/>
                <w:lang w:eastAsia="pl-PL"/>
              </w:rPr>
            </w:pPr>
            <w:r w:rsidRPr="003E2AC4">
              <w:rPr>
                <w:rFonts w:ascii="Calibri" w:eastAsia="Calibri" w:hAnsi="Calibri" w:cs="Times New Roman"/>
                <w:sz w:val="18"/>
                <w:szCs w:val="18"/>
                <w:lang w:eastAsia="pl-PL"/>
              </w:rPr>
              <w:lastRenderedPageBreak/>
              <w:t xml:space="preserve">Zamawiający wymaga dodatkowo, aby zanieczyszczenia makroskopowe masy pofermentacyjnej (pozostałościami po opakowaniach) nie przekraczały 0,5% w stanie suchym. </w:t>
            </w:r>
          </w:p>
        </w:tc>
      </w:tr>
      <w:tr w:rsidR="003E2AC4" w:rsidRPr="003E2AC4" w14:paraId="528A3A5A" w14:textId="77777777" w:rsidTr="003E2AC4">
        <w:trPr>
          <w:trHeight w:val="872"/>
          <w:jc w:val="center"/>
        </w:trPr>
        <w:tc>
          <w:tcPr>
            <w:tcW w:w="841" w:type="dxa"/>
            <w:shd w:val="clear" w:color="auto" w:fill="E2EFD9" w:themeFill="accent6" w:themeFillTint="33"/>
          </w:tcPr>
          <w:p w14:paraId="6D2D88D2" w14:textId="77777777" w:rsidR="003E2AC4" w:rsidRPr="003E2AC4" w:rsidRDefault="003E2AC4" w:rsidP="00643162">
            <w:pPr>
              <w:numPr>
                <w:ilvl w:val="0"/>
                <w:numId w:val="38"/>
              </w:numPr>
              <w:ind w:left="501"/>
              <w:contextualSpacing/>
              <w:rPr>
                <w:b/>
                <w:sz w:val="18"/>
                <w:szCs w:val="18"/>
              </w:rPr>
            </w:pPr>
          </w:p>
        </w:tc>
        <w:tc>
          <w:tcPr>
            <w:tcW w:w="1706" w:type="dxa"/>
          </w:tcPr>
          <w:p w14:paraId="06E6CD63" w14:textId="77777777" w:rsidR="003E2AC4" w:rsidRPr="003E2AC4" w:rsidRDefault="003E2AC4" w:rsidP="003E2AC4">
            <w:pPr>
              <w:rPr>
                <w:b/>
                <w:sz w:val="18"/>
                <w:szCs w:val="18"/>
              </w:rPr>
            </w:pPr>
            <w:r w:rsidRPr="003E2AC4">
              <w:rPr>
                <w:b/>
                <w:sz w:val="18"/>
                <w:szCs w:val="18"/>
              </w:rPr>
              <w:t>Demonstrator</w:t>
            </w:r>
          </w:p>
        </w:tc>
        <w:tc>
          <w:tcPr>
            <w:tcW w:w="2410" w:type="dxa"/>
          </w:tcPr>
          <w:p w14:paraId="5F62146C" w14:textId="77777777" w:rsidR="003E2AC4" w:rsidRPr="003E2AC4" w:rsidRDefault="003E2AC4" w:rsidP="003E2AC4">
            <w:pPr>
              <w:rPr>
                <w:b/>
                <w:sz w:val="18"/>
                <w:szCs w:val="18"/>
              </w:rPr>
            </w:pPr>
            <w:r w:rsidRPr="003E2AC4">
              <w:rPr>
                <w:b/>
                <w:sz w:val="18"/>
                <w:szCs w:val="18"/>
              </w:rPr>
              <w:t>Rurociągi</w:t>
            </w:r>
          </w:p>
        </w:tc>
        <w:tc>
          <w:tcPr>
            <w:tcW w:w="9780" w:type="dxa"/>
          </w:tcPr>
          <w:p w14:paraId="50B65BA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połączenia rurociągów (biogazu, biomasy, mediów technologicznych) wykonywać jako spawane lub kołnierzowe lub gwintowane lub termozgrzewalne, z materiałów odpowiednich do ich środowiska pracy. </w:t>
            </w:r>
          </w:p>
          <w:p w14:paraId="7EE82A5A"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aparatura pomiarowa manualna oraz armatura obsługowa montowane były w miejscach dostępnych i widocznych dla obsługi Biogazowni.</w:t>
            </w:r>
          </w:p>
          <w:p w14:paraId="2BADC079" w14:textId="77777777" w:rsidR="003E2AC4" w:rsidRPr="003E2AC4" w:rsidRDefault="003E2AC4" w:rsidP="003E2AC4">
            <w:pPr>
              <w:rPr>
                <w:rFonts w:ascii="Calibri" w:eastAsia="Calibri" w:hAnsi="Calibri" w:cs="Times New Roman"/>
                <w:sz w:val="18"/>
                <w:szCs w:val="18"/>
                <w:lang w:eastAsia="pl-PL"/>
              </w:rPr>
            </w:pPr>
          </w:p>
          <w:p w14:paraId="43BDAC83"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rurociągi biogazu zapewniały prawidłowy odbiór biogazu oraz zapewniały możliwość przepływu biogazu i wyrównywania jego ciśnienia pomiędzy wszystkimi zbiornikami/magazynami biogazu. Rurociągi biogazu muszą być wyposażone w armaturę i przyłącza, które umożliwiać będą wyłączenie poszczególnych zbiorników z układu i prowadzenie bezpiecznej konserwacji, jak również podłączanie urządzeń kontrolno-pomiarowych (analizator gazu, ciśnieniomierz, króćce probiercze).</w:t>
            </w:r>
          </w:p>
          <w:p w14:paraId="5E8FED2A"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0F43B4E6" w14:textId="77777777" w:rsidTr="003E2AC4">
        <w:trPr>
          <w:trHeight w:val="892"/>
          <w:jc w:val="center"/>
        </w:trPr>
        <w:tc>
          <w:tcPr>
            <w:tcW w:w="841" w:type="dxa"/>
            <w:shd w:val="clear" w:color="auto" w:fill="E2EFD9" w:themeFill="accent6" w:themeFillTint="33"/>
          </w:tcPr>
          <w:p w14:paraId="1BED5D39" w14:textId="77777777" w:rsidR="003E2AC4" w:rsidRPr="003E2AC4" w:rsidRDefault="003E2AC4" w:rsidP="00643162">
            <w:pPr>
              <w:numPr>
                <w:ilvl w:val="0"/>
                <w:numId w:val="38"/>
              </w:numPr>
              <w:ind w:left="501"/>
              <w:contextualSpacing/>
              <w:rPr>
                <w:b/>
                <w:sz w:val="18"/>
                <w:szCs w:val="18"/>
              </w:rPr>
            </w:pPr>
          </w:p>
        </w:tc>
        <w:tc>
          <w:tcPr>
            <w:tcW w:w="1706" w:type="dxa"/>
          </w:tcPr>
          <w:p w14:paraId="7C1E14F7" w14:textId="77777777" w:rsidR="003E2AC4" w:rsidRPr="003E2AC4" w:rsidRDefault="003E2AC4" w:rsidP="003E2AC4">
            <w:pPr>
              <w:rPr>
                <w:b/>
                <w:sz w:val="18"/>
                <w:szCs w:val="18"/>
              </w:rPr>
            </w:pPr>
            <w:r w:rsidRPr="003E2AC4">
              <w:rPr>
                <w:b/>
                <w:sz w:val="18"/>
                <w:szCs w:val="18"/>
              </w:rPr>
              <w:t>Demonstrator</w:t>
            </w:r>
          </w:p>
        </w:tc>
        <w:tc>
          <w:tcPr>
            <w:tcW w:w="2410" w:type="dxa"/>
          </w:tcPr>
          <w:p w14:paraId="29174FF4" w14:textId="77777777" w:rsidR="003E2AC4" w:rsidRPr="003E2AC4" w:rsidRDefault="003E2AC4" w:rsidP="003E2AC4">
            <w:pPr>
              <w:rPr>
                <w:b/>
                <w:sz w:val="18"/>
                <w:szCs w:val="18"/>
              </w:rPr>
            </w:pPr>
            <w:r w:rsidRPr="003E2AC4">
              <w:rPr>
                <w:b/>
                <w:sz w:val="18"/>
                <w:szCs w:val="18"/>
              </w:rPr>
              <w:t>Infrastruktura drogowa</w:t>
            </w:r>
          </w:p>
        </w:tc>
        <w:tc>
          <w:tcPr>
            <w:tcW w:w="9780" w:type="dxa"/>
          </w:tcPr>
          <w:p w14:paraId="7E62FFC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infrastruktury drogowej w lokalizacji odpowiednio Instalacji Ułamkowo-Technicznych i Demonstratora Technologii tzn. dróg i placów wewnętrznych na cele eksploatacyjne, serwisowe i pożarowe, umożliwiających swobodny wjazd i wyjazd auta ciężarowego (z kategorii N3) z dowożonym substratem.  </w:t>
            </w:r>
          </w:p>
          <w:p w14:paraId="36FC7C92"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767BFF04" w14:textId="77777777" w:rsidTr="003E2AC4">
        <w:trPr>
          <w:trHeight w:val="1274"/>
          <w:jc w:val="center"/>
        </w:trPr>
        <w:tc>
          <w:tcPr>
            <w:tcW w:w="841" w:type="dxa"/>
            <w:shd w:val="clear" w:color="auto" w:fill="E2EFD9" w:themeFill="accent6" w:themeFillTint="33"/>
          </w:tcPr>
          <w:p w14:paraId="337F9673" w14:textId="77777777" w:rsidR="003E2AC4" w:rsidRPr="003E2AC4" w:rsidRDefault="003E2AC4" w:rsidP="00643162">
            <w:pPr>
              <w:numPr>
                <w:ilvl w:val="0"/>
                <w:numId w:val="38"/>
              </w:numPr>
              <w:ind w:left="501"/>
              <w:contextualSpacing/>
              <w:rPr>
                <w:b/>
                <w:sz w:val="18"/>
                <w:szCs w:val="18"/>
              </w:rPr>
            </w:pPr>
          </w:p>
        </w:tc>
        <w:tc>
          <w:tcPr>
            <w:tcW w:w="1706" w:type="dxa"/>
          </w:tcPr>
          <w:p w14:paraId="40BB8AC6" w14:textId="77777777" w:rsidR="003E2AC4" w:rsidRPr="003E2AC4" w:rsidRDefault="003E2AC4" w:rsidP="003E2AC4">
            <w:pPr>
              <w:rPr>
                <w:b/>
                <w:sz w:val="18"/>
                <w:szCs w:val="18"/>
              </w:rPr>
            </w:pPr>
            <w:r w:rsidRPr="003E2AC4">
              <w:rPr>
                <w:b/>
                <w:sz w:val="18"/>
                <w:szCs w:val="18"/>
              </w:rPr>
              <w:t>Demonstrator</w:t>
            </w:r>
          </w:p>
        </w:tc>
        <w:tc>
          <w:tcPr>
            <w:tcW w:w="2410" w:type="dxa"/>
          </w:tcPr>
          <w:p w14:paraId="75C7B554" w14:textId="77777777" w:rsidR="003E2AC4" w:rsidRPr="003E2AC4" w:rsidRDefault="003E2AC4" w:rsidP="003E2AC4">
            <w:pPr>
              <w:rPr>
                <w:b/>
                <w:sz w:val="18"/>
                <w:szCs w:val="18"/>
              </w:rPr>
            </w:pPr>
            <w:r w:rsidRPr="003E2AC4">
              <w:rPr>
                <w:b/>
                <w:sz w:val="18"/>
                <w:szCs w:val="18"/>
              </w:rPr>
              <w:t xml:space="preserve">Pochodnia biogazu </w:t>
            </w:r>
          </w:p>
        </w:tc>
        <w:tc>
          <w:tcPr>
            <w:tcW w:w="9780" w:type="dxa"/>
          </w:tcPr>
          <w:p w14:paraId="09844AD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wyposażenia Biogazowni w pochodnię biogazu. Pochodnia biogazu musi zapewnić możliwość utylizacji całego biogazu produkowanego przez Biogazownię o wymaganej produkcji biogazu brutto (ekwiwalent mocy elektrycznej 499kW w granicy Tolerancji Technologicznej (-5) %. Pochodnia ma mieć możliwość pracy równoległej z systemem oczyszczania, modułem kogeneracyjnym/kotłem gazowym, urządzeniem do uzdatniania biogazu do biometanu (jeśli dotyczy) lub innymi odbiornikami biogazu w celu utylizacji nadwyżki biogazu. </w:t>
            </w:r>
          </w:p>
          <w:p w14:paraId="333795D6"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1B1FA341" w14:textId="77777777" w:rsidTr="003E2AC4">
        <w:trPr>
          <w:trHeight w:val="1723"/>
          <w:jc w:val="center"/>
        </w:trPr>
        <w:tc>
          <w:tcPr>
            <w:tcW w:w="841" w:type="dxa"/>
            <w:shd w:val="clear" w:color="auto" w:fill="E2EFD9" w:themeFill="accent6" w:themeFillTint="33"/>
          </w:tcPr>
          <w:p w14:paraId="0DF33936" w14:textId="77777777" w:rsidR="003E2AC4" w:rsidRPr="003E2AC4" w:rsidRDefault="003E2AC4" w:rsidP="00643162">
            <w:pPr>
              <w:numPr>
                <w:ilvl w:val="0"/>
                <w:numId w:val="38"/>
              </w:numPr>
              <w:ind w:left="501"/>
              <w:contextualSpacing/>
              <w:rPr>
                <w:b/>
                <w:sz w:val="18"/>
                <w:szCs w:val="18"/>
              </w:rPr>
            </w:pPr>
          </w:p>
        </w:tc>
        <w:tc>
          <w:tcPr>
            <w:tcW w:w="1706" w:type="dxa"/>
          </w:tcPr>
          <w:p w14:paraId="46E690BA" w14:textId="77777777" w:rsidR="003E2AC4" w:rsidRPr="003E2AC4" w:rsidRDefault="003E2AC4" w:rsidP="003E2AC4">
            <w:pPr>
              <w:rPr>
                <w:b/>
                <w:sz w:val="18"/>
                <w:szCs w:val="18"/>
              </w:rPr>
            </w:pPr>
            <w:r w:rsidRPr="003E2AC4">
              <w:rPr>
                <w:b/>
                <w:sz w:val="18"/>
                <w:szCs w:val="18"/>
              </w:rPr>
              <w:t>Demonstrator</w:t>
            </w:r>
          </w:p>
        </w:tc>
        <w:tc>
          <w:tcPr>
            <w:tcW w:w="2410" w:type="dxa"/>
          </w:tcPr>
          <w:p w14:paraId="164B0DAF" w14:textId="77777777" w:rsidR="003E2AC4" w:rsidRPr="003E2AC4" w:rsidRDefault="003E2AC4" w:rsidP="003E2AC4">
            <w:pPr>
              <w:rPr>
                <w:b/>
                <w:bCs/>
                <w:sz w:val="18"/>
                <w:szCs w:val="18"/>
              </w:rPr>
            </w:pPr>
            <w:r w:rsidRPr="003E2AC4">
              <w:rPr>
                <w:b/>
                <w:bCs/>
                <w:sz w:val="18"/>
                <w:szCs w:val="18"/>
              </w:rPr>
              <w:t>Bioreaktory</w:t>
            </w:r>
          </w:p>
        </w:tc>
        <w:tc>
          <w:tcPr>
            <w:tcW w:w="9780" w:type="dxa"/>
          </w:tcPr>
          <w:p w14:paraId="5858AB72"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zamkniętego/-ych, szczelnego/-ych Bioreaktora/-ów o pojemności dobranej odpowiednio do prowadzenia Procesu Technologicznego, możliwe szerokiego spektrum surowców organicznych. Zamawiający wymaga, aby oferowana Technologia umożliwiała przetworzenie w biogaz substratów wymienionych w Załączniku nr 7 do Regulaminu.</w:t>
            </w:r>
          </w:p>
          <w:p w14:paraId="5CB6091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Bioreaktory mają być zaizolowane, w celu ograniczenia strat ciepła. </w:t>
            </w:r>
          </w:p>
          <w:p w14:paraId="4E874E3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Bioreaktory mają posiadać system umożliwiający odpowiednią homogenizację i dystrybucję wprowadzanych substratów do innych Bioreaktorów (jeśli dotyczy) oraz właściwą dystrybucję ciepła w całej objętości Bioreaktora.</w:t>
            </w:r>
            <w:r w:rsidRPr="003E2AC4">
              <w:rPr>
                <w:sz w:val="18"/>
                <w:szCs w:val="18"/>
              </w:rPr>
              <w:br/>
            </w:r>
            <w:r w:rsidRPr="003E2AC4">
              <w:rPr>
                <w:rFonts w:ascii="Calibri" w:eastAsia="Calibri" w:hAnsi="Calibri" w:cs="Times New Roman"/>
                <w:sz w:val="18"/>
                <w:szCs w:val="18"/>
                <w:lang w:eastAsia="pl-PL"/>
              </w:rPr>
              <w:t>Zamawiający wymaga, aby każdy Bioreaktor/y był wyposażony w aparaturę kontrolno-pomiarową umożliwiającą ciągły pomiar minimum: temperatury, poziom wypełnienia Bioreaktora, ciśnienie biogazu wewnątrz reaktora oraz dodatkowych kluczowych parametrów procesowych,</w:t>
            </w:r>
            <w:r w:rsidRPr="003E2AC4">
              <w:rPr>
                <w:sz w:val="18"/>
                <w:szCs w:val="18"/>
              </w:rPr>
              <w:t xml:space="preserve"> które dla swojej technologii określa Wykonawca.</w:t>
            </w:r>
          </w:p>
          <w:p w14:paraId="37D03074"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każdy Bioreaktor był wyposażony w punkt/y do wizualnej kontroli jego zawartości (np. w celu oceny wydajności mieszania, obecność piany, flotacji substratów) i/lub urządzenie umożliwiające zdalną obserwację zjawisk zachodzących wewnątrz Bioreaktorów.</w:t>
            </w:r>
          </w:p>
          <w:p w14:paraId="48DFACE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lastRenderedPageBreak/>
              <w:t>Każdy Bioreaktor musi być wyposażony w rozwiązania techniczne zabezpieczające w przypadku wystąpienia nad/podciśnienia biogazu, które może uszkodzić elementy Bioreaktora.</w:t>
            </w:r>
          </w:p>
          <w:p w14:paraId="47F80C4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Bioreaktory muszą być tak zaprojektowane, aby wykonywane czynności związane z eksploatacją oraz serwisowaniem były zgodne z BHP (m.in. schody, drabiny, platformy serwisowe z poręczami).</w:t>
            </w:r>
          </w:p>
          <w:p w14:paraId="11FCDAA4" w14:textId="77777777" w:rsidR="003E2AC4" w:rsidRPr="003E2AC4" w:rsidRDefault="003E2AC4" w:rsidP="003E2AC4">
            <w:pPr>
              <w:rPr>
                <w:rFonts w:ascii="Calibri" w:eastAsia="Calibri" w:hAnsi="Calibri" w:cs="Times New Roman"/>
                <w:sz w:val="18"/>
                <w:szCs w:val="18"/>
                <w:lang w:eastAsia="pl-PL"/>
              </w:rPr>
            </w:pPr>
          </w:p>
          <w:p w14:paraId="2C5C71F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montażu w każdym Bioreaktorze co najmniej jednego króćca do bezpiecznego poboru reprezentatywnej próby fermentującej biomasy (króciec zakończyć zaworem kulowym DN50).</w:t>
            </w:r>
          </w:p>
          <w:p w14:paraId="43807939" w14:textId="77777777" w:rsidR="003E2AC4" w:rsidRDefault="003E2AC4" w:rsidP="003E2AC4">
            <w:pPr>
              <w:rPr>
                <w:sz w:val="18"/>
                <w:szCs w:val="18"/>
              </w:rPr>
            </w:pPr>
            <w:r w:rsidRPr="003E2AC4">
              <w:rPr>
                <w:sz w:val="18"/>
                <w:szCs w:val="18"/>
              </w:rPr>
              <w:t>Dodatkowo, Zamawiający wymaga punktu poboru za urządzeniem dystrybuującym (np. za pompą), które transportuje masę fermentacyjną między Bioreaktorem/Bioreaktorami lub do zbiornika pofermentacyjnego.</w:t>
            </w:r>
          </w:p>
          <w:p w14:paraId="718BCC0B" w14:textId="6F204192" w:rsidR="003E2AC4" w:rsidRPr="003E2AC4" w:rsidRDefault="003E2AC4" w:rsidP="003E2AC4">
            <w:pPr>
              <w:rPr>
                <w:rFonts w:ascii="Calibri" w:eastAsia="Calibri" w:hAnsi="Calibri" w:cs="Times New Roman"/>
                <w:color w:val="00B050"/>
                <w:sz w:val="18"/>
                <w:szCs w:val="18"/>
                <w:lang w:eastAsia="pl-PL"/>
              </w:rPr>
            </w:pPr>
          </w:p>
        </w:tc>
      </w:tr>
      <w:tr w:rsidR="003E2AC4" w:rsidRPr="003E2AC4" w14:paraId="550D2E9D" w14:textId="77777777" w:rsidTr="003E2AC4">
        <w:trPr>
          <w:trHeight w:val="1156"/>
          <w:jc w:val="center"/>
        </w:trPr>
        <w:tc>
          <w:tcPr>
            <w:tcW w:w="841" w:type="dxa"/>
            <w:shd w:val="clear" w:color="auto" w:fill="E2EFD9" w:themeFill="accent6" w:themeFillTint="33"/>
          </w:tcPr>
          <w:p w14:paraId="27C6C5C3" w14:textId="77777777" w:rsidR="003E2AC4" w:rsidRPr="003E2AC4" w:rsidRDefault="003E2AC4" w:rsidP="00643162">
            <w:pPr>
              <w:numPr>
                <w:ilvl w:val="0"/>
                <w:numId w:val="38"/>
              </w:numPr>
              <w:ind w:left="501"/>
              <w:contextualSpacing/>
              <w:rPr>
                <w:b/>
                <w:sz w:val="18"/>
                <w:szCs w:val="18"/>
              </w:rPr>
            </w:pPr>
          </w:p>
        </w:tc>
        <w:tc>
          <w:tcPr>
            <w:tcW w:w="1706" w:type="dxa"/>
          </w:tcPr>
          <w:p w14:paraId="0F9D98D1" w14:textId="77777777" w:rsidR="003E2AC4" w:rsidRPr="003E2AC4" w:rsidRDefault="003E2AC4" w:rsidP="003E2AC4">
            <w:pPr>
              <w:rPr>
                <w:b/>
                <w:sz w:val="18"/>
                <w:szCs w:val="18"/>
              </w:rPr>
            </w:pPr>
            <w:r w:rsidRPr="003E2AC4">
              <w:rPr>
                <w:b/>
                <w:sz w:val="18"/>
                <w:szCs w:val="18"/>
              </w:rPr>
              <w:t>Demonstrator</w:t>
            </w:r>
          </w:p>
        </w:tc>
        <w:tc>
          <w:tcPr>
            <w:tcW w:w="2410" w:type="dxa"/>
          </w:tcPr>
          <w:p w14:paraId="2BFC4EA3" w14:textId="77777777" w:rsidR="003E2AC4" w:rsidRPr="003E2AC4" w:rsidRDefault="003E2AC4" w:rsidP="003E2AC4">
            <w:pPr>
              <w:rPr>
                <w:b/>
                <w:sz w:val="18"/>
                <w:szCs w:val="18"/>
              </w:rPr>
            </w:pPr>
            <w:r w:rsidRPr="003E2AC4">
              <w:rPr>
                <w:b/>
                <w:sz w:val="18"/>
                <w:szCs w:val="18"/>
              </w:rPr>
              <w:t>Magazyn/y biogazu</w:t>
            </w:r>
          </w:p>
        </w:tc>
        <w:tc>
          <w:tcPr>
            <w:tcW w:w="9780" w:type="dxa"/>
          </w:tcPr>
          <w:p w14:paraId="09618C59"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gazoszczelnego, magazynu/-ów biogazu (zbiornik zewnętrzny) lub alternatywnie taką funkcję może pełnić dach membranowy w przypadku, gdy stanowić będzie wyposażenie zbiorników Biogazowni. </w:t>
            </w:r>
          </w:p>
          <w:p w14:paraId="7E51F098"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pojemność magazynu biogazu umożliwiała przechowywanie go przez minimum 6 godzin przy pracy Biogazowni z pełną mocą, przy wykorzystaniu każdego z ośmiu wariantów substratowych, opisanych Załącznikiem nr 7 do Regulaminu.</w:t>
            </w:r>
          </w:p>
          <w:p w14:paraId="2887F54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Magazyn biogazu ma mieć zamontowane zabezpieczenie przeciwko nadciśnieniu i podciśnieniu gazu oraz być wyposażony w aparaturę kontrolno-pomiarową i automatykę (co najmniej czujnik ciśnienia).</w:t>
            </w:r>
          </w:p>
          <w:p w14:paraId="02D85FD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Magazyn biogazu ma być odporny na działanie warunków atmosferycznych, w tym promieniowania UV.</w:t>
            </w:r>
          </w:p>
          <w:p w14:paraId="41E04D95"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11281C3E" w14:textId="77777777" w:rsidTr="003E2AC4">
        <w:trPr>
          <w:trHeight w:val="1041"/>
          <w:jc w:val="center"/>
        </w:trPr>
        <w:tc>
          <w:tcPr>
            <w:tcW w:w="841" w:type="dxa"/>
            <w:shd w:val="clear" w:color="auto" w:fill="E2EFD9" w:themeFill="accent6" w:themeFillTint="33"/>
          </w:tcPr>
          <w:p w14:paraId="75C21393" w14:textId="77777777" w:rsidR="003E2AC4" w:rsidRPr="003E2AC4" w:rsidRDefault="003E2AC4" w:rsidP="00643162">
            <w:pPr>
              <w:numPr>
                <w:ilvl w:val="0"/>
                <w:numId w:val="38"/>
              </w:numPr>
              <w:ind w:left="501"/>
              <w:contextualSpacing/>
              <w:rPr>
                <w:b/>
                <w:sz w:val="18"/>
                <w:szCs w:val="18"/>
              </w:rPr>
            </w:pPr>
          </w:p>
        </w:tc>
        <w:tc>
          <w:tcPr>
            <w:tcW w:w="1706" w:type="dxa"/>
          </w:tcPr>
          <w:p w14:paraId="3175E6BD" w14:textId="77777777" w:rsidR="003E2AC4" w:rsidRPr="003E2AC4" w:rsidRDefault="003E2AC4" w:rsidP="003E2AC4">
            <w:pPr>
              <w:rPr>
                <w:b/>
                <w:sz w:val="18"/>
                <w:szCs w:val="18"/>
              </w:rPr>
            </w:pPr>
            <w:r w:rsidRPr="003E2AC4">
              <w:rPr>
                <w:b/>
                <w:sz w:val="18"/>
                <w:szCs w:val="18"/>
              </w:rPr>
              <w:t>Demonstrator</w:t>
            </w:r>
          </w:p>
        </w:tc>
        <w:tc>
          <w:tcPr>
            <w:tcW w:w="2410" w:type="dxa"/>
          </w:tcPr>
          <w:p w14:paraId="1321AFB6" w14:textId="77777777" w:rsidR="003E2AC4" w:rsidRPr="003E2AC4" w:rsidRDefault="003E2AC4" w:rsidP="003E2AC4">
            <w:pPr>
              <w:rPr>
                <w:b/>
                <w:bCs/>
                <w:sz w:val="18"/>
                <w:szCs w:val="18"/>
              </w:rPr>
            </w:pPr>
            <w:r w:rsidRPr="003E2AC4">
              <w:rPr>
                <w:b/>
                <w:bCs/>
                <w:sz w:val="18"/>
                <w:szCs w:val="18"/>
              </w:rPr>
              <w:t>Budynek sterowni, Budynek socjalny</w:t>
            </w:r>
          </w:p>
          <w:p w14:paraId="0E5EA4CC" w14:textId="77777777" w:rsidR="003E2AC4" w:rsidRPr="003E2AC4" w:rsidRDefault="003E2AC4" w:rsidP="003E2AC4">
            <w:pPr>
              <w:rPr>
                <w:b/>
                <w:bCs/>
                <w:sz w:val="18"/>
                <w:szCs w:val="18"/>
              </w:rPr>
            </w:pPr>
          </w:p>
        </w:tc>
        <w:tc>
          <w:tcPr>
            <w:tcW w:w="9780" w:type="dxa"/>
          </w:tcPr>
          <w:p w14:paraId="5FE4EB1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w Demonstratorze Technologii uwzględnić budynek lub zabudowę kontenerową z wydzielonymi pomieszczeniami o następujących funkcjach:</w:t>
            </w:r>
          </w:p>
          <w:p w14:paraId="6C1CC2E6"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 </w:t>
            </w:r>
            <w:r w:rsidRPr="003E2AC4">
              <w:rPr>
                <w:rFonts w:ascii="Calibri" w:eastAsia="Calibri" w:hAnsi="Calibri" w:cs="Times New Roman"/>
                <w:sz w:val="18"/>
                <w:szCs w:val="18"/>
                <w:u w:val="single"/>
                <w:lang w:eastAsia="pl-PL"/>
              </w:rPr>
              <w:t>pomieszczenia socjalne</w:t>
            </w:r>
            <w:r w:rsidRPr="003E2AC4">
              <w:rPr>
                <w:rFonts w:ascii="Calibri" w:eastAsia="Calibri" w:hAnsi="Calibri" w:cs="Times New Roman"/>
                <w:sz w:val="18"/>
                <w:szCs w:val="18"/>
                <w:lang w:eastAsia="pl-PL"/>
              </w:rPr>
              <w:t>: szatnia, kuchnia, WC, każde o powierzchni dostosowanej do planowanej liczby pracowników w zgodzie z obowiązującymi przepisami z zakresu BHP.</w:t>
            </w:r>
          </w:p>
          <w:p w14:paraId="266DEC1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 </w:t>
            </w:r>
            <w:r w:rsidRPr="003E2AC4">
              <w:rPr>
                <w:rFonts w:ascii="Calibri" w:eastAsia="Calibri" w:hAnsi="Calibri" w:cs="Times New Roman"/>
                <w:sz w:val="18"/>
                <w:szCs w:val="18"/>
                <w:u w:val="single"/>
                <w:lang w:eastAsia="pl-PL"/>
              </w:rPr>
              <w:t>sterownia:</w:t>
            </w:r>
            <w:r w:rsidRPr="003E2AC4">
              <w:rPr>
                <w:rFonts w:ascii="Calibri" w:eastAsia="Calibri" w:hAnsi="Calibri" w:cs="Times New Roman"/>
                <w:sz w:val="18"/>
                <w:szCs w:val="18"/>
                <w:lang w:eastAsia="pl-PL"/>
              </w:rPr>
              <w:t xml:space="preserve"> pomieszczenie biurowe wyposażone w komputer z wizualizacją, monitoring wizyjny zakładu, miejsce do przechowywania dokumentacji zakładowej, opcjonalnie szafy sterownicze i elektryczne.</w:t>
            </w:r>
          </w:p>
          <w:p w14:paraId="6205FB0D"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 </w:t>
            </w:r>
            <w:r w:rsidRPr="003E2AC4">
              <w:rPr>
                <w:rFonts w:ascii="Calibri" w:eastAsia="Calibri" w:hAnsi="Calibri" w:cs="Times New Roman"/>
                <w:sz w:val="18"/>
                <w:szCs w:val="18"/>
                <w:u w:val="single"/>
                <w:lang w:eastAsia="pl-PL"/>
              </w:rPr>
              <w:t>magazyn części zamiennych</w:t>
            </w:r>
            <w:r w:rsidRPr="003E2AC4">
              <w:rPr>
                <w:rFonts w:ascii="Calibri" w:eastAsia="Calibri" w:hAnsi="Calibri" w:cs="Times New Roman"/>
                <w:sz w:val="18"/>
                <w:szCs w:val="18"/>
                <w:lang w:eastAsia="pl-PL"/>
              </w:rPr>
              <w:t xml:space="preserve"> – pomieszczenie do przechowywania, narzędzi, materiałów eksploatacyjnych, oraz części zamiennych.</w:t>
            </w:r>
          </w:p>
          <w:p w14:paraId="1A7D086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 ramach niniejszego wymagania, Zamawiający dopuszcza rozwiązanie, aby Wykonawca zaadaptował istniejące pomieszczenia/budynki (jeśli takowe istnieją) po uprzednim uzgodnieniu tego przystosowania z Partnerem Strategicznym (w trakcie trwania Etapu I).</w:t>
            </w:r>
          </w:p>
          <w:p w14:paraId="49B71ED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 </w:t>
            </w:r>
          </w:p>
        </w:tc>
      </w:tr>
      <w:tr w:rsidR="003E2AC4" w:rsidRPr="003E2AC4" w14:paraId="51871F27" w14:textId="77777777" w:rsidTr="003E2AC4">
        <w:trPr>
          <w:trHeight w:val="1156"/>
          <w:jc w:val="center"/>
        </w:trPr>
        <w:tc>
          <w:tcPr>
            <w:tcW w:w="841" w:type="dxa"/>
            <w:shd w:val="clear" w:color="auto" w:fill="E2EFD9" w:themeFill="accent6" w:themeFillTint="33"/>
          </w:tcPr>
          <w:p w14:paraId="4AD03816" w14:textId="77777777" w:rsidR="003E2AC4" w:rsidRPr="003E2AC4" w:rsidRDefault="003E2AC4" w:rsidP="00643162">
            <w:pPr>
              <w:numPr>
                <w:ilvl w:val="0"/>
                <w:numId w:val="38"/>
              </w:numPr>
              <w:ind w:left="501"/>
              <w:contextualSpacing/>
              <w:rPr>
                <w:b/>
                <w:sz w:val="18"/>
                <w:szCs w:val="18"/>
              </w:rPr>
            </w:pPr>
          </w:p>
        </w:tc>
        <w:tc>
          <w:tcPr>
            <w:tcW w:w="1706" w:type="dxa"/>
          </w:tcPr>
          <w:p w14:paraId="31047B5C" w14:textId="77777777" w:rsidR="003E2AC4" w:rsidRPr="003E2AC4" w:rsidRDefault="003E2AC4" w:rsidP="003E2AC4">
            <w:pPr>
              <w:rPr>
                <w:b/>
                <w:sz w:val="18"/>
                <w:szCs w:val="18"/>
              </w:rPr>
            </w:pPr>
            <w:r w:rsidRPr="003E2AC4">
              <w:rPr>
                <w:b/>
                <w:sz w:val="18"/>
                <w:szCs w:val="18"/>
              </w:rPr>
              <w:t>Demonstrator</w:t>
            </w:r>
          </w:p>
        </w:tc>
        <w:tc>
          <w:tcPr>
            <w:tcW w:w="2410" w:type="dxa"/>
          </w:tcPr>
          <w:p w14:paraId="13FD4A52" w14:textId="77777777" w:rsidR="003E2AC4" w:rsidRPr="003E2AC4" w:rsidRDefault="003E2AC4" w:rsidP="003E2AC4">
            <w:pPr>
              <w:rPr>
                <w:b/>
                <w:sz w:val="18"/>
                <w:szCs w:val="18"/>
              </w:rPr>
            </w:pPr>
            <w:r w:rsidRPr="003E2AC4">
              <w:rPr>
                <w:b/>
                <w:sz w:val="18"/>
                <w:szCs w:val="18"/>
              </w:rPr>
              <w:t>Ogrodzenie</w:t>
            </w:r>
          </w:p>
        </w:tc>
        <w:tc>
          <w:tcPr>
            <w:tcW w:w="9780" w:type="dxa"/>
          </w:tcPr>
          <w:p w14:paraId="7718F3B8"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trwałego ogrodzenia terenu Demonstratora Technologii z bramą wjazdową zgodnie z wymogami przepisów budowlanych oraz przeciwpożarowych w celu ograniczenia dostępu osobom nieupoważnionym i dzikim zwierzętom, w szczególności zgodnie z </w:t>
            </w:r>
            <w:r w:rsidRPr="003E2AC4">
              <w:rPr>
                <w:rFonts w:ascii="Calibri" w:eastAsia="Calibri" w:hAnsi="Calibri" w:cs="Times New Roman"/>
                <w:i/>
                <w:iCs/>
                <w:sz w:val="18"/>
                <w:szCs w:val="18"/>
                <w:lang w:eastAsia="pl-PL"/>
              </w:rPr>
              <w:t>Rozporządzeniem Ministra Rolnictwa i Gospodarki Żywnościowej z dnia 7 października 1997 r. w sprawie warunków technicznych, jakim powinny odpowiadać budowle rolnicze i ich usytuowanie</w:t>
            </w:r>
            <w:r w:rsidRPr="003E2AC4">
              <w:rPr>
                <w:rFonts w:ascii="Calibri" w:eastAsia="Calibri" w:hAnsi="Calibri" w:cs="Times New Roman"/>
                <w:sz w:val="18"/>
                <w:szCs w:val="18"/>
                <w:lang w:eastAsia="pl-PL"/>
              </w:rPr>
              <w:t>.</w:t>
            </w:r>
          </w:p>
          <w:p w14:paraId="134AC212"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 ramach niniejszego wymagania, Zamawiający dopuszcza rozwiązanie, aby Wykonawca zaadaptował istniejące ogrodzenie (jeśli takowe istnieje) po uprzednim uzgodnieniu tego przystosowania z Partnerem Strategicznym (w trakcie trwania Etapu I).</w:t>
            </w:r>
          </w:p>
          <w:p w14:paraId="3603F97E"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513A3354" w14:textId="77777777" w:rsidTr="003E2AC4">
        <w:trPr>
          <w:trHeight w:val="575"/>
          <w:jc w:val="center"/>
        </w:trPr>
        <w:tc>
          <w:tcPr>
            <w:tcW w:w="841" w:type="dxa"/>
            <w:shd w:val="clear" w:color="auto" w:fill="E2EFD9" w:themeFill="accent6" w:themeFillTint="33"/>
          </w:tcPr>
          <w:p w14:paraId="47C306D7" w14:textId="77777777" w:rsidR="003E2AC4" w:rsidRPr="003E2AC4" w:rsidRDefault="003E2AC4" w:rsidP="00643162">
            <w:pPr>
              <w:numPr>
                <w:ilvl w:val="0"/>
                <w:numId w:val="38"/>
              </w:numPr>
              <w:ind w:left="501"/>
              <w:contextualSpacing/>
              <w:rPr>
                <w:b/>
                <w:sz w:val="18"/>
                <w:szCs w:val="18"/>
              </w:rPr>
            </w:pPr>
          </w:p>
        </w:tc>
        <w:tc>
          <w:tcPr>
            <w:tcW w:w="1706" w:type="dxa"/>
          </w:tcPr>
          <w:p w14:paraId="1FEA409F" w14:textId="77777777" w:rsidR="003E2AC4" w:rsidRPr="003E2AC4" w:rsidRDefault="003E2AC4" w:rsidP="003E2AC4">
            <w:pPr>
              <w:rPr>
                <w:b/>
                <w:sz w:val="18"/>
                <w:szCs w:val="18"/>
              </w:rPr>
            </w:pPr>
            <w:r w:rsidRPr="003E2AC4">
              <w:rPr>
                <w:b/>
                <w:sz w:val="18"/>
                <w:szCs w:val="18"/>
              </w:rPr>
              <w:t>Demonstrator</w:t>
            </w:r>
          </w:p>
        </w:tc>
        <w:tc>
          <w:tcPr>
            <w:tcW w:w="2410" w:type="dxa"/>
          </w:tcPr>
          <w:p w14:paraId="78BDD76B" w14:textId="77777777" w:rsidR="003E2AC4" w:rsidRPr="003E2AC4" w:rsidRDefault="003E2AC4" w:rsidP="003E2AC4">
            <w:pPr>
              <w:rPr>
                <w:b/>
                <w:sz w:val="18"/>
                <w:szCs w:val="18"/>
              </w:rPr>
            </w:pPr>
            <w:r w:rsidRPr="003E2AC4">
              <w:rPr>
                <w:b/>
                <w:sz w:val="18"/>
                <w:szCs w:val="18"/>
              </w:rPr>
              <w:t>Monitoring</w:t>
            </w:r>
          </w:p>
        </w:tc>
        <w:tc>
          <w:tcPr>
            <w:tcW w:w="9780" w:type="dxa"/>
          </w:tcPr>
          <w:p w14:paraId="25FE24E6"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Wykonawca zapewnił monitoring terenu oraz obiektów Biogazowni. Monitoring musi umożliwiać podgląd osobno wszystkich kluczowych obiektów Biogazowni (nie mniej niż 6 kamer).</w:t>
            </w:r>
            <w:r w:rsidRPr="003E2AC4" w:rsidDel="00D93EF4">
              <w:rPr>
                <w:rFonts w:ascii="Calibri" w:eastAsia="Calibri" w:hAnsi="Calibri" w:cs="Times New Roman"/>
                <w:sz w:val="18"/>
                <w:szCs w:val="18"/>
                <w:lang w:eastAsia="pl-PL"/>
              </w:rPr>
              <w:t xml:space="preserve"> </w:t>
            </w:r>
          </w:p>
          <w:p w14:paraId="21DA5D4E" w14:textId="77777777" w:rsidR="003E2AC4" w:rsidRPr="003E2AC4" w:rsidRDefault="003E2AC4" w:rsidP="003E2AC4">
            <w:pPr>
              <w:rPr>
                <w:rFonts w:ascii="Calibri" w:eastAsia="Calibri" w:hAnsi="Calibri" w:cs="Times New Roman"/>
                <w:color w:val="00B050"/>
                <w:sz w:val="18"/>
                <w:szCs w:val="18"/>
                <w:lang w:eastAsia="pl-PL"/>
              </w:rPr>
            </w:pPr>
          </w:p>
        </w:tc>
      </w:tr>
      <w:tr w:rsidR="003E2AC4" w:rsidRPr="003E2AC4" w14:paraId="03FC5BB0" w14:textId="77777777" w:rsidTr="003E2AC4">
        <w:trPr>
          <w:trHeight w:val="1156"/>
          <w:jc w:val="center"/>
        </w:trPr>
        <w:tc>
          <w:tcPr>
            <w:tcW w:w="841" w:type="dxa"/>
            <w:shd w:val="clear" w:color="auto" w:fill="E2EFD9" w:themeFill="accent6" w:themeFillTint="33"/>
          </w:tcPr>
          <w:p w14:paraId="40D00DFC" w14:textId="77777777" w:rsidR="003E2AC4" w:rsidRPr="003E2AC4" w:rsidRDefault="003E2AC4" w:rsidP="00643162">
            <w:pPr>
              <w:numPr>
                <w:ilvl w:val="0"/>
                <w:numId w:val="38"/>
              </w:numPr>
              <w:ind w:left="501"/>
              <w:contextualSpacing/>
              <w:rPr>
                <w:b/>
                <w:sz w:val="18"/>
                <w:szCs w:val="18"/>
              </w:rPr>
            </w:pPr>
          </w:p>
        </w:tc>
        <w:tc>
          <w:tcPr>
            <w:tcW w:w="1706" w:type="dxa"/>
          </w:tcPr>
          <w:p w14:paraId="08B548AD" w14:textId="77777777" w:rsidR="003E2AC4" w:rsidRPr="003E2AC4" w:rsidRDefault="003E2AC4" w:rsidP="003E2AC4">
            <w:pPr>
              <w:rPr>
                <w:b/>
                <w:sz w:val="18"/>
                <w:szCs w:val="18"/>
              </w:rPr>
            </w:pPr>
            <w:r w:rsidRPr="003E2AC4">
              <w:rPr>
                <w:b/>
                <w:sz w:val="18"/>
                <w:szCs w:val="18"/>
              </w:rPr>
              <w:t>Demonstrator</w:t>
            </w:r>
          </w:p>
        </w:tc>
        <w:tc>
          <w:tcPr>
            <w:tcW w:w="2410" w:type="dxa"/>
          </w:tcPr>
          <w:p w14:paraId="2DB1DD4E" w14:textId="77777777" w:rsidR="003E2AC4" w:rsidRPr="003E2AC4" w:rsidRDefault="003E2AC4" w:rsidP="003E2AC4">
            <w:pPr>
              <w:rPr>
                <w:b/>
                <w:bCs/>
                <w:sz w:val="18"/>
                <w:szCs w:val="18"/>
              </w:rPr>
            </w:pPr>
            <w:r w:rsidRPr="003E2AC4">
              <w:rPr>
                <w:b/>
                <w:bCs/>
                <w:sz w:val="18"/>
                <w:szCs w:val="18"/>
              </w:rPr>
              <w:t>Miejsce magazynowania substratów stałych</w:t>
            </w:r>
          </w:p>
        </w:tc>
        <w:tc>
          <w:tcPr>
            <w:tcW w:w="9780" w:type="dxa"/>
          </w:tcPr>
          <w:p w14:paraId="1B83C59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zastosowania szczelnego miejsca magazynowego na substraty stałe do Procesu Technologicznego, wskazane w Załączniku nr 7, wraz z odbiorem odcieków dedykowaną kanalizacją i skierowaniem ich do procesu fermentacji.</w:t>
            </w:r>
          </w:p>
          <w:p w14:paraId="2940EE6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Miejsce magazynowania substratów stałych musi być wykonane z materiału odpornego na działanie środowiska kwaśnego ze względu na możliwość eksploatacji w środowisku kwaśnym.</w:t>
            </w:r>
          </w:p>
          <w:p w14:paraId="3B07B5F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Wielkość miejsca magazynowego substratów stałych ma być dostosowana do ilości zużywanych substratów stałych w Procesie Technologicznym, dla zapewnienia stabilnej pracy Demonstratora Technologii i utrzymania produkcji biogazu stanowiącej ekwiwalent mocy elektrycznej opisany w punkcie 1.8.</w:t>
            </w:r>
          </w:p>
          <w:p w14:paraId="31DDCEC8" w14:textId="77777777" w:rsidR="003E2AC4" w:rsidRPr="003E2AC4" w:rsidRDefault="003E2AC4" w:rsidP="003E2AC4">
            <w:pPr>
              <w:rPr>
                <w:rFonts w:ascii="Calibri" w:eastAsia="Calibri" w:hAnsi="Calibri" w:cs="Times New Roman"/>
                <w:sz w:val="18"/>
                <w:szCs w:val="18"/>
                <w:lang w:eastAsia="pl-PL"/>
              </w:rPr>
            </w:pPr>
          </w:p>
          <w:p w14:paraId="25528BA6"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Substraty stałe o statusie odpadów muszą być przechowywane zgodnie z zapisami w paragrafie 12 Rozporządzenia Ministra Klimatu z dnia 11 września 2020 r. w sprawie szczegółowych wymagań dla magazynowania odpadów.</w:t>
            </w:r>
          </w:p>
          <w:p w14:paraId="6AC43399"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66D75A91" w14:textId="77777777" w:rsidTr="003E2AC4">
        <w:trPr>
          <w:trHeight w:val="1156"/>
          <w:jc w:val="center"/>
        </w:trPr>
        <w:tc>
          <w:tcPr>
            <w:tcW w:w="841" w:type="dxa"/>
            <w:shd w:val="clear" w:color="auto" w:fill="E2EFD9" w:themeFill="accent6" w:themeFillTint="33"/>
          </w:tcPr>
          <w:p w14:paraId="03562005" w14:textId="77777777" w:rsidR="003E2AC4" w:rsidRPr="003E2AC4" w:rsidRDefault="003E2AC4" w:rsidP="00643162">
            <w:pPr>
              <w:numPr>
                <w:ilvl w:val="0"/>
                <w:numId w:val="38"/>
              </w:numPr>
              <w:ind w:left="501"/>
              <w:contextualSpacing/>
              <w:rPr>
                <w:b/>
                <w:sz w:val="18"/>
                <w:szCs w:val="18"/>
              </w:rPr>
            </w:pPr>
          </w:p>
        </w:tc>
        <w:tc>
          <w:tcPr>
            <w:tcW w:w="1706" w:type="dxa"/>
          </w:tcPr>
          <w:p w14:paraId="1A171252" w14:textId="77777777" w:rsidR="003E2AC4" w:rsidRPr="003E2AC4" w:rsidRDefault="003E2AC4" w:rsidP="003E2AC4">
            <w:pPr>
              <w:rPr>
                <w:b/>
                <w:sz w:val="18"/>
                <w:szCs w:val="18"/>
              </w:rPr>
            </w:pPr>
            <w:r w:rsidRPr="003E2AC4">
              <w:rPr>
                <w:b/>
                <w:sz w:val="18"/>
                <w:szCs w:val="18"/>
              </w:rPr>
              <w:t>Demonstrator</w:t>
            </w:r>
          </w:p>
        </w:tc>
        <w:tc>
          <w:tcPr>
            <w:tcW w:w="2410" w:type="dxa"/>
          </w:tcPr>
          <w:p w14:paraId="0226979A" w14:textId="77777777" w:rsidR="003E2AC4" w:rsidRPr="003E2AC4" w:rsidRDefault="003E2AC4" w:rsidP="003E2AC4">
            <w:pPr>
              <w:rPr>
                <w:b/>
                <w:sz w:val="18"/>
                <w:szCs w:val="18"/>
              </w:rPr>
            </w:pPr>
            <w:r w:rsidRPr="003E2AC4">
              <w:rPr>
                <w:b/>
                <w:sz w:val="18"/>
                <w:szCs w:val="18"/>
              </w:rPr>
              <w:t>Zbiornik/zbiorniki buforowe na substraty płynne</w:t>
            </w:r>
          </w:p>
        </w:tc>
        <w:tc>
          <w:tcPr>
            <w:tcW w:w="9780" w:type="dxa"/>
          </w:tcPr>
          <w:p w14:paraId="1D92B12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szczelnego zbiornika/zbiorników buforowych na substraty płynne </w:t>
            </w:r>
            <w:r w:rsidRPr="003E2AC4">
              <w:rPr>
                <w:sz w:val="18"/>
                <w:szCs w:val="18"/>
              </w:rPr>
              <w:t>zapewniającego/zapewniających niemieszanie się poszczególnych substratów ze sobą</w:t>
            </w:r>
            <w:r w:rsidRPr="003E2AC4">
              <w:rPr>
                <w:rFonts w:ascii="Calibri" w:eastAsia="Calibri" w:hAnsi="Calibri" w:cs="Times New Roman"/>
                <w:sz w:val="18"/>
                <w:szCs w:val="18"/>
                <w:lang w:eastAsia="pl-PL"/>
              </w:rPr>
              <w:t>, przy czym substraty te muszą być homogenizowane w ww. zbiornikach. Zbiornik/zbiorniki buforowe połączone szczelnie z innymi zbiornikami procesowymi systemem rur w celu zapewnienia swobodnego przepływu substratu płynnego. Zamawiający wymaga by tak zaprojektować rurociągi, aby nie dochodziło do kontaktu pomiędzy substratami płynnymi a masą pofermentacyjną (wyeliminowanie - wtórnego skażenia mikrobiologicznego pofermentu).</w:t>
            </w:r>
          </w:p>
          <w:p w14:paraId="1FA4216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Zbiornik/i na substraty płynne powinny być wyposażone w pompę/y umożliwiającą załadunek i rozładunek zawartości zbiornika buforowego. </w:t>
            </w:r>
          </w:p>
          <w:p w14:paraId="76A36322" w14:textId="77777777" w:rsidR="003E2AC4" w:rsidRPr="003E2AC4" w:rsidRDefault="003E2AC4" w:rsidP="003E2AC4">
            <w:pPr>
              <w:rPr>
                <w:rFonts w:ascii="Calibri" w:eastAsia="Calibri" w:hAnsi="Calibri" w:cs="Times New Roman"/>
                <w:sz w:val="18"/>
                <w:szCs w:val="18"/>
                <w:lang w:eastAsia="pl-PL"/>
              </w:rPr>
            </w:pPr>
          </w:p>
          <w:p w14:paraId="751EF7F3"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zbiornik/i buforowe były wyposażone w aparaturę kontrolno-pomiarową i automatykę (co najmniej w czujnik poziomu wypełnienia substratem, czujnik temperatury). </w:t>
            </w:r>
          </w:p>
          <w:p w14:paraId="401B14F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pomiaru substratów płynnych poprzez zastosowanie przepływomierza lub systemu wagowego przed wprowadzeniem ich do Bioreaktora/Bioreaktorów. </w:t>
            </w:r>
          </w:p>
          <w:p w14:paraId="6A014DE1" w14:textId="77777777" w:rsidR="003E2AC4" w:rsidRPr="003E2AC4" w:rsidRDefault="003E2AC4" w:rsidP="003E2AC4">
            <w:pPr>
              <w:rPr>
                <w:rFonts w:ascii="Calibri" w:eastAsia="Calibri" w:hAnsi="Calibri" w:cs="Times New Roman"/>
                <w:sz w:val="18"/>
                <w:szCs w:val="18"/>
                <w:lang w:eastAsia="pl-PL"/>
              </w:rPr>
            </w:pPr>
          </w:p>
          <w:p w14:paraId="4F15A95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Zbiornik/zbiorniki buforowe muszą być wyposażone w otwory rewizyjne, do obsługi serwisowej.</w:t>
            </w:r>
          </w:p>
          <w:p w14:paraId="0D0F8C4A"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lastRenderedPageBreak/>
              <w:t>Zbiornik/zbiorniki buforowe muszą mieć pojemność dostosowaną do ilości wykorzystywanych substratów płynnych w Procesie Technologicznym dla zapewnienia stabilnej pracy Demonstratora Technologii. Minimalna pojemność netto pojedynczego zbiornika na surowce płynne powinna wynosić minimum 30,0 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 łączna pojemność zbiornika/zbiorników powinna wynosić minimum 150,0 m</w:t>
            </w:r>
            <w:r w:rsidRPr="003E2AC4">
              <w:rPr>
                <w:rFonts w:ascii="Calibri" w:eastAsia="Calibri" w:hAnsi="Calibri" w:cs="Times New Roman"/>
                <w:sz w:val="18"/>
                <w:szCs w:val="18"/>
                <w:vertAlign w:val="superscript"/>
                <w:lang w:eastAsia="pl-PL"/>
              </w:rPr>
              <w:t>3</w:t>
            </w:r>
            <w:r w:rsidRPr="003E2AC4">
              <w:rPr>
                <w:rFonts w:ascii="Calibri" w:eastAsia="Calibri" w:hAnsi="Calibri" w:cs="Times New Roman"/>
                <w:sz w:val="18"/>
                <w:szCs w:val="18"/>
                <w:lang w:eastAsia="pl-PL"/>
              </w:rPr>
              <w:t xml:space="preserve"> (pojemności roboczej).</w:t>
            </w:r>
          </w:p>
          <w:p w14:paraId="2885A024" w14:textId="77777777" w:rsidR="003E2AC4" w:rsidRPr="003E2AC4" w:rsidRDefault="003E2AC4" w:rsidP="003E2AC4">
            <w:pPr>
              <w:rPr>
                <w:rFonts w:ascii="Calibri" w:eastAsia="Calibri" w:hAnsi="Calibri" w:cs="Times New Roman"/>
                <w:sz w:val="18"/>
                <w:szCs w:val="18"/>
                <w:lang w:eastAsia="pl-PL"/>
              </w:rPr>
            </w:pPr>
          </w:p>
          <w:p w14:paraId="295D53D4"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Substraty płynne o statusie odpadów muszą być przechowywane zgodnie z zapisami w paragrafie 12 Rozporządzenia Ministra Klimatu z dnia 11 września 2020 r. w sprawie szczegółowych wymagań dla magazynowania odpadów.</w:t>
            </w:r>
          </w:p>
          <w:p w14:paraId="7C65C22E" w14:textId="77777777" w:rsidR="003E2AC4" w:rsidRPr="003E2AC4" w:rsidRDefault="003E2AC4" w:rsidP="003E2AC4">
            <w:pPr>
              <w:rPr>
                <w:rFonts w:ascii="Calibri" w:eastAsia="Calibri" w:hAnsi="Calibri" w:cs="Times New Roman"/>
                <w:b/>
                <w:bCs/>
                <w:sz w:val="18"/>
                <w:szCs w:val="18"/>
                <w:highlight w:val="yellow"/>
                <w:lang w:eastAsia="pl-PL"/>
              </w:rPr>
            </w:pPr>
          </w:p>
        </w:tc>
      </w:tr>
      <w:tr w:rsidR="003E2AC4" w:rsidRPr="003E2AC4" w14:paraId="1ED18128" w14:textId="77777777" w:rsidTr="003E2AC4">
        <w:trPr>
          <w:trHeight w:val="1156"/>
          <w:jc w:val="center"/>
        </w:trPr>
        <w:tc>
          <w:tcPr>
            <w:tcW w:w="841" w:type="dxa"/>
            <w:shd w:val="clear" w:color="auto" w:fill="E2EFD9" w:themeFill="accent6" w:themeFillTint="33"/>
          </w:tcPr>
          <w:p w14:paraId="6EBA5041" w14:textId="77777777" w:rsidR="003E2AC4" w:rsidRPr="003E2AC4" w:rsidRDefault="003E2AC4" w:rsidP="00643162">
            <w:pPr>
              <w:numPr>
                <w:ilvl w:val="0"/>
                <w:numId w:val="38"/>
              </w:numPr>
              <w:ind w:left="501"/>
              <w:contextualSpacing/>
              <w:rPr>
                <w:b/>
                <w:sz w:val="18"/>
                <w:szCs w:val="18"/>
              </w:rPr>
            </w:pPr>
          </w:p>
        </w:tc>
        <w:tc>
          <w:tcPr>
            <w:tcW w:w="1706" w:type="dxa"/>
          </w:tcPr>
          <w:p w14:paraId="7CA5B6CF" w14:textId="77777777" w:rsidR="003E2AC4" w:rsidRPr="003E2AC4" w:rsidRDefault="003E2AC4" w:rsidP="003E2AC4">
            <w:pPr>
              <w:rPr>
                <w:b/>
                <w:sz w:val="18"/>
                <w:szCs w:val="18"/>
              </w:rPr>
            </w:pPr>
            <w:r w:rsidRPr="003E2AC4">
              <w:rPr>
                <w:b/>
                <w:sz w:val="18"/>
                <w:szCs w:val="18"/>
              </w:rPr>
              <w:t>Demonstrator</w:t>
            </w:r>
          </w:p>
        </w:tc>
        <w:tc>
          <w:tcPr>
            <w:tcW w:w="2410" w:type="dxa"/>
          </w:tcPr>
          <w:p w14:paraId="7C63244C" w14:textId="77777777" w:rsidR="003E2AC4" w:rsidRPr="003E2AC4" w:rsidRDefault="003E2AC4" w:rsidP="003E2AC4">
            <w:pPr>
              <w:rPr>
                <w:b/>
                <w:bCs/>
                <w:sz w:val="18"/>
                <w:szCs w:val="18"/>
              </w:rPr>
            </w:pPr>
            <w:r w:rsidRPr="003E2AC4">
              <w:rPr>
                <w:b/>
                <w:bCs/>
                <w:sz w:val="18"/>
                <w:szCs w:val="18"/>
              </w:rPr>
              <w:t>Zbiornik pofermentacyjny</w:t>
            </w:r>
          </w:p>
        </w:tc>
        <w:tc>
          <w:tcPr>
            <w:tcW w:w="9780" w:type="dxa"/>
          </w:tcPr>
          <w:p w14:paraId="0274769E"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zbiornika lub zespołu zbiorników pofermentacyjnych na poferment o łącznej pojemności odpowiadającej co najmniej pojemności produkcji pofermentu w okresie 120 dni.  </w:t>
            </w:r>
          </w:p>
          <w:p w14:paraId="48F73A61"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wyposażenia zbiornika, co najmniej w:</w:t>
            </w:r>
          </w:p>
          <w:p w14:paraId="4F8770CF" w14:textId="77777777" w:rsidR="003E2AC4" w:rsidRPr="003E2AC4" w:rsidRDefault="003E2AC4" w:rsidP="00643162">
            <w:pPr>
              <w:numPr>
                <w:ilvl w:val="0"/>
                <w:numId w:val="27"/>
              </w:numPr>
              <w:contextualSpacing/>
              <w:jc w:val="both"/>
              <w:rPr>
                <w:rFonts w:eastAsiaTheme="minorEastAsia"/>
                <w:color w:val="000000" w:themeColor="text1"/>
                <w:sz w:val="18"/>
                <w:szCs w:val="18"/>
                <w:lang w:eastAsia="pl-PL"/>
              </w:rPr>
            </w:pPr>
            <w:r w:rsidRPr="003E2AC4">
              <w:rPr>
                <w:rFonts w:ascii="Calibri" w:eastAsia="Calibri" w:hAnsi="Calibri" w:cs="Times New Roman"/>
                <w:sz w:val="18"/>
                <w:szCs w:val="18"/>
                <w:lang w:eastAsia="pl-PL"/>
              </w:rPr>
              <w:t>niezbędną AKPiA (m.in. opomiarowanie stopnia wypełnienia zbiornika, opomiarowanie ilości pofermentu podczas opróżniania zbiornika)</w:t>
            </w:r>
          </w:p>
          <w:p w14:paraId="19FF9051" w14:textId="77777777" w:rsidR="003E2AC4" w:rsidRPr="003E2AC4" w:rsidRDefault="003E2AC4" w:rsidP="00643162">
            <w:pPr>
              <w:numPr>
                <w:ilvl w:val="0"/>
                <w:numId w:val="27"/>
              </w:numPr>
              <w:contextualSpacing/>
              <w:jc w:val="both"/>
              <w:rPr>
                <w:color w:val="000000" w:themeColor="text1"/>
                <w:sz w:val="18"/>
                <w:szCs w:val="18"/>
                <w:lang w:eastAsia="pl-PL"/>
              </w:rPr>
            </w:pPr>
            <w:r w:rsidRPr="003E2AC4">
              <w:rPr>
                <w:rFonts w:ascii="Calibri" w:eastAsia="Calibri" w:hAnsi="Calibri" w:cs="Times New Roman"/>
                <w:sz w:val="18"/>
                <w:szCs w:val="18"/>
                <w:lang w:eastAsia="pl-PL"/>
              </w:rPr>
              <w:t>zadaszenie lub przykrycie zbiornika, które ograniczy ewaporację oraz emisje złowonne,</w:t>
            </w:r>
          </w:p>
          <w:p w14:paraId="7C50221A" w14:textId="77777777" w:rsidR="003E2AC4" w:rsidRPr="003E2AC4" w:rsidRDefault="003E2AC4" w:rsidP="00643162">
            <w:pPr>
              <w:numPr>
                <w:ilvl w:val="0"/>
                <w:numId w:val="27"/>
              </w:numPr>
              <w:contextualSpacing/>
              <w:jc w:val="both"/>
              <w:rPr>
                <w:color w:val="000000" w:themeColor="text1"/>
                <w:sz w:val="18"/>
                <w:szCs w:val="18"/>
                <w:lang w:eastAsia="pl-PL"/>
              </w:rPr>
            </w:pPr>
            <w:r w:rsidRPr="003E2AC4">
              <w:rPr>
                <w:rFonts w:ascii="Calibri" w:eastAsia="Calibri" w:hAnsi="Calibri" w:cs="Times New Roman"/>
                <w:sz w:val="18"/>
                <w:szCs w:val="18"/>
                <w:lang w:eastAsia="pl-PL"/>
              </w:rPr>
              <w:t xml:space="preserve"> Instalację służącą do opróżniania zbiornika bez konieczności wykorzystania zewnętrznej pompy. </w:t>
            </w:r>
          </w:p>
          <w:p w14:paraId="293945D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co najmniej jednego króćca z zaworem kulowym DN32 na zbiorniku pofermentacyjnym /rurociągu odprowadzającym poferment, do bezpiecznego poboru zhomogenizowanej, reprezentatywnej próby.</w:t>
            </w:r>
          </w:p>
          <w:p w14:paraId="153A2A6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Wyposażenie zbiornika musi umożliwiać homogenizację zawartości.</w:t>
            </w:r>
          </w:p>
          <w:p w14:paraId="737928E0" w14:textId="77777777" w:rsidR="003E2AC4" w:rsidRPr="003E2AC4" w:rsidRDefault="003E2AC4" w:rsidP="003E2AC4">
            <w:pPr>
              <w:rPr>
                <w:rFonts w:ascii="Calibri" w:eastAsia="Calibri" w:hAnsi="Calibri" w:cs="Times New Roman"/>
                <w:sz w:val="18"/>
                <w:szCs w:val="18"/>
                <w:lang w:eastAsia="pl-PL"/>
              </w:rPr>
            </w:pPr>
          </w:p>
          <w:p w14:paraId="0A21FE75" w14:textId="77777777" w:rsidR="003E2AC4" w:rsidRPr="003E2AC4" w:rsidRDefault="003E2AC4" w:rsidP="003E2AC4">
            <w:pPr>
              <w:rPr>
                <w:rFonts w:ascii="Calibri" w:eastAsia="Calibri" w:hAnsi="Calibri" w:cs="Calibri"/>
                <w:sz w:val="18"/>
                <w:szCs w:val="18"/>
              </w:rPr>
            </w:pPr>
            <w:r w:rsidRPr="003E2AC4">
              <w:rPr>
                <w:rFonts w:ascii="Calibri" w:eastAsia="Calibri" w:hAnsi="Calibri" w:cs="Times New Roman"/>
                <w:sz w:val="18"/>
                <w:szCs w:val="18"/>
                <w:lang w:eastAsia="pl-PL"/>
              </w:rPr>
              <w:t>Jeśli Technologia Wykonawcy nie przewiduje oddzielnego zbiornika w układzie technologicznym jako zbiornika pofermentacyjnego, Zamawiający wymaga szczegółowego przedstawienia rozwiązań zapewniających zagospodarowanie powstającej masy pofermentacyjnej, przy zachowaniu ciągłości Procesu Technologicznego, poziomu produkcji biogazu zgodnie z punktem 1.8. i przy utrzymaniu spełnienia Wymagania Obligatoryjnego nr 1.2 powyżej. Przedstawione rozwiązanie musi być wyposażone w m.in.: niezbędną AKPiA, a także  umożliwiać pobranie reprezentatywnej próby masy pofermentacyjnej. Przedstawione rozwiązanie musi zapobiegać</w:t>
            </w:r>
            <w:r w:rsidRPr="003E2AC4">
              <w:rPr>
                <w:rFonts w:ascii="Calibri" w:eastAsia="Calibri" w:hAnsi="Calibri" w:cs="Calibri"/>
                <w:sz w:val="18"/>
                <w:szCs w:val="18"/>
              </w:rPr>
              <w:t xml:space="preserve"> rozprzestrzenianiu się masy pofermentacyjnej poza przeznaczone do tego celu miejsce.</w:t>
            </w:r>
          </w:p>
          <w:p w14:paraId="552B8354" w14:textId="77777777" w:rsidR="003E2AC4" w:rsidRPr="003E2AC4" w:rsidRDefault="003E2AC4" w:rsidP="003E2AC4">
            <w:pPr>
              <w:rPr>
                <w:rFonts w:ascii="Calibri" w:eastAsia="Calibri" w:hAnsi="Calibri" w:cs="Calibri"/>
                <w:sz w:val="18"/>
                <w:szCs w:val="18"/>
              </w:rPr>
            </w:pPr>
          </w:p>
          <w:p w14:paraId="015A0988" w14:textId="77777777" w:rsidR="003E2AC4" w:rsidRPr="003E2AC4" w:rsidRDefault="003E2AC4" w:rsidP="003E2AC4">
            <w:pPr>
              <w:rPr>
                <w:rFonts w:ascii="Calibri" w:eastAsia="Calibri" w:hAnsi="Calibri" w:cs="Calibri"/>
                <w:sz w:val="18"/>
                <w:szCs w:val="18"/>
              </w:rPr>
            </w:pPr>
            <w:r w:rsidRPr="003E2AC4">
              <w:rPr>
                <w:rFonts w:ascii="Calibri" w:eastAsia="Calibri" w:hAnsi="Calibri" w:cs="Calibri"/>
                <w:sz w:val="18"/>
                <w:szCs w:val="18"/>
              </w:rPr>
              <w:t>W celu uniknięcia wątpliwości, Zamawiający poprzez masę pofermentacyjną rozumie pozostałość pofermentacyjną niezależnie od zawartości w niej suchej masy, zaś przez zbiornik pofermentacyjny Zamawiający rozumie miejsce przeznaczone do magazynowania masy pofermentacyjnej.</w:t>
            </w:r>
          </w:p>
          <w:p w14:paraId="762C5BFA"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7CA00276" w14:textId="77777777" w:rsidTr="003E2AC4">
        <w:trPr>
          <w:trHeight w:val="993"/>
          <w:jc w:val="center"/>
        </w:trPr>
        <w:tc>
          <w:tcPr>
            <w:tcW w:w="841" w:type="dxa"/>
            <w:shd w:val="clear" w:color="auto" w:fill="E2EFD9" w:themeFill="accent6" w:themeFillTint="33"/>
          </w:tcPr>
          <w:p w14:paraId="665499CB" w14:textId="77777777" w:rsidR="003E2AC4" w:rsidRPr="003E2AC4" w:rsidRDefault="003E2AC4" w:rsidP="00643162">
            <w:pPr>
              <w:numPr>
                <w:ilvl w:val="0"/>
                <w:numId w:val="38"/>
              </w:numPr>
              <w:ind w:left="501"/>
              <w:contextualSpacing/>
              <w:rPr>
                <w:b/>
                <w:sz w:val="18"/>
                <w:szCs w:val="18"/>
              </w:rPr>
            </w:pPr>
          </w:p>
        </w:tc>
        <w:tc>
          <w:tcPr>
            <w:tcW w:w="1706" w:type="dxa"/>
          </w:tcPr>
          <w:p w14:paraId="569CFEC6" w14:textId="77777777" w:rsidR="003E2AC4" w:rsidRPr="003E2AC4" w:rsidRDefault="003E2AC4" w:rsidP="003E2AC4">
            <w:pPr>
              <w:rPr>
                <w:b/>
                <w:sz w:val="18"/>
                <w:szCs w:val="18"/>
              </w:rPr>
            </w:pPr>
            <w:r w:rsidRPr="003E2AC4">
              <w:rPr>
                <w:b/>
                <w:sz w:val="18"/>
                <w:szCs w:val="18"/>
              </w:rPr>
              <w:t>Demonstrator</w:t>
            </w:r>
          </w:p>
        </w:tc>
        <w:tc>
          <w:tcPr>
            <w:tcW w:w="2410" w:type="dxa"/>
          </w:tcPr>
          <w:p w14:paraId="5FE6DFB3" w14:textId="77777777" w:rsidR="003E2AC4" w:rsidRPr="003E2AC4" w:rsidRDefault="003E2AC4" w:rsidP="003E2AC4">
            <w:pPr>
              <w:rPr>
                <w:b/>
                <w:sz w:val="18"/>
                <w:szCs w:val="18"/>
              </w:rPr>
            </w:pPr>
            <w:r w:rsidRPr="003E2AC4">
              <w:rPr>
                <w:b/>
                <w:sz w:val="18"/>
                <w:szCs w:val="18"/>
              </w:rPr>
              <w:t>Wykonanie zbiorników</w:t>
            </w:r>
          </w:p>
        </w:tc>
        <w:tc>
          <w:tcPr>
            <w:tcW w:w="9780" w:type="dxa"/>
          </w:tcPr>
          <w:p w14:paraId="3720B3D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takiej budowy zbiorników buforowych, zbiornika pofermentacyjnego i Bioreaktorów, aby możliwe było wykonanie jak najwięcej czynności obsługowych, konserwacyjnych oraz serwisowych na zewnątrz zbiorników bez konieczności okresowego wyłączenia ich z eksploatacji. </w:t>
            </w:r>
          </w:p>
        </w:tc>
      </w:tr>
      <w:tr w:rsidR="003E2AC4" w:rsidRPr="003E2AC4" w14:paraId="56CB688B" w14:textId="77777777" w:rsidTr="003E2AC4">
        <w:trPr>
          <w:trHeight w:val="1417"/>
          <w:jc w:val="center"/>
        </w:trPr>
        <w:tc>
          <w:tcPr>
            <w:tcW w:w="841" w:type="dxa"/>
            <w:shd w:val="clear" w:color="auto" w:fill="E2EFD9" w:themeFill="accent6" w:themeFillTint="33"/>
          </w:tcPr>
          <w:p w14:paraId="218B7463" w14:textId="77777777" w:rsidR="003E2AC4" w:rsidRPr="003E2AC4" w:rsidRDefault="003E2AC4" w:rsidP="00643162">
            <w:pPr>
              <w:numPr>
                <w:ilvl w:val="0"/>
                <w:numId w:val="38"/>
              </w:numPr>
              <w:ind w:left="501"/>
              <w:contextualSpacing/>
              <w:rPr>
                <w:b/>
                <w:sz w:val="18"/>
                <w:szCs w:val="18"/>
              </w:rPr>
            </w:pPr>
          </w:p>
        </w:tc>
        <w:tc>
          <w:tcPr>
            <w:tcW w:w="1706" w:type="dxa"/>
          </w:tcPr>
          <w:p w14:paraId="7DFCB5D4" w14:textId="77777777" w:rsidR="003E2AC4" w:rsidRPr="003E2AC4" w:rsidRDefault="003E2AC4" w:rsidP="003E2AC4">
            <w:pPr>
              <w:rPr>
                <w:b/>
                <w:sz w:val="18"/>
                <w:szCs w:val="18"/>
              </w:rPr>
            </w:pPr>
            <w:r w:rsidRPr="003E2AC4">
              <w:rPr>
                <w:b/>
                <w:sz w:val="18"/>
                <w:szCs w:val="18"/>
              </w:rPr>
              <w:t>Demonstrator</w:t>
            </w:r>
          </w:p>
        </w:tc>
        <w:tc>
          <w:tcPr>
            <w:tcW w:w="2410" w:type="dxa"/>
          </w:tcPr>
          <w:p w14:paraId="62D88B3D" w14:textId="77777777" w:rsidR="003E2AC4" w:rsidRPr="003E2AC4" w:rsidRDefault="003E2AC4" w:rsidP="003E2AC4">
            <w:pPr>
              <w:rPr>
                <w:rFonts w:ascii="Calibri" w:eastAsia="Calibri" w:hAnsi="Calibri" w:cs="Times New Roman"/>
                <w:b/>
                <w:sz w:val="18"/>
                <w:szCs w:val="18"/>
                <w:lang w:eastAsia="pl-PL"/>
              </w:rPr>
            </w:pPr>
            <w:r w:rsidRPr="003E2AC4">
              <w:rPr>
                <w:rFonts w:ascii="Calibri" w:eastAsia="Calibri" w:hAnsi="Calibri" w:cs="Times New Roman"/>
                <w:b/>
                <w:sz w:val="18"/>
                <w:szCs w:val="18"/>
                <w:lang w:eastAsia="pl-PL"/>
              </w:rPr>
              <w:t>Urządzenia umożliwiające przygotowanie i dozowanie substratów do Procesu Technologicznego</w:t>
            </w:r>
          </w:p>
        </w:tc>
        <w:tc>
          <w:tcPr>
            <w:tcW w:w="9780" w:type="dxa"/>
          </w:tcPr>
          <w:p w14:paraId="28627B8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zastosowania urządzeń umożliwiających prawidłowe przygotowanie i dozowanie poszczególnych grup surowców i ich mieszanin do Procesu Technologicznego, zgodnie z obowiązującymi przepisami prawa (jeśli dotyczą danego substratu), oraz spełnienie pkt. 1.1. Urządzenia muszą zapewnić możliwość odpowiedniego przygotowania i dozowania zważonej partii substratów określonych w Załączniku nr 7 do Regulaminu. Zamawiający wymaga wyposażenia urządzeń w niezbędną AKPiA wraz ze zintegrowaniem odczytów z przetwarzania oraz ich właściwej prezentacji w celu potwierdzenia prawidłowego przeprowadzonego procesu przetwarzania przed instytucjami kontrolnymi. </w:t>
            </w:r>
          </w:p>
          <w:p w14:paraId="6528BD42" w14:textId="77777777" w:rsidR="003E2AC4" w:rsidRPr="003E2AC4" w:rsidRDefault="003E2AC4" w:rsidP="003E2AC4">
            <w:pPr>
              <w:rPr>
                <w:rFonts w:ascii="Calibri" w:eastAsia="Calibri" w:hAnsi="Calibri" w:cs="Times New Roman"/>
                <w:sz w:val="18"/>
                <w:szCs w:val="18"/>
                <w:lang w:eastAsia="pl-PL"/>
              </w:rPr>
            </w:pPr>
          </w:p>
          <w:p w14:paraId="29630A1B" w14:textId="77777777" w:rsid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system/-y dozowania substratów płynnych i stałych były wyposażone w system umożliwiający pomiar ilościowy dozowanych substratów a także rozwiązania eliminujące uciążliwości odorowe w trakcie swojej pracy (np. dozownik substratów stałych z klapą hydrauliczną; zbiornik mieszania / zbiorniki homogenizacji – np. umieszczenie w/w obiektów w hali połączonej z wentylacją mechaniczną i filtracją powietrza procesowego - biofiltr).</w:t>
            </w:r>
          </w:p>
          <w:p w14:paraId="66F16C0F" w14:textId="4632E409" w:rsidR="003E2AC4" w:rsidRPr="003E2AC4" w:rsidRDefault="003E2AC4" w:rsidP="003E2AC4">
            <w:pPr>
              <w:rPr>
                <w:rFonts w:ascii="Calibri" w:eastAsia="Calibri" w:hAnsi="Calibri" w:cs="Times New Roman"/>
                <w:sz w:val="18"/>
                <w:szCs w:val="18"/>
                <w:highlight w:val="yellow"/>
                <w:lang w:eastAsia="pl-PL"/>
              </w:rPr>
            </w:pPr>
          </w:p>
        </w:tc>
      </w:tr>
      <w:tr w:rsidR="003E2AC4" w:rsidRPr="003E2AC4" w14:paraId="3CBE80F1" w14:textId="77777777" w:rsidTr="003E2AC4">
        <w:trPr>
          <w:trHeight w:val="1417"/>
          <w:jc w:val="center"/>
        </w:trPr>
        <w:tc>
          <w:tcPr>
            <w:tcW w:w="841" w:type="dxa"/>
            <w:shd w:val="clear" w:color="auto" w:fill="E2EFD9" w:themeFill="accent6" w:themeFillTint="33"/>
          </w:tcPr>
          <w:p w14:paraId="54768851" w14:textId="77777777" w:rsidR="003E2AC4" w:rsidRPr="003E2AC4" w:rsidRDefault="003E2AC4" w:rsidP="00643162">
            <w:pPr>
              <w:numPr>
                <w:ilvl w:val="0"/>
                <w:numId w:val="38"/>
              </w:numPr>
              <w:ind w:left="501"/>
              <w:contextualSpacing/>
              <w:rPr>
                <w:b/>
                <w:sz w:val="18"/>
                <w:szCs w:val="18"/>
              </w:rPr>
            </w:pPr>
          </w:p>
        </w:tc>
        <w:tc>
          <w:tcPr>
            <w:tcW w:w="1706" w:type="dxa"/>
          </w:tcPr>
          <w:p w14:paraId="625873E0" w14:textId="77777777" w:rsidR="003E2AC4" w:rsidRPr="003E2AC4" w:rsidRDefault="003E2AC4" w:rsidP="003E2AC4">
            <w:pPr>
              <w:rPr>
                <w:b/>
                <w:sz w:val="18"/>
                <w:szCs w:val="18"/>
              </w:rPr>
            </w:pPr>
            <w:r w:rsidRPr="003E2AC4">
              <w:rPr>
                <w:b/>
                <w:sz w:val="18"/>
                <w:szCs w:val="18"/>
              </w:rPr>
              <w:t>Demonstrator</w:t>
            </w:r>
          </w:p>
        </w:tc>
        <w:tc>
          <w:tcPr>
            <w:tcW w:w="2410" w:type="dxa"/>
          </w:tcPr>
          <w:p w14:paraId="76623A27" w14:textId="77777777" w:rsidR="003E2AC4" w:rsidRPr="003E2AC4" w:rsidRDefault="003E2AC4" w:rsidP="003E2AC4">
            <w:pPr>
              <w:rPr>
                <w:b/>
                <w:sz w:val="18"/>
                <w:szCs w:val="18"/>
              </w:rPr>
            </w:pPr>
            <w:r w:rsidRPr="003E2AC4">
              <w:rPr>
                <w:b/>
                <w:sz w:val="18"/>
                <w:szCs w:val="18"/>
              </w:rPr>
              <w:t>Analizator/y biogazu</w:t>
            </w:r>
          </w:p>
        </w:tc>
        <w:tc>
          <w:tcPr>
            <w:tcW w:w="9780" w:type="dxa"/>
          </w:tcPr>
          <w:p w14:paraId="315DEBF2"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zastosowania stacjonarnego analizatora/-ów biogazu (z ważnym świadectwem kalibracji) do badania jakości biogazu (zakres analiz minimum: CH</w:t>
            </w:r>
            <w:r w:rsidRPr="003E2AC4">
              <w:rPr>
                <w:rFonts w:ascii="Calibri" w:eastAsia="Calibri" w:hAnsi="Calibri" w:cs="Times New Roman"/>
                <w:sz w:val="18"/>
                <w:szCs w:val="18"/>
                <w:vertAlign w:val="subscript"/>
                <w:lang w:eastAsia="pl-PL"/>
              </w:rPr>
              <w:t>4</w:t>
            </w:r>
            <w:r w:rsidRPr="003E2AC4">
              <w:rPr>
                <w:rFonts w:ascii="Calibri" w:eastAsia="Calibri" w:hAnsi="Calibri" w:cs="Times New Roman"/>
                <w:sz w:val="18"/>
                <w:szCs w:val="18"/>
                <w:lang w:eastAsia="pl-PL"/>
              </w:rPr>
              <w:t>, CO</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 H</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S, O</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 xml:space="preserve">). Analizator biogazu z Bioreaktora/-ów ma zapewniać interwałowy pomiar wymienionych gazów (pomiar nie rzadziej niż co 2h) i wyświetlać zmierzone wartości na wyświetlaczu z poszczególnych Bioreaktorów oddzielnie. </w:t>
            </w:r>
          </w:p>
          <w:p w14:paraId="7B316D77" w14:textId="77777777" w:rsidR="003E2AC4" w:rsidRPr="003E2AC4" w:rsidRDefault="003E2AC4" w:rsidP="003E2AC4">
            <w:pPr>
              <w:jc w:val="both"/>
              <w:rPr>
                <w:rFonts w:ascii="Calibri" w:eastAsia="Calibri" w:hAnsi="Calibri" w:cs="Times New Roman"/>
                <w:sz w:val="18"/>
                <w:szCs w:val="18"/>
                <w:lang w:eastAsia="pl-PL"/>
              </w:rPr>
            </w:pPr>
          </w:p>
          <w:p w14:paraId="3241642B"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Zakresy pomiarowe analizatora biogazu (biogaz z Bioreaktorów) – Zamawiający wymaga pomiaru w pełnych podanych poniżej zakresach:</w:t>
            </w:r>
          </w:p>
          <w:p w14:paraId="11AC9BDE"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Metan / 0 … 100%,</w:t>
            </w:r>
          </w:p>
          <w:p w14:paraId="25E449C0"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Dwutlenek węgla / 0 … 100%,</w:t>
            </w:r>
          </w:p>
          <w:p w14:paraId="41EE03C5"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Siarkowodór / 0 … 5000 ppm,</w:t>
            </w:r>
          </w:p>
          <w:p w14:paraId="63137F2C"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Tlen / 0 … 25% (minimum)</w:t>
            </w:r>
          </w:p>
          <w:p w14:paraId="7E029652"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pomiaru składu mieszaniny biogazu z Bioreaktora/Bioreaktorów w zakresie minimum: CH</w:t>
            </w:r>
            <w:r w:rsidRPr="003E2AC4">
              <w:rPr>
                <w:rFonts w:ascii="Calibri" w:eastAsia="Calibri" w:hAnsi="Calibri" w:cs="Times New Roman"/>
                <w:sz w:val="18"/>
                <w:szCs w:val="18"/>
                <w:vertAlign w:val="subscript"/>
                <w:lang w:eastAsia="pl-PL"/>
              </w:rPr>
              <w:t>4</w:t>
            </w:r>
            <w:r w:rsidRPr="003E2AC4">
              <w:rPr>
                <w:rFonts w:ascii="Calibri" w:eastAsia="Calibri" w:hAnsi="Calibri" w:cs="Times New Roman"/>
                <w:sz w:val="18"/>
                <w:szCs w:val="18"/>
                <w:lang w:eastAsia="pl-PL"/>
              </w:rPr>
              <w:t>, CO</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 H</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S, O</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 xml:space="preserve"> przed wejściem do układu odsiarczającego i na wyjściu z systemu odsiarczającego. Pomiary w tych punktach mają być prowadzone interwałowo (nie rzadziej niż co 1 h) lub w sposób ciągły, o ile pozwalają na to rozwiązania techniczne dostępne na rynku.</w:t>
            </w:r>
          </w:p>
          <w:p w14:paraId="444DB1BD" w14:textId="77777777" w:rsidR="003E2AC4" w:rsidRPr="003E2AC4" w:rsidRDefault="003E2AC4" w:rsidP="003E2AC4">
            <w:pPr>
              <w:rPr>
                <w:rFonts w:ascii="Calibri" w:eastAsia="Calibri" w:hAnsi="Calibri" w:cs="Times New Roman"/>
                <w:sz w:val="18"/>
                <w:szCs w:val="18"/>
                <w:lang w:eastAsia="pl-PL"/>
              </w:rPr>
            </w:pPr>
          </w:p>
          <w:p w14:paraId="73A87381"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Zakresy pomiarowe (biogaz przed i za systemem odsiarczania) - Zamawiający wymaga pomiaru w pełnych podanych poniżej zakresach:</w:t>
            </w:r>
          </w:p>
          <w:p w14:paraId="2063FF85"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Metan / 0 … 100%,</w:t>
            </w:r>
          </w:p>
          <w:p w14:paraId="374E5B46"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Dwutlenek węgla / 0 … 100%,</w:t>
            </w:r>
          </w:p>
          <w:p w14:paraId="54104A9F"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Siarkowodór / 0 … 5000 ppm – celka pomiarowa przed odsiarczaniem.</w:t>
            </w:r>
          </w:p>
          <w:p w14:paraId="100B8676" w14:textId="77777777" w:rsidR="003E2AC4" w:rsidRPr="003E2AC4" w:rsidRDefault="003E2AC4" w:rsidP="00643162">
            <w:pPr>
              <w:numPr>
                <w:ilvl w:val="0"/>
                <w:numId w:val="29"/>
              </w:numPr>
              <w:contextualSpacing/>
              <w:rPr>
                <w:rFonts w:eastAsiaTheme="minorEastAsia"/>
                <w:color w:val="000000" w:themeColor="text1"/>
                <w:sz w:val="18"/>
                <w:szCs w:val="18"/>
                <w:lang w:eastAsia="pl-PL"/>
              </w:rPr>
            </w:pPr>
            <w:r w:rsidRPr="003E2AC4">
              <w:rPr>
                <w:rFonts w:ascii="Calibri" w:eastAsia="Calibri" w:hAnsi="Calibri" w:cs="Times New Roman"/>
                <w:sz w:val="18"/>
                <w:szCs w:val="18"/>
                <w:lang w:eastAsia="pl-PL"/>
              </w:rPr>
              <w:t>Siarkowodór / 0 … 50 ppm – celka pomiarowa po odsiarczeniu.</w:t>
            </w:r>
          </w:p>
          <w:p w14:paraId="25322866" w14:textId="77777777" w:rsidR="003E2AC4" w:rsidRPr="003E2AC4" w:rsidRDefault="003E2AC4" w:rsidP="00643162">
            <w:pPr>
              <w:numPr>
                <w:ilvl w:val="0"/>
                <w:numId w:val="29"/>
              </w:numPr>
              <w:contextualSpacing/>
              <w:rPr>
                <w:rFonts w:ascii="Calibri" w:eastAsia="Calibri" w:hAnsi="Calibri" w:cs="Times New Roman"/>
                <w:color w:val="000000" w:themeColor="text1"/>
                <w:sz w:val="18"/>
                <w:szCs w:val="18"/>
                <w:lang w:eastAsia="pl-PL"/>
              </w:rPr>
            </w:pPr>
            <w:r w:rsidRPr="003E2AC4">
              <w:rPr>
                <w:rFonts w:ascii="Calibri" w:eastAsia="Calibri" w:hAnsi="Calibri" w:cs="Times New Roman"/>
                <w:sz w:val="18"/>
                <w:szCs w:val="18"/>
                <w:lang w:eastAsia="pl-PL"/>
              </w:rPr>
              <w:t>Tlen / 0 … 25% (minimum)</w:t>
            </w:r>
          </w:p>
          <w:p w14:paraId="10448821" w14:textId="77777777" w:rsidR="003E2AC4" w:rsidRPr="003E2AC4" w:rsidRDefault="003E2AC4" w:rsidP="003E2AC4">
            <w:pPr>
              <w:rPr>
                <w:rFonts w:ascii="Calibri" w:eastAsia="Calibri" w:hAnsi="Calibri" w:cs="Times New Roman"/>
                <w:sz w:val="18"/>
                <w:szCs w:val="18"/>
                <w:lang w:eastAsia="pl-PL"/>
              </w:rPr>
            </w:pPr>
          </w:p>
          <w:p w14:paraId="302720D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lastRenderedPageBreak/>
              <w:t xml:space="preserve">Zamawiający wymaga możliwości bezpiecznego poboru reprezentatywnej próby biogazu z każdego Bioreaktora oddzielnie oraz przed wejściem do układu odsiarczającego i na wyjściu z systemu odsiarczającego. </w:t>
            </w:r>
          </w:p>
          <w:p w14:paraId="6824DE68" w14:textId="77777777" w:rsidR="003E2AC4" w:rsidRPr="003E2AC4" w:rsidRDefault="003E2AC4" w:rsidP="003E2AC4">
            <w:pPr>
              <w:rPr>
                <w:rFonts w:ascii="Calibri" w:eastAsia="Calibri" w:hAnsi="Calibri" w:cs="Times New Roman"/>
                <w:sz w:val="18"/>
                <w:szCs w:val="18"/>
                <w:lang w:eastAsia="pl-PL"/>
              </w:rPr>
            </w:pPr>
          </w:p>
          <w:p w14:paraId="69751BFD"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Analizator biogazu musi mieć wyjścia m.in. analogowe 4..20 mA, umożliwiające przekazywanie danych do systemu np. typu SCADA oraz posiadać możliwość rejestracji danych na nośniku zewnętrznym (np. USB stick/ SD card).</w:t>
            </w:r>
          </w:p>
          <w:p w14:paraId="4CBF9B7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Analizator/y biogazu musi być wyposażony system umożliwiający wyłapywanie i usuwanie kondensatu, filtr oraz przerywacz płomienia.</w:t>
            </w:r>
          </w:p>
          <w:p w14:paraId="6DBB126B"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6D9672A0" w14:textId="77777777" w:rsidTr="003E2AC4">
        <w:trPr>
          <w:trHeight w:val="918"/>
          <w:jc w:val="center"/>
        </w:trPr>
        <w:tc>
          <w:tcPr>
            <w:tcW w:w="841" w:type="dxa"/>
            <w:shd w:val="clear" w:color="auto" w:fill="E2EFD9" w:themeFill="accent6" w:themeFillTint="33"/>
          </w:tcPr>
          <w:p w14:paraId="736570F1" w14:textId="77777777" w:rsidR="003E2AC4" w:rsidRPr="003E2AC4" w:rsidRDefault="003E2AC4" w:rsidP="00643162">
            <w:pPr>
              <w:numPr>
                <w:ilvl w:val="0"/>
                <w:numId w:val="38"/>
              </w:numPr>
              <w:ind w:left="501"/>
              <w:contextualSpacing/>
              <w:rPr>
                <w:b/>
                <w:sz w:val="18"/>
                <w:szCs w:val="18"/>
              </w:rPr>
            </w:pPr>
          </w:p>
        </w:tc>
        <w:tc>
          <w:tcPr>
            <w:tcW w:w="1706" w:type="dxa"/>
          </w:tcPr>
          <w:p w14:paraId="15AAD420" w14:textId="77777777" w:rsidR="003E2AC4" w:rsidRPr="003E2AC4" w:rsidRDefault="003E2AC4" w:rsidP="003E2AC4">
            <w:pPr>
              <w:rPr>
                <w:b/>
                <w:bCs/>
                <w:sz w:val="18"/>
                <w:szCs w:val="18"/>
                <w:highlight w:val="yellow"/>
              </w:rPr>
            </w:pPr>
            <w:r w:rsidRPr="003E2AC4">
              <w:rPr>
                <w:b/>
                <w:bCs/>
                <w:sz w:val="18"/>
                <w:szCs w:val="18"/>
              </w:rPr>
              <w:t>Demonstrator</w:t>
            </w:r>
          </w:p>
        </w:tc>
        <w:tc>
          <w:tcPr>
            <w:tcW w:w="2410" w:type="dxa"/>
          </w:tcPr>
          <w:p w14:paraId="55988BCB" w14:textId="77777777" w:rsidR="003E2AC4" w:rsidRPr="003E2AC4" w:rsidRDefault="003E2AC4" w:rsidP="003E2AC4">
            <w:pPr>
              <w:rPr>
                <w:b/>
                <w:bCs/>
                <w:sz w:val="18"/>
                <w:szCs w:val="18"/>
                <w:highlight w:val="yellow"/>
              </w:rPr>
            </w:pPr>
            <w:r w:rsidRPr="003E2AC4">
              <w:rPr>
                <w:b/>
                <w:bCs/>
                <w:sz w:val="18"/>
                <w:szCs w:val="18"/>
              </w:rPr>
              <w:t>Chromatograf procesowy</w:t>
            </w:r>
          </w:p>
        </w:tc>
        <w:tc>
          <w:tcPr>
            <w:tcW w:w="9780" w:type="dxa"/>
          </w:tcPr>
          <w:p w14:paraId="5837BF1D" w14:textId="77777777" w:rsidR="003E2AC4" w:rsidRPr="003E2AC4" w:rsidRDefault="003E2AC4" w:rsidP="003E2AC4">
            <w:pPr>
              <w:rPr>
                <w:rFonts w:ascii="Calibri" w:eastAsia="Calibri" w:hAnsi="Calibri" w:cs="Times New Roman"/>
                <w:iCs/>
                <w:sz w:val="18"/>
                <w:szCs w:val="18"/>
                <w:lang w:eastAsia="pl-PL"/>
              </w:rPr>
            </w:pPr>
            <w:r w:rsidRPr="003E2AC4">
              <w:rPr>
                <w:rFonts w:ascii="Calibri" w:eastAsia="Calibri" w:hAnsi="Calibri" w:cs="Times New Roman"/>
                <w:sz w:val="18"/>
                <w:szCs w:val="18"/>
                <w:lang w:eastAsia="pl-PL"/>
              </w:rPr>
              <w:t>Zamawiający wymaga, aby Wykonawca wyposażył Demonstrator Technologii w chromatograf procesowy o parametrach wskazanych w Wyciągu z dokumentu „</w:t>
            </w:r>
            <w:r w:rsidRPr="003E2AC4">
              <w:rPr>
                <w:rFonts w:ascii="Calibri" w:eastAsia="Calibri" w:hAnsi="Calibri" w:cs="Times New Roman"/>
                <w:i/>
                <w:iCs/>
                <w:sz w:val="18"/>
                <w:szCs w:val="18"/>
                <w:lang w:eastAsia="pl-PL"/>
              </w:rPr>
              <w:t xml:space="preserve">Warunki przyłączenia do sieci gazowej będącej do dyspozycji Polskiej Spółki Gazownictwa Sp. z o. o., dla podmiotu zajmującego się wytwarzaniem biogazu rolniczego”, </w:t>
            </w:r>
            <w:r w:rsidRPr="003E2AC4">
              <w:rPr>
                <w:rFonts w:ascii="Calibri" w:eastAsia="Calibri" w:hAnsi="Calibri" w:cs="Times New Roman"/>
                <w:iCs/>
                <w:sz w:val="18"/>
                <w:szCs w:val="18"/>
                <w:lang w:eastAsia="pl-PL"/>
              </w:rPr>
              <w:t>stanowiącego załącznik do niniejszego dokumentu.</w:t>
            </w:r>
          </w:p>
          <w:p w14:paraId="6DABA99A"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3B9DAD11" w14:textId="77777777" w:rsidTr="003E2AC4">
        <w:trPr>
          <w:trHeight w:val="1417"/>
          <w:jc w:val="center"/>
        </w:trPr>
        <w:tc>
          <w:tcPr>
            <w:tcW w:w="841" w:type="dxa"/>
            <w:shd w:val="clear" w:color="auto" w:fill="E2EFD9" w:themeFill="accent6" w:themeFillTint="33"/>
          </w:tcPr>
          <w:p w14:paraId="3FB863BA" w14:textId="77777777" w:rsidR="003E2AC4" w:rsidRPr="003E2AC4" w:rsidRDefault="003E2AC4" w:rsidP="00643162">
            <w:pPr>
              <w:numPr>
                <w:ilvl w:val="0"/>
                <w:numId w:val="38"/>
              </w:numPr>
              <w:ind w:left="501"/>
              <w:contextualSpacing/>
              <w:rPr>
                <w:b/>
                <w:sz w:val="18"/>
                <w:szCs w:val="18"/>
              </w:rPr>
            </w:pPr>
          </w:p>
        </w:tc>
        <w:tc>
          <w:tcPr>
            <w:tcW w:w="1706" w:type="dxa"/>
          </w:tcPr>
          <w:p w14:paraId="1FD6BD4D" w14:textId="77777777" w:rsidR="003E2AC4" w:rsidRPr="003E2AC4" w:rsidRDefault="003E2AC4" w:rsidP="003E2AC4">
            <w:pPr>
              <w:rPr>
                <w:b/>
                <w:sz w:val="18"/>
                <w:szCs w:val="18"/>
              </w:rPr>
            </w:pPr>
            <w:r w:rsidRPr="003E2AC4">
              <w:rPr>
                <w:b/>
                <w:sz w:val="18"/>
                <w:szCs w:val="18"/>
              </w:rPr>
              <w:t>Demonstrator</w:t>
            </w:r>
          </w:p>
        </w:tc>
        <w:tc>
          <w:tcPr>
            <w:tcW w:w="2410" w:type="dxa"/>
          </w:tcPr>
          <w:p w14:paraId="0C28E793" w14:textId="77777777" w:rsidR="003E2AC4" w:rsidRPr="003E2AC4" w:rsidRDefault="003E2AC4" w:rsidP="003E2AC4">
            <w:pPr>
              <w:rPr>
                <w:b/>
                <w:sz w:val="18"/>
                <w:szCs w:val="18"/>
                <w:highlight w:val="yellow"/>
              </w:rPr>
            </w:pPr>
            <w:r w:rsidRPr="003E2AC4">
              <w:rPr>
                <w:b/>
                <w:sz w:val="18"/>
                <w:szCs w:val="18"/>
              </w:rPr>
              <w:t>Przepływomierz biogazu</w:t>
            </w:r>
          </w:p>
        </w:tc>
        <w:tc>
          <w:tcPr>
            <w:tcW w:w="9780" w:type="dxa"/>
          </w:tcPr>
          <w:p w14:paraId="1848B983"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zastosowania przepływomierza do pomiaru przepływu produkowanego biogazu w ilości brutto (jeden przepływomierz dla Instalacji Ułamkowo-Technicznej/Demonstratora Technologii) oraz przepływomierza do pomiaru przepływu produkowanego biogazu w ilości netto (drugi przepływomierz, wyłącznie w przypadku Demonstratora Technologii, przed urządzeniem do uzdatniania), wilgotnego, surowego biogazu, o dokładności ±2% dla wskazań i ±0,5% dla zakresu. Cechujący się stopniem ochrony IP67, dopuszczenie ATEX.</w:t>
            </w:r>
          </w:p>
          <w:p w14:paraId="3901988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Przepływomierz ma zostać dostosowany do średnicy rurociągu biogazu w Biogazowni.</w:t>
            </w:r>
          </w:p>
          <w:p w14:paraId="0D4546E4"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Przepływomierz musi mieć wyjście m.in. analogowe (4..20mA).</w:t>
            </w:r>
          </w:p>
          <w:p w14:paraId="35BD561F"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7EB2C2C0" w14:textId="77777777" w:rsidTr="003E2AC4">
        <w:trPr>
          <w:trHeight w:val="1198"/>
          <w:jc w:val="center"/>
        </w:trPr>
        <w:tc>
          <w:tcPr>
            <w:tcW w:w="841" w:type="dxa"/>
            <w:shd w:val="clear" w:color="auto" w:fill="E2EFD9" w:themeFill="accent6" w:themeFillTint="33"/>
          </w:tcPr>
          <w:p w14:paraId="2B053BCB" w14:textId="77777777" w:rsidR="003E2AC4" w:rsidRPr="003E2AC4" w:rsidRDefault="003E2AC4" w:rsidP="00643162">
            <w:pPr>
              <w:numPr>
                <w:ilvl w:val="0"/>
                <w:numId w:val="38"/>
              </w:numPr>
              <w:ind w:left="501"/>
              <w:contextualSpacing/>
              <w:rPr>
                <w:b/>
                <w:sz w:val="18"/>
                <w:szCs w:val="18"/>
              </w:rPr>
            </w:pPr>
          </w:p>
        </w:tc>
        <w:tc>
          <w:tcPr>
            <w:tcW w:w="1706" w:type="dxa"/>
          </w:tcPr>
          <w:p w14:paraId="02D3B3B1" w14:textId="77777777" w:rsidR="003E2AC4" w:rsidRPr="003E2AC4" w:rsidRDefault="003E2AC4" w:rsidP="003E2AC4">
            <w:pPr>
              <w:rPr>
                <w:b/>
                <w:sz w:val="18"/>
                <w:szCs w:val="18"/>
              </w:rPr>
            </w:pPr>
            <w:r w:rsidRPr="003E2AC4">
              <w:rPr>
                <w:b/>
                <w:sz w:val="18"/>
                <w:szCs w:val="18"/>
              </w:rPr>
              <w:t>Demonstrator</w:t>
            </w:r>
          </w:p>
        </w:tc>
        <w:tc>
          <w:tcPr>
            <w:tcW w:w="2410" w:type="dxa"/>
          </w:tcPr>
          <w:p w14:paraId="0EA131B8" w14:textId="77777777" w:rsidR="003E2AC4" w:rsidRPr="003E2AC4" w:rsidRDefault="003E2AC4" w:rsidP="003E2AC4">
            <w:pPr>
              <w:rPr>
                <w:b/>
                <w:bCs/>
                <w:sz w:val="18"/>
                <w:szCs w:val="18"/>
              </w:rPr>
            </w:pPr>
            <w:r w:rsidRPr="003E2AC4">
              <w:rPr>
                <w:b/>
                <w:bCs/>
                <w:sz w:val="18"/>
                <w:szCs w:val="18"/>
              </w:rPr>
              <w:t>Przepływomierz biometanu</w:t>
            </w:r>
          </w:p>
        </w:tc>
        <w:tc>
          <w:tcPr>
            <w:tcW w:w="9780" w:type="dxa"/>
          </w:tcPr>
          <w:p w14:paraId="58FD1DF6"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zastosowania co najmniej jednego przepływomierza do pomiaru przepływu produkowanego biogazu w ilości netto - paliwa gazowego (biometanu) o dokładności ±2% dla wskazań i ±0,5% dla zakresu. Cechujący się stopniem ochrony IP67, dopuszczenie ATEX.</w:t>
            </w:r>
          </w:p>
          <w:p w14:paraId="0173471B"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Przepływomierz ma zostać dostosowany do średnicy rurociągu biometanu w Biogazowni. </w:t>
            </w:r>
          </w:p>
          <w:p w14:paraId="3E7B770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Przepływomierz musi mieć wyjście m.in. analogowe (4..20mA).</w:t>
            </w:r>
          </w:p>
          <w:p w14:paraId="2192256E"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3DAC4852" w14:textId="77777777" w:rsidTr="003E2AC4">
        <w:trPr>
          <w:trHeight w:val="1417"/>
          <w:jc w:val="center"/>
        </w:trPr>
        <w:tc>
          <w:tcPr>
            <w:tcW w:w="841" w:type="dxa"/>
            <w:shd w:val="clear" w:color="auto" w:fill="E2EFD9" w:themeFill="accent6" w:themeFillTint="33"/>
          </w:tcPr>
          <w:p w14:paraId="2AE63F21" w14:textId="77777777" w:rsidR="003E2AC4" w:rsidRPr="003E2AC4" w:rsidRDefault="003E2AC4" w:rsidP="00643162">
            <w:pPr>
              <w:numPr>
                <w:ilvl w:val="0"/>
                <w:numId w:val="38"/>
              </w:numPr>
              <w:ind w:left="501"/>
              <w:contextualSpacing/>
              <w:rPr>
                <w:b/>
                <w:sz w:val="18"/>
                <w:szCs w:val="18"/>
              </w:rPr>
            </w:pPr>
          </w:p>
        </w:tc>
        <w:tc>
          <w:tcPr>
            <w:tcW w:w="1706" w:type="dxa"/>
          </w:tcPr>
          <w:p w14:paraId="5E10A6BC" w14:textId="77777777" w:rsidR="003E2AC4" w:rsidRPr="003E2AC4" w:rsidRDefault="003E2AC4" w:rsidP="003E2AC4">
            <w:pPr>
              <w:rPr>
                <w:b/>
                <w:sz w:val="18"/>
                <w:szCs w:val="18"/>
              </w:rPr>
            </w:pPr>
            <w:r w:rsidRPr="003E2AC4">
              <w:rPr>
                <w:b/>
                <w:sz w:val="18"/>
                <w:szCs w:val="18"/>
              </w:rPr>
              <w:t>Demonstrator</w:t>
            </w:r>
          </w:p>
        </w:tc>
        <w:tc>
          <w:tcPr>
            <w:tcW w:w="2410" w:type="dxa"/>
          </w:tcPr>
          <w:p w14:paraId="3FD95AA8" w14:textId="77777777" w:rsidR="003E2AC4" w:rsidRPr="003E2AC4" w:rsidRDefault="003E2AC4" w:rsidP="003E2AC4">
            <w:pPr>
              <w:rPr>
                <w:b/>
                <w:sz w:val="18"/>
                <w:szCs w:val="18"/>
              </w:rPr>
            </w:pPr>
            <w:r w:rsidRPr="003E2AC4">
              <w:rPr>
                <w:b/>
                <w:sz w:val="18"/>
                <w:szCs w:val="18"/>
              </w:rPr>
              <w:t>Gwarancja Wykonawcy</w:t>
            </w:r>
          </w:p>
        </w:tc>
        <w:tc>
          <w:tcPr>
            <w:tcW w:w="9780" w:type="dxa"/>
          </w:tcPr>
          <w:p w14:paraId="1077A923"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Gwarancji na Demonstrator Technologii na okres 3 lat bez dodatkowych opłat, uwzględniającej serwis gwarancyjny. Gwarancja nie może zawierać klauzul redukcyjnych.</w:t>
            </w:r>
          </w:p>
          <w:p w14:paraId="59A06FD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Gwarancja na Demonstrator obejmowała wady materiałowe wszelkich urządzeń zastosowanych w Demonstratorze. Wykonawca musi przedstawić listę urządzeń objętych jej zakresem wraz z potwierdzeniem warunków gwarancji, w tym wskazanie ewentualnego regresu do podmiotu innego, jeśli gwarancji udziela producent urządzenia.</w:t>
            </w:r>
          </w:p>
          <w:p w14:paraId="7AEF79EC" w14:textId="77777777" w:rsidR="003E2AC4" w:rsidRPr="003E2AC4" w:rsidRDefault="003E2AC4" w:rsidP="003E2AC4">
            <w:pPr>
              <w:rPr>
                <w:rFonts w:ascii="Calibri" w:eastAsia="Calibri" w:hAnsi="Calibri" w:cs="Times New Roman"/>
                <w:sz w:val="18"/>
                <w:szCs w:val="18"/>
                <w:lang w:eastAsia="pl-PL"/>
              </w:rPr>
            </w:pPr>
          </w:p>
          <w:p w14:paraId="5025456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Wykonawca w ramach gwarancji zapewnia obsługę serwisową Demonstratora Technologii i jego poszczególnych elementów (urządzeń, kluczowych elementów) w przypadku wykrycia przez Partnera Strategicznego usterek, wad lub wystąpienia awarii któregoś z elementów Demonstratora Technologii.</w:t>
            </w:r>
          </w:p>
          <w:p w14:paraId="40E34A6B"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lastRenderedPageBreak/>
              <w:t>Każda czynność serwisowa musi być zakończona protokołem zawierającym zakres takiego serwisu jak również winien zawierać wykaz i podpisy osób uczestniczących w serwisie oraz osób zatwierdzających serwis.</w:t>
            </w:r>
          </w:p>
          <w:p w14:paraId="6AAABCD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Czas reakcji na zgłoszenie usterki – 1 doba. Czas naprawy usterki Demonstratora Technologii do 14 dni liczone od reakcji Wykonawcy na zgłoszenie usterki (w uzasadnionych przypadkach czas ten może ulec wydłużeniu). Wykonawca zagwarantuje dyspozycyjność Demonstratora Technologii na poziomie </w:t>
            </w:r>
            <w:r w:rsidRPr="003E2AC4">
              <w:rPr>
                <w:rFonts w:ascii="Calibri" w:eastAsia="Calibri" w:hAnsi="Calibri" w:cs="Calibri"/>
                <w:sz w:val="18"/>
                <w:szCs w:val="18"/>
              </w:rPr>
              <w:t>co najmniej 8000 godzin w skali roku</w:t>
            </w:r>
            <w:r w:rsidRPr="003E2AC4">
              <w:rPr>
                <w:rFonts w:ascii="Calibri" w:eastAsia="Calibri" w:hAnsi="Calibri" w:cs="Times New Roman"/>
                <w:sz w:val="18"/>
                <w:szCs w:val="18"/>
                <w:lang w:eastAsia="pl-PL"/>
              </w:rPr>
              <w:t xml:space="preserve"> z poziomem produkcji biogazu zgodnie wymaganiem 1.8. powyżej.</w:t>
            </w:r>
          </w:p>
          <w:p w14:paraId="331B795F" w14:textId="77777777" w:rsidR="003E2AC4" w:rsidRPr="003E2AC4" w:rsidRDefault="003E2AC4" w:rsidP="003E2AC4">
            <w:pPr>
              <w:rPr>
                <w:rFonts w:ascii="Calibri" w:eastAsia="Calibri" w:hAnsi="Calibri" w:cs="Times New Roman"/>
                <w:sz w:val="18"/>
                <w:szCs w:val="18"/>
                <w:lang w:eastAsia="pl-PL"/>
              </w:rPr>
            </w:pPr>
          </w:p>
          <w:p w14:paraId="400BEF4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Koszt Gwarancji musi być zawarty w koszcie budowy Demonstratora Technologii.</w:t>
            </w:r>
          </w:p>
          <w:p w14:paraId="24E65DD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informuje, iż Gwarancja Wykonawcy będzie udzielana przez Wykonawcę bezpośrednio Partnerowi Strategicznemu, który przejmie funkcjonowanie Demonstratora Technologii.</w:t>
            </w:r>
          </w:p>
          <w:p w14:paraId="34ABCB8A"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076739D8" w14:textId="77777777" w:rsidTr="003E2AC4">
        <w:trPr>
          <w:trHeight w:val="686"/>
          <w:jc w:val="center"/>
        </w:trPr>
        <w:tc>
          <w:tcPr>
            <w:tcW w:w="841" w:type="dxa"/>
            <w:shd w:val="clear" w:color="auto" w:fill="E2EFD9" w:themeFill="accent6" w:themeFillTint="33"/>
          </w:tcPr>
          <w:p w14:paraId="155F4DCE" w14:textId="77777777" w:rsidR="003E2AC4" w:rsidRPr="003E2AC4" w:rsidRDefault="003E2AC4" w:rsidP="00643162">
            <w:pPr>
              <w:numPr>
                <w:ilvl w:val="0"/>
                <w:numId w:val="38"/>
              </w:numPr>
              <w:ind w:left="501"/>
              <w:contextualSpacing/>
              <w:rPr>
                <w:b/>
                <w:sz w:val="18"/>
                <w:szCs w:val="18"/>
              </w:rPr>
            </w:pPr>
          </w:p>
        </w:tc>
        <w:tc>
          <w:tcPr>
            <w:tcW w:w="1706" w:type="dxa"/>
          </w:tcPr>
          <w:p w14:paraId="04388D6A" w14:textId="77777777" w:rsidR="003E2AC4" w:rsidRPr="003E2AC4" w:rsidRDefault="003E2AC4" w:rsidP="003E2AC4">
            <w:pPr>
              <w:rPr>
                <w:b/>
                <w:sz w:val="18"/>
                <w:szCs w:val="18"/>
              </w:rPr>
            </w:pPr>
            <w:r w:rsidRPr="003E2AC4">
              <w:rPr>
                <w:b/>
                <w:sz w:val="18"/>
                <w:szCs w:val="18"/>
              </w:rPr>
              <w:t>Demonstrator</w:t>
            </w:r>
          </w:p>
        </w:tc>
        <w:tc>
          <w:tcPr>
            <w:tcW w:w="2410" w:type="dxa"/>
          </w:tcPr>
          <w:p w14:paraId="0895CA1E" w14:textId="77777777" w:rsidR="003E2AC4" w:rsidRPr="003E2AC4" w:rsidRDefault="003E2AC4" w:rsidP="003E2AC4">
            <w:pPr>
              <w:rPr>
                <w:b/>
                <w:sz w:val="18"/>
                <w:szCs w:val="18"/>
              </w:rPr>
            </w:pPr>
            <w:r w:rsidRPr="003E2AC4">
              <w:rPr>
                <w:b/>
                <w:sz w:val="18"/>
                <w:szCs w:val="18"/>
              </w:rPr>
              <w:t>Przepływomierz masy pofermentacyjnej</w:t>
            </w:r>
          </w:p>
        </w:tc>
        <w:tc>
          <w:tcPr>
            <w:tcW w:w="9780" w:type="dxa"/>
          </w:tcPr>
          <w:p w14:paraId="7577939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wyposażenia Biogazowni w co najmniej jeden przepływomierz masy pofermentacyjnej. Przepływomierz ma być dostosowany do przepływu i średnicy rurociągu, którym przepompowywana będzie masa pofermentacyjna na Biogazowni. </w:t>
            </w:r>
          </w:p>
        </w:tc>
      </w:tr>
      <w:tr w:rsidR="003E2AC4" w:rsidRPr="003E2AC4" w14:paraId="141F0414" w14:textId="77777777" w:rsidTr="003E2AC4">
        <w:trPr>
          <w:trHeight w:val="979"/>
          <w:jc w:val="center"/>
        </w:trPr>
        <w:tc>
          <w:tcPr>
            <w:tcW w:w="841" w:type="dxa"/>
            <w:shd w:val="clear" w:color="auto" w:fill="E2EFD9" w:themeFill="accent6" w:themeFillTint="33"/>
          </w:tcPr>
          <w:p w14:paraId="1E22C958" w14:textId="77777777" w:rsidR="003E2AC4" w:rsidRPr="003E2AC4" w:rsidRDefault="003E2AC4" w:rsidP="00643162">
            <w:pPr>
              <w:numPr>
                <w:ilvl w:val="0"/>
                <w:numId w:val="38"/>
              </w:numPr>
              <w:ind w:left="501"/>
              <w:contextualSpacing/>
              <w:rPr>
                <w:b/>
                <w:sz w:val="18"/>
                <w:szCs w:val="18"/>
              </w:rPr>
            </w:pPr>
          </w:p>
        </w:tc>
        <w:tc>
          <w:tcPr>
            <w:tcW w:w="1706" w:type="dxa"/>
          </w:tcPr>
          <w:p w14:paraId="3792FF73" w14:textId="77777777" w:rsidR="003E2AC4" w:rsidRPr="003E2AC4" w:rsidRDefault="003E2AC4" w:rsidP="003E2AC4">
            <w:pPr>
              <w:rPr>
                <w:b/>
                <w:sz w:val="18"/>
                <w:szCs w:val="18"/>
              </w:rPr>
            </w:pPr>
            <w:r w:rsidRPr="003E2AC4">
              <w:rPr>
                <w:b/>
                <w:bCs/>
                <w:sz w:val="18"/>
                <w:szCs w:val="18"/>
              </w:rPr>
              <w:t>Demonstrator</w:t>
            </w:r>
          </w:p>
        </w:tc>
        <w:tc>
          <w:tcPr>
            <w:tcW w:w="2410" w:type="dxa"/>
          </w:tcPr>
          <w:p w14:paraId="1D5EA763" w14:textId="77777777" w:rsidR="003E2AC4" w:rsidRPr="003E2AC4" w:rsidRDefault="003E2AC4" w:rsidP="003E2AC4">
            <w:pPr>
              <w:rPr>
                <w:b/>
                <w:sz w:val="18"/>
                <w:szCs w:val="18"/>
              </w:rPr>
            </w:pPr>
            <w:r w:rsidRPr="003E2AC4">
              <w:rPr>
                <w:b/>
                <w:sz w:val="18"/>
                <w:szCs w:val="18"/>
              </w:rPr>
              <w:t>Wymagania ATEX</w:t>
            </w:r>
          </w:p>
        </w:tc>
        <w:tc>
          <w:tcPr>
            <w:tcW w:w="9780" w:type="dxa"/>
          </w:tcPr>
          <w:p w14:paraId="534834D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wszystkie urządzenia oraz instalacje elektryczne w strefach zagrożonych wybuchem i przestrzeni zagrożonej wybuchem, określonych </w:t>
            </w:r>
            <w:r w:rsidRPr="003E2AC4">
              <w:rPr>
                <w:rFonts w:ascii="Calibri" w:eastAsia="Calibri" w:hAnsi="Calibri" w:cs="Times New Roman"/>
                <w:i/>
                <w:iCs/>
                <w:sz w:val="18"/>
                <w:szCs w:val="18"/>
                <w:lang w:eastAsia="pl-PL"/>
              </w:rPr>
              <w:t>Rozporządzeniem Ministra Spraw Wewnętrznych i Administracji z dnia 7 czerwca 2010 r. (DZ.U. 2010.109.719) w sprawie ochrony przeciwpożarowej budynków, innych obiektów budowlanych i terenów,</w:t>
            </w:r>
            <w:r w:rsidRPr="003E2AC4">
              <w:rPr>
                <w:rFonts w:ascii="Calibri" w:eastAsia="Calibri" w:hAnsi="Calibri" w:cs="Times New Roman"/>
                <w:sz w:val="18"/>
                <w:szCs w:val="18"/>
                <w:lang w:eastAsia="pl-PL"/>
              </w:rPr>
              <w:t xml:space="preserve"> były zgodne z dyrektywą Unii Europejskiej ATEX 114 (2014/34/UE).</w:t>
            </w:r>
          </w:p>
        </w:tc>
      </w:tr>
      <w:tr w:rsidR="003E2AC4" w:rsidRPr="003E2AC4" w14:paraId="2A98B80E" w14:textId="77777777" w:rsidTr="003E2AC4">
        <w:trPr>
          <w:trHeight w:val="426"/>
          <w:jc w:val="center"/>
        </w:trPr>
        <w:tc>
          <w:tcPr>
            <w:tcW w:w="841" w:type="dxa"/>
            <w:shd w:val="clear" w:color="auto" w:fill="E2EFD9" w:themeFill="accent6" w:themeFillTint="33"/>
          </w:tcPr>
          <w:p w14:paraId="04EC380E" w14:textId="77777777" w:rsidR="003E2AC4" w:rsidRPr="003E2AC4" w:rsidRDefault="003E2AC4" w:rsidP="00643162">
            <w:pPr>
              <w:numPr>
                <w:ilvl w:val="0"/>
                <w:numId w:val="38"/>
              </w:numPr>
              <w:ind w:left="501"/>
              <w:contextualSpacing/>
              <w:rPr>
                <w:b/>
                <w:sz w:val="18"/>
                <w:szCs w:val="18"/>
              </w:rPr>
            </w:pPr>
          </w:p>
        </w:tc>
        <w:tc>
          <w:tcPr>
            <w:tcW w:w="1706" w:type="dxa"/>
          </w:tcPr>
          <w:p w14:paraId="752F1AD1" w14:textId="77777777" w:rsidR="003E2AC4" w:rsidRPr="003E2AC4" w:rsidRDefault="003E2AC4" w:rsidP="003E2AC4">
            <w:pPr>
              <w:rPr>
                <w:b/>
                <w:sz w:val="18"/>
                <w:szCs w:val="18"/>
              </w:rPr>
            </w:pPr>
            <w:r w:rsidRPr="003E2AC4">
              <w:rPr>
                <w:b/>
                <w:sz w:val="18"/>
                <w:szCs w:val="18"/>
              </w:rPr>
              <w:t xml:space="preserve">Demonstrator </w:t>
            </w:r>
          </w:p>
        </w:tc>
        <w:tc>
          <w:tcPr>
            <w:tcW w:w="2410" w:type="dxa"/>
          </w:tcPr>
          <w:p w14:paraId="2B24CACC" w14:textId="77777777" w:rsidR="003E2AC4" w:rsidRPr="003E2AC4" w:rsidRDefault="003E2AC4" w:rsidP="003E2AC4">
            <w:pPr>
              <w:rPr>
                <w:b/>
                <w:sz w:val="18"/>
                <w:szCs w:val="18"/>
              </w:rPr>
            </w:pPr>
            <w:r w:rsidRPr="003E2AC4">
              <w:rPr>
                <w:b/>
                <w:sz w:val="18"/>
                <w:szCs w:val="18"/>
              </w:rPr>
              <w:t>Ochrona odgromowa</w:t>
            </w:r>
          </w:p>
        </w:tc>
        <w:tc>
          <w:tcPr>
            <w:tcW w:w="9780" w:type="dxa"/>
          </w:tcPr>
          <w:p w14:paraId="3D84CC27" w14:textId="039919AD"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zastosowania ochrony odgromowej zgodnie z obowiązującą normą PN-EN 62305. Część 1-4..</w:t>
            </w:r>
          </w:p>
        </w:tc>
      </w:tr>
      <w:tr w:rsidR="003E2AC4" w:rsidRPr="003E2AC4" w14:paraId="6A1AC719" w14:textId="77777777" w:rsidTr="003E2AC4">
        <w:trPr>
          <w:trHeight w:val="1417"/>
          <w:jc w:val="center"/>
        </w:trPr>
        <w:tc>
          <w:tcPr>
            <w:tcW w:w="841" w:type="dxa"/>
            <w:shd w:val="clear" w:color="auto" w:fill="E2EFD9" w:themeFill="accent6" w:themeFillTint="33"/>
          </w:tcPr>
          <w:p w14:paraId="3FD9BA4B" w14:textId="77777777" w:rsidR="003E2AC4" w:rsidRPr="003E2AC4" w:rsidRDefault="003E2AC4" w:rsidP="00643162">
            <w:pPr>
              <w:numPr>
                <w:ilvl w:val="0"/>
                <w:numId w:val="38"/>
              </w:numPr>
              <w:ind w:left="501"/>
              <w:contextualSpacing/>
              <w:rPr>
                <w:b/>
                <w:sz w:val="18"/>
                <w:szCs w:val="18"/>
              </w:rPr>
            </w:pPr>
          </w:p>
        </w:tc>
        <w:tc>
          <w:tcPr>
            <w:tcW w:w="1706" w:type="dxa"/>
          </w:tcPr>
          <w:p w14:paraId="1ECC947B" w14:textId="77777777" w:rsidR="003E2AC4" w:rsidRPr="003E2AC4" w:rsidRDefault="003E2AC4" w:rsidP="003E2AC4">
            <w:pPr>
              <w:rPr>
                <w:b/>
                <w:sz w:val="18"/>
                <w:szCs w:val="18"/>
              </w:rPr>
            </w:pPr>
            <w:r w:rsidRPr="003E2AC4">
              <w:rPr>
                <w:b/>
                <w:sz w:val="18"/>
                <w:szCs w:val="18"/>
              </w:rPr>
              <w:t>Demonstrator</w:t>
            </w:r>
          </w:p>
        </w:tc>
        <w:tc>
          <w:tcPr>
            <w:tcW w:w="2410" w:type="dxa"/>
          </w:tcPr>
          <w:p w14:paraId="2969063B" w14:textId="77777777" w:rsidR="003E2AC4" w:rsidRPr="003E2AC4" w:rsidRDefault="003E2AC4" w:rsidP="003E2AC4">
            <w:pPr>
              <w:rPr>
                <w:b/>
                <w:sz w:val="18"/>
                <w:szCs w:val="18"/>
              </w:rPr>
            </w:pPr>
            <w:r w:rsidRPr="003E2AC4">
              <w:rPr>
                <w:b/>
                <w:sz w:val="18"/>
                <w:szCs w:val="18"/>
              </w:rPr>
              <w:t>Sieć uziemiająca i odpowiednie zabezpieczenia przeciwpożarowe</w:t>
            </w:r>
          </w:p>
        </w:tc>
        <w:tc>
          <w:tcPr>
            <w:tcW w:w="9780" w:type="dxa"/>
          </w:tcPr>
          <w:p w14:paraId="3D20CD3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dla wszystkich obiektów tego wymagających, zostały wykonane systemy uziomowe połączone między sobą i zapewniające odpowiednią ekwipotencjalizację ładunków elektrycznych. Dodatkowo wszystkie instalacje elektryczne obiektów Biogazowni muszą zostać wyposażone w ochronę przeciwprzepięciową prowadzoną zgodnie z wymaganymi klasami dla poszczególnych instalacji i urządzeń. Bioreaktory oraz urządzenia i instalacje gazowe, w szczególności w strefach zagrożonych wybuchem, muszą być chronione od elektryczności statycznej.</w:t>
            </w:r>
          </w:p>
          <w:p w14:paraId="2E6D914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Wszelkie zabezpieczenia przeciwpożarowe instalacji użytkowych a w szczególności: wentylacyjnej, ogrzewczej, gazowej, elektrycznej, teletechnicznej i piorunochronnej mają być wykonane zgodnie z obowiązującymi przepisami prawa i obowiązującymi normami.</w:t>
            </w:r>
          </w:p>
          <w:p w14:paraId="3C6AD92F"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45FBEA2C" w14:textId="77777777" w:rsidTr="003E2AC4">
        <w:trPr>
          <w:trHeight w:val="709"/>
          <w:jc w:val="center"/>
        </w:trPr>
        <w:tc>
          <w:tcPr>
            <w:tcW w:w="841" w:type="dxa"/>
            <w:shd w:val="clear" w:color="auto" w:fill="E2EFD9" w:themeFill="accent6" w:themeFillTint="33"/>
          </w:tcPr>
          <w:p w14:paraId="205500EC" w14:textId="77777777" w:rsidR="003E2AC4" w:rsidRPr="003E2AC4" w:rsidRDefault="003E2AC4" w:rsidP="00643162">
            <w:pPr>
              <w:numPr>
                <w:ilvl w:val="0"/>
                <w:numId w:val="38"/>
              </w:numPr>
              <w:ind w:left="501"/>
              <w:contextualSpacing/>
              <w:rPr>
                <w:b/>
                <w:sz w:val="18"/>
                <w:szCs w:val="18"/>
              </w:rPr>
            </w:pPr>
          </w:p>
        </w:tc>
        <w:tc>
          <w:tcPr>
            <w:tcW w:w="1706" w:type="dxa"/>
          </w:tcPr>
          <w:p w14:paraId="7811145B" w14:textId="77777777" w:rsidR="003E2AC4" w:rsidRPr="003E2AC4" w:rsidRDefault="003E2AC4" w:rsidP="003E2AC4">
            <w:pPr>
              <w:rPr>
                <w:b/>
                <w:sz w:val="18"/>
                <w:szCs w:val="18"/>
              </w:rPr>
            </w:pPr>
            <w:r w:rsidRPr="003E2AC4">
              <w:rPr>
                <w:b/>
                <w:sz w:val="18"/>
                <w:szCs w:val="18"/>
              </w:rPr>
              <w:t>Demonstrator</w:t>
            </w:r>
          </w:p>
        </w:tc>
        <w:tc>
          <w:tcPr>
            <w:tcW w:w="2410" w:type="dxa"/>
          </w:tcPr>
          <w:p w14:paraId="4246D0DC" w14:textId="77777777" w:rsidR="003E2AC4" w:rsidRPr="003E2AC4" w:rsidRDefault="003E2AC4" w:rsidP="003E2AC4">
            <w:pPr>
              <w:rPr>
                <w:b/>
                <w:sz w:val="18"/>
                <w:szCs w:val="18"/>
              </w:rPr>
            </w:pPr>
            <w:r w:rsidRPr="003E2AC4">
              <w:rPr>
                <w:b/>
                <w:sz w:val="18"/>
                <w:szCs w:val="18"/>
              </w:rPr>
              <w:t>Oznakowanie rurociągów</w:t>
            </w:r>
          </w:p>
        </w:tc>
        <w:tc>
          <w:tcPr>
            <w:tcW w:w="9780" w:type="dxa"/>
          </w:tcPr>
          <w:p w14:paraId="31C74DA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oznakowania rurociągów, zaworów i zasuw, zgodnie z PN-70/N-01270/03 (wytyczne znakowania rurociągów) oraz PN-70/N-01270/07.</w:t>
            </w:r>
          </w:p>
        </w:tc>
      </w:tr>
      <w:tr w:rsidR="003E2AC4" w:rsidRPr="003E2AC4" w14:paraId="7E9317C0" w14:textId="77777777" w:rsidTr="003E2AC4">
        <w:trPr>
          <w:trHeight w:val="567"/>
          <w:jc w:val="center"/>
        </w:trPr>
        <w:tc>
          <w:tcPr>
            <w:tcW w:w="841" w:type="dxa"/>
            <w:shd w:val="clear" w:color="auto" w:fill="E2EFD9" w:themeFill="accent6" w:themeFillTint="33"/>
          </w:tcPr>
          <w:p w14:paraId="6C536B47" w14:textId="77777777" w:rsidR="003E2AC4" w:rsidRPr="003E2AC4" w:rsidRDefault="003E2AC4" w:rsidP="00643162">
            <w:pPr>
              <w:numPr>
                <w:ilvl w:val="0"/>
                <w:numId w:val="38"/>
              </w:numPr>
              <w:ind w:left="501"/>
              <w:contextualSpacing/>
              <w:rPr>
                <w:b/>
                <w:sz w:val="18"/>
                <w:szCs w:val="18"/>
              </w:rPr>
            </w:pPr>
          </w:p>
        </w:tc>
        <w:tc>
          <w:tcPr>
            <w:tcW w:w="1706" w:type="dxa"/>
          </w:tcPr>
          <w:p w14:paraId="57478611" w14:textId="77777777" w:rsidR="003E2AC4" w:rsidRPr="003E2AC4" w:rsidRDefault="003E2AC4" w:rsidP="003E2AC4">
            <w:pPr>
              <w:rPr>
                <w:b/>
                <w:sz w:val="18"/>
                <w:szCs w:val="18"/>
              </w:rPr>
            </w:pPr>
            <w:r w:rsidRPr="003E2AC4">
              <w:rPr>
                <w:b/>
                <w:sz w:val="18"/>
                <w:szCs w:val="18"/>
              </w:rPr>
              <w:t>Demonstrator</w:t>
            </w:r>
          </w:p>
        </w:tc>
        <w:tc>
          <w:tcPr>
            <w:tcW w:w="2410" w:type="dxa"/>
          </w:tcPr>
          <w:p w14:paraId="6DEF1D01" w14:textId="77777777" w:rsidR="003E2AC4" w:rsidRPr="003E2AC4" w:rsidRDefault="003E2AC4" w:rsidP="003E2AC4">
            <w:pPr>
              <w:rPr>
                <w:b/>
                <w:sz w:val="18"/>
                <w:szCs w:val="18"/>
              </w:rPr>
            </w:pPr>
            <w:r w:rsidRPr="003E2AC4">
              <w:rPr>
                <w:b/>
                <w:sz w:val="18"/>
                <w:szCs w:val="18"/>
              </w:rPr>
              <w:t>Oświetlenie wewnętrzne</w:t>
            </w:r>
          </w:p>
        </w:tc>
        <w:tc>
          <w:tcPr>
            <w:tcW w:w="9780" w:type="dxa"/>
          </w:tcPr>
          <w:p w14:paraId="09389F9C" w14:textId="5ABB9BFC"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zastosowania oświetlenia wewnętrznego w budynkach Biogazowni zgodnie z normą PN-EN-12464-1:2011. </w:t>
            </w:r>
            <w:r w:rsidRPr="003E2AC4">
              <w:rPr>
                <w:rFonts w:ascii="Calibri" w:eastAsia="Calibri" w:hAnsi="Calibri" w:cs="Times New Roman"/>
                <w:i/>
                <w:sz w:val="18"/>
                <w:szCs w:val="18"/>
                <w:lang w:eastAsia="pl-PL"/>
              </w:rPr>
              <w:t>Światło i oświetlenie. Cz. I Oświetlenie miejsca pracy we wnętrzach, zapewniającego min. 500 lx natężenia światła.</w:t>
            </w:r>
            <w:r w:rsidRPr="003E2AC4">
              <w:rPr>
                <w:rFonts w:ascii="Calibri" w:eastAsia="Calibri" w:hAnsi="Calibri" w:cs="Times New Roman"/>
                <w:sz w:val="18"/>
                <w:szCs w:val="18"/>
                <w:lang w:eastAsia="pl-PL"/>
              </w:rPr>
              <w:t xml:space="preserve"> </w:t>
            </w:r>
          </w:p>
          <w:p w14:paraId="5C4FDB0B"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01E7CAF6" w14:textId="77777777" w:rsidTr="003E2AC4">
        <w:trPr>
          <w:trHeight w:val="851"/>
          <w:jc w:val="center"/>
        </w:trPr>
        <w:tc>
          <w:tcPr>
            <w:tcW w:w="841" w:type="dxa"/>
            <w:shd w:val="clear" w:color="auto" w:fill="E2EFD9" w:themeFill="accent6" w:themeFillTint="33"/>
          </w:tcPr>
          <w:p w14:paraId="6C030A06" w14:textId="77777777" w:rsidR="003E2AC4" w:rsidRPr="003E2AC4" w:rsidRDefault="003E2AC4" w:rsidP="00643162">
            <w:pPr>
              <w:numPr>
                <w:ilvl w:val="0"/>
                <w:numId w:val="38"/>
              </w:numPr>
              <w:ind w:left="501"/>
              <w:contextualSpacing/>
              <w:rPr>
                <w:b/>
                <w:sz w:val="18"/>
                <w:szCs w:val="18"/>
              </w:rPr>
            </w:pPr>
          </w:p>
        </w:tc>
        <w:tc>
          <w:tcPr>
            <w:tcW w:w="1706" w:type="dxa"/>
          </w:tcPr>
          <w:p w14:paraId="4BA469F6" w14:textId="77777777" w:rsidR="003E2AC4" w:rsidRPr="003E2AC4" w:rsidRDefault="003E2AC4" w:rsidP="003E2AC4">
            <w:pPr>
              <w:rPr>
                <w:b/>
                <w:sz w:val="18"/>
                <w:szCs w:val="18"/>
              </w:rPr>
            </w:pPr>
            <w:r w:rsidRPr="003E2AC4">
              <w:rPr>
                <w:b/>
                <w:sz w:val="18"/>
                <w:szCs w:val="18"/>
              </w:rPr>
              <w:t>Demonstrator</w:t>
            </w:r>
          </w:p>
        </w:tc>
        <w:tc>
          <w:tcPr>
            <w:tcW w:w="2410" w:type="dxa"/>
          </w:tcPr>
          <w:p w14:paraId="7D81DDDA" w14:textId="77777777" w:rsidR="003E2AC4" w:rsidRPr="003E2AC4" w:rsidRDefault="003E2AC4" w:rsidP="003E2AC4">
            <w:pPr>
              <w:rPr>
                <w:b/>
                <w:bCs/>
                <w:sz w:val="18"/>
                <w:szCs w:val="18"/>
              </w:rPr>
            </w:pPr>
            <w:r w:rsidRPr="003E2AC4">
              <w:rPr>
                <w:b/>
                <w:bCs/>
                <w:sz w:val="18"/>
                <w:szCs w:val="18"/>
              </w:rPr>
              <w:t>Oświetlenie zewnętrzne</w:t>
            </w:r>
          </w:p>
          <w:p w14:paraId="7A28EC14" w14:textId="77777777" w:rsidR="003E2AC4" w:rsidRPr="003E2AC4" w:rsidRDefault="003E2AC4" w:rsidP="003E2AC4">
            <w:pPr>
              <w:rPr>
                <w:b/>
                <w:sz w:val="18"/>
                <w:szCs w:val="18"/>
              </w:rPr>
            </w:pPr>
          </w:p>
        </w:tc>
        <w:tc>
          <w:tcPr>
            <w:tcW w:w="9780" w:type="dxa"/>
          </w:tcPr>
          <w:p w14:paraId="0EF5AD16"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teren, na którym będzie znajdowała się Biogazownia był oświetlony, w szczególności oświetlony musi być budynek lub budynki techniczne, instalacje i place manewrowe oraz inne miejsca, które wymagają od personelu obsługującego Biogazownię kontroli i/lub prowadzenia czynności eksploatacyjnych w porze nocnej. Oświetlenie zewnętrzne musi być zapewnione również we wszystkich miejscach magazynowania opadów przeznaczonych do przetworzenia.</w:t>
            </w:r>
          </w:p>
          <w:p w14:paraId="01FDD52D"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70B82890" w14:textId="77777777" w:rsidTr="003E2AC4">
        <w:trPr>
          <w:trHeight w:val="866"/>
          <w:jc w:val="center"/>
        </w:trPr>
        <w:tc>
          <w:tcPr>
            <w:tcW w:w="841" w:type="dxa"/>
            <w:shd w:val="clear" w:color="auto" w:fill="E2EFD9" w:themeFill="accent6" w:themeFillTint="33"/>
          </w:tcPr>
          <w:p w14:paraId="3461E7E8" w14:textId="77777777" w:rsidR="003E2AC4" w:rsidRPr="003E2AC4" w:rsidRDefault="003E2AC4" w:rsidP="00643162">
            <w:pPr>
              <w:numPr>
                <w:ilvl w:val="0"/>
                <w:numId w:val="38"/>
              </w:numPr>
              <w:ind w:left="501"/>
              <w:contextualSpacing/>
              <w:rPr>
                <w:b/>
                <w:sz w:val="18"/>
                <w:szCs w:val="18"/>
              </w:rPr>
            </w:pPr>
          </w:p>
        </w:tc>
        <w:tc>
          <w:tcPr>
            <w:tcW w:w="1706" w:type="dxa"/>
          </w:tcPr>
          <w:p w14:paraId="2B0A8406" w14:textId="77777777" w:rsidR="003E2AC4" w:rsidRPr="003E2AC4" w:rsidRDefault="003E2AC4" w:rsidP="003E2AC4">
            <w:pPr>
              <w:rPr>
                <w:b/>
                <w:sz w:val="18"/>
                <w:szCs w:val="18"/>
              </w:rPr>
            </w:pPr>
            <w:r w:rsidRPr="003E2AC4">
              <w:rPr>
                <w:b/>
                <w:sz w:val="18"/>
                <w:szCs w:val="18"/>
              </w:rPr>
              <w:t>Demonstrator</w:t>
            </w:r>
          </w:p>
        </w:tc>
        <w:tc>
          <w:tcPr>
            <w:tcW w:w="2410" w:type="dxa"/>
          </w:tcPr>
          <w:p w14:paraId="4D7796B9" w14:textId="77777777" w:rsidR="003E2AC4" w:rsidRPr="003E2AC4" w:rsidRDefault="003E2AC4" w:rsidP="003E2AC4">
            <w:pPr>
              <w:rPr>
                <w:b/>
                <w:sz w:val="18"/>
                <w:szCs w:val="18"/>
              </w:rPr>
            </w:pPr>
            <w:r w:rsidRPr="003E2AC4">
              <w:rPr>
                <w:b/>
                <w:sz w:val="18"/>
                <w:szCs w:val="18"/>
              </w:rPr>
              <w:t>Oświetlenie awaryjne ewakuacyjne</w:t>
            </w:r>
          </w:p>
        </w:tc>
        <w:tc>
          <w:tcPr>
            <w:tcW w:w="9780" w:type="dxa"/>
          </w:tcPr>
          <w:p w14:paraId="7FDE080D" w14:textId="5F0CBC0E" w:rsidR="003E2AC4" w:rsidRPr="00AC6A7D" w:rsidRDefault="003E2AC4" w:rsidP="003E2AC4">
            <w:pPr>
              <w:rPr>
                <w:rFonts w:ascii="Calibri" w:eastAsia="Calibri" w:hAnsi="Calibri" w:cs="Times New Roman"/>
                <w:iCs/>
                <w:sz w:val="18"/>
                <w:szCs w:val="18"/>
                <w:lang w:eastAsia="pl-PL"/>
              </w:rPr>
            </w:pPr>
            <w:r w:rsidRPr="003E2AC4">
              <w:rPr>
                <w:rFonts w:ascii="Calibri" w:eastAsia="Calibri" w:hAnsi="Calibri" w:cs="Times New Roman"/>
                <w:sz w:val="18"/>
                <w:szCs w:val="18"/>
                <w:lang w:eastAsia="pl-PL"/>
              </w:rPr>
              <w:t xml:space="preserve">Zamawiający wymaga zastosowania oświetlenia awaryjnego ewakuacyjnego w budynkach Biogazowni zgodnie z normami </w:t>
            </w:r>
            <w:r w:rsidRPr="003E2AC4">
              <w:rPr>
                <w:rFonts w:ascii="Calibri" w:eastAsia="Calibri" w:hAnsi="Calibri" w:cs="Times New Roman"/>
                <w:i/>
                <w:sz w:val="18"/>
                <w:szCs w:val="18"/>
                <w:lang w:eastAsia="pl-PL"/>
              </w:rPr>
              <w:t>PN-EN-1838:2005. Zastosowanie oświetlenia. Oświetlenie awaryjne</w:t>
            </w:r>
            <w:r w:rsidRPr="003E2AC4">
              <w:rPr>
                <w:rFonts w:ascii="Calibri" w:eastAsia="Calibri" w:hAnsi="Calibri" w:cs="Times New Roman"/>
                <w:sz w:val="18"/>
                <w:szCs w:val="18"/>
                <w:lang w:eastAsia="pl-PL"/>
              </w:rPr>
              <w:t xml:space="preserve"> oraz </w:t>
            </w:r>
            <w:r w:rsidRPr="003E2AC4">
              <w:rPr>
                <w:rFonts w:ascii="Calibri" w:eastAsia="Calibri" w:hAnsi="Calibri" w:cs="Times New Roman"/>
                <w:i/>
                <w:sz w:val="18"/>
                <w:szCs w:val="18"/>
                <w:lang w:eastAsia="pl-PL"/>
              </w:rPr>
              <w:t>PN-EN-50172:2005. Systemy awaryjnego oświetlania ewakuacyjnego.</w:t>
            </w:r>
            <w:r w:rsidR="00AC6A7D">
              <w:rPr>
                <w:rFonts w:ascii="Calibri" w:eastAsia="Calibri" w:hAnsi="Calibri" w:cs="Times New Roman"/>
                <w:i/>
                <w:sz w:val="18"/>
                <w:szCs w:val="18"/>
                <w:lang w:eastAsia="pl-PL"/>
              </w:rPr>
              <w:t xml:space="preserve"> </w:t>
            </w:r>
          </w:p>
          <w:p w14:paraId="03E7DA8E"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12D83FEE" w14:textId="77777777" w:rsidTr="003E2AC4">
        <w:trPr>
          <w:trHeight w:val="837"/>
          <w:jc w:val="center"/>
        </w:trPr>
        <w:tc>
          <w:tcPr>
            <w:tcW w:w="841" w:type="dxa"/>
            <w:shd w:val="clear" w:color="auto" w:fill="E2EFD9" w:themeFill="accent6" w:themeFillTint="33"/>
          </w:tcPr>
          <w:p w14:paraId="63F9183E" w14:textId="77777777" w:rsidR="003E2AC4" w:rsidRPr="003E2AC4" w:rsidRDefault="003E2AC4" w:rsidP="00643162">
            <w:pPr>
              <w:numPr>
                <w:ilvl w:val="0"/>
                <w:numId w:val="38"/>
              </w:numPr>
              <w:ind w:left="501"/>
              <w:contextualSpacing/>
              <w:rPr>
                <w:b/>
                <w:sz w:val="18"/>
                <w:szCs w:val="18"/>
              </w:rPr>
            </w:pPr>
          </w:p>
          <w:p w14:paraId="6623ED25" w14:textId="77777777" w:rsidR="003E2AC4" w:rsidRPr="003E2AC4" w:rsidRDefault="003E2AC4" w:rsidP="003E2AC4">
            <w:pPr>
              <w:rPr>
                <w:b/>
                <w:sz w:val="18"/>
                <w:szCs w:val="18"/>
              </w:rPr>
            </w:pPr>
          </w:p>
          <w:p w14:paraId="0B4D907E" w14:textId="77777777" w:rsidR="003E2AC4" w:rsidRPr="003E2AC4" w:rsidRDefault="003E2AC4" w:rsidP="003E2AC4">
            <w:pPr>
              <w:ind w:left="501"/>
              <w:contextualSpacing/>
              <w:rPr>
                <w:b/>
                <w:sz w:val="18"/>
                <w:szCs w:val="18"/>
              </w:rPr>
            </w:pPr>
          </w:p>
        </w:tc>
        <w:tc>
          <w:tcPr>
            <w:tcW w:w="1706" w:type="dxa"/>
          </w:tcPr>
          <w:p w14:paraId="39ACE267" w14:textId="77777777" w:rsidR="003E2AC4" w:rsidRPr="003E2AC4" w:rsidRDefault="003E2AC4" w:rsidP="003E2AC4">
            <w:pPr>
              <w:rPr>
                <w:b/>
                <w:sz w:val="18"/>
                <w:szCs w:val="18"/>
              </w:rPr>
            </w:pPr>
            <w:r w:rsidRPr="003E2AC4">
              <w:rPr>
                <w:b/>
                <w:sz w:val="18"/>
                <w:szCs w:val="18"/>
              </w:rPr>
              <w:t>Demonstrator</w:t>
            </w:r>
          </w:p>
        </w:tc>
        <w:tc>
          <w:tcPr>
            <w:tcW w:w="2410" w:type="dxa"/>
          </w:tcPr>
          <w:p w14:paraId="38765ED6" w14:textId="77777777" w:rsidR="003E2AC4" w:rsidRPr="003E2AC4" w:rsidRDefault="003E2AC4" w:rsidP="003E2AC4">
            <w:pPr>
              <w:rPr>
                <w:b/>
                <w:sz w:val="18"/>
                <w:szCs w:val="18"/>
              </w:rPr>
            </w:pPr>
            <w:r w:rsidRPr="003E2AC4">
              <w:rPr>
                <w:b/>
                <w:sz w:val="18"/>
                <w:szCs w:val="18"/>
              </w:rPr>
              <w:t>Oświetlenie w strefach zagrożonych wybuchem</w:t>
            </w:r>
          </w:p>
        </w:tc>
        <w:tc>
          <w:tcPr>
            <w:tcW w:w="9780" w:type="dxa"/>
          </w:tcPr>
          <w:p w14:paraId="30211448"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zastosowania oświetlenia w wykonaniu przeciwwybuchowym w strefach zagrożonych wybuchem określonych </w:t>
            </w:r>
            <w:r w:rsidRPr="003E2AC4">
              <w:rPr>
                <w:rFonts w:ascii="Calibri" w:eastAsia="Calibri" w:hAnsi="Calibri" w:cs="Times New Roman"/>
                <w:i/>
                <w:sz w:val="18"/>
                <w:szCs w:val="18"/>
                <w:lang w:eastAsia="pl-PL"/>
              </w:rPr>
              <w:t>Rozporządzeniem Ministra Spraw Wewnętrznych i Administracji w sprawie ochrony przeciwpożarowej budynków, innych obiektów budowlanych i terenów (Dz.U. 2010 nr 109 poz. 719).</w:t>
            </w:r>
          </w:p>
          <w:p w14:paraId="0013CE26"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3B6F78C2" w14:textId="77777777" w:rsidTr="003E2AC4">
        <w:trPr>
          <w:trHeight w:val="3060"/>
          <w:jc w:val="center"/>
        </w:trPr>
        <w:tc>
          <w:tcPr>
            <w:tcW w:w="841" w:type="dxa"/>
            <w:shd w:val="clear" w:color="auto" w:fill="E2EFD9" w:themeFill="accent6" w:themeFillTint="33"/>
          </w:tcPr>
          <w:p w14:paraId="0D1942D1" w14:textId="77777777" w:rsidR="003E2AC4" w:rsidRPr="003E2AC4" w:rsidRDefault="003E2AC4" w:rsidP="00643162">
            <w:pPr>
              <w:numPr>
                <w:ilvl w:val="0"/>
                <w:numId w:val="38"/>
              </w:numPr>
              <w:ind w:left="501"/>
              <w:contextualSpacing/>
              <w:rPr>
                <w:b/>
                <w:sz w:val="18"/>
                <w:szCs w:val="18"/>
              </w:rPr>
            </w:pPr>
          </w:p>
        </w:tc>
        <w:tc>
          <w:tcPr>
            <w:tcW w:w="1706" w:type="dxa"/>
          </w:tcPr>
          <w:p w14:paraId="1D24F349" w14:textId="77777777" w:rsidR="003E2AC4" w:rsidRPr="003E2AC4" w:rsidRDefault="003E2AC4" w:rsidP="003E2AC4">
            <w:pPr>
              <w:rPr>
                <w:b/>
                <w:sz w:val="18"/>
                <w:szCs w:val="18"/>
              </w:rPr>
            </w:pPr>
            <w:r w:rsidRPr="003E2AC4">
              <w:rPr>
                <w:b/>
                <w:sz w:val="18"/>
                <w:szCs w:val="18"/>
              </w:rPr>
              <w:t>Demonstrator</w:t>
            </w:r>
          </w:p>
        </w:tc>
        <w:tc>
          <w:tcPr>
            <w:tcW w:w="2410" w:type="dxa"/>
          </w:tcPr>
          <w:p w14:paraId="2D95F102" w14:textId="77777777" w:rsidR="003E2AC4" w:rsidRPr="003E2AC4" w:rsidRDefault="003E2AC4" w:rsidP="003E2AC4">
            <w:pPr>
              <w:rPr>
                <w:b/>
                <w:sz w:val="18"/>
                <w:szCs w:val="18"/>
              </w:rPr>
            </w:pPr>
            <w:r w:rsidRPr="003E2AC4">
              <w:rPr>
                <w:b/>
                <w:bCs/>
                <w:sz w:val="18"/>
                <w:szCs w:val="18"/>
              </w:rPr>
              <w:t>Szkolenie z obsługi Demonstratora Technologii</w:t>
            </w:r>
          </w:p>
        </w:tc>
        <w:tc>
          <w:tcPr>
            <w:tcW w:w="9780" w:type="dxa"/>
          </w:tcPr>
          <w:p w14:paraId="6C4BB7E9" w14:textId="77777777" w:rsidR="003E2AC4" w:rsidRPr="003E2AC4" w:rsidRDefault="003E2AC4" w:rsidP="003E2AC4">
            <w:pPr>
              <w:spacing w:after="160" w:line="276" w:lineRule="auto"/>
              <w:rPr>
                <w:sz w:val="18"/>
                <w:szCs w:val="18"/>
              </w:rPr>
            </w:pPr>
            <w:r w:rsidRPr="003E2AC4">
              <w:rPr>
                <w:sz w:val="18"/>
                <w:szCs w:val="18"/>
              </w:rPr>
              <w:t>Zamawiający wymaga przeszkolenia (co najmniej dwa szkolenia) w zakresie rozruchu i bieżącej eksploatacji Demonstratora Technologii przedstawiciela Zamawiającego i Partnera Strategicznego, zwłaszcza w zakresie:</w:t>
            </w:r>
          </w:p>
          <w:p w14:paraId="2FDB4BD9" w14:textId="77777777" w:rsidR="003E2AC4" w:rsidRPr="003E2AC4" w:rsidRDefault="003E2AC4" w:rsidP="00643162">
            <w:pPr>
              <w:pStyle w:val="Akapitzlist"/>
              <w:numPr>
                <w:ilvl w:val="0"/>
                <w:numId w:val="33"/>
              </w:numPr>
              <w:spacing w:line="276" w:lineRule="auto"/>
              <w:ind w:left="175" w:hanging="142"/>
              <w:rPr>
                <w:sz w:val="18"/>
                <w:szCs w:val="18"/>
              </w:rPr>
            </w:pPr>
            <w:r w:rsidRPr="003E2AC4">
              <w:rPr>
                <w:sz w:val="18"/>
                <w:szCs w:val="18"/>
              </w:rPr>
              <w:t xml:space="preserve">rozruchu Demonstratora Technologii pod względem procesu biologicznego i mechanicznego, </w:t>
            </w:r>
          </w:p>
          <w:p w14:paraId="0AF99462" w14:textId="77777777" w:rsidR="003E2AC4" w:rsidRPr="003E2AC4" w:rsidRDefault="003E2AC4" w:rsidP="00643162">
            <w:pPr>
              <w:pStyle w:val="Akapitzlist"/>
              <w:numPr>
                <w:ilvl w:val="0"/>
                <w:numId w:val="33"/>
              </w:numPr>
              <w:spacing w:line="276" w:lineRule="auto"/>
              <w:ind w:left="175" w:hanging="142"/>
              <w:rPr>
                <w:sz w:val="18"/>
                <w:szCs w:val="18"/>
              </w:rPr>
            </w:pPr>
            <w:r w:rsidRPr="003E2AC4">
              <w:rPr>
                <w:sz w:val="18"/>
                <w:szCs w:val="18"/>
              </w:rPr>
              <w:t xml:space="preserve">eksploatacji urządzeń wchodzących w skład Demonstratora Technologii, </w:t>
            </w:r>
          </w:p>
          <w:p w14:paraId="23BE3132" w14:textId="77777777" w:rsidR="003E2AC4" w:rsidRPr="003E2AC4" w:rsidRDefault="003E2AC4" w:rsidP="00643162">
            <w:pPr>
              <w:pStyle w:val="Akapitzlist"/>
              <w:numPr>
                <w:ilvl w:val="0"/>
                <w:numId w:val="33"/>
              </w:numPr>
              <w:spacing w:line="276" w:lineRule="auto"/>
              <w:ind w:left="175" w:hanging="142"/>
              <w:rPr>
                <w:sz w:val="18"/>
                <w:szCs w:val="18"/>
              </w:rPr>
            </w:pPr>
            <w:r w:rsidRPr="003E2AC4">
              <w:rPr>
                <w:sz w:val="18"/>
                <w:szCs w:val="18"/>
              </w:rPr>
              <w:t>codziennego monitorowania elementów i punktów krytycznych Instalacji Ułamkowo-Technicznej,</w:t>
            </w:r>
          </w:p>
          <w:p w14:paraId="52720A7A" w14:textId="77777777" w:rsidR="003E2AC4" w:rsidRPr="003E2AC4" w:rsidRDefault="003E2AC4" w:rsidP="00643162">
            <w:pPr>
              <w:pStyle w:val="Akapitzlist"/>
              <w:numPr>
                <w:ilvl w:val="0"/>
                <w:numId w:val="33"/>
              </w:numPr>
              <w:spacing w:line="276" w:lineRule="auto"/>
              <w:ind w:left="175" w:hanging="142"/>
              <w:rPr>
                <w:sz w:val="18"/>
                <w:szCs w:val="18"/>
              </w:rPr>
            </w:pPr>
            <w:r w:rsidRPr="003E2AC4">
              <w:rPr>
                <w:sz w:val="18"/>
                <w:szCs w:val="18"/>
              </w:rPr>
              <w:t>monitorowania i optymalizacji Procesu Technologicznego,</w:t>
            </w:r>
          </w:p>
          <w:p w14:paraId="7C08D6D0" w14:textId="77777777" w:rsidR="003E2AC4" w:rsidRPr="003E2AC4" w:rsidRDefault="003E2AC4" w:rsidP="00643162">
            <w:pPr>
              <w:pStyle w:val="Akapitzlist"/>
              <w:numPr>
                <w:ilvl w:val="0"/>
                <w:numId w:val="33"/>
              </w:numPr>
              <w:spacing w:line="276" w:lineRule="auto"/>
              <w:ind w:left="175" w:hanging="142"/>
              <w:rPr>
                <w:sz w:val="18"/>
                <w:szCs w:val="18"/>
              </w:rPr>
            </w:pPr>
            <w:r w:rsidRPr="003E2AC4">
              <w:rPr>
                <w:sz w:val="18"/>
                <w:szCs w:val="18"/>
              </w:rPr>
              <w:t>planowych przeglądów serwisowych i wymian części eksploatacyjnych Demonstratora Technologii.</w:t>
            </w:r>
          </w:p>
          <w:p w14:paraId="7A25EA5C" w14:textId="77777777" w:rsidR="003E2AC4" w:rsidRPr="003E2AC4" w:rsidRDefault="003E2AC4" w:rsidP="003E2AC4">
            <w:pPr>
              <w:rPr>
                <w:sz w:val="18"/>
                <w:szCs w:val="18"/>
              </w:rPr>
            </w:pPr>
          </w:p>
          <w:p w14:paraId="1B9CD4EB" w14:textId="77777777" w:rsidR="003E2AC4" w:rsidRPr="003E2AC4" w:rsidRDefault="003E2AC4" w:rsidP="003E2AC4">
            <w:pPr>
              <w:rPr>
                <w:color w:val="00B050"/>
                <w:sz w:val="18"/>
                <w:szCs w:val="18"/>
              </w:rPr>
            </w:pPr>
            <w:r w:rsidRPr="003E2AC4">
              <w:rPr>
                <w:sz w:val="18"/>
                <w:szCs w:val="18"/>
              </w:rPr>
              <w:t xml:space="preserve">Szkolenie ma być poprzedzone wykonaniem dokumentacji szkoleniowej oraz zakończone protokołem z przeprowadzenia szkolenia.  </w:t>
            </w:r>
          </w:p>
          <w:p w14:paraId="6AA0FAD5" w14:textId="77777777" w:rsidR="003E2AC4" w:rsidRPr="003E2AC4" w:rsidRDefault="003E2AC4" w:rsidP="003E2AC4">
            <w:pPr>
              <w:rPr>
                <w:sz w:val="18"/>
                <w:szCs w:val="18"/>
              </w:rPr>
            </w:pPr>
            <w:r w:rsidRPr="003E2AC4">
              <w:rPr>
                <w:sz w:val="18"/>
                <w:szCs w:val="18"/>
              </w:rPr>
              <w:t>Szkolenie musi być potwierdzone protokołem z przeprowadzenia szkolenia z podaniem jego daty, czasu trwania, poruszonych kwestii. Załącznikiem do protokołu musi być lista z własnoręcznym podpisem osoby przeszkolonej.</w:t>
            </w:r>
          </w:p>
          <w:p w14:paraId="3CC3B7D0"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514B926B" w14:textId="77777777" w:rsidTr="003E2AC4">
        <w:trPr>
          <w:trHeight w:val="1417"/>
          <w:jc w:val="center"/>
        </w:trPr>
        <w:tc>
          <w:tcPr>
            <w:tcW w:w="841" w:type="dxa"/>
            <w:shd w:val="clear" w:color="auto" w:fill="E2EFD9" w:themeFill="accent6" w:themeFillTint="33"/>
          </w:tcPr>
          <w:p w14:paraId="3E788E48" w14:textId="77777777" w:rsidR="003E2AC4" w:rsidRPr="003E2AC4" w:rsidRDefault="003E2AC4" w:rsidP="00643162">
            <w:pPr>
              <w:numPr>
                <w:ilvl w:val="0"/>
                <w:numId w:val="38"/>
              </w:numPr>
              <w:ind w:left="501"/>
              <w:contextualSpacing/>
              <w:rPr>
                <w:b/>
                <w:sz w:val="18"/>
                <w:szCs w:val="18"/>
              </w:rPr>
            </w:pPr>
          </w:p>
        </w:tc>
        <w:tc>
          <w:tcPr>
            <w:tcW w:w="1706" w:type="dxa"/>
          </w:tcPr>
          <w:p w14:paraId="31F737E6" w14:textId="77777777" w:rsidR="003E2AC4" w:rsidRPr="003E2AC4" w:rsidRDefault="003E2AC4" w:rsidP="003E2AC4">
            <w:pPr>
              <w:rPr>
                <w:b/>
                <w:sz w:val="18"/>
                <w:szCs w:val="18"/>
              </w:rPr>
            </w:pPr>
            <w:r w:rsidRPr="003E2AC4">
              <w:rPr>
                <w:b/>
                <w:sz w:val="18"/>
                <w:szCs w:val="18"/>
              </w:rPr>
              <w:t>Demonstrator</w:t>
            </w:r>
          </w:p>
        </w:tc>
        <w:tc>
          <w:tcPr>
            <w:tcW w:w="2410" w:type="dxa"/>
          </w:tcPr>
          <w:p w14:paraId="742840ED" w14:textId="77777777" w:rsidR="003E2AC4" w:rsidRPr="003E2AC4" w:rsidRDefault="003E2AC4" w:rsidP="003E2AC4">
            <w:pPr>
              <w:rPr>
                <w:b/>
                <w:bCs/>
                <w:sz w:val="18"/>
                <w:szCs w:val="18"/>
              </w:rPr>
            </w:pPr>
            <w:r w:rsidRPr="003E2AC4">
              <w:rPr>
                <w:b/>
                <w:sz w:val="18"/>
                <w:szCs w:val="18"/>
              </w:rPr>
              <w:t>Waga samochodowa</w:t>
            </w:r>
          </w:p>
        </w:tc>
        <w:tc>
          <w:tcPr>
            <w:tcW w:w="9780" w:type="dxa"/>
          </w:tcPr>
          <w:p w14:paraId="5A24CFFA" w14:textId="4AE5C46F"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wagi samochodowej o maksymalnym obciążeniu 50 ton, najazdowej, elektronicznej, z fundamentem pod wagę samochodową. Waga musi zawierać zwłaszcza: program wagowy z modułem raportowania do systemu np. SCADA, wyświetlacz zewnętrzny, sygnalizator świetlny. Szerokość pomostu wagi min. 3 m., długość min. 18 m. </w:t>
            </w:r>
          </w:p>
        </w:tc>
      </w:tr>
      <w:tr w:rsidR="003E2AC4" w:rsidRPr="003E2AC4" w14:paraId="31847108" w14:textId="77777777" w:rsidTr="003E2AC4">
        <w:trPr>
          <w:trHeight w:val="993"/>
          <w:jc w:val="center"/>
        </w:trPr>
        <w:tc>
          <w:tcPr>
            <w:tcW w:w="841" w:type="dxa"/>
            <w:shd w:val="clear" w:color="auto" w:fill="E2EFD9" w:themeFill="accent6" w:themeFillTint="33"/>
          </w:tcPr>
          <w:p w14:paraId="5B3D0296" w14:textId="77777777" w:rsidR="003E2AC4" w:rsidRPr="003E2AC4" w:rsidRDefault="003E2AC4" w:rsidP="00643162">
            <w:pPr>
              <w:numPr>
                <w:ilvl w:val="0"/>
                <w:numId w:val="38"/>
              </w:numPr>
              <w:ind w:left="501"/>
              <w:contextualSpacing/>
              <w:rPr>
                <w:b/>
                <w:sz w:val="18"/>
                <w:szCs w:val="18"/>
              </w:rPr>
            </w:pPr>
          </w:p>
        </w:tc>
        <w:tc>
          <w:tcPr>
            <w:tcW w:w="1706" w:type="dxa"/>
          </w:tcPr>
          <w:p w14:paraId="4E992E06" w14:textId="77777777" w:rsidR="003E2AC4" w:rsidRPr="003E2AC4" w:rsidRDefault="003E2AC4" w:rsidP="003E2AC4">
            <w:pPr>
              <w:rPr>
                <w:b/>
                <w:sz w:val="18"/>
                <w:szCs w:val="18"/>
              </w:rPr>
            </w:pPr>
            <w:r w:rsidRPr="003E2AC4">
              <w:rPr>
                <w:b/>
                <w:sz w:val="18"/>
                <w:szCs w:val="18"/>
              </w:rPr>
              <w:t>Demonstrator</w:t>
            </w:r>
          </w:p>
        </w:tc>
        <w:tc>
          <w:tcPr>
            <w:tcW w:w="2410" w:type="dxa"/>
          </w:tcPr>
          <w:p w14:paraId="65878DD8" w14:textId="77777777" w:rsidR="003E2AC4" w:rsidRPr="003E2AC4" w:rsidRDefault="003E2AC4" w:rsidP="003E2AC4">
            <w:pPr>
              <w:rPr>
                <w:b/>
                <w:sz w:val="18"/>
                <w:szCs w:val="18"/>
              </w:rPr>
            </w:pPr>
            <w:r w:rsidRPr="003E2AC4">
              <w:rPr>
                <w:b/>
                <w:sz w:val="18"/>
                <w:szCs w:val="18"/>
              </w:rPr>
              <w:t>Elementy składowe Demonstratora Technologii</w:t>
            </w:r>
          </w:p>
        </w:tc>
        <w:tc>
          <w:tcPr>
            <w:tcW w:w="9780" w:type="dxa"/>
          </w:tcPr>
          <w:p w14:paraId="1C59865D"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Demonstrator Technologii był wykonany z nowych, nieużywanych elementów i urządzeń. Urządzenia mają być zainstalowane zgodnie z instrukcjami producenta. Zamawiający dopuszcza jednak wykorzystanie elementów pełnoskalowych zastosowanych w Instalacji Ułamkowo-Technicznej z Etapu I, zwróconej na rzecz Wykonawcy po zakończeniu jej testów w ramach testów Instalacji Ułamkowo-Technicznych. </w:t>
            </w:r>
          </w:p>
        </w:tc>
      </w:tr>
      <w:tr w:rsidR="003E2AC4" w:rsidRPr="003E2AC4" w14:paraId="79F2A946" w14:textId="77777777" w:rsidTr="003E2AC4">
        <w:trPr>
          <w:trHeight w:val="707"/>
          <w:jc w:val="center"/>
        </w:trPr>
        <w:tc>
          <w:tcPr>
            <w:tcW w:w="841" w:type="dxa"/>
            <w:shd w:val="clear" w:color="auto" w:fill="E2EFD9" w:themeFill="accent6" w:themeFillTint="33"/>
          </w:tcPr>
          <w:p w14:paraId="40F1122E" w14:textId="77777777" w:rsidR="003E2AC4" w:rsidRPr="003E2AC4" w:rsidRDefault="003E2AC4" w:rsidP="00643162">
            <w:pPr>
              <w:numPr>
                <w:ilvl w:val="0"/>
                <w:numId w:val="38"/>
              </w:numPr>
              <w:ind w:left="501"/>
              <w:contextualSpacing/>
              <w:rPr>
                <w:b/>
                <w:sz w:val="18"/>
                <w:szCs w:val="18"/>
              </w:rPr>
            </w:pPr>
          </w:p>
        </w:tc>
        <w:tc>
          <w:tcPr>
            <w:tcW w:w="1706" w:type="dxa"/>
          </w:tcPr>
          <w:p w14:paraId="7B53331E" w14:textId="77777777" w:rsidR="003E2AC4" w:rsidRPr="003E2AC4" w:rsidRDefault="003E2AC4" w:rsidP="003E2AC4">
            <w:pPr>
              <w:rPr>
                <w:b/>
                <w:sz w:val="18"/>
                <w:szCs w:val="18"/>
              </w:rPr>
            </w:pPr>
            <w:r w:rsidRPr="003E2AC4">
              <w:rPr>
                <w:b/>
                <w:sz w:val="18"/>
                <w:szCs w:val="18"/>
              </w:rPr>
              <w:t>Demonstrator</w:t>
            </w:r>
          </w:p>
        </w:tc>
        <w:tc>
          <w:tcPr>
            <w:tcW w:w="2410" w:type="dxa"/>
          </w:tcPr>
          <w:p w14:paraId="41DCFFE2" w14:textId="77777777" w:rsidR="003E2AC4" w:rsidRPr="003E2AC4" w:rsidRDefault="003E2AC4" w:rsidP="003E2AC4">
            <w:pPr>
              <w:rPr>
                <w:b/>
                <w:sz w:val="18"/>
                <w:szCs w:val="18"/>
              </w:rPr>
            </w:pPr>
            <w:r w:rsidRPr="003E2AC4">
              <w:rPr>
                <w:b/>
                <w:sz w:val="18"/>
                <w:szCs w:val="18"/>
              </w:rPr>
              <w:t>Powierzchnia zabudowy</w:t>
            </w:r>
          </w:p>
        </w:tc>
        <w:tc>
          <w:tcPr>
            <w:tcW w:w="9780" w:type="dxa"/>
          </w:tcPr>
          <w:p w14:paraId="56514FDA"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Infrastruktura Biogazowni wraz z powierzchnią miejsca magazynowego na substraty stałe oraz nawierzchniami utwardzonymi nie może przekroczyć 0,5 ha.</w:t>
            </w:r>
          </w:p>
          <w:p w14:paraId="0871345E"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04972E02" w14:textId="77777777" w:rsidTr="003E2AC4">
        <w:trPr>
          <w:trHeight w:val="1417"/>
          <w:jc w:val="center"/>
        </w:trPr>
        <w:tc>
          <w:tcPr>
            <w:tcW w:w="841" w:type="dxa"/>
            <w:shd w:val="clear" w:color="auto" w:fill="E2EFD9" w:themeFill="accent6" w:themeFillTint="33"/>
          </w:tcPr>
          <w:p w14:paraId="6D54EC4C" w14:textId="77777777" w:rsidR="003E2AC4" w:rsidRPr="003E2AC4" w:rsidRDefault="003E2AC4" w:rsidP="00643162">
            <w:pPr>
              <w:numPr>
                <w:ilvl w:val="0"/>
                <w:numId w:val="38"/>
              </w:numPr>
              <w:ind w:left="501"/>
              <w:contextualSpacing/>
              <w:rPr>
                <w:b/>
                <w:sz w:val="18"/>
                <w:szCs w:val="18"/>
              </w:rPr>
            </w:pPr>
          </w:p>
        </w:tc>
        <w:tc>
          <w:tcPr>
            <w:tcW w:w="1706" w:type="dxa"/>
          </w:tcPr>
          <w:p w14:paraId="6DFA01D7" w14:textId="77777777" w:rsidR="003E2AC4" w:rsidRPr="003E2AC4" w:rsidRDefault="003E2AC4" w:rsidP="003E2AC4">
            <w:pPr>
              <w:rPr>
                <w:b/>
                <w:sz w:val="18"/>
                <w:szCs w:val="18"/>
              </w:rPr>
            </w:pPr>
            <w:r w:rsidRPr="003E2AC4">
              <w:rPr>
                <w:b/>
                <w:sz w:val="18"/>
                <w:szCs w:val="18"/>
              </w:rPr>
              <w:t>Demonstrator</w:t>
            </w:r>
          </w:p>
        </w:tc>
        <w:tc>
          <w:tcPr>
            <w:tcW w:w="2410" w:type="dxa"/>
          </w:tcPr>
          <w:p w14:paraId="2B25740B" w14:textId="77777777" w:rsidR="003E2AC4" w:rsidRPr="003E2AC4" w:rsidRDefault="003E2AC4" w:rsidP="003E2AC4">
            <w:pPr>
              <w:rPr>
                <w:b/>
                <w:sz w:val="18"/>
                <w:szCs w:val="18"/>
              </w:rPr>
            </w:pPr>
            <w:r w:rsidRPr="003E2AC4">
              <w:rPr>
                <w:b/>
                <w:sz w:val="18"/>
                <w:szCs w:val="18"/>
              </w:rPr>
              <w:t>Skład biogazu i zanieczyszczenia biogazu</w:t>
            </w:r>
          </w:p>
        </w:tc>
        <w:tc>
          <w:tcPr>
            <w:tcW w:w="9780" w:type="dxa"/>
          </w:tcPr>
          <w:p w14:paraId="56E182D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biogaz otrzymany po odsiarczeniu i oczyszczeniu w ramach opracowywanej Technologii, spełniał wymogi producentów urządzeń (wymogi określone w DTR), które Wykonawca zamierza wykorzystać w Biogazowni do produkcji energii elektrycznej i ciepła w wysokosprawnej kogeneracji (w Etapie II) oraz do produkcji ciepła w kotle gazowym (w Etapie I) oraz innych urządzeń których dotyczy. Zarówno główne składniki biogazu jak i zawartość zanieczyszczeń muszą być utrzymywane w trakcie eksploatacji Biogazowni na prawidłowym poziomie, zgodnym z wymogami producentów zastosowanych urządzeń. Ponadto Zamawiający wymaga m.in., aby zastosowane rozwiązania nie dopuszczały do dłuższego przekraczania przez okres dłuższy niż 1 doba zawartości pow. 150 ppm H</w:t>
            </w:r>
            <w:r w:rsidRPr="003E2AC4">
              <w:rPr>
                <w:rFonts w:ascii="Calibri" w:eastAsia="Calibri" w:hAnsi="Calibri" w:cs="Times New Roman"/>
                <w:sz w:val="18"/>
                <w:szCs w:val="18"/>
                <w:vertAlign w:val="subscript"/>
                <w:lang w:eastAsia="pl-PL"/>
              </w:rPr>
              <w:t>2</w:t>
            </w:r>
            <w:r w:rsidRPr="003E2AC4">
              <w:rPr>
                <w:rFonts w:ascii="Calibri" w:eastAsia="Calibri" w:hAnsi="Calibri" w:cs="Times New Roman"/>
                <w:sz w:val="18"/>
                <w:szCs w:val="18"/>
                <w:lang w:eastAsia="pl-PL"/>
              </w:rPr>
              <w:t>S za systemem odsiarczania biogazu. Dla spełnienia tego wymagania, Zamawiający wymaga od Wykonawcy zastosowania odpowiedniego systemu odsiarczania i oczyszczania biogazu, dostosowanego do produkcji biogazu w Biogazowni.</w:t>
            </w:r>
          </w:p>
          <w:p w14:paraId="24665352" w14:textId="77777777" w:rsidR="003E2AC4" w:rsidRPr="003E2AC4" w:rsidRDefault="003E2AC4" w:rsidP="003E2AC4">
            <w:pPr>
              <w:rPr>
                <w:rFonts w:ascii="Calibri" w:eastAsia="Calibri" w:hAnsi="Calibri" w:cs="Times New Roman"/>
                <w:sz w:val="18"/>
                <w:szCs w:val="18"/>
                <w:lang w:eastAsia="pl-PL"/>
              </w:rPr>
            </w:pPr>
          </w:p>
        </w:tc>
      </w:tr>
      <w:tr w:rsidR="003E2AC4" w:rsidRPr="003E2AC4" w14:paraId="4A1071CB" w14:textId="77777777" w:rsidTr="003E2AC4">
        <w:trPr>
          <w:trHeight w:val="892"/>
          <w:jc w:val="center"/>
        </w:trPr>
        <w:tc>
          <w:tcPr>
            <w:tcW w:w="841" w:type="dxa"/>
            <w:shd w:val="clear" w:color="auto" w:fill="E2EFD9" w:themeFill="accent6" w:themeFillTint="33"/>
          </w:tcPr>
          <w:p w14:paraId="36CCC590" w14:textId="77777777" w:rsidR="003E2AC4" w:rsidRPr="003E2AC4" w:rsidRDefault="003E2AC4" w:rsidP="00643162">
            <w:pPr>
              <w:numPr>
                <w:ilvl w:val="0"/>
                <w:numId w:val="38"/>
              </w:numPr>
              <w:ind w:left="501"/>
              <w:contextualSpacing/>
              <w:rPr>
                <w:b/>
                <w:sz w:val="18"/>
                <w:szCs w:val="18"/>
              </w:rPr>
            </w:pPr>
          </w:p>
        </w:tc>
        <w:tc>
          <w:tcPr>
            <w:tcW w:w="1706" w:type="dxa"/>
          </w:tcPr>
          <w:p w14:paraId="68C4000C" w14:textId="77777777" w:rsidR="003E2AC4" w:rsidRPr="003E2AC4" w:rsidRDefault="003E2AC4" w:rsidP="003E2AC4">
            <w:pPr>
              <w:rPr>
                <w:b/>
                <w:sz w:val="18"/>
                <w:szCs w:val="18"/>
              </w:rPr>
            </w:pPr>
            <w:r w:rsidRPr="003E2AC4">
              <w:rPr>
                <w:b/>
                <w:sz w:val="18"/>
                <w:szCs w:val="18"/>
              </w:rPr>
              <w:t>Demonstrator</w:t>
            </w:r>
          </w:p>
        </w:tc>
        <w:tc>
          <w:tcPr>
            <w:tcW w:w="2410" w:type="dxa"/>
          </w:tcPr>
          <w:p w14:paraId="4242CB4A" w14:textId="77777777" w:rsidR="003E2AC4" w:rsidRPr="003E2AC4" w:rsidRDefault="003E2AC4" w:rsidP="003E2AC4">
            <w:pPr>
              <w:rPr>
                <w:b/>
                <w:sz w:val="18"/>
                <w:szCs w:val="18"/>
              </w:rPr>
            </w:pPr>
            <w:r w:rsidRPr="003E2AC4">
              <w:rPr>
                <w:b/>
                <w:sz w:val="18"/>
                <w:szCs w:val="18"/>
              </w:rPr>
              <w:t>Wizualizacja danych z chromatografu gazowego i wilgotnościomierza</w:t>
            </w:r>
          </w:p>
        </w:tc>
        <w:tc>
          <w:tcPr>
            <w:tcW w:w="9780" w:type="dxa"/>
          </w:tcPr>
          <w:p w14:paraId="177DA43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Wykonawca przystosował system np. typu SCADA do wizualizacji aktualnych danych z chromatografu gazowego oraz wilgotnościomierza które będą na wyposażeniu Demonstratora Technologii zapewnione przez Partnera Strategicznego (informacje na temat urządzeń przekaże Partner Strategiczny w trakcie Etapu II).</w:t>
            </w:r>
          </w:p>
        </w:tc>
      </w:tr>
      <w:tr w:rsidR="003E2AC4" w:rsidRPr="003E2AC4" w14:paraId="7096C120" w14:textId="77777777" w:rsidTr="003E2AC4">
        <w:trPr>
          <w:trHeight w:val="1055"/>
          <w:jc w:val="center"/>
        </w:trPr>
        <w:tc>
          <w:tcPr>
            <w:tcW w:w="841" w:type="dxa"/>
            <w:shd w:val="clear" w:color="auto" w:fill="E2EFD9" w:themeFill="accent6" w:themeFillTint="33"/>
          </w:tcPr>
          <w:p w14:paraId="73EA66F6" w14:textId="77777777" w:rsidR="003E2AC4" w:rsidRPr="003E2AC4" w:rsidRDefault="003E2AC4" w:rsidP="00643162">
            <w:pPr>
              <w:numPr>
                <w:ilvl w:val="0"/>
                <w:numId w:val="38"/>
              </w:numPr>
              <w:ind w:left="501"/>
              <w:contextualSpacing/>
              <w:rPr>
                <w:b/>
                <w:bCs/>
                <w:sz w:val="18"/>
                <w:szCs w:val="18"/>
              </w:rPr>
            </w:pPr>
          </w:p>
        </w:tc>
        <w:tc>
          <w:tcPr>
            <w:tcW w:w="1706" w:type="dxa"/>
          </w:tcPr>
          <w:p w14:paraId="027CF2FE" w14:textId="77777777" w:rsidR="003E2AC4" w:rsidRPr="003E2AC4" w:rsidRDefault="003E2AC4" w:rsidP="003E2AC4">
            <w:pPr>
              <w:rPr>
                <w:b/>
                <w:bCs/>
                <w:sz w:val="18"/>
                <w:szCs w:val="18"/>
              </w:rPr>
            </w:pPr>
            <w:r w:rsidRPr="003E2AC4">
              <w:rPr>
                <w:b/>
                <w:bCs/>
                <w:sz w:val="18"/>
                <w:szCs w:val="18"/>
              </w:rPr>
              <w:t>Demonstrator</w:t>
            </w:r>
          </w:p>
        </w:tc>
        <w:tc>
          <w:tcPr>
            <w:tcW w:w="2410" w:type="dxa"/>
          </w:tcPr>
          <w:p w14:paraId="0E82A510" w14:textId="77777777" w:rsidR="003E2AC4" w:rsidRPr="003E2AC4" w:rsidRDefault="003E2AC4" w:rsidP="003E2AC4">
            <w:pPr>
              <w:rPr>
                <w:b/>
                <w:bCs/>
                <w:sz w:val="18"/>
                <w:szCs w:val="18"/>
              </w:rPr>
            </w:pPr>
            <w:r w:rsidRPr="003E2AC4">
              <w:rPr>
                <w:b/>
                <w:bCs/>
                <w:sz w:val="18"/>
                <w:szCs w:val="18"/>
              </w:rPr>
              <w:t>Przyłącze</w:t>
            </w:r>
          </w:p>
        </w:tc>
        <w:tc>
          <w:tcPr>
            <w:tcW w:w="9780" w:type="dxa"/>
          </w:tcPr>
          <w:p w14:paraId="1F0DD450" w14:textId="69648C85"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Wykonawca w ramach wybudowania Demonstratora Technologii odpowiedzialny jest za połączenie rurociągami Demonstratora Technologii do sieci gazowej dystrybucyjnej zgodnie z warunkami pozyskanymi przez Partnera Strategicznego, w sposób umożliwiający transport paliwa gazowego - biometanu o jakości co najmniej takiej jak w wymaganiu 1.3. powyżej. Przyłącze musi być dostosowane do ilości przesyłanego biogazu netto w postaci paliwa gazowego - biometanu.</w:t>
            </w:r>
          </w:p>
        </w:tc>
      </w:tr>
      <w:tr w:rsidR="003E2AC4" w:rsidRPr="003E2AC4" w14:paraId="0EF6F974" w14:textId="77777777" w:rsidTr="003E2AC4">
        <w:trPr>
          <w:trHeight w:val="764"/>
          <w:jc w:val="center"/>
        </w:trPr>
        <w:tc>
          <w:tcPr>
            <w:tcW w:w="841" w:type="dxa"/>
            <w:shd w:val="clear" w:color="auto" w:fill="E2EFD9" w:themeFill="accent6" w:themeFillTint="33"/>
          </w:tcPr>
          <w:p w14:paraId="627BCE13" w14:textId="77777777" w:rsidR="003E2AC4" w:rsidRPr="003E2AC4" w:rsidRDefault="003E2AC4" w:rsidP="00643162">
            <w:pPr>
              <w:numPr>
                <w:ilvl w:val="0"/>
                <w:numId w:val="38"/>
              </w:numPr>
              <w:ind w:left="501"/>
              <w:rPr>
                <w:b/>
                <w:bCs/>
                <w:sz w:val="18"/>
                <w:szCs w:val="18"/>
              </w:rPr>
            </w:pPr>
          </w:p>
        </w:tc>
        <w:tc>
          <w:tcPr>
            <w:tcW w:w="1706" w:type="dxa"/>
          </w:tcPr>
          <w:p w14:paraId="429DAD02" w14:textId="77777777" w:rsidR="003E2AC4" w:rsidRPr="003E2AC4" w:rsidRDefault="003E2AC4" w:rsidP="003E2AC4">
            <w:pPr>
              <w:rPr>
                <w:b/>
                <w:bCs/>
                <w:sz w:val="18"/>
                <w:szCs w:val="18"/>
              </w:rPr>
            </w:pPr>
            <w:r w:rsidRPr="003E2AC4">
              <w:rPr>
                <w:b/>
                <w:bCs/>
                <w:sz w:val="18"/>
                <w:szCs w:val="18"/>
              </w:rPr>
              <w:t>Demonstrator</w:t>
            </w:r>
          </w:p>
        </w:tc>
        <w:tc>
          <w:tcPr>
            <w:tcW w:w="2410" w:type="dxa"/>
          </w:tcPr>
          <w:p w14:paraId="3602F41A" w14:textId="77777777" w:rsidR="003E2AC4" w:rsidRPr="003E2AC4" w:rsidRDefault="003E2AC4" w:rsidP="003E2AC4">
            <w:pPr>
              <w:spacing w:line="259" w:lineRule="auto"/>
              <w:rPr>
                <w:b/>
                <w:bCs/>
                <w:sz w:val="18"/>
                <w:szCs w:val="18"/>
              </w:rPr>
            </w:pPr>
            <w:r w:rsidRPr="003E2AC4">
              <w:rPr>
                <w:b/>
                <w:bCs/>
                <w:sz w:val="18"/>
                <w:szCs w:val="18"/>
              </w:rPr>
              <w:t>Wilgotnościomierz</w:t>
            </w:r>
          </w:p>
        </w:tc>
        <w:tc>
          <w:tcPr>
            <w:tcW w:w="9780" w:type="dxa"/>
          </w:tcPr>
          <w:p w14:paraId="2A5B6323" w14:textId="77777777" w:rsidR="003E2AC4" w:rsidRPr="003E2AC4" w:rsidRDefault="003E2AC4" w:rsidP="003E2AC4">
            <w:pPr>
              <w:jc w:val="both"/>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Wykonawca wyposażył Demonstrator Technologii wilgotnościomierz o parametrach wskazanych w Wyciągu z dokumentu „</w:t>
            </w:r>
            <w:r w:rsidRPr="003E2AC4">
              <w:rPr>
                <w:rFonts w:ascii="Calibri" w:eastAsia="Calibri" w:hAnsi="Calibri" w:cs="Times New Roman"/>
                <w:i/>
                <w:iCs/>
                <w:sz w:val="18"/>
                <w:szCs w:val="18"/>
                <w:lang w:eastAsia="pl-PL"/>
              </w:rPr>
              <w:t xml:space="preserve">Warunki przyłączenia do sieci gazowej będącej do dyspozycji Polskiej Spółki Gazownictwa Sp. z o. o., dla podmiotu zajmującego się wytwarzaniem biogazu rolniczego”, </w:t>
            </w:r>
            <w:r w:rsidRPr="003E2AC4">
              <w:rPr>
                <w:rFonts w:ascii="Calibri" w:eastAsia="Calibri" w:hAnsi="Calibri" w:cs="Times New Roman"/>
                <w:iCs/>
                <w:sz w:val="18"/>
                <w:szCs w:val="18"/>
                <w:lang w:eastAsia="pl-PL"/>
              </w:rPr>
              <w:t>stanowiącego załącznik do niniejszego dokumentu.</w:t>
            </w:r>
          </w:p>
        </w:tc>
      </w:tr>
    </w:tbl>
    <w:p w14:paraId="33CC9269" w14:textId="77777777" w:rsidR="003E2AC4" w:rsidRDefault="003E2AC4" w:rsidP="003E2AC4">
      <w:r w:rsidRPr="00292CA0">
        <w:br w:type="page"/>
      </w:r>
    </w:p>
    <w:p w14:paraId="52410D8F" w14:textId="77777777" w:rsidR="003E2AC4" w:rsidRPr="003E2AC4" w:rsidRDefault="003E2AC4" w:rsidP="003E2AC4">
      <w:pPr>
        <w:rPr>
          <w:sz w:val="20"/>
        </w:rPr>
      </w:pPr>
      <w:r w:rsidRPr="003E2AC4">
        <w:rPr>
          <w:sz w:val="20"/>
        </w:rPr>
        <w:lastRenderedPageBreak/>
        <w:t>Tabela 2. Wymagania obligatoryjne dla Instalacji Ułamkowo-Technicznych</w:t>
      </w:r>
    </w:p>
    <w:tbl>
      <w:tblPr>
        <w:tblStyle w:val="Tabela-Siatka"/>
        <w:tblpPr w:leftFromText="142" w:rightFromText="142" w:vertAnchor="text" w:tblpXSpec="center" w:tblpY="1"/>
        <w:tblOverlap w:val="never"/>
        <w:tblW w:w="14454" w:type="dxa"/>
        <w:tblLayout w:type="fixed"/>
        <w:tblLook w:val="04A0" w:firstRow="1" w:lastRow="0" w:firstColumn="1" w:lastColumn="0" w:noHBand="0" w:noVBand="1"/>
      </w:tblPr>
      <w:tblGrid>
        <w:gridCol w:w="704"/>
        <w:gridCol w:w="1701"/>
        <w:gridCol w:w="2835"/>
        <w:gridCol w:w="9214"/>
      </w:tblGrid>
      <w:tr w:rsidR="003E2AC4" w:rsidRPr="00292CA0" w14:paraId="53DC8E5E" w14:textId="77777777" w:rsidTr="00044822">
        <w:trPr>
          <w:trHeight w:val="730"/>
        </w:trPr>
        <w:tc>
          <w:tcPr>
            <w:tcW w:w="704" w:type="dxa"/>
            <w:shd w:val="clear" w:color="auto" w:fill="C5E0B3" w:themeFill="accent6" w:themeFillTint="66"/>
          </w:tcPr>
          <w:p w14:paraId="24B1F5C7" w14:textId="77777777" w:rsidR="003E2AC4" w:rsidRPr="003E2AC4" w:rsidRDefault="003E2AC4" w:rsidP="003E2AC4">
            <w:pPr>
              <w:contextualSpacing/>
              <w:jc w:val="center"/>
              <w:rPr>
                <w:b/>
                <w:sz w:val="18"/>
                <w:szCs w:val="18"/>
              </w:rPr>
            </w:pPr>
            <w:r w:rsidRPr="003E2AC4">
              <w:rPr>
                <w:b/>
                <w:sz w:val="18"/>
                <w:szCs w:val="18"/>
              </w:rPr>
              <w:t>L. p.</w:t>
            </w:r>
          </w:p>
        </w:tc>
        <w:tc>
          <w:tcPr>
            <w:tcW w:w="1701" w:type="dxa"/>
            <w:shd w:val="clear" w:color="auto" w:fill="C5E0B3" w:themeFill="accent6" w:themeFillTint="66"/>
          </w:tcPr>
          <w:p w14:paraId="5A2E8A10" w14:textId="77777777" w:rsidR="003E2AC4" w:rsidRPr="003E2AC4" w:rsidRDefault="003E2AC4" w:rsidP="003E2AC4">
            <w:pPr>
              <w:jc w:val="center"/>
              <w:rPr>
                <w:b/>
                <w:sz w:val="18"/>
                <w:szCs w:val="18"/>
              </w:rPr>
            </w:pPr>
            <w:r w:rsidRPr="003E2AC4">
              <w:rPr>
                <w:b/>
                <w:sz w:val="18"/>
                <w:szCs w:val="18"/>
              </w:rPr>
              <w:t>Kategoria</w:t>
            </w:r>
          </w:p>
        </w:tc>
        <w:tc>
          <w:tcPr>
            <w:tcW w:w="2835" w:type="dxa"/>
            <w:shd w:val="clear" w:color="auto" w:fill="C5E0B3" w:themeFill="accent6" w:themeFillTint="66"/>
          </w:tcPr>
          <w:p w14:paraId="46737F8C" w14:textId="77777777" w:rsidR="003E2AC4" w:rsidRPr="003E2AC4" w:rsidRDefault="003E2AC4" w:rsidP="003E2AC4">
            <w:pPr>
              <w:jc w:val="center"/>
              <w:rPr>
                <w:b/>
                <w:bCs/>
                <w:sz w:val="18"/>
                <w:szCs w:val="18"/>
              </w:rPr>
            </w:pPr>
            <w:r w:rsidRPr="003E2AC4">
              <w:rPr>
                <w:b/>
                <w:bCs/>
                <w:sz w:val="18"/>
                <w:szCs w:val="18"/>
              </w:rPr>
              <w:t>Nazwa Wymagania Obligatoryjnego</w:t>
            </w:r>
          </w:p>
        </w:tc>
        <w:tc>
          <w:tcPr>
            <w:tcW w:w="9214" w:type="dxa"/>
            <w:shd w:val="clear" w:color="auto" w:fill="C5E0B3" w:themeFill="accent6" w:themeFillTint="66"/>
          </w:tcPr>
          <w:p w14:paraId="57F101BD" w14:textId="77777777" w:rsidR="003E2AC4" w:rsidRPr="003E2AC4" w:rsidRDefault="003E2AC4" w:rsidP="003E2AC4">
            <w:pPr>
              <w:jc w:val="center"/>
              <w:rPr>
                <w:b/>
                <w:bCs/>
                <w:sz w:val="18"/>
                <w:szCs w:val="18"/>
              </w:rPr>
            </w:pPr>
            <w:r w:rsidRPr="003E2AC4">
              <w:rPr>
                <w:b/>
                <w:bCs/>
                <w:sz w:val="18"/>
                <w:szCs w:val="18"/>
              </w:rPr>
              <w:t>Opis Wymagania Obligatoryjnego</w:t>
            </w:r>
          </w:p>
        </w:tc>
      </w:tr>
      <w:tr w:rsidR="003E2AC4" w:rsidRPr="00292CA0" w14:paraId="390CB348" w14:textId="77777777" w:rsidTr="00044822">
        <w:trPr>
          <w:trHeight w:val="2941"/>
        </w:trPr>
        <w:tc>
          <w:tcPr>
            <w:tcW w:w="704" w:type="dxa"/>
            <w:shd w:val="clear" w:color="auto" w:fill="E2EFD9" w:themeFill="accent6" w:themeFillTint="33"/>
          </w:tcPr>
          <w:p w14:paraId="4F4E9CC4" w14:textId="77777777" w:rsidR="003E2AC4" w:rsidRPr="003E2AC4" w:rsidRDefault="003E2AC4" w:rsidP="00643162">
            <w:pPr>
              <w:numPr>
                <w:ilvl w:val="0"/>
                <w:numId w:val="31"/>
              </w:numPr>
              <w:contextualSpacing/>
              <w:rPr>
                <w:b/>
                <w:sz w:val="18"/>
                <w:szCs w:val="18"/>
              </w:rPr>
            </w:pPr>
          </w:p>
        </w:tc>
        <w:tc>
          <w:tcPr>
            <w:tcW w:w="1701" w:type="dxa"/>
            <w:shd w:val="clear" w:color="auto" w:fill="FFFFFF" w:themeFill="background1"/>
          </w:tcPr>
          <w:p w14:paraId="15E0E545" w14:textId="77777777" w:rsidR="003E2AC4" w:rsidRPr="003E2AC4" w:rsidRDefault="003E2AC4" w:rsidP="003E2AC4">
            <w:pPr>
              <w:rPr>
                <w:b/>
                <w:bCs/>
                <w:sz w:val="18"/>
                <w:szCs w:val="18"/>
              </w:rPr>
            </w:pPr>
            <w:r w:rsidRPr="003E2AC4">
              <w:rPr>
                <w:b/>
                <w:bCs/>
                <w:sz w:val="18"/>
                <w:szCs w:val="18"/>
              </w:rPr>
              <w:t>Instalacja Ułamkowo-Techniczna</w:t>
            </w:r>
          </w:p>
        </w:tc>
        <w:tc>
          <w:tcPr>
            <w:tcW w:w="2835" w:type="dxa"/>
            <w:shd w:val="clear" w:color="auto" w:fill="FFFFFF" w:themeFill="background1"/>
          </w:tcPr>
          <w:p w14:paraId="6FC84847" w14:textId="77777777" w:rsidR="003E2AC4" w:rsidRPr="003E2AC4" w:rsidRDefault="003E2AC4" w:rsidP="003E2AC4">
            <w:pPr>
              <w:rPr>
                <w:b/>
                <w:sz w:val="18"/>
                <w:szCs w:val="18"/>
              </w:rPr>
            </w:pPr>
            <w:r w:rsidRPr="003E2AC4">
              <w:rPr>
                <w:b/>
                <w:sz w:val="18"/>
                <w:szCs w:val="18"/>
              </w:rPr>
              <w:t>Skala Instalacji Ułamkowo-Technicznej</w:t>
            </w:r>
          </w:p>
        </w:tc>
        <w:tc>
          <w:tcPr>
            <w:tcW w:w="9214" w:type="dxa"/>
            <w:shd w:val="clear" w:color="auto" w:fill="FFFFFF" w:themeFill="background1"/>
          </w:tcPr>
          <w:p w14:paraId="7189BF2E" w14:textId="77777777" w:rsidR="003E2AC4" w:rsidRPr="003E2AC4" w:rsidRDefault="003E2AC4" w:rsidP="003E2AC4">
            <w:pPr>
              <w:rPr>
                <w:sz w:val="18"/>
                <w:szCs w:val="18"/>
              </w:rPr>
            </w:pPr>
            <w:r w:rsidRPr="003E2AC4">
              <w:rPr>
                <w:sz w:val="18"/>
                <w:szCs w:val="18"/>
              </w:rPr>
              <w:t>Każda Instalacja Ułamkowo-Techniczna musi stanowić odwzorowanie Demonstratora Technologii w skali 3%, tzn.:</w:t>
            </w:r>
          </w:p>
          <w:p w14:paraId="4C783D6C" w14:textId="77777777" w:rsidR="003E2AC4" w:rsidRPr="003E2AC4" w:rsidRDefault="003E2AC4" w:rsidP="00643162">
            <w:pPr>
              <w:numPr>
                <w:ilvl w:val="0"/>
                <w:numId w:val="32"/>
              </w:numPr>
              <w:contextualSpacing/>
              <w:rPr>
                <w:rFonts w:eastAsiaTheme="minorEastAsia"/>
                <w:sz w:val="18"/>
                <w:szCs w:val="18"/>
              </w:rPr>
            </w:pPr>
            <w:r w:rsidRPr="003E2AC4">
              <w:rPr>
                <w:rFonts w:ascii="Calibri" w:eastAsia="Calibri" w:hAnsi="Calibri" w:cs="Times New Roman"/>
                <w:sz w:val="18"/>
                <w:szCs w:val="18"/>
                <w:lang w:eastAsia="pl-PL"/>
              </w:rPr>
              <w:t xml:space="preserve">musi osiągać 3% produkcji biogazu brutto Demonstratora Technologii opisanej w punkcie 1.8 w Tabeli 1 powyżej – produkcja biogazu brutto Instalacji Ułamkowo-Technicznej musi stanowić ekwiwalent 15kW mocy elektrycznej z Tolerancją Technologiczną ±10%, </w:t>
            </w:r>
          </w:p>
          <w:p w14:paraId="3BD93FDC" w14:textId="77777777" w:rsidR="003E2AC4" w:rsidRPr="003E2AC4" w:rsidRDefault="003E2AC4" w:rsidP="00643162">
            <w:pPr>
              <w:numPr>
                <w:ilvl w:val="0"/>
                <w:numId w:val="32"/>
              </w:numPr>
              <w:contextualSpacing/>
              <w:rPr>
                <w:sz w:val="18"/>
                <w:szCs w:val="18"/>
              </w:rPr>
            </w:pPr>
            <w:r w:rsidRPr="003E2AC4">
              <w:rPr>
                <w:sz w:val="18"/>
                <w:szCs w:val="18"/>
              </w:rPr>
              <w:t>Wykonawca dozuje do każdej Instalacji Ułamkowo-Technicznej 3-4% ilości przewidzianego dla Demonstratora Technologii testowanego wariantu substratowego na dobę, w celu wyprodukowania stabilnie ilości biogazu brutto stanowiącej ekwiwalent mocy elektrycznej 15 kW</w:t>
            </w:r>
            <w:r w:rsidRPr="003E2AC4">
              <w:rPr>
                <w:rFonts w:ascii="Calibri" w:eastAsia="Calibri" w:hAnsi="Calibri" w:cs="Times New Roman"/>
                <w:sz w:val="18"/>
                <w:szCs w:val="18"/>
                <w:lang w:eastAsia="pl-PL"/>
              </w:rPr>
              <w:t xml:space="preserve"> z Tolerancją Technologiczną ±10%</w:t>
            </w:r>
            <w:r w:rsidRPr="003E2AC4">
              <w:rPr>
                <w:sz w:val="18"/>
                <w:szCs w:val="18"/>
              </w:rPr>
              <w:t>, w czasie Testów opisanych w załączniku nr 4 do Regulaminu,</w:t>
            </w:r>
          </w:p>
          <w:p w14:paraId="1873BCC8" w14:textId="77777777" w:rsidR="003E2AC4" w:rsidRPr="003E2AC4" w:rsidRDefault="003E2AC4" w:rsidP="00643162">
            <w:pPr>
              <w:numPr>
                <w:ilvl w:val="0"/>
                <w:numId w:val="32"/>
              </w:numPr>
              <w:contextualSpacing/>
              <w:rPr>
                <w:rFonts w:eastAsiaTheme="minorEastAsia"/>
                <w:sz w:val="18"/>
                <w:szCs w:val="18"/>
              </w:rPr>
            </w:pPr>
            <w:r w:rsidRPr="003E2AC4">
              <w:rPr>
                <w:sz w:val="18"/>
                <w:szCs w:val="18"/>
              </w:rPr>
              <w:t xml:space="preserve">elementy składowe Instalacji Ułamkowo-Technicznej muszą stanowić 3% odwzorowanie elementów składowych Demonstratora Technologii </w:t>
            </w:r>
            <w:r w:rsidRPr="003E2AC4">
              <w:rPr>
                <w:rFonts w:ascii="Calibri" w:eastAsia="Calibri" w:hAnsi="Calibri" w:cs="Times New Roman"/>
                <w:sz w:val="18"/>
                <w:szCs w:val="18"/>
                <w:lang w:eastAsia="pl-PL"/>
              </w:rPr>
              <w:t>z Tolerancją Technologiczną ±10%</w:t>
            </w:r>
            <w:r w:rsidRPr="003E2AC4">
              <w:rPr>
                <w:sz w:val="18"/>
                <w:szCs w:val="18"/>
              </w:rPr>
              <w:t xml:space="preserve">. Te elementy składowe/urządzenia, dla których nie ma możliwości uzyskania skali 3% </w:t>
            </w:r>
            <w:r w:rsidRPr="003E2AC4">
              <w:rPr>
                <w:rFonts w:ascii="Calibri" w:eastAsia="Calibri" w:hAnsi="Calibri" w:cs="Times New Roman"/>
                <w:sz w:val="18"/>
                <w:szCs w:val="18"/>
                <w:lang w:eastAsia="pl-PL"/>
              </w:rPr>
              <w:t>z Tolerancją Technologiczną ±10%</w:t>
            </w:r>
            <w:r w:rsidRPr="003E2AC4">
              <w:rPr>
                <w:sz w:val="18"/>
                <w:szCs w:val="18"/>
              </w:rPr>
              <w:t>, mogą pozostać pełnoskalowe, lub zostać zastosowane w skali różnej od 3%. Zamawiający dopuszcza buforowanie procesu do sprawnego funkcjonowania urządzeń, o których mowa powyżej.</w:t>
            </w:r>
          </w:p>
          <w:p w14:paraId="2B1E00AD" w14:textId="77777777" w:rsidR="003E2AC4" w:rsidRPr="003E2AC4" w:rsidRDefault="003E2AC4" w:rsidP="003E2AC4">
            <w:pPr>
              <w:ind w:left="766"/>
              <w:contextualSpacing/>
              <w:rPr>
                <w:sz w:val="18"/>
                <w:szCs w:val="18"/>
              </w:rPr>
            </w:pPr>
          </w:p>
        </w:tc>
      </w:tr>
      <w:tr w:rsidR="003E2AC4" w:rsidRPr="00292CA0" w14:paraId="0C43752D" w14:textId="77777777" w:rsidTr="00044822">
        <w:trPr>
          <w:trHeight w:val="843"/>
        </w:trPr>
        <w:tc>
          <w:tcPr>
            <w:tcW w:w="704" w:type="dxa"/>
            <w:shd w:val="clear" w:color="auto" w:fill="E2EFD9" w:themeFill="accent6" w:themeFillTint="33"/>
          </w:tcPr>
          <w:p w14:paraId="3746A11B" w14:textId="77777777" w:rsidR="003E2AC4" w:rsidRPr="003E2AC4" w:rsidRDefault="003E2AC4" w:rsidP="00643162">
            <w:pPr>
              <w:numPr>
                <w:ilvl w:val="0"/>
                <w:numId w:val="31"/>
              </w:numPr>
              <w:contextualSpacing/>
              <w:rPr>
                <w:sz w:val="18"/>
                <w:szCs w:val="18"/>
              </w:rPr>
            </w:pPr>
          </w:p>
        </w:tc>
        <w:tc>
          <w:tcPr>
            <w:tcW w:w="1701" w:type="dxa"/>
          </w:tcPr>
          <w:p w14:paraId="2B9F5B62"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1B817886" w14:textId="5101DECE" w:rsidR="003E2AC4" w:rsidRPr="003E2AC4" w:rsidRDefault="003E2AC4" w:rsidP="003E2AC4">
            <w:pPr>
              <w:rPr>
                <w:b/>
                <w:sz w:val="18"/>
                <w:szCs w:val="18"/>
              </w:rPr>
            </w:pPr>
            <w:r w:rsidRPr="003E2AC4">
              <w:rPr>
                <w:b/>
                <w:sz w:val="18"/>
                <w:szCs w:val="18"/>
              </w:rPr>
              <w:t xml:space="preserve">Spełnienie </w:t>
            </w:r>
            <w:r w:rsidR="00AD7410">
              <w:rPr>
                <w:b/>
                <w:sz w:val="18"/>
                <w:szCs w:val="18"/>
              </w:rPr>
              <w:t>Wymagań Obligatoryjnych</w:t>
            </w:r>
            <w:r w:rsidRPr="003E2AC4">
              <w:rPr>
                <w:b/>
                <w:sz w:val="18"/>
                <w:szCs w:val="18"/>
              </w:rPr>
              <w:t xml:space="preserve"> w zakresie Technologii</w:t>
            </w:r>
          </w:p>
        </w:tc>
        <w:tc>
          <w:tcPr>
            <w:tcW w:w="9214" w:type="dxa"/>
          </w:tcPr>
          <w:p w14:paraId="50F96FD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obie Instalacje Ułamkowo-Techniczne spełniały wymagania obligatoryjne w zakresie Technologii, oznaczone numerami: 1.1 oraz 1.5 – 1.7, w Tabeli 1 powyżej.</w:t>
            </w:r>
          </w:p>
        </w:tc>
      </w:tr>
      <w:tr w:rsidR="003E2AC4" w:rsidRPr="00292CA0" w14:paraId="37240E92" w14:textId="77777777" w:rsidTr="00044822">
        <w:trPr>
          <w:trHeight w:val="1123"/>
        </w:trPr>
        <w:tc>
          <w:tcPr>
            <w:tcW w:w="704" w:type="dxa"/>
            <w:shd w:val="clear" w:color="auto" w:fill="E2EFD9" w:themeFill="accent6" w:themeFillTint="33"/>
          </w:tcPr>
          <w:p w14:paraId="12F3076F" w14:textId="77777777" w:rsidR="003E2AC4" w:rsidRPr="003E2AC4" w:rsidRDefault="003E2AC4" w:rsidP="00643162">
            <w:pPr>
              <w:numPr>
                <w:ilvl w:val="0"/>
                <w:numId w:val="31"/>
              </w:numPr>
              <w:contextualSpacing/>
              <w:rPr>
                <w:sz w:val="18"/>
                <w:szCs w:val="18"/>
              </w:rPr>
            </w:pPr>
          </w:p>
        </w:tc>
        <w:tc>
          <w:tcPr>
            <w:tcW w:w="1701" w:type="dxa"/>
          </w:tcPr>
          <w:p w14:paraId="1070D6C3"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53EBBB79" w14:textId="13F26D51" w:rsidR="003E2AC4" w:rsidRPr="003E2AC4" w:rsidRDefault="003E2AC4" w:rsidP="003E2AC4">
            <w:pPr>
              <w:rPr>
                <w:b/>
                <w:sz w:val="18"/>
                <w:szCs w:val="18"/>
              </w:rPr>
            </w:pPr>
            <w:r w:rsidRPr="003E2AC4">
              <w:rPr>
                <w:b/>
                <w:sz w:val="18"/>
                <w:szCs w:val="18"/>
              </w:rPr>
              <w:t xml:space="preserve">Spełnienie </w:t>
            </w:r>
            <w:r w:rsidR="00AD7410">
              <w:rPr>
                <w:b/>
                <w:sz w:val="18"/>
                <w:szCs w:val="18"/>
              </w:rPr>
              <w:t>Wymagań Obligatoryjnych</w:t>
            </w:r>
            <w:r w:rsidRPr="003E2AC4">
              <w:rPr>
                <w:b/>
                <w:sz w:val="18"/>
                <w:szCs w:val="18"/>
              </w:rPr>
              <w:t xml:space="preserve"> w zakresie Demonstratora</w:t>
            </w:r>
          </w:p>
        </w:tc>
        <w:tc>
          <w:tcPr>
            <w:tcW w:w="9214" w:type="dxa"/>
          </w:tcPr>
          <w:p w14:paraId="1583F97C"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Instalacje Ułamkowo-Techniczne spełniały wymagania w zakresie Demonstratora oznaczone numerami 1.9-1.13, 1.15, 1.19, 1.21-1.23, 1.25, 1.28-1.36, 1.41 z Tabeli 1 powyżej.</w:t>
            </w:r>
          </w:p>
          <w:p w14:paraId="0306CC70" w14:textId="77777777" w:rsidR="003E2AC4" w:rsidRPr="003E2AC4" w:rsidRDefault="003E2AC4" w:rsidP="003E2AC4">
            <w:pPr>
              <w:rPr>
                <w:rFonts w:ascii="Calibri" w:eastAsia="Calibri" w:hAnsi="Calibri" w:cs="Times New Roman"/>
                <w:sz w:val="18"/>
                <w:szCs w:val="18"/>
                <w:lang w:eastAsia="pl-PL"/>
              </w:rPr>
            </w:pPr>
          </w:p>
          <w:p w14:paraId="36DD959E" w14:textId="4BBDF2C9"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W przypadku </w:t>
            </w:r>
            <w:r w:rsidR="00AD7410">
              <w:rPr>
                <w:rFonts w:ascii="Calibri" w:eastAsia="Calibri" w:hAnsi="Calibri" w:cs="Times New Roman"/>
                <w:sz w:val="18"/>
                <w:szCs w:val="18"/>
                <w:lang w:eastAsia="pl-PL"/>
              </w:rPr>
              <w:t>Wymagania Obligatoryjnego</w:t>
            </w:r>
            <w:r w:rsidRPr="003E2AC4">
              <w:rPr>
                <w:rFonts w:ascii="Calibri" w:eastAsia="Calibri" w:hAnsi="Calibri" w:cs="Times New Roman"/>
                <w:sz w:val="18"/>
                <w:szCs w:val="18"/>
                <w:lang w:eastAsia="pl-PL"/>
              </w:rPr>
              <w:t xml:space="preserve"> 1.22, Wykonawca może zastosować pełnoskalowe rozwiązanie. </w:t>
            </w:r>
          </w:p>
          <w:p w14:paraId="6DC19954"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151E54DF" w14:textId="77777777" w:rsidTr="00044822">
        <w:trPr>
          <w:trHeight w:val="1123"/>
        </w:trPr>
        <w:tc>
          <w:tcPr>
            <w:tcW w:w="704" w:type="dxa"/>
            <w:shd w:val="clear" w:color="auto" w:fill="E2EFD9" w:themeFill="accent6" w:themeFillTint="33"/>
          </w:tcPr>
          <w:p w14:paraId="7D4FD5F8" w14:textId="77777777" w:rsidR="003E2AC4" w:rsidRPr="003E2AC4" w:rsidRDefault="003E2AC4" w:rsidP="00643162">
            <w:pPr>
              <w:numPr>
                <w:ilvl w:val="0"/>
                <w:numId w:val="31"/>
              </w:numPr>
              <w:contextualSpacing/>
              <w:rPr>
                <w:sz w:val="18"/>
                <w:szCs w:val="18"/>
              </w:rPr>
            </w:pPr>
          </w:p>
        </w:tc>
        <w:tc>
          <w:tcPr>
            <w:tcW w:w="1701" w:type="dxa"/>
          </w:tcPr>
          <w:p w14:paraId="7AD0909D"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2E48CB40" w14:textId="1B78EF32" w:rsidR="003E2AC4" w:rsidRPr="003E2AC4" w:rsidRDefault="003E2AC4" w:rsidP="003E2AC4">
            <w:pPr>
              <w:rPr>
                <w:b/>
                <w:sz w:val="18"/>
                <w:szCs w:val="18"/>
              </w:rPr>
            </w:pPr>
            <w:r w:rsidRPr="003E2AC4">
              <w:rPr>
                <w:b/>
                <w:sz w:val="18"/>
                <w:szCs w:val="18"/>
              </w:rPr>
              <w:t xml:space="preserve">Wyłączenia z </w:t>
            </w:r>
            <w:r w:rsidR="00AD7410">
              <w:rPr>
                <w:b/>
                <w:sz w:val="18"/>
                <w:szCs w:val="18"/>
              </w:rPr>
              <w:t>Wymagań Obligatoryjnych</w:t>
            </w:r>
            <w:r w:rsidRPr="003E2AC4">
              <w:rPr>
                <w:b/>
                <w:sz w:val="18"/>
                <w:szCs w:val="18"/>
              </w:rPr>
              <w:t xml:space="preserve"> w zakresie Technologii</w:t>
            </w:r>
          </w:p>
        </w:tc>
        <w:tc>
          <w:tcPr>
            <w:tcW w:w="9214" w:type="dxa"/>
          </w:tcPr>
          <w:p w14:paraId="39AA259A"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Dla Wymagań 1.2-1.4 Zamawiający nie wymaga demonstracji w Instalacji Ułamkowo-Technicznej, a wyłącznie uzasadnienia spełnienia Wymagań we Wniosku i zaktualizowanej Ofercie na poczet Demonstratora Technologii, chyba, że rozwiązania te stanowią przedmiot Prac B+R Wykonawcy, wówczas Wykonawca musi zagwarantować spełnienie ww. Wymagań Obligatoryjnych jak dla Demonstratora Technologii.</w:t>
            </w:r>
          </w:p>
          <w:p w14:paraId="4F714622" w14:textId="77777777" w:rsidR="003E2AC4" w:rsidRPr="003E2AC4" w:rsidRDefault="003E2AC4" w:rsidP="003E2AC4">
            <w:pPr>
              <w:rPr>
                <w:rFonts w:ascii="Calibri" w:eastAsia="Calibri" w:hAnsi="Calibri" w:cs="Times New Roman"/>
                <w:sz w:val="18"/>
                <w:szCs w:val="18"/>
                <w:lang w:eastAsia="pl-PL"/>
              </w:rPr>
            </w:pPr>
          </w:p>
          <w:p w14:paraId="479C613D" w14:textId="77777777" w:rsidR="003E2AC4" w:rsidRPr="003E2AC4" w:rsidRDefault="003E2AC4" w:rsidP="003E2AC4">
            <w:pPr>
              <w:contextualSpacing/>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Dla wymagania nr 1.3 - jeśli Wykonawca zdecyduje się zademonstrować to wymaganie na Instalacji Ułamkowo-Technicznej, wówczas musi osiągnąć parametry jakości biometanu opisane w tym wymaganiu, jak dla Demonstratora </w:t>
            </w:r>
            <w:r w:rsidRPr="003E2AC4">
              <w:rPr>
                <w:rFonts w:ascii="Calibri" w:eastAsia="Calibri" w:hAnsi="Calibri" w:cs="Times New Roman"/>
                <w:sz w:val="18"/>
                <w:szCs w:val="18"/>
                <w:lang w:eastAsia="pl-PL"/>
              </w:rPr>
              <w:lastRenderedPageBreak/>
              <w:t>Technologii (przy czym, Zamawiający nie wymaga pomiaru parametrów opisanych w wymaganiu nr 1.3 w trybie procesowym co 30 minut oraz w trybie laboratoryjnym), oraz spełnić jednocześnie obligatoryjnie wymaganie 1.24 i 1.26 (przy czym w przypadku wymagania 1.26 – Zamawiający dopuszcza zastosowanie dla Instalacji Ułamkowo-Technicznych po jednym analizatorze biometanu na Instalację Ułamkowo-Techniczną zamiast chromatografu procesowego).</w:t>
            </w:r>
          </w:p>
          <w:p w14:paraId="554B47A9" w14:textId="77777777" w:rsidR="003E2AC4" w:rsidRPr="003E2AC4" w:rsidRDefault="003E2AC4" w:rsidP="003E2AC4">
            <w:pPr>
              <w:rPr>
                <w:rFonts w:ascii="Calibri" w:eastAsia="Calibri" w:hAnsi="Calibri" w:cs="Times New Roman"/>
                <w:sz w:val="18"/>
                <w:szCs w:val="18"/>
                <w:lang w:eastAsia="pl-PL"/>
              </w:rPr>
            </w:pPr>
          </w:p>
          <w:p w14:paraId="44090AD1" w14:textId="1FC25CED"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Dla </w:t>
            </w:r>
            <w:r w:rsidR="00AD7410">
              <w:rPr>
                <w:rFonts w:ascii="Calibri" w:eastAsia="Calibri" w:hAnsi="Calibri" w:cs="Times New Roman"/>
                <w:sz w:val="18"/>
                <w:szCs w:val="18"/>
                <w:lang w:eastAsia="pl-PL"/>
              </w:rPr>
              <w:t>Wymagania Obligatoryjnego</w:t>
            </w:r>
            <w:r w:rsidRPr="003E2AC4">
              <w:rPr>
                <w:rFonts w:ascii="Calibri" w:eastAsia="Calibri" w:hAnsi="Calibri" w:cs="Times New Roman"/>
                <w:sz w:val="18"/>
                <w:szCs w:val="18"/>
                <w:lang w:eastAsia="pl-PL"/>
              </w:rPr>
              <w:t xml:space="preserve"> nr 1.22, Zamawiający nie wymaga zastosowania w Instalacji Ułamkowo-Technicznej urządzenia do rozpakowywania przeterminowanej żywności (vide Załącznik nr 7 do Regulaminu Tabela 1 – pozycja 8.), chyba, że stanowi ono przedmiot Prac B+R Wykonawcy (wówczas, Wykonawca musi przedstawić urządzenie do Testów Instalacji Ułamkowo-Technicznych).</w:t>
            </w:r>
          </w:p>
          <w:p w14:paraId="29F0C766"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1691F7B6" w14:textId="77777777" w:rsidTr="00044822">
        <w:trPr>
          <w:trHeight w:val="1889"/>
        </w:trPr>
        <w:tc>
          <w:tcPr>
            <w:tcW w:w="704" w:type="dxa"/>
            <w:shd w:val="clear" w:color="auto" w:fill="E2EFD9" w:themeFill="accent6" w:themeFillTint="33"/>
          </w:tcPr>
          <w:p w14:paraId="47AAA70F" w14:textId="77777777" w:rsidR="003E2AC4" w:rsidRPr="003E2AC4" w:rsidRDefault="003E2AC4" w:rsidP="00643162">
            <w:pPr>
              <w:numPr>
                <w:ilvl w:val="0"/>
                <w:numId w:val="31"/>
              </w:numPr>
              <w:contextualSpacing/>
              <w:rPr>
                <w:sz w:val="18"/>
                <w:szCs w:val="18"/>
              </w:rPr>
            </w:pPr>
          </w:p>
        </w:tc>
        <w:tc>
          <w:tcPr>
            <w:tcW w:w="1701" w:type="dxa"/>
          </w:tcPr>
          <w:p w14:paraId="78D7BF31"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07CEA55A" w14:textId="1B6FE188" w:rsidR="003E2AC4" w:rsidRPr="003E2AC4" w:rsidRDefault="003E2AC4" w:rsidP="003E2AC4">
            <w:pPr>
              <w:rPr>
                <w:b/>
                <w:sz w:val="18"/>
                <w:szCs w:val="18"/>
              </w:rPr>
            </w:pPr>
            <w:r w:rsidRPr="003E2AC4">
              <w:rPr>
                <w:b/>
                <w:sz w:val="18"/>
                <w:szCs w:val="18"/>
              </w:rPr>
              <w:t xml:space="preserve">Wyłączenia z </w:t>
            </w:r>
            <w:r w:rsidR="00AD7410">
              <w:rPr>
                <w:b/>
                <w:sz w:val="18"/>
                <w:szCs w:val="18"/>
              </w:rPr>
              <w:t>Wymagań Obligatoryjnych</w:t>
            </w:r>
            <w:r w:rsidRPr="003E2AC4">
              <w:rPr>
                <w:b/>
                <w:sz w:val="18"/>
                <w:szCs w:val="18"/>
              </w:rPr>
              <w:t xml:space="preserve"> w zakresie Demonstratora Technologii</w:t>
            </w:r>
          </w:p>
        </w:tc>
        <w:tc>
          <w:tcPr>
            <w:tcW w:w="9214" w:type="dxa"/>
          </w:tcPr>
          <w:p w14:paraId="1DAA2C9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nie wymaga spełnienia przez Instalację Ułamkowo-Techniczną Wymagań Obligatoryjnych w zakresie Demonstratora Technologii oznaczonych numerami: 1.14, 1.16-1.18,1.20, 1.24, 1.26, 1.27, 1.37-1.40, 1.42 -1.44 chyba, że stanowią one przedmiot Prac B+R Wykonawcy (wówczas, Wykonawca musi je przedstawić do Testów Instalacji Ułamkowo-Technicznych).</w:t>
            </w:r>
          </w:p>
          <w:p w14:paraId="247C5300" w14:textId="77777777" w:rsidR="003E2AC4" w:rsidRPr="003E2AC4" w:rsidRDefault="003E2AC4" w:rsidP="003E2AC4">
            <w:pPr>
              <w:rPr>
                <w:rFonts w:ascii="Calibri" w:eastAsia="Calibri" w:hAnsi="Calibri" w:cs="Times New Roman"/>
                <w:sz w:val="18"/>
                <w:szCs w:val="18"/>
                <w:lang w:eastAsia="pl-PL"/>
              </w:rPr>
            </w:pPr>
          </w:p>
          <w:p w14:paraId="5088F3CD"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Wykonawca może podjąć się realizacji Wymagań Obligatoryjnych oznaczonych jako wyłączenia dla Instalacji Ułamkowo-Technicznych, wówczas musi zagwarantować spełnienie ww. Wymagań Obligatoryjnych jak dla Demonstratora Technologii.</w:t>
            </w:r>
          </w:p>
          <w:p w14:paraId="30FDE048"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74D0D317" w14:textId="77777777" w:rsidTr="00044822">
        <w:trPr>
          <w:trHeight w:val="768"/>
        </w:trPr>
        <w:tc>
          <w:tcPr>
            <w:tcW w:w="704" w:type="dxa"/>
            <w:shd w:val="clear" w:color="auto" w:fill="E2EFD9" w:themeFill="accent6" w:themeFillTint="33"/>
          </w:tcPr>
          <w:p w14:paraId="78D8B484" w14:textId="77777777" w:rsidR="003E2AC4" w:rsidRPr="003E2AC4" w:rsidRDefault="003E2AC4" w:rsidP="00643162">
            <w:pPr>
              <w:numPr>
                <w:ilvl w:val="0"/>
                <w:numId w:val="31"/>
              </w:numPr>
              <w:contextualSpacing/>
              <w:rPr>
                <w:sz w:val="18"/>
                <w:szCs w:val="18"/>
              </w:rPr>
            </w:pPr>
          </w:p>
        </w:tc>
        <w:tc>
          <w:tcPr>
            <w:tcW w:w="1701" w:type="dxa"/>
          </w:tcPr>
          <w:p w14:paraId="2C921D05"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7C702666" w14:textId="77777777" w:rsidR="003E2AC4" w:rsidRPr="003E2AC4" w:rsidRDefault="003E2AC4" w:rsidP="003E2AC4">
            <w:pPr>
              <w:rPr>
                <w:b/>
                <w:sz w:val="18"/>
                <w:szCs w:val="18"/>
              </w:rPr>
            </w:pPr>
            <w:r w:rsidRPr="003E2AC4">
              <w:rPr>
                <w:b/>
                <w:sz w:val="18"/>
                <w:szCs w:val="18"/>
              </w:rPr>
              <w:t>Samowystarczalność w zakresie energii cieplnej</w:t>
            </w:r>
          </w:p>
        </w:tc>
        <w:tc>
          <w:tcPr>
            <w:tcW w:w="9214" w:type="dxa"/>
          </w:tcPr>
          <w:p w14:paraId="757E123C"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aby każda Instalacja Ułamkowo-Techniczna była samowystarczalna w zakresie energii cieplnej. Zamawiający wymaga, aby każda Instalacja Ułamkowo-Techniczna była wyposażona w kocioł gazowy, który dostarczy energię cieplną poprzez spalanie wyprodukowanego biogazu.</w:t>
            </w:r>
          </w:p>
          <w:p w14:paraId="008E7951"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43C00473" w14:textId="77777777" w:rsidTr="00044822">
        <w:trPr>
          <w:trHeight w:val="553"/>
        </w:trPr>
        <w:tc>
          <w:tcPr>
            <w:tcW w:w="704" w:type="dxa"/>
            <w:shd w:val="clear" w:color="auto" w:fill="E2EFD9" w:themeFill="accent6" w:themeFillTint="33"/>
          </w:tcPr>
          <w:p w14:paraId="0A3F222E" w14:textId="77777777" w:rsidR="003E2AC4" w:rsidRPr="003E2AC4" w:rsidRDefault="003E2AC4" w:rsidP="00643162">
            <w:pPr>
              <w:numPr>
                <w:ilvl w:val="0"/>
                <w:numId w:val="31"/>
              </w:numPr>
              <w:contextualSpacing/>
              <w:rPr>
                <w:sz w:val="18"/>
                <w:szCs w:val="18"/>
              </w:rPr>
            </w:pPr>
          </w:p>
        </w:tc>
        <w:tc>
          <w:tcPr>
            <w:tcW w:w="1701" w:type="dxa"/>
          </w:tcPr>
          <w:p w14:paraId="330EF14A"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5F4B6EA9" w14:textId="77777777" w:rsidR="003E2AC4" w:rsidRPr="003E2AC4" w:rsidRDefault="003E2AC4" w:rsidP="003E2AC4">
            <w:pPr>
              <w:rPr>
                <w:b/>
                <w:sz w:val="18"/>
                <w:szCs w:val="18"/>
              </w:rPr>
            </w:pPr>
            <w:r w:rsidRPr="003E2AC4">
              <w:rPr>
                <w:b/>
                <w:sz w:val="18"/>
                <w:szCs w:val="18"/>
              </w:rPr>
              <w:t>Miejsce przeładunkowe substratów stałych</w:t>
            </w:r>
          </w:p>
        </w:tc>
        <w:tc>
          <w:tcPr>
            <w:tcW w:w="9214" w:type="dxa"/>
          </w:tcPr>
          <w:p w14:paraId="6BE12DDF"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zastosowania szczelnego miejsca przeładunkowego substratów stałych, wskazanych w Załączniku nr 7, do Procesu Technologicznego wraz z odbiorem odcieków dedykowaną kanalizacją i skierowaniem ich do procesu fermentacji.</w:t>
            </w:r>
          </w:p>
          <w:p w14:paraId="38A9B41B"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Wielkość miejsca przeładunkowego ma być dostosowana do ilości zużywanych substratów w ciągu co najmniej dwóch dób w Procesie Technologicznym na dwóch Instalacjach Ułamkowo-Technicznych. </w:t>
            </w:r>
          </w:p>
          <w:p w14:paraId="616F3F75" w14:textId="77777777" w:rsidR="003E2AC4" w:rsidRPr="003E2AC4" w:rsidRDefault="003E2AC4" w:rsidP="003E2AC4">
            <w:pPr>
              <w:rPr>
                <w:rFonts w:ascii="Calibri" w:eastAsia="Calibri" w:hAnsi="Calibri" w:cs="Times New Roman"/>
                <w:sz w:val="18"/>
                <w:szCs w:val="18"/>
                <w:lang w:eastAsia="pl-PL"/>
              </w:rPr>
            </w:pPr>
          </w:p>
          <w:p w14:paraId="03E24892"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Miejsce przeładunkowe musi być wykonane z materiału odpornego na działanie środowiska kwaśnego ze względu na możliwość eksploatacji w środowisku kwaśnym. </w:t>
            </w:r>
          </w:p>
          <w:p w14:paraId="1B06AD15"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Aby uniknąć wszelkich wątpliwości, Zamawiający informuje, że wymaga zapewnienia </w:t>
            </w:r>
            <w:r w:rsidRPr="003E2AC4">
              <w:rPr>
                <w:sz w:val="18"/>
                <w:szCs w:val="18"/>
              </w:rPr>
              <w:t xml:space="preserve">na dwie Instalacje Ułamkowo-Techniczne jednego miejsca przeładunkowego, zapewniającego niemieszanie się poszczególnych substratów ze sobą. </w:t>
            </w:r>
          </w:p>
          <w:p w14:paraId="6A2AC044" w14:textId="77777777" w:rsidR="003E2AC4" w:rsidRPr="003E2AC4" w:rsidRDefault="003E2AC4" w:rsidP="003E2AC4">
            <w:pPr>
              <w:rPr>
                <w:rFonts w:ascii="Calibri" w:eastAsia="Calibri" w:hAnsi="Calibri" w:cs="Times New Roman"/>
                <w:color w:val="00B050"/>
                <w:sz w:val="18"/>
                <w:szCs w:val="18"/>
                <w:lang w:eastAsia="pl-PL"/>
              </w:rPr>
            </w:pPr>
          </w:p>
          <w:p w14:paraId="051ECF0B"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lastRenderedPageBreak/>
              <w:t>Substraty stałe o statusie odpadów muszą być przechowywane zgodnie z zapisami w paragrafie 12 Rozporządzenia Ministra Klimatu z dnia 11 września 2020 r. w sprawie szczegółowych wymagań dla magazynowania odpadów.</w:t>
            </w:r>
          </w:p>
          <w:p w14:paraId="09F98069" w14:textId="77777777" w:rsidR="003E2AC4" w:rsidRPr="003E2AC4" w:rsidRDefault="003E2AC4" w:rsidP="003E2AC4">
            <w:pPr>
              <w:rPr>
                <w:rFonts w:ascii="Calibri" w:eastAsia="Calibri" w:hAnsi="Calibri" w:cs="Times New Roman"/>
                <w:color w:val="00B050"/>
                <w:sz w:val="18"/>
                <w:szCs w:val="18"/>
                <w:lang w:eastAsia="pl-PL"/>
              </w:rPr>
            </w:pPr>
          </w:p>
        </w:tc>
      </w:tr>
      <w:tr w:rsidR="003E2AC4" w:rsidRPr="00292CA0" w14:paraId="00172B39" w14:textId="77777777" w:rsidTr="00044822">
        <w:trPr>
          <w:trHeight w:val="1739"/>
        </w:trPr>
        <w:tc>
          <w:tcPr>
            <w:tcW w:w="704" w:type="dxa"/>
            <w:shd w:val="clear" w:color="auto" w:fill="E2EFD9" w:themeFill="accent6" w:themeFillTint="33"/>
          </w:tcPr>
          <w:p w14:paraId="3877947B" w14:textId="77777777" w:rsidR="003E2AC4" w:rsidRPr="003E2AC4" w:rsidRDefault="003E2AC4" w:rsidP="00643162">
            <w:pPr>
              <w:numPr>
                <w:ilvl w:val="0"/>
                <w:numId w:val="31"/>
              </w:numPr>
              <w:contextualSpacing/>
              <w:rPr>
                <w:sz w:val="18"/>
                <w:szCs w:val="18"/>
              </w:rPr>
            </w:pPr>
          </w:p>
        </w:tc>
        <w:tc>
          <w:tcPr>
            <w:tcW w:w="1701" w:type="dxa"/>
          </w:tcPr>
          <w:p w14:paraId="5E881151" w14:textId="77777777" w:rsidR="003E2AC4" w:rsidRPr="003E2AC4" w:rsidRDefault="003E2AC4" w:rsidP="003E2AC4">
            <w:pPr>
              <w:rPr>
                <w:b/>
                <w:bCs/>
                <w:sz w:val="18"/>
                <w:szCs w:val="18"/>
              </w:rPr>
            </w:pPr>
            <w:r w:rsidRPr="003E2AC4">
              <w:rPr>
                <w:b/>
                <w:bCs/>
                <w:sz w:val="18"/>
                <w:szCs w:val="18"/>
              </w:rPr>
              <w:t>Instalacja Ułamkowo-Techniczne</w:t>
            </w:r>
          </w:p>
        </w:tc>
        <w:tc>
          <w:tcPr>
            <w:tcW w:w="2835" w:type="dxa"/>
          </w:tcPr>
          <w:p w14:paraId="250D3A14" w14:textId="77777777" w:rsidR="003E2AC4" w:rsidRPr="003E2AC4" w:rsidRDefault="003E2AC4" w:rsidP="003E2AC4">
            <w:pPr>
              <w:rPr>
                <w:b/>
                <w:sz w:val="18"/>
                <w:szCs w:val="18"/>
              </w:rPr>
            </w:pPr>
            <w:r w:rsidRPr="003E2AC4">
              <w:rPr>
                <w:b/>
                <w:sz w:val="18"/>
                <w:szCs w:val="18"/>
              </w:rPr>
              <w:t>Magazyn/y biogazu</w:t>
            </w:r>
          </w:p>
        </w:tc>
        <w:tc>
          <w:tcPr>
            <w:tcW w:w="9214" w:type="dxa"/>
          </w:tcPr>
          <w:p w14:paraId="0779C91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gazoszczelnego, magazynu biogazu w przypadku każdej Instalacji Ułamkowo-Technicznej. Magazyn biogazu ma mieć zamontowane zabezpieczenie przeciwko nadciśnieniu i podciśnieniu gazu oraz być wyposażony w aparaturę kontrolno-pomiarową i automatykę (co najmniej czujnik ciśnienia).</w:t>
            </w:r>
          </w:p>
          <w:p w14:paraId="66243731"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Magazyn biogazu ma być odporny na działanie warunków atmosferycznych, w tym promieniowania UV.</w:t>
            </w:r>
          </w:p>
          <w:p w14:paraId="166649B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Aby uniknąć wszelkich wątpliwości, Wykonawca decyduje o pojemności magazynu biogazu z zaznaczeniem, iż musi ona zapewniać stabilną i ciągłą pracę Instalacji Ułamkowo-Technicznych, oraz musi zapewniać bufor biogazu na min. 3% pojemności magazynu/ów biogazu planowanych do zastosowania na etapie Demonstratora Technologii.</w:t>
            </w:r>
          </w:p>
          <w:p w14:paraId="6D26AF12"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6D58EED9" w14:textId="77777777" w:rsidTr="00044822">
        <w:trPr>
          <w:trHeight w:val="1123"/>
        </w:trPr>
        <w:tc>
          <w:tcPr>
            <w:tcW w:w="704" w:type="dxa"/>
            <w:shd w:val="clear" w:color="auto" w:fill="E2EFD9" w:themeFill="accent6" w:themeFillTint="33"/>
          </w:tcPr>
          <w:p w14:paraId="13E1C98E" w14:textId="77777777" w:rsidR="003E2AC4" w:rsidRPr="003E2AC4" w:rsidRDefault="003E2AC4" w:rsidP="00643162">
            <w:pPr>
              <w:numPr>
                <w:ilvl w:val="0"/>
                <w:numId w:val="31"/>
              </w:numPr>
              <w:contextualSpacing/>
              <w:rPr>
                <w:sz w:val="18"/>
                <w:szCs w:val="18"/>
              </w:rPr>
            </w:pPr>
          </w:p>
        </w:tc>
        <w:tc>
          <w:tcPr>
            <w:tcW w:w="1701" w:type="dxa"/>
          </w:tcPr>
          <w:p w14:paraId="57FE07A1"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47779814" w14:textId="77777777" w:rsidR="003E2AC4" w:rsidRPr="003E2AC4" w:rsidRDefault="003E2AC4" w:rsidP="003E2AC4">
            <w:pPr>
              <w:rPr>
                <w:b/>
                <w:bCs/>
                <w:sz w:val="18"/>
                <w:szCs w:val="18"/>
              </w:rPr>
            </w:pPr>
            <w:r w:rsidRPr="003E2AC4">
              <w:rPr>
                <w:b/>
                <w:bCs/>
                <w:sz w:val="18"/>
                <w:szCs w:val="18"/>
              </w:rPr>
              <w:t>Zbiornik pofermentacyjny</w:t>
            </w:r>
          </w:p>
        </w:tc>
        <w:tc>
          <w:tcPr>
            <w:tcW w:w="9214" w:type="dxa"/>
          </w:tcPr>
          <w:p w14:paraId="521210C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jednego zbiornika pofermentacyjnego na każdą Instalację Ułamkowo-Techniczną o pojemności odpowiadającej co najmniej pojemności czternastodniowej produkcji pofermentu. </w:t>
            </w:r>
          </w:p>
          <w:p w14:paraId="1A1B8B0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wymaga co najmniej jednego króćca z zaworem kulowym DN32 do bezpiecznego poboru zhomogenizowanej, reprezentatywnej próby. Wyposażenie zbiornika musi umożliwiać homogenizację zawartości.</w:t>
            </w:r>
          </w:p>
          <w:p w14:paraId="2DB04283" w14:textId="77777777" w:rsidR="003E2AC4" w:rsidRPr="003E2AC4" w:rsidRDefault="003E2AC4" w:rsidP="003E2AC4">
            <w:pPr>
              <w:rPr>
                <w:rFonts w:ascii="Calibri" w:eastAsia="Calibri" w:hAnsi="Calibri" w:cs="Times New Roman"/>
                <w:sz w:val="18"/>
                <w:szCs w:val="18"/>
                <w:lang w:eastAsia="pl-PL"/>
              </w:rPr>
            </w:pPr>
          </w:p>
          <w:p w14:paraId="5DF46851" w14:textId="77777777" w:rsidR="003E2AC4" w:rsidRPr="003E2AC4" w:rsidRDefault="003E2AC4" w:rsidP="003E2AC4">
            <w:pPr>
              <w:rPr>
                <w:rFonts w:ascii="Calibri" w:eastAsia="Calibri" w:hAnsi="Calibri" w:cs="Times New Roman"/>
                <w:sz w:val="18"/>
                <w:szCs w:val="18"/>
                <w:lang w:eastAsia="pl-PL"/>
              </w:rPr>
            </w:pPr>
            <w:r w:rsidRPr="003E2AC4">
              <w:rPr>
                <w:sz w:val="18"/>
                <w:szCs w:val="18"/>
              </w:rPr>
              <w:t>Dodatkowo, Zamawiający wymaga punktu poboru za urządzeniem dystrybuującym (np. za pompą), które transportuje masę pofermentacyjną ze zbiornika pofermentacyjnego opisanego w niniejszym wymaganiu, do zbiornika pofermentacyjnego Partnera Strategicznego, zlokalizowanego w bezpośrednim sąsiedztwie Instalacji Ułamkowo-Technicznych.</w:t>
            </w:r>
          </w:p>
          <w:p w14:paraId="0452C545" w14:textId="77777777" w:rsidR="003E2AC4" w:rsidRPr="003E2AC4" w:rsidRDefault="003E2AC4" w:rsidP="003E2AC4">
            <w:pPr>
              <w:rPr>
                <w:sz w:val="18"/>
                <w:szCs w:val="18"/>
              </w:rPr>
            </w:pPr>
          </w:p>
          <w:p w14:paraId="7666935F" w14:textId="77777777" w:rsidR="003E2AC4" w:rsidRPr="003E2AC4" w:rsidRDefault="003E2AC4" w:rsidP="003E2AC4">
            <w:pPr>
              <w:rPr>
                <w:rFonts w:ascii="Calibri" w:eastAsia="Calibri" w:hAnsi="Calibri" w:cs="Calibri"/>
                <w:sz w:val="18"/>
                <w:szCs w:val="18"/>
              </w:rPr>
            </w:pPr>
            <w:r w:rsidRPr="003E2AC4">
              <w:rPr>
                <w:rFonts w:ascii="Calibri" w:eastAsia="Calibri" w:hAnsi="Calibri" w:cs="Times New Roman"/>
                <w:sz w:val="18"/>
                <w:szCs w:val="18"/>
                <w:lang w:eastAsia="pl-PL"/>
              </w:rPr>
              <w:t>Jeśli Technologia Wykonawcy nie przewiduje oddzielnego zbiornika w układzie technologicznym jako zbiornika pofermentacyjnego, Zamawiający wymaga szczegółowego przedstawienia rozwiązań zapewniających zagospodarowanie powstającej masy pofermentacyjnej, przy zachowaniu ciągłości Procesu Technologicznego i poziomu produkcji biogazu zgodnie z punktem 1.8. i przy utrzymaniu spełnienia Wymagania Obligatoryjnego nr 1.2 powyżej. Przedstawione rozwiązanie musi być wyposażone w m.in.: niezbędną AKPiA, a także umożliwiać pobranie reprezentatywnej próby masy pofermentacyjnej. Przedstawione rozwiązanie musi zapobiegać</w:t>
            </w:r>
            <w:r w:rsidRPr="003E2AC4">
              <w:rPr>
                <w:rFonts w:ascii="Calibri" w:eastAsia="Calibri" w:hAnsi="Calibri" w:cs="Calibri"/>
                <w:sz w:val="18"/>
                <w:szCs w:val="18"/>
              </w:rPr>
              <w:t xml:space="preserve"> rozprzestrzenianiu się masy pofermentacyjnej poza przeznaczone do tego celu miejsce.</w:t>
            </w:r>
          </w:p>
          <w:p w14:paraId="5830A343" w14:textId="77777777" w:rsidR="003E2AC4" w:rsidRPr="003E2AC4" w:rsidRDefault="003E2AC4" w:rsidP="003E2AC4">
            <w:pPr>
              <w:rPr>
                <w:rFonts w:ascii="Calibri" w:eastAsia="Calibri" w:hAnsi="Calibri" w:cs="Calibri"/>
                <w:sz w:val="18"/>
                <w:szCs w:val="18"/>
              </w:rPr>
            </w:pPr>
          </w:p>
          <w:p w14:paraId="5CF43600" w14:textId="77777777" w:rsidR="003E2AC4" w:rsidRPr="003E2AC4" w:rsidRDefault="003E2AC4" w:rsidP="003E2AC4">
            <w:pPr>
              <w:rPr>
                <w:rFonts w:ascii="Calibri" w:eastAsia="Calibri" w:hAnsi="Calibri" w:cs="Calibri"/>
                <w:sz w:val="18"/>
                <w:szCs w:val="18"/>
              </w:rPr>
            </w:pPr>
            <w:r w:rsidRPr="003E2AC4">
              <w:rPr>
                <w:rFonts w:ascii="Calibri" w:eastAsia="Calibri" w:hAnsi="Calibri" w:cs="Calibri"/>
                <w:sz w:val="18"/>
                <w:szCs w:val="18"/>
              </w:rPr>
              <w:t>W celu uniknięcia wątpliwości, Zamawiający poprzez masę pofermentacyjną rozumie pozostałość pofermentacyjną niezależnie od zawartości w niej suchej masy, zaś przez zbiornik pofermentacyjny Zamawiający rozumie miejsce przeznaczone do magazynowania masy pofermentacyjnej.</w:t>
            </w:r>
          </w:p>
          <w:p w14:paraId="1FC89716"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7EA7B6B6" w14:textId="77777777" w:rsidTr="00044822">
        <w:trPr>
          <w:trHeight w:val="837"/>
        </w:trPr>
        <w:tc>
          <w:tcPr>
            <w:tcW w:w="704" w:type="dxa"/>
            <w:shd w:val="clear" w:color="auto" w:fill="E2EFD9" w:themeFill="accent6" w:themeFillTint="33"/>
          </w:tcPr>
          <w:p w14:paraId="07CFDC18" w14:textId="77777777" w:rsidR="003E2AC4" w:rsidRPr="003E2AC4" w:rsidRDefault="003E2AC4" w:rsidP="00643162">
            <w:pPr>
              <w:numPr>
                <w:ilvl w:val="0"/>
                <w:numId w:val="31"/>
              </w:numPr>
              <w:contextualSpacing/>
              <w:rPr>
                <w:sz w:val="18"/>
                <w:szCs w:val="18"/>
              </w:rPr>
            </w:pPr>
          </w:p>
        </w:tc>
        <w:tc>
          <w:tcPr>
            <w:tcW w:w="1701" w:type="dxa"/>
          </w:tcPr>
          <w:p w14:paraId="4C3B2F81"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159A36D7" w14:textId="77777777" w:rsidR="003E2AC4" w:rsidRPr="003E2AC4" w:rsidRDefault="003E2AC4" w:rsidP="003E2AC4">
            <w:pPr>
              <w:rPr>
                <w:b/>
                <w:sz w:val="18"/>
                <w:szCs w:val="18"/>
              </w:rPr>
            </w:pPr>
            <w:r w:rsidRPr="003E2AC4">
              <w:rPr>
                <w:b/>
                <w:sz w:val="18"/>
                <w:szCs w:val="18"/>
              </w:rPr>
              <w:t>Szkolenie z obsługi Instalacji Ułamkowo-Technicznych</w:t>
            </w:r>
          </w:p>
        </w:tc>
        <w:tc>
          <w:tcPr>
            <w:tcW w:w="9214" w:type="dxa"/>
          </w:tcPr>
          <w:p w14:paraId="58369AD0" w14:textId="77777777" w:rsidR="003E2AC4" w:rsidRPr="003E2AC4" w:rsidRDefault="003E2AC4" w:rsidP="003E2AC4">
            <w:pPr>
              <w:rPr>
                <w:sz w:val="18"/>
                <w:szCs w:val="18"/>
              </w:rPr>
            </w:pPr>
            <w:r w:rsidRPr="003E2AC4">
              <w:rPr>
                <w:sz w:val="18"/>
                <w:szCs w:val="18"/>
              </w:rPr>
              <w:t>Zamawiający wymaga przeszkolenia pracowników Partnera Strategicznego w zakresie rozruchu i eksploatacji obu Instalacji Ułamkowo-Technicznych. Szkolenie ma być poprzedzone wykonaniem dokumentacji szkoleniowej oraz zakończone protokołem z przeprowadzenia szkolenia.</w:t>
            </w:r>
          </w:p>
          <w:p w14:paraId="41DE0D0E"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124C1502" w14:textId="77777777" w:rsidTr="00044822">
        <w:trPr>
          <w:trHeight w:val="1123"/>
        </w:trPr>
        <w:tc>
          <w:tcPr>
            <w:tcW w:w="704" w:type="dxa"/>
            <w:shd w:val="clear" w:color="auto" w:fill="E2EFD9" w:themeFill="accent6" w:themeFillTint="33"/>
          </w:tcPr>
          <w:p w14:paraId="03196227" w14:textId="77777777" w:rsidR="003E2AC4" w:rsidRPr="003E2AC4" w:rsidRDefault="003E2AC4" w:rsidP="00643162">
            <w:pPr>
              <w:numPr>
                <w:ilvl w:val="0"/>
                <w:numId w:val="31"/>
              </w:numPr>
              <w:contextualSpacing/>
              <w:rPr>
                <w:sz w:val="18"/>
                <w:szCs w:val="18"/>
              </w:rPr>
            </w:pPr>
          </w:p>
        </w:tc>
        <w:tc>
          <w:tcPr>
            <w:tcW w:w="1701" w:type="dxa"/>
          </w:tcPr>
          <w:p w14:paraId="7FD7135C" w14:textId="77777777" w:rsidR="003E2AC4" w:rsidRPr="003E2AC4" w:rsidRDefault="003E2AC4" w:rsidP="003E2AC4">
            <w:pPr>
              <w:rPr>
                <w:b/>
                <w:sz w:val="18"/>
                <w:szCs w:val="18"/>
              </w:rPr>
            </w:pPr>
            <w:r w:rsidRPr="003E2AC4">
              <w:rPr>
                <w:b/>
                <w:sz w:val="18"/>
                <w:szCs w:val="18"/>
              </w:rPr>
              <w:t>Ułamkowo-Techniczna</w:t>
            </w:r>
          </w:p>
        </w:tc>
        <w:tc>
          <w:tcPr>
            <w:tcW w:w="2835" w:type="dxa"/>
          </w:tcPr>
          <w:p w14:paraId="790E9C2B" w14:textId="77777777" w:rsidR="003E2AC4" w:rsidRPr="003E2AC4" w:rsidRDefault="003E2AC4" w:rsidP="003E2AC4">
            <w:pPr>
              <w:rPr>
                <w:b/>
                <w:sz w:val="18"/>
                <w:szCs w:val="18"/>
              </w:rPr>
            </w:pPr>
            <w:r w:rsidRPr="003E2AC4">
              <w:rPr>
                <w:b/>
                <w:sz w:val="18"/>
                <w:szCs w:val="18"/>
              </w:rPr>
              <w:t>Elementy składowe Instalacji Ułamkowo-Technicznych</w:t>
            </w:r>
          </w:p>
        </w:tc>
        <w:tc>
          <w:tcPr>
            <w:tcW w:w="9214" w:type="dxa"/>
          </w:tcPr>
          <w:p w14:paraId="408A162E"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 xml:space="preserve">Zamawiający wymaga, aby obie </w:t>
            </w:r>
            <w:r w:rsidRPr="003E2AC4">
              <w:rPr>
                <w:sz w:val="18"/>
                <w:szCs w:val="18"/>
              </w:rPr>
              <w:t>Instalacje Ułamkowo-Techniczne Wykonawcy</w:t>
            </w:r>
            <w:r w:rsidRPr="003E2AC4">
              <w:rPr>
                <w:rFonts w:ascii="Calibri" w:eastAsia="Calibri" w:hAnsi="Calibri" w:cs="Times New Roman"/>
                <w:sz w:val="18"/>
                <w:szCs w:val="18"/>
                <w:lang w:eastAsia="pl-PL"/>
              </w:rPr>
              <w:t xml:space="preserve"> były wykonane z nowych, nieużywanych elementów i urządzeń. </w:t>
            </w:r>
          </w:p>
          <w:p w14:paraId="0C81C698" w14:textId="77777777" w:rsidR="003E2AC4" w:rsidRPr="003E2AC4" w:rsidRDefault="003E2AC4" w:rsidP="003E2AC4">
            <w:pPr>
              <w:rPr>
                <w:rFonts w:ascii="Calibri" w:eastAsia="Calibri" w:hAnsi="Calibri" w:cs="Times New Roman"/>
                <w:sz w:val="18"/>
                <w:szCs w:val="18"/>
                <w:lang w:eastAsia="pl-PL"/>
              </w:rPr>
            </w:pPr>
          </w:p>
          <w:p w14:paraId="69AC6D90"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dopuszcza wykorzystanie głównych elementów i/lub urządzeń ciągu technologicznego, wspólnych dla dwóch Instalacji Ułamkowo-Technicznych Wykonawcy. Opisywane wymaganie dotyczy punktów: 1.11, 1.12, 1.15, 1.19, 1.22.</w:t>
            </w:r>
          </w:p>
          <w:p w14:paraId="16F41DEF" w14:textId="77777777" w:rsidR="003E2AC4" w:rsidRPr="003E2AC4" w:rsidRDefault="003E2AC4" w:rsidP="003E2AC4">
            <w:pPr>
              <w:rPr>
                <w:rFonts w:ascii="Calibri" w:eastAsia="Calibri" w:hAnsi="Calibri" w:cs="Times New Roman"/>
                <w:sz w:val="18"/>
                <w:szCs w:val="18"/>
                <w:lang w:eastAsia="pl-PL"/>
              </w:rPr>
            </w:pPr>
          </w:p>
          <w:p w14:paraId="2E2D0D87"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Zamawiający zastrzega, że zgodnie z zapisami Umowy, po zakończeniu Testów Instalacji Ułamkowo-Technicznych, jedna z nich, która pozostanie własnością Partnera Strategicznego ma być instalacją kompletną, w pełni funkcjonalną i sprawną.</w:t>
            </w:r>
          </w:p>
          <w:p w14:paraId="116CB442" w14:textId="77777777" w:rsidR="003E2AC4" w:rsidRPr="003E2AC4" w:rsidRDefault="003E2AC4" w:rsidP="003E2AC4">
            <w:pPr>
              <w:rPr>
                <w:rFonts w:ascii="Calibri" w:eastAsia="Calibri" w:hAnsi="Calibri" w:cs="Times New Roman"/>
                <w:sz w:val="18"/>
                <w:szCs w:val="18"/>
                <w:lang w:eastAsia="pl-PL"/>
              </w:rPr>
            </w:pPr>
          </w:p>
        </w:tc>
      </w:tr>
      <w:tr w:rsidR="003E2AC4" w:rsidRPr="00292CA0" w14:paraId="3774CB52" w14:textId="77777777" w:rsidTr="00044822">
        <w:trPr>
          <w:trHeight w:val="650"/>
        </w:trPr>
        <w:tc>
          <w:tcPr>
            <w:tcW w:w="704" w:type="dxa"/>
            <w:shd w:val="clear" w:color="auto" w:fill="E2EFD9" w:themeFill="accent6" w:themeFillTint="33"/>
          </w:tcPr>
          <w:p w14:paraId="0BCE96B7" w14:textId="77777777" w:rsidR="003E2AC4" w:rsidRPr="003E2AC4" w:rsidRDefault="003E2AC4" w:rsidP="00643162">
            <w:pPr>
              <w:numPr>
                <w:ilvl w:val="0"/>
                <w:numId w:val="31"/>
              </w:numPr>
              <w:contextualSpacing/>
              <w:rPr>
                <w:sz w:val="18"/>
                <w:szCs w:val="18"/>
              </w:rPr>
            </w:pPr>
          </w:p>
        </w:tc>
        <w:tc>
          <w:tcPr>
            <w:tcW w:w="1701" w:type="dxa"/>
          </w:tcPr>
          <w:p w14:paraId="0F78ABAC" w14:textId="77777777" w:rsidR="003E2AC4" w:rsidRPr="003E2AC4" w:rsidRDefault="003E2AC4" w:rsidP="003E2AC4">
            <w:pPr>
              <w:rPr>
                <w:b/>
                <w:bCs/>
                <w:sz w:val="18"/>
                <w:szCs w:val="18"/>
              </w:rPr>
            </w:pPr>
            <w:r w:rsidRPr="003E2AC4">
              <w:rPr>
                <w:b/>
                <w:bCs/>
                <w:sz w:val="18"/>
                <w:szCs w:val="18"/>
              </w:rPr>
              <w:t>Instalacja Ułamkowo-Techniczna</w:t>
            </w:r>
          </w:p>
        </w:tc>
        <w:tc>
          <w:tcPr>
            <w:tcW w:w="2835" w:type="dxa"/>
          </w:tcPr>
          <w:p w14:paraId="235E9A03" w14:textId="77777777" w:rsidR="003E2AC4" w:rsidRPr="003E2AC4" w:rsidRDefault="003E2AC4" w:rsidP="003E2AC4">
            <w:pPr>
              <w:rPr>
                <w:b/>
                <w:sz w:val="18"/>
                <w:szCs w:val="18"/>
              </w:rPr>
            </w:pPr>
            <w:r w:rsidRPr="003E2AC4">
              <w:rPr>
                <w:b/>
                <w:sz w:val="18"/>
                <w:szCs w:val="18"/>
              </w:rPr>
              <w:t>Powierzchnia zabudowy</w:t>
            </w:r>
          </w:p>
        </w:tc>
        <w:tc>
          <w:tcPr>
            <w:tcW w:w="9214" w:type="dxa"/>
          </w:tcPr>
          <w:p w14:paraId="7F47253A" w14:textId="77777777" w:rsidR="003E2AC4" w:rsidRPr="003E2AC4" w:rsidRDefault="003E2AC4" w:rsidP="003E2AC4">
            <w:pPr>
              <w:rPr>
                <w:rFonts w:ascii="Calibri" w:eastAsia="Calibri" w:hAnsi="Calibri" w:cs="Times New Roman"/>
                <w:sz w:val="18"/>
                <w:szCs w:val="18"/>
                <w:lang w:eastAsia="pl-PL"/>
              </w:rPr>
            </w:pPr>
            <w:r w:rsidRPr="003E2AC4">
              <w:rPr>
                <w:rFonts w:ascii="Calibri" w:eastAsia="Calibri" w:hAnsi="Calibri" w:cs="Times New Roman"/>
                <w:sz w:val="18"/>
                <w:szCs w:val="18"/>
                <w:lang w:eastAsia="pl-PL"/>
              </w:rPr>
              <w:t>Infrastruktura obu Instalacji Ułamkowo-Technicznych Wykonawcy wraz z powierzchnią miejsca przeładunkowego  na substraty stałe oraz nawierzchniami utwardzonymi nie może przekroczyć 1 250,0m</w:t>
            </w:r>
            <w:r w:rsidRPr="003E2AC4">
              <w:rPr>
                <w:rFonts w:ascii="Calibri" w:eastAsia="Calibri" w:hAnsi="Calibri" w:cs="Times New Roman"/>
                <w:sz w:val="18"/>
                <w:szCs w:val="18"/>
                <w:vertAlign w:val="superscript"/>
                <w:lang w:eastAsia="pl-PL"/>
              </w:rPr>
              <w:t>2</w:t>
            </w:r>
            <w:r w:rsidRPr="003E2AC4">
              <w:rPr>
                <w:rFonts w:ascii="Calibri" w:eastAsia="Calibri" w:hAnsi="Calibri" w:cs="Times New Roman"/>
                <w:sz w:val="18"/>
                <w:szCs w:val="18"/>
                <w:lang w:eastAsia="pl-PL"/>
              </w:rPr>
              <w:t>.</w:t>
            </w:r>
          </w:p>
          <w:p w14:paraId="676C0E7D" w14:textId="77777777" w:rsidR="003E2AC4" w:rsidRPr="003E2AC4" w:rsidRDefault="003E2AC4" w:rsidP="003E2AC4">
            <w:pPr>
              <w:rPr>
                <w:rFonts w:ascii="Calibri" w:eastAsia="Calibri" w:hAnsi="Calibri" w:cs="Times New Roman"/>
                <w:sz w:val="18"/>
                <w:szCs w:val="18"/>
                <w:lang w:eastAsia="pl-PL"/>
              </w:rPr>
            </w:pPr>
          </w:p>
        </w:tc>
      </w:tr>
    </w:tbl>
    <w:p w14:paraId="3A94AAA3" w14:textId="408AA8A2" w:rsidR="003E2AC4" w:rsidRDefault="003E2AC4" w:rsidP="003E2AC4"/>
    <w:p w14:paraId="22741C54" w14:textId="77777777" w:rsidR="00BB7ABC" w:rsidRPr="00BB7ABC" w:rsidRDefault="00BB7ABC" w:rsidP="003E2AC4"/>
    <w:p w14:paraId="7462EFE0" w14:textId="77777777" w:rsidR="003E2AC4" w:rsidRPr="00044822" w:rsidRDefault="003E2AC4" w:rsidP="003E2AC4">
      <w:pPr>
        <w:rPr>
          <w:sz w:val="18"/>
        </w:rPr>
      </w:pPr>
      <w:r w:rsidRPr="00044822">
        <w:rPr>
          <w:sz w:val="18"/>
        </w:rPr>
        <w:t>Tabela 3. Wymagania Opcjonalne – Wykonawca dobrowolnie może zadeklarować ich spełnienie. Wykonawca deklarując spełnienie Wymagania Opcjonalnego dostaje dodatkowe punkty zgodnie z punktacją z Załącznika nr 5 do Regulaminu. Zamawiający podkreśla jednocześnie, że zadeklarowanie przez Wykonawcę na etapie Wniosku wymagania opcjonalnego jest wiążące i obligatoryjne do spełnienia na każdym Etapie Przedsięwzięcia.</w:t>
      </w:r>
    </w:p>
    <w:tbl>
      <w:tblPr>
        <w:tblStyle w:val="Tabela-Siatka"/>
        <w:tblW w:w="14454" w:type="dxa"/>
        <w:jc w:val="center"/>
        <w:tblLook w:val="04A0" w:firstRow="1" w:lastRow="0" w:firstColumn="1" w:lastColumn="0" w:noHBand="0" w:noVBand="1"/>
      </w:tblPr>
      <w:tblGrid>
        <w:gridCol w:w="704"/>
        <w:gridCol w:w="1843"/>
        <w:gridCol w:w="2551"/>
        <w:gridCol w:w="9356"/>
      </w:tblGrid>
      <w:tr w:rsidR="003E2AC4" w:rsidRPr="00BB7ABC" w14:paraId="5F25C574" w14:textId="77777777" w:rsidTr="00BB7ABC">
        <w:trPr>
          <w:jc w:val="center"/>
        </w:trPr>
        <w:tc>
          <w:tcPr>
            <w:tcW w:w="704" w:type="dxa"/>
            <w:shd w:val="clear" w:color="auto" w:fill="C5E0B3" w:themeFill="accent6" w:themeFillTint="66"/>
          </w:tcPr>
          <w:p w14:paraId="204D03C1" w14:textId="77777777" w:rsidR="003E2AC4" w:rsidRPr="00BB7ABC" w:rsidRDefault="003E2AC4" w:rsidP="003E2AC4">
            <w:pPr>
              <w:rPr>
                <w:b/>
                <w:sz w:val="18"/>
                <w:szCs w:val="20"/>
              </w:rPr>
            </w:pPr>
            <w:r w:rsidRPr="00BB7ABC">
              <w:rPr>
                <w:b/>
                <w:sz w:val="18"/>
                <w:szCs w:val="20"/>
              </w:rPr>
              <w:t>L. p.</w:t>
            </w:r>
          </w:p>
        </w:tc>
        <w:tc>
          <w:tcPr>
            <w:tcW w:w="1843" w:type="dxa"/>
            <w:shd w:val="clear" w:color="auto" w:fill="C5E0B3" w:themeFill="accent6" w:themeFillTint="66"/>
          </w:tcPr>
          <w:p w14:paraId="4595D47C" w14:textId="77777777" w:rsidR="003E2AC4" w:rsidRPr="00BB7ABC" w:rsidRDefault="003E2AC4" w:rsidP="003E2AC4">
            <w:pPr>
              <w:jc w:val="center"/>
              <w:rPr>
                <w:b/>
                <w:sz w:val="18"/>
                <w:szCs w:val="20"/>
              </w:rPr>
            </w:pPr>
            <w:r w:rsidRPr="00BB7ABC">
              <w:rPr>
                <w:b/>
                <w:sz w:val="18"/>
                <w:szCs w:val="20"/>
              </w:rPr>
              <w:t>Kategoria</w:t>
            </w:r>
          </w:p>
        </w:tc>
        <w:tc>
          <w:tcPr>
            <w:tcW w:w="2551" w:type="dxa"/>
            <w:shd w:val="clear" w:color="auto" w:fill="C5E0B3" w:themeFill="accent6" w:themeFillTint="66"/>
          </w:tcPr>
          <w:p w14:paraId="20057CEE" w14:textId="77777777" w:rsidR="003E2AC4" w:rsidRPr="00BB7ABC" w:rsidRDefault="003E2AC4" w:rsidP="003E2AC4">
            <w:pPr>
              <w:jc w:val="center"/>
              <w:rPr>
                <w:b/>
                <w:bCs/>
                <w:sz w:val="18"/>
                <w:szCs w:val="20"/>
              </w:rPr>
            </w:pPr>
            <w:r w:rsidRPr="00BB7ABC">
              <w:rPr>
                <w:b/>
                <w:bCs/>
                <w:sz w:val="18"/>
                <w:szCs w:val="20"/>
              </w:rPr>
              <w:t>Nazwa Wymagania Opcjonalnego</w:t>
            </w:r>
          </w:p>
        </w:tc>
        <w:tc>
          <w:tcPr>
            <w:tcW w:w="9356" w:type="dxa"/>
            <w:shd w:val="clear" w:color="auto" w:fill="C5E0B3" w:themeFill="accent6" w:themeFillTint="66"/>
          </w:tcPr>
          <w:p w14:paraId="0D966ECF" w14:textId="77777777" w:rsidR="003E2AC4" w:rsidRPr="00BB7ABC" w:rsidRDefault="003E2AC4" w:rsidP="003E2AC4">
            <w:pPr>
              <w:jc w:val="center"/>
              <w:rPr>
                <w:b/>
                <w:bCs/>
                <w:sz w:val="18"/>
                <w:szCs w:val="20"/>
              </w:rPr>
            </w:pPr>
            <w:r w:rsidRPr="00BB7ABC">
              <w:rPr>
                <w:b/>
                <w:bCs/>
                <w:sz w:val="18"/>
                <w:szCs w:val="20"/>
              </w:rPr>
              <w:t>Opis Wymagania Opcjonalnego</w:t>
            </w:r>
          </w:p>
        </w:tc>
      </w:tr>
      <w:tr w:rsidR="003E2AC4" w:rsidRPr="00BB7ABC" w14:paraId="58F2D618" w14:textId="77777777" w:rsidTr="00BB7ABC">
        <w:trPr>
          <w:jc w:val="center"/>
        </w:trPr>
        <w:tc>
          <w:tcPr>
            <w:tcW w:w="704" w:type="dxa"/>
            <w:shd w:val="clear" w:color="auto" w:fill="E2EFD9" w:themeFill="accent6" w:themeFillTint="33"/>
          </w:tcPr>
          <w:p w14:paraId="4714CD34" w14:textId="77777777" w:rsidR="003E2AC4" w:rsidRPr="00BB7ABC" w:rsidRDefault="003E2AC4" w:rsidP="00643162">
            <w:pPr>
              <w:numPr>
                <w:ilvl w:val="0"/>
                <w:numId w:val="30"/>
              </w:numPr>
              <w:contextualSpacing/>
              <w:rPr>
                <w:sz w:val="18"/>
                <w:szCs w:val="20"/>
              </w:rPr>
            </w:pPr>
          </w:p>
        </w:tc>
        <w:tc>
          <w:tcPr>
            <w:tcW w:w="1843" w:type="dxa"/>
          </w:tcPr>
          <w:p w14:paraId="04112A79" w14:textId="77777777" w:rsidR="003E2AC4" w:rsidRPr="00BB7ABC" w:rsidRDefault="003E2AC4" w:rsidP="003E2AC4">
            <w:pPr>
              <w:rPr>
                <w:b/>
                <w:sz w:val="18"/>
                <w:szCs w:val="20"/>
              </w:rPr>
            </w:pPr>
            <w:r w:rsidRPr="00BB7ABC">
              <w:rPr>
                <w:b/>
                <w:sz w:val="18"/>
                <w:szCs w:val="20"/>
              </w:rPr>
              <w:t>Technologia i innowacje</w:t>
            </w:r>
          </w:p>
        </w:tc>
        <w:tc>
          <w:tcPr>
            <w:tcW w:w="2551" w:type="dxa"/>
          </w:tcPr>
          <w:p w14:paraId="21970A9F" w14:textId="77777777" w:rsidR="003E2AC4" w:rsidRPr="00BB7ABC" w:rsidRDefault="003E2AC4" w:rsidP="003E2AC4">
            <w:pPr>
              <w:rPr>
                <w:rFonts w:ascii="Calibri" w:eastAsia="Calibri" w:hAnsi="Calibri" w:cs="Times New Roman"/>
                <w:b/>
                <w:sz w:val="18"/>
                <w:szCs w:val="20"/>
                <w:lang w:eastAsia="pl-PL"/>
              </w:rPr>
            </w:pPr>
            <w:r w:rsidRPr="00BB7ABC">
              <w:rPr>
                <w:rFonts w:ascii="Calibri" w:eastAsia="Calibri" w:hAnsi="Calibri" w:cs="Times New Roman"/>
                <w:b/>
                <w:sz w:val="18"/>
                <w:szCs w:val="20"/>
                <w:lang w:eastAsia="pl-PL"/>
              </w:rPr>
              <w:t>System autonomiczności Biogazowni</w:t>
            </w:r>
          </w:p>
        </w:tc>
        <w:tc>
          <w:tcPr>
            <w:tcW w:w="9356" w:type="dxa"/>
          </w:tcPr>
          <w:p w14:paraId="5DD4E1DC" w14:textId="77777777" w:rsidR="003E2AC4" w:rsidRDefault="003E2AC4" w:rsidP="003E2AC4">
            <w:pPr>
              <w:rPr>
                <w:rFonts w:ascii="Calibri" w:eastAsia="Calibri" w:hAnsi="Calibri" w:cs="Times New Roman"/>
                <w:sz w:val="18"/>
                <w:szCs w:val="20"/>
                <w:lang w:eastAsia="pl-PL"/>
              </w:rPr>
            </w:pPr>
            <w:r w:rsidRPr="00BB7ABC">
              <w:rPr>
                <w:rFonts w:ascii="Calibri" w:eastAsia="Calibri" w:hAnsi="Calibri" w:cs="Times New Roman"/>
                <w:sz w:val="18"/>
                <w:szCs w:val="20"/>
                <w:lang w:eastAsia="pl-PL"/>
              </w:rPr>
              <w:t>Zamawiający wymaga innowacyjnego systemu autonomiczności instalacji.  Wymaga się, aby Technologia Uniwersalnej Biogazowni autonomicznie reagowała w czasie rzeczywistym na zmieniające się parametry Procesu Technologicznego i samodzielnie optymalizowała je w celu stabilizacji produkcji i utrzymania lub wzrostu opłacalności przy zmieniających się warunkach surowcowych. Rozbudowany system kontroli Procesu Technologicznego i autonomiczności Biogazowni mają ograniczyć obsługę instalacji przez operatora do maksymalnego minimum.</w:t>
            </w:r>
          </w:p>
          <w:p w14:paraId="3F8B2AB9" w14:textId="4BE2FB70" w:rsidR="00BB7ABC" w:rsidRPr="00BB7ABC" w:rsidRDefault="00BB7ABC" w:rsidP="003E2AC4">
            <w:pPr>
              <w:rPr>
                <w:rFonts w:ascii="Calibri" w:eastAsia="Calibri" w:hAnsi="Calibri" w:cs="Times New Roman"/>
                <w:sz w:val="18"/>
                <w:szCs w:val="20"/>
                <w:lang w:eastAsia="pl-PL"/>
              </w:rPr>
            </w:pPr>
          </w:p>
        </w:tc>
      </w:tr>
      <w:tr w:rsidR="003E2AC4" w:rsidRPr="00BB7ABC" w14:paraId="264E68C9" w14:textId="77777777" w:rsidTr="00BB7ABC">
        <w:trPr>
          <w:jc w:val="center"/>
        </w:trPr>
        <w:tc>
          <w:tcPr>
            <w:tcW w:w="704" w:type="dxa"/>
            <w:shd w:val="clear" w:color="auto" w:fill="E2EFD9" w:themeFill="accent6" w:themeFillTint="33"/>
          </w:tcPr>
          <w:p w14:paraId="770C3D38" w14:textId="77777777" w:rsidR="003E2AC4" w:rsidRPr="00BB7ABC" w:rsidRDefault="003E2AC4" w:rsidP="00643162">
            <w:pPr>
              <w:numPr>
                <w:ilvl w:val="0"/>
                <w:numId w:val="30"/>
              </w:numPr>
              <w:contextualSpacing/>
              <w:rPr>
                <w:sz w:val="18"/>
                <w:szCs w:val="20"/>
              </w:rPr>
            </w:pPr>
          </w:p>
        </w:tc>
        <w:tc>
          <w:tcPr>
            <w:tcW w:w="1843" w:type="dxa"/>
          </w:tcPr>
          <w:p w14:paraId="2B9579C4" w14:textId="77777777" w:rsidR="003E2AC4" w:rsidRPr="00BB7ABC" w:rsidRDefault="003E2AC4" w:rsidP="003E2AC4">
            <w:pPr>
              <w:rPr>
                <w:sz w:val="18"/>
                <w:szCs w:val="20"/>
              </w:rPr>
            </w:pPr>
            <w:r w:rsidRPr="00BB7ABC">
              <w:rPr>
                <w:b/>
                <w:sz w:val="18"/>
                <w:szCs w:val="20"/>
              </w:rPr>
              <w:t>Technologia i innowacje</w:t>
            </w:r>
          </w:p>
        </w:tc>
        <w:tc>
          <w:tcPr>
            <w:tcW w:w="2551" w:type="dxa"/>
          </w:tcPr>
          <w:p w14:paraId="206D27C0" w14:textId="77777777" w:rsidR="003E2AC4" w:rsidRPr="00BB7ABC" w:rsidRDefault="003E2AC4" w:rsidP="003E2AC4">
            <w:pPr>
              <w:rPr>
                <w:b/>
                <w:sz w:val="18"/>
                <w:szCs w:val="20"/>
              </w:rPr>
            </w:pPr>
            <w:r w:rsidRPr="00BB7ABC">
              <w:rPr>
                <w:b/>
                <w:sz w:val="18"/>
                <w:szCs w:val="20"/>
              </w:rPr>
              <w:t>Produkcja CO</w:t>
            </w:r>
            <w:r w:rsidRPr="00BB7ABC">
              <w:rPr>
                <w:b/>
                <w:sz w:val="18"/>
                <w:szCs w:val="20"/>
                <w:vertAlign w:val="subscript"/>
              </w:rPr>
              <w:t>2</w:t>
            </w:r>
          </w:p>
        </w:tc>
        <w:tc>
          <w:tcPr>
            <w:tcW w:w="9356" w:type="dxa"/>
          </w:tcPr>
          <w:p w14:paraId="169AB889" w14:textId="77777777" w:rsidR="003E2AC4" w:rsidRPr="00BB7ABC" w:rsidRDefault="003E2AC4" w:rsidP="003E2AC4">
            <w:pPr>
              <w:rPr>
                <w:rFonts w:ascii="Calibri" w:eastAsia="Calibri" w:hAnsi="Calibri" w:cs="Times New Roman"/>
                <w:sz w:val="18"/>
                <w:szCs w:val="20"/>
                <w:lang w:eastAsia="pl-PL"/>
              </w:rPr>
            </w:pPr>
            <w:r w:rsidRPr="00BB7ABC">
              <w:rPr>
                <w:rFonts w:ascii="Calibri" w:eastAsia="Calibri" w:hAnsi="Calibri" w:cs="Times New Roman"/>
                <w:sz w:val="18"/>
                <w:szCs w:val="20"/>
                <w:lang w:eastAsia="pl-PL"/>
              </w:rPr>
              <w:t>Wymaga się zastosowania rozwiązań pozwalających na odzyskiwanie CO</w:t>
            </w:r>
            <w:r w:rsidRPr="00BB7ABC">
              <w:rPr>
                <w:rFonts w:ascii="Calibri" w:eastAsia="Calibri" w:hAnsi="Calibri" w:cs="Times New Roman"/>
                <w:sz w:val="18"/>
                <w:szCs w:val="20"/>
                <w:vertAlign w:val="subscript"/>
                <w:lang w:eastAsia="pl-PL"/>
              </w:rPr>
              <w:t>2</w:t>
            </w:r>
            <w:r w:rsidRPr="00BB7ABC">
              <w:rPr>
                <w:rFonts w:ascii="Calibri" w:eastAsia="Calibri" w:hAnsi="Calibri" w:cs="Times New Roman"/>
                <w:sz w:val="18"/>
                <w:szCs w:val="20"/>
                <w:lang w:eastAsia="pl-PL"/>
              </w:rPr>
              <w:t xml:space="preserve"> w Procesie Technologicznym. Zamawiający wymaga badania ilościowo-jakościowego produkowanego CO</w:t>
            </w:r>
            <w:r w:rsidRPr="00BB7ABC">
              <w:rPr>
                <w:rFonts w:ascii="Calibri" w:eastAsia="Calibri" w:hAnsi="Calibri" w:cs="Times New Roman"/>
                <w:sz w:val="18"/>
                <w:szCs w:val="20"/>
                <w:vertAlign w:val="subscript"/>
                <w:lang w:eastAsia="pl-PL"/>
              </w:rPr>
              <w:t>2</w:t>
            </w:r>
            <w:r w:rsidRPr="00BB7ABC">
              <w:rPr>
                <w:rFonts w:ascii="Calibri" w:eastAsia="Calibri" w:hAnsi="Calibri" w:cs="Times New Roman"/>
                <w:sz w:val="18"/>
                <w:szCs w:val="20"/>
                <w:lang w:eastAsia="pl-PL"/>
              </w:rPr>
              <w:t xml:space="preserve">. </w:t>
            </w:r>
          </w:p>
          <w:p w14:paraId="48A613B2" w14:textId="77777777" w:rsidR="003E2AC4" w:rsidRPr="00BB7ABC" w:rsidRDefault="003E2AC4" w:rsidP="003E2AC4">
            <w:pPr>
              <w:rPr>
                <w:rFonts w:ascii="Calibri" w:eastAsia="Calibri" w:hAnsi="Calibri" w:cs="Times New Roman"/>
                <w:sz w:val="18"/>
                <w:szCs w:val="20"/>
                <w:lang w:eastAsia="pl-PL"/>
              </w:rPr>
            </w:pPr>
          </w:p>
        </w:tc>
      </w:tr>
      <w:tr w:rsidR="003E2AC4" w:rsidRPr="00BB7ABC" w14:paraId="22CE69D6" w14:textId="77777777" w:rsidTr="00BB7ABC">
        <w:trPr>
          <w:trHeight w:val="709"/>
          <w:jc w:val="center"/>
        </w:trPr>
        <w:tc>
          <w:tcPr>
            <w:tcW w:w="704" w:type="dxa"/>
            <w:shd w:val="clear" w:color="auto" w:fill="E2EFD9" w:themeFill="accent6" w:themeFillTint="33"/>
          </w:tcPr>
          <w:p w14:paraId="2916A7AF" w14:textId="77777777" w:rsidR="003E2AC4" w:rsidRPr="00BB7ABC" w:rsidRDefault="003E2AC4" w:rsidP="00643162">
            <w:pPr>
              <w:numPr>
                <w:ilvl w:val="0"/>
                <w:numId w:val="30"/>
              </w:numPr>
              <w:contextualSpacing/>
              <w:rPr>
                <w:sz w:val="18"/>
                <w:szCs w:val="20"/>
              </w:rPr>
            </w:pPr>
          </w:p>
        </w:tc>
        <w:tc>
          <w:tcPr>
            <w:tcW w:w="1843" w:type="dxa"/>
          </w:tcPr>
          <w:p w14:paraId="652BB50C" w14:textId="77777777" w:rsidR="003E2AC4" w:rsidRPr="00BB7ABC" w:rsidRDefault="003E2AC4" w:rsidP="003E2AC4">
            <w:pPr>
              <w:rPr>
                <w:b/>
                <w:sz w:val="18"/>
                <w:szCs w:val="20"/>
              </w:rPr>
            </w:pPr>
            <w:r w:rsidRPr="00BB7ABC">
              <w:rPr>
                <w:b/>
                <w:sz w:val="18"/>
                <w:szCs w:val="20"/>
              </w:rPr>
              <w:t>Technologia i innowacje</w:t>
            </w:r>
          </w:p>
        </w:tc>
        <w:tc>
          <w:tcPr>
            <w:tcW w:w="2551" w:type="dxa"/>
          </w:tcPr>
          <w:p w14:paraId="58CD6A58" w14:textId="77777777" w:rsidR="003E2AC4" w:rsidRPr="00BB7ABC" w:rsidRDefault="003E2AC4" w:rsidP="003E2AC4">
            <w:pPr>
              <w:rPr>
                <w:rFonts w:ascii="Calibri" w:eastAsia="Calibri" w:hAnsi="Calibri" w:cs="Times New Roman"/>
                <w:b/>
                <w:sz w:val="18"/>
                <w:lang w:eastAsia="pl-PL"/>
              </w:rPr>
            </w:pPr>
            <w:r w:rsidRPr="00BB7ABC">
              <w:rPr>
                <w:rFonts w:ascii="Calibri" w:eastAsia="Calibri" w:hAnsi="Calibri" w:cs="Times New Roman"/>
                <w:b/>
                <w:sz w:val="18"/>
                <w:lang w:eastAsia="pl-PL"/>
              </w:rPr>
              <w:t>Zapewnienie nieprzerwanej ciągłości pracy Biogazowni</w:t>
            </w:r>
          </w:p>
          <w:p w14:paraId="5B759BC4" w14:textId="77777777" w:rsidR="003E2AC4" w:rsidRPr="00BB7ABC" w:rsidRDefault="003E2AC4" w:rsidP="003E2AC4">
            <w:pPr>
              <w:rPr>
                <w:b/>
                <w:sz w:val="18"/>
                <w:szCs w:val="20"/>
              </w:rPr>
            </w:pPr>
          </w:p>
        </w:tc>
        <w:tc>
          <w:tcPr>
            <w:tcW w:w="9356" w:type="dxa"/>
          </w:tcPr>
          <w:p w14:paraId="49E59A53" w14:textId="77777777" w:rsidR="003E2AC4" w:rsidRPr="00BB7ABC" w:rsidRDefault="003E2AC4" w:rsidP="003E2AC4">
            <w:pPr>
              <w:rPr>
                <w:rFonts w:ascii="Calibri" w:eastAsia="Calibri" w:hAnsi="Calibri" w:cs="Times New Roman"/>
                <w:color w:val="00B050"/>
                <w:sz w:val="18"/>
                <w:szCs w:val="20"/>
                <w:lang w:eastAsia="pl-PL"/>
              </w:rPr>
            </w:pPr>
            <w:r w:rsidRPr="00BB7ABC">
              <w:rPr>
                <w:rFonts w:ascii="Calibri" w:eastAsia="Calibri" w:hAnsi="Calibri" w:cs="Times New Roman"/>
                <w:sz w:val="18"/>
                <w:szCs w:val="20"/>
                <w:lang w:eastAsia="pl-PL"/>
              </w:rPr>
              <w:t>Wymaga się dublowania kluczowych urządzeń w ciągu technologicznym (np. pompy, sprężarka/ki biogazu/biometanu) lub zastosowanie innych rozwiązań w celu zapewnienia nieprzerwanej ciągłości pracy zarówno Instalacji Ułamkowo-Technicznych oraz Demonstratora Technologii.</w:t>
            </w:r>
          </w:p>
          <w:p w14:paraId="085E401E" w14:textId="77777777" w:rsidR="003E2AC4" w:rsidRPr="00BB7ABC" w:rsidRDefault="003E2AC4" w:rsidP="003E2AC4">
            <w:pPr>
              <w:rPr>
                <w:rFonts w:ascii="Calibri" w:eastAsia="Calibri" w:hAnsi="Calibri" w:cs="Times New Roman"/>
                <w:color w:val="00B050"/>
                <w:sz w:val="18"/>
                <w:szCs w:val="20"/>
                <w:lang w:eastAsia="pl-PL"/>
              </w:rPr>
            </w:pPr>
          </w:p>
        </w:tc>
      </w:tr>
      <w:tr w:rsidR="003E2AC4" w:rsidRPr="00BB7ABC" w14:paraId="0A90854C" w14:textId="77777777" w:rsidTr="00BB7ABC">
        <w:trPr>
          <w:jc w:val="center"/>
        </w:trPr>
        <w:tc>
          <w:tcPr>
            <w:tcW w:w="704" w:type="dxa"/>
            <w:shd w:val="clear" w:color="auto" w:fill="E2EFD9" w:themeFill="accent6" w:themeFillTint="33"/>
          </w:tcPr>
          <w:p w14:paraId="63BEED4A" w14:textId="77777777" w:rsidR="003E2AC4" w:rsidRPr="00BB7ABC" w:rsidRDefault="003E2AC4" w:rsidP="00643162">
            <w:pPr>
              <w:numPr>
                <w:ilvl w:val="0"/>
                <w:numId w:val="30"/>
              </w:numPr>
              <w:contextualSpacing/>
              <w:rPr>
                <w:sz w:val="18"/>
                <w:szCs w:val="20"/>
              </w:rPr>
            </w:pPr>
          </w:p>
        </w:tc>
        <w:tc>
          <w:tcPr>
            <w:tcW w:w="1843" w:type="dxa"/>
          </w:tcPr>
          <w:p w14:paraId="2EA212B7" w14:textId="77777777" w:rsidR="003E2AC4" w:rsidRPr="00BB7ABC" w:rsidRDefault="003E2AC4" w:rsidP="003E2AC4">
            <w:pPr>
              <w:rPr>
                <w:b/>
                <w:sz w:val="18"/>
                <w:szCs w:val="20"/>
              </w:rPr>
            </w:pPr>
            <w:r w:rsidRPr="00BB7ABC">
              <w:rPr>
                <w:b/>
                <w:sz w:val="18"/>
                <w:szCs w:val="20"/>
              </w:rPr>
              <w:t>Technologia i innowacje</w:t>
            </w:r>
          </w:p>
        </w:tc>
        <w:tc>
          <w:tcPr>
            <w:tcW w:w="2551" w:type="dxa"/>
          </w:tcPr>
          <w:p w14:paraId="1AB4C05D" w14:textId="77777777" w:rsidR="003E2AC4" w:rsidRPr="00BB7ABC" w:rsidRDefault="003E2AC4" w:rsidP="003E2AC4">
            <w:pPr>
              <w:rPr>
                <w:rFonts w:ascii="Calibri" w:eastAsia="Calibri" w:hAnsi="Calibri" w:cs="Times New Roman"/>
                <w:b/>
                <w:sz w:val="18"/>
                <w:lang w:eastAsia="pl-PL"/>
              </w:rPr>
            </w:pPr>
            <w:r w:rsidRPr="00BB7ABC">
              <w:rPr>
                <w:rFonts w:ascii="Calibri" w:eastAsia="Calibri" w:hAnsi="Calibri" w:cs="Times New Roman"/>
                <w:b/>
                <w:sz w:val="18"/>
                <w:lang w:eastAsia="pl-PL"/>
              </w:rPr>
              <w:t>Ciepło spalania biometanu</w:t>
            </w:r>
          </w:p>
        </w:tc>
        <w:tc>
          <w:tcPr>
            <w:tcW w:w="9356" w:type="dxa"/>
          </w:tcPr>
          <w:p w14:paraId="23446702" w14:textId="77777777" w:rsidR="003E2AC4" w:rsidRPr="00BB7ABC" w:rsidRDefault="003E2AC4" w:rsidP="003E2AC4">
            <w:pPr>
              <w:rPr>
                <w:rFonts w:ascii="Calibri" w:eastAsia="Calibri" w:hAnsi="Calibri" w:cs="Times New Roman"/>
                <w:sz w:val="18"/>
                <w:szCs w:val="20"/>
                <w:lang w:eastAsia="pl-PL"/>
              </w:rPr>
            </w:pPr>
            <w:r w:rsidRPr="00BB7ABC">
              <w:rPr>
                <w:rFonts w:ascii="Calibri" w:eastAsia="Calibri" w:hAnsi="Calibri" w:cs="Times New Roman"/>
                <w:sz w:val="18"/>
                <w:szCs w:val="20"/>
                <w:lang w:eastAsia="pl-PL"/>
              </w:rPr>
              <w:t xml:space="preserve">Aby uniknąć wszelkich wątpliwości, Zamawiający informuje, iż wymaganie 3.4. - Ciepło spalania biometanu, jest rozszerzeniem Wymagania Obligatoryjnego 1.3. powyżej. </w:t>
            </w:r>
          </w:p>
          <w:p w14:paraId="12308C8C" w14:textId="77777777" w:rsidR="003E2AC4" w:rsidRPr="00BB7ABC" w:rsidRDefault="003E2AC4" w:rsidP="003E2AC4">
            <w:pPr>
              <w:rPr>
                <w:rFonts w:ascii="Calibri" w:eastAsia="Calibri" w:hAnsi="Calibri" w:cs="Times New Roman"/>
                <w:sz w:val="18"/>
                <w:szCs w:val="20"/>
                <w:lang w:eastAsia="pl-PL"/>
              </w:rPr>
            </w:pPr>
            <w:r w:rsidRPr="00BB7ABC">
              <w:rPr>
                <w:rFonts w:ascii="Calibri" w:eastAsia="Calibri" w:hAnsi="Calibri" w:cs="Times New Roman"/>
                <w:sz w:val="18"/>
                <w:szCs w:val="20"/>
                <w:lang w:eastAsia="pl-PL"/>
              </w:rPr>
              <w:t>Zamawiający wymaga, aby Technologia Uniwersalnej Biogazowni oczyszczała biogaz do jakości paliwa gazowego - biometanu o cieple spalania nie mniejszym niż 38,0 MJ/m</w:t>
            </w:r>
            <w:r w:rsidRPr="00BB7ABC">
              <w:rPr>
                <w:rFonts w:ascii="Calibri" w:eastAsia="Calibri" w:hAnsi="Calibri" w:cs="Times New Roman"/>
                <w:sz w:val="18"/>
                <w:szCs w:val="20"/>
                <w:vertAlign w:val="superscript"/>
                <w:lang w:eastAsia="pl-PL"/>
              </w:rPr>
              <w:t>3</w:t>
            </w:r>
            <w:r w:rsidRPr="00BB7ABC">
              <w:rPr>
                <w:rFonts w:ascii="Calibri" w:eastAsia="Calibri" w:hAnsi="Calibri" w:cs="Times New Roman"/>
                <w:sz w:val="18"/>
                <w:szCs w:val="20"/>
                <w:lang w:eastAsia="pl-PL"/>
              </w:rPr>
              <w:t xml:space="preserve"> zgodnie z Załącznikiem nr 1 do </w:t>
            </w:r>
            <w:r w:rsidRPr="00BB7ABC">
              <w:rPr>
                <w:rFonts w:ascii="Calibri" w:eastAsia="Calibri" w:hAnsi="Calibri" w:cs="Times New Roman"/>
                <w:i/>
                <w:iCs/>
                <w:sz w:val="18"/>
                <w:szCs w:val="20"/>
                <w:lang w:eastAsia="pl-PL"/>
              </w:rPr>
              <w:t>Warunków przyłączenia do sieci gazowej – Wymagane parametry jakościowe biogazu rolniczego Polskiej Spółki Gazowniczej Sp. Z o. o.</w:t>
            </w:r>
            <w:r w:rsidRPr="00BB7ABC">
              <w:rPr>
                <w:rFonts w:ascii="Calibri" w:eastAsia="Calibri" w:hAnsi="Calibri" w:cs="Times New Roman"/>
                <w:sz w:val="18"/>
                <w:szCs w:val="20"/>
                <w:lang w:eastAsia="pl-PL"/>
              </w:rPr>
              <w:t xml:space="preserve"> </w:t>
            </w:r>
            <w:r w:rsidRPr="00BB7ABC">
              <w:rPr>
                <w:rFonts w:ascii="Calibri" w:eastAsia="Calibri" w:hAnsi="Calibri" w:cs="Times New Roman"/>
                <w:iCs/>
                <w:sz w:val="18"/>
                <w:szCs w:val="20"/>
                <w:lang w:eastAsia="pl-PL"/>
              </w:rPr>
              <w:t>(punkt 1),</w:t>
            </w:r>
            <w:r w:rsidRPr="00BB7ABC">
              <w:rPr>
                <w:rFonts w:ascii="Calibri" w:eastAsia="Calibri" w:hAnsi="Calibri" w:cs="Times New Roman"/>
                <w:sz w:val="18"/>
                <w:szCs w:val="20"/>
                <w:lang w:eastAsia="pl-PL"/>
              </w:rPr>
              <w:t xml:space="preserve"> oraz uzyskiwała pozostałe parametry określone w Wymaganiu Obligatoryjnym nr 1.3. w Tabeli 1 powyżej. </w:t>
            </w:r>
          </w:p>
          <w:p w14:paraId="6B8CA203" w14:textId="77777777" w:rsidR="003E2AC4" w:rsidRPr="00BB7ABC" w:rsidRDefault="003E2AC4" w:rsidP="003E2AC4">
            <w:pPr>
              <w:rPr>
                <w:rFonts w:ascii="Calibri" w:eastAsia="Calibri" w:hAnsi="Calibri" w:cs="Times New Roman"/>
                <w:sz w:val="18"/>
                <w:szCs w:val="20"/>
                <w:lang w:eastAsia="pl-PL"/>
              </w:rPr>
            </w:pPr>
          </w:p>
          <w:p w14:paraId="0D302E0D" w14:textId="77777777" w:rsidR="003E2AC4" w:rsidRPr="00BB7ABC" w:rsidRDefault="003E2AC4" w:rsidP="003E2AC4">
            <w:pPr>
              <w:rPr>
                <w:rFonts w:ascii="Calibri" w:eastAsia="Calibri" w:hAnsi="Calibri" w:cs="Times New Roman"/>
                <w:sz w:val="18"/>
                <w:szCs w:val="20"/>
                <w:lang w:eastAsia="pl-PL"/>
              </w:rPr>
            </w:pPr>
            <w:r w:rsidRPr="00BB7ABC">
              <w:rPr>
                <w:rFonts w:ascii="Calibri" w:eastAsia="Calibri" w:hAnsi="Calibri" w:cs="Times New Roman"/>
                <w:sz w:val="18"/>
                <w:szCs w:val="20"/>
                <w:lang w:eastAsia="pl-PL"/>
              </w:rPr>
              <w:t xml:space="preserve">Tryb pomiaru ciepła spalania paliwa gazowego -biometanu – procesowy, z częstotliwością co 30 minut. </w:t>
            </w:r>
          </w:p>
          <w:p w14:paraId="0C635E00" w14:textId="77777777" w:rsidR="003E2AC4" w:rsidRPr="00BB7ABC" w:rsidRDefault="003E2AC4" w:rsidP="003E2AC4">
            <w:pPr>
              <w:rPr>
                <w:rFonts w:ascii="Calibri" w:eastAsia="Calibri" w:hAnsi="Calibri" w:cs="Times New Roman"/>
                <w:sz w:val="18"/>
                <w:szCs w:val="20"/>
                <w:lang w:eastAsia="pl-PL"/>
              </w:rPr>
            </w:pPr>
          </w:p>
          <w:p w14:paraId="5B19DF18" w14:textId="77777777" w:rsidR="003E2AC4" w:rsidRPr="00BB7ABC" w:rsidRDefault="003E2AC4" w:rsidP="003E2AC4">
            <w:pPr>
              <w:rPr>
                <w:rFonts w:ascii="Calibri" w:eastAsia="Calibri" w:hAnsi="Calibri" w:cs="Times New Roman"/>
                <w:sz w:val="18"/>
                <w:szCs w:val="20"/>
                <w:lang w:eastAsia="pl-PL"/>
              </w:rPr>
            </w:pPr>
            <w:r w:rsidRPr="00BB7ABC">
              <w:rPr>
                <w:rFonts w:ascii="Calibri" w:eastAsia="Calibri" w:hAnsi="Calibri" w:cs="Times New Roman"/>
                <w:sz w:val="18"/>
                <w:szCs w:val="20"/>
                <w:lang w:eastAsia="pl-PL"/>
              </w:rPr>
              <w:t>Zamawiający wymaga, aby część instalacji, która dedykowana jest do oczyszczania biogazu do jakości biometanu musi obejmować swoim zakresem przygotowanie biometanu do wymagań fizycznych określonych w warunkach przyłączenia do sieci gazowej (m.in. ciśnienie gazu, wydatek wtłaczania na 1 h, a także sposób opomiarowania).</w:t>
            </w:r>
          </w:p>
        </w:tc>
      </w:tr>
    </w:tbl>
    <w:p w14:paraId="65566576" w14:textId="77777777" w:rsidR="003E2AC4" w:rsidRPr="00292CA0" w:rsidRDefault="003E2AC4" w:rsidP="003E2AC4"/>
    <w:p w14:paraId="30E17CEF" w14:textId="522EF1D0" w:rsidR="003E2AC4" w:rsidRPr="00BB7ABC" w:rsidRDefault="00BB7ABC" w:rsidP="003E2AC4">
      <w:pPr>
        <w:rPr>
          <w:sz w:val="18"/>
        </w:rPr>
      </w:pPr>
      <w:r w:rsidRPr="00BB7ABC">
        <w:rPr>
          <w:sz w:val="18"/>
        </w:rPr>
        <w:t>Ta</w:t>
      </w:r>
      <w:r w:rsidR="003E2AC4" w:rsidRPr="00BB7ABC">
        <w:rPr>
          <w:sz w:val="18"/>
        </w:rPr>
        <w:t>bela 4. Wymagania Konkursowe</w:t>
      </w:r>
    </w:p>
    <w:p w14:paraId="5582B0BE" w14:textId="77777777" w:rsidR="003E2AC4" w:rsidRPr="00BB7ABC" w:rsidRDefault="003E2AC4" w:rsidP="003E2AC4">
      <w:pPr>
        <w:jc w:val="both"/>
        <w:rPr>
          <w:sz w:val="18"/>
        </w:rPr>
      </w:pPr>
      <w:r w:rsidRPr="00BB7ABC">
        <w:rPr>
          <w:sz w:val="18"/>
        </w:rPr>
        <w:t>Zamawiający wymaga, aby parametry konkursowe deklarowane przez Wnioskodawcę we Wniosku zostały osiągnięte w Etapach I i II, w ramach opracowywanej Technologii z dopuszczalną Granicą Błędu. Wnioskodawca może polepszyć na kolejnych Etapach dany parametr, nie może jednak go pogorszyć poniżej Granicy Błędu. Głównym celem Przedsięwzięcia jest osiągnięcie najlepszych wartości Wymagań Konkursowych przez Wykonawcę. W toku realizacji Przedsięwzięcia Wykonawcy rywalizują ze sobą oferowanymi wartościami Wymagań Konkursowych.</w:t>
      </w:r>
    </w:p>
    <w:tbl>
      <w:tblPr>
        <w:tblStyle w:val="Tabela-Siatka"/>
        <w:tblW w:w="15677" w:type="dxa"/>
        <w:jc w:val="center"/>
        <w:tblLayout w:type="fixed"/>
        <w:tblLook w:val="04A0" w:firstRow="1" w:lastRow="0" w:firstColumn="1" w:lastColumn="0" w:noHBand="0" w:noVBand="1"/>
      </w:tblPr>
      <w:tblGrid>
        <w:gridCol w:w="710"/>
        <w:gridCol w:w="1412"/>
        <w:gridCol w:w="2126"/>
        <w:gridCol w:w="2835"/>
        <w:gridCol w:w="7229"/>
        <w:gridCol w:w="1365"/>
      </w:tblGrid>
      <w:tr w:rsidR="003E2AC4" w:rsidRPr="00BB7ABC" w14:paraId="19314294" w14:textId="77777777" w:rsidTr="00BB7ABC">
        <w:trPr>
          <w:jc w:val="center"/>
        </w:trPr>
        <w:tc>
          <w:tcPr>
            <w:tcW w:w="710" w:type="dxa"/>
            <w:shd w:val="clear" w:color="auto" w:fill="C5E0B3" w:themeFill="accent6" w:themeFillTint="66"/>
          </w:tcPr>
          <w:p w14:paraId="11C353A6" w14:textId="77777777" w:rsidR="003E2AC4" w:rsidRPr="00BB7ABC" w:rsidRDefault="003E2AC4" w:rsidP="003E2AC4">
            <w:pPr>
              <w:jc w:val="center"/>
              <w:rPr>
                <w:b/>
                <w:sz w:val="18"/>
                <w:szCs w:val="18"/>
              </w:rPr>
            </w:pPr>
            <w:r w:rsidRPr="00BB7ABC">
              <w:rPr>
                <w:b/>
                <w:sz w:val="18"/>
                <w:szCs w:val="18"/>
              </w:rPr>
              <w:t>L. p.</w:t>
            </w:r>
          </w:p>
        </w:tc>
        <w:tc>
          <w:tcPr>
            <w:tcW w:w="1412" w:type="dxa"/>
            <w:shd w:val="clear" w:color="auto" w:fill="C5E0B3" w:themeFill="accent6" w:themeFillTint="66"/>
          </w:tcPr>
          <w:p w14:paraId="0D6CCCFE" w14:textId="77777777" w:rsidR="003E2AC4" w:rsidRPr="00BB7ABC" w:rsidRDefault="003E2AC4" w:rsidP="003E2AC4">
            <w:pPr>
              <w:jc w:val="center"/>
              <w:rPr>
                <w:b/>
                <w:sz w:val="18"/>
                <w:szCs w:val="18"/>
              </w:rPr>
            </w:pPr>
            <w:r w:rsidRPr="00BB7ABC">
              <w:rPr>
                <w:b/>
                <w:sz w:val="18"/>
                <w:szCs w:val="18"/>
              </w:rPr>
              <w:t>Kategoria</w:t>
            </w:r>
          </w:p>
        </w:tc>
        <w:tc>
          <w:tcPr>
            <w:tcW w:w="2126" w:type="dxa"/>
            <w:shd w:val="clear" w:color="auto" w:fill="C5E0B3" w:themeFill="accent6" w:themeFillTint="66"/>
          </w:tcPr>
          <w:p w14:paraId="2200DCE7" w14:textId="77777777" w:rsidR="003E2AC4" w:rsidRPr="00BB7ABC" w:rsidRDefault="003E2AC4" w:rsidP="003E2AC4">
            <w:pPr>
              <w:jc w:val="center"/>
              <w:rPr>
                <w:b/>
                <w:sz w:val="18"/>
                <w:szCs w:val="18"/>
              </w:rPr>
            </w:pPr>
            <w:r w:rsidRPr="00BB7ABC">
              <w:rPr>
                <w:b/>
                <w:sz w:val="18"/>
                <w:szCs w:val="18"/>
              </w:rPr>
              <w:t>Nazwa Wymagania Konkursowego</w:t>
            </w:r>
          </w:p>
        </w:tc>
        <w:tc>
          <w:tcPr>
            <w:tcW w:w="2835" w:type="dxa"/>
            <w:shd w:val="clear" w:color="auto" w:fill="C5E0B3" w:themeFill="accent6" w:themeFillTint="66"/>
          </w:tcPr>
          <w:p w14:paraId="16275F57" w14:textId="77777777" w:rsidR="003E2AC4" w:rsidRPr="00BB7ABC" w:rsidRDefault="003E2AC4" w:rsidP="003E2AC4">
            <w:pPr>
              <w:jc w:val="center"/>
              <w:rPr>
                <w:b/>
                <w:sz w:val="18"/>
                <w:szCs w:val="18"/>
              </w:rPr>
            </w:pPr>
            <w:r w:rsidRPr="00BB7ABC">
              <w:rPr>
                <w:b/>
                <w:sz w:val="18"/>
                <w:szCs w:val="18"/>
              </w:rPr>
              <w:t>Opis Wymagania Konkursowego</w:t>
            </w:r>
          </w:p>
        </w:tc>
        <w:tc>
          <w:tcPr>
            <w:tcW w:w="7229" w:type="dxa"/>
            <w:shd w:val="clear" w:color="auto" w:fill="C5E0B3" w:themeFill="accent6" w:themeFillTint="66"/>
          </w:tcPr>
          <w:p w14:paraId="7F8142C6" w14:textId="77777777" w:rsidR="003E2AC4" w:rsidRPr="00BB7ABC" w:rsidRDefault="003E2AC4" w:rsidP="003E2AC4">
            <w:pPr>
              <w:jc w:val="center"/>
              <w:rPr>
                <w:b/>
                <w:sz w:val="18"/>
                <w:szCs w:val="18"/>
              </w:rPr>
            </w:pPr>
            <w:r w:rsidRPr="00BB7ABC">
              <w:rPr>
                <w:b/>
                <w:sz w:val="18"/>
                <w:szCs w:val="18"/>
              </w:rPr>
              <w:t>Metoda liczenia parametru przez Wykonawcę:</w:t>
            </w:r>
          </w:p>
        </w:tc>
        <w:tc>
          <w:tcPr>
            <w:tcW w:w="1365" w:type="dxa"/>
            <w:shd w:val="clear" w:color="auto" w:fill="C5E0B3" w:themeFill="accent6" w:themeFillTint="66"/>
          </w:tcPr>
          <w:p w14:paraId="1CEBB2A6" w14:textId="77777777" w:rsidR="003E2AC4" w:rsidRPr="00BB7ABC" w:rsidRDefault="003E2AC4" w:rsidP="003E2AC4">
            <w:pPr>
              <w:jc w:val="center"/>
              <w:rPr>
                <w:b/>
                <w:sz w:val="18"/>
                <w:szCs w:val="18"/>
              </w:rPr>
            </w:pPr>
            <w:r w:rsidRPr="00BB7ABC">
              <w:rPr>
                <w:b/>
                <w:sz w:val="18"/>
                <w:szCs w:val="18"/>
              </w:rPr>
              <w:t>Dopuszczalna Granica Błędu</w:t>
            </w:r>
          </w:p>
        </w:tc>
      </w:tr>
      <w:tr w:rsidR="003E2AC4" w:rsidRPr="00BB7ABC" w14:paraId="05953F11" w14:textId="77777777" w:rsidTr="00BB7ABC">
        <w:trPr>
          <w:jc w:val="center"/>
        </w:trPr>
        <w:tc>
          <w:tcPr>
            <w:tcW w:w="710" w:type="dxa"/>
            <w:shd w:val="clear" w:color="auto" w:fill="E2EFD9" w:themeFill="accent6" w:themeFillTint="33"/>
          </w:tcPr>
          <w:p w14:paraId="11D3EB0E" w14:textId="77777777" w:rsidR="003E2AC4" w:rsidRPr="00BB7ABC" w:rsidRDefault="003E2AC4" w:rsidP="00643162">
            <w:pPr>
              <w:numPr>
                <w:ilvl w:val="0"/>
                <w:numId w:val="28"/>
              </w:numPr>
              <w:contextualSpacing/>
              <w:rPr>
                <w:sz w:val="18"/>
                <w:szCs w:val="18"/>
              </w:rPr>
            </w:pPr>
          </w:p>
        </w:tc>
        <w:tc>
          <w:tcPr>
            <w:tcW w:w="1412" w:type="dxa"/>
          </w:tcPr>
          <w:p w14:paraId="09ED2FE9" w14:textId="77777777" w:rsidR="003E2AC4" w:rsidRPr="00BB7ABC" w:rsidRDefault="003E2AC4" w:rsidP="003E2AC4">
            <w:pPr>
              <w:rPr>
                <w:b/>
                <w:bCs/>
                <w:sz w:val="18"/>
                <w:szCs w:val="18"/>
              </w:rPr>
            </w:pPr>
            <w:r w:rsidRPr="00BB7ABC">
              <w:rPr>
                <w:b/>
                <w:bCs/>
                <w:sz w:val="18"/>
                <w:szCs w:val="18"/>
              </w:rPr>
              <w:t>Technologia</w:t>
            </w:r>
          </w:p>
        </w:tc>
        <w:tc>
          <w:tcPr>
            <w:tcW w:w="2126" w:type="dxa"/>
          </w:tcPr>
          <w:p w14:paraId="6B53BD7B" w14:textId="77777777" w:rsidR="003E2AC4" w:rsidRPr="00BB7ABC" w:rsidRDefault="003E2AC4" w:rsidP="003E2AC4">
            <w:pPr>
              <w:rPr>
                <w:rFonts w:ascii="Calibri" w:eastAsia="Calibri" w:hAnsi="Calibri" w:cs="Times New Roman"/>
                <w:b/>
                <w:sz w:val="18"/>
                <w:szCs w:val="18"/>
                <w:lang w:eastAsia="pl-PL"/>
              </w:rPr>
            </w:pPr>
            <w:r w:rsidRPr="00BB7ABC">
              <w:rPr>
                <w:rFonts w:ascii="Calibri" w:eastAsia="Calibri" w:hAnsi="Calibri" w:cs="Times New Roman"/>
                <w:b/>
                <w:sz w:val="18"/>
                <w:szCs w:val="18"/>
                <w:lang w:eastAsia="pl-PL"/>
              </w:rPr>
              <w:t>Wydajność produkcji metanu</w:t>
            </w:r>
          </w:p>
        </w:tc>
        <w:tc>
          <w:tcPr>
            <w:tcW w:w="2835" w:type="dxa"/>
          </w:tcPr>
          <w:p w14:paraId="06990E99" w14:textId="77777777" w:rsidR="003E2AC4" w:rsidRPr="00BB7ABC" w:rsidRDefault="003E2AC4" w:rsidP="003E2AC4">
            <w:pPr>
              <w:rPr>
                <w:rFonts w:ascii="Calibri" w:eastAsia="Calibri" w:hAnsi="Calibri" w:cs="Times New Roman"/>
                <w:strike/>
                <w:sz w:val="18"/>
                <w:szCs w:val="18"/>
                <w:lang w:eastAsia="pl-PL"/>
              </w:rPr>
            </w:pPr>
            <w:r w:rsidRPr="00BB7ABC">
              <w:rPr>
                <w:rFonts w:ascii="Calibri" w:eastAsia="Calibri" w:hAnsi="Calibri" w:cs="Times New Roman"/>
                <w:sz w:val="18"/>
                <w:szCs w:val="18"/>
                <w:lang w:eastAsia="pl-PL"/>
              </w:rPr>
              <w:t xml:space="preserve">Celem Przedsięwzięcia jest, aby opracowywana Technologia wykazywała jak najwyższą produkcję metanu w przeliczeniu na jednostkę wprowadzanej suchej masy organicznej wariantu substratowego w warunkach pracy zapewniających dla Biogazowni osiągnięcie produkcji biogazu brutto stanowiącej ekwiwalent </w:t>
            </w:r>
            <w:r w:rsidRPr="00BB7ABC">
              <w:rPr>
                <w:rFonts w:ascii="Calibri" w:eastAsia="Calibri" w:hAnsi="Calibri" w:cs="Times New Roman"/>
                <w:sz w:val="18"/>
                <w:szCs w:val="18"/>
                <w:lang w:eastAsia="pl-PL"/>
              </w:rPr>
              <w:lastRenderedPageBreak/>
              <w:t>mocy elektrycznej 499 kW (w granicy Tolerancji Technologicznej (-5) %) oraz stabilną produkcję biogazu przez co najmniej 8000 godzin w skali roku.</w:t>
            </w:r>
          </w:p>
        </w:tc>
        <w:tc>
          <w:tcPr>
            <w:tcW w:w="7229" w:type="dxa"/>
          </w:tcPr>
          <w:p w14:paraId="38D1C140" w14:textId="77777777" w:rsidR="003E2AC4" w:rsidRPr="00BB7ABC" w:rsidRDefault="003E2AC4" w:rsidP="003E2AC4">
            <w:pPr>
              <w:rPr>
                <w:rFonts w:ascii="Calibri" w:hAnsi="Calibri" w:cs="Segoe UI"/>
                <w:sz w:val="18"/>
                <w:szCs w:val="18"/>
              </w:rPr>
            </w:pPr>
            <w:r w:rsidRPr="00BB7ABC">
              <w:rPr>
                <w:rFonts w:ascii="Calibri" w:eastAsia="Calibri" w:hAnsi="Calibri" w:cs="Calibri"/>
                <w:sz w:val="18"/>
                <w:szCs w:val="18"/>
              </w:rPr>
              <w:lastRenderedPageBreak/>
              <w:t>Parametr konkursowy „Wydajność produkcji metanu” określa dla Demonstratora Technologii produkcję metanu w odniesieniu do łącznej suchej masy organicznej (s.m.o.) zawartej w substratach wprowadzonych do Bioreaktorów w ramach poszczególnych wariantów substratowych (w warunkach stabilnej pracy Demonstratora Technologii).</w:t>
            </w:r>
          </w:p>
          <w:p w14:paraId="61EF7A88" w14:textId="77777777" w:rsidR="003E2AC4" w:rsidRPr="00BB7ABC" w:rsidRDefault="003E2AC4" w:rsidP="003E2AC4">
            <w:pPr>
              <w:rPr>
                <w:sz w:val="18"/>
                <w:szCs w:val="18"/>
              </w:rPr>
            </w:pPr>
            <w:r w:rsidRPr="00BB7ABC">
              <w:rPr>
                <w:rFonts w:ascii="Segoe UI" w:eastAsia="Segoe UI" w:hAnsi="Segoe UI" w:cs="Segoe UI"/>
                <w:sz w:val="18"/>
                <w:szCs w:val="18"/>
              </w:rPr>
              <w:t xml:space="preserve"> </w:t>
            </w:r>
          </w:p>
          <w:p w14:paraId="3B3C9BC8" w14:textId="77777777" w:rsidR="003E2AC4" w:rsidRPr="00BB7ABC" w:rsidRDefault="003E2AC4" w:rsidP="003E2AC4">
            <w:pPr>
              <w:rPr>
                <w:rFonts w:ascii="Calibri" w:eastAsia="Calibri" w:hAnsi="Calibri" w:cs="Calibri"/>
                <w:sz w:val="18"/>
                <w:szCs w:val="18"/>
              </w:rPr>
            </w:pPr>
            <w:r w:rsidRPr="00BB7ABC">
              <w:rPr>
                <w:rFonts w:ascii="Calibri" w:eastAsia="Calibri" w:hAnsi="Calibri" w:cs="Calibri"/>
                <w:sz w:val="18"/>
                <w:szCs w:val="18"/>
              </w:rPr>
              <w:t>„Wydajność produkcji metanu” jest liczona zgodnie z następującym opisem:</w:t>
            </w:r>
          </w:p>
          <w:p w14:paraId="3B043521" w14:textId="2DF93050" w:rsidR="003E2AC4" w:rsidRPr="00F9455F" w:rsidRDefault="003E2AC4" w:rsidP="00643162">
            <w:pPr>
              <w:numPr>
                <w:ilvl w:val="0"/>
                <w:numId w:val="25"/>
              </w:numPr>
              <w:contextualSpacing/>
              <w:rPr>
                <w:rFonts w:eastAsiaTheme="minorEastAsia"/>
                <w:sz w:val="18"/>
                <w:szCs w:val="18"/>
              </w:rPr>
            </w:pPr>
            <w:r w:rsidRPr="00BB7ABC">
              <w:rPr>
                <w:sz w:val="18"/>
                <w:szCs w:val="18"/>
              </w:rPr>
              <w:t xml:space="preserve">„Wydajność produkcji metanu” na tonę suchej masy organicznej oblicza się jako ilość metanu produkowanego z każdego z ośmiu wariantów substratowych (opisanych w Załączniku nr 7 do Regulaminu) w przeliczeniu na ilość wprowadzanej suchej masy organicznej danego wariantu substratowego (wzór wskazano poniżej). Zamawiający </w:t>
            </w:r>
            <w:r w:rsidRPr="00BB7ABC">
              <w:rPr>
                <w:sz w:val="18"/>
                <w:szCs w:val="18"/>
              </w:rPr>
              <w:lastRenderedPageBreak/>
              <w:t>wymaga określenia wydajności produkcji metanu osobno dla każdego z ośmiu wariantów substratowych określonych w Załączniku nr 7 (osiem wartości) z dokładnością do 1 m</w:t>
            </w:r>
            <w:r w:rsidRPr="00BB7ABC">
              <w:rPr>
                <w:sz w:val="18"/>
                <w:szCs w:val="18"/>
                <w:vertAlign w:val="superscript"/>
              </w:rPr>
              <w:t xml:space="preserve">3 </w:t>
            </w:r>
            <w:r w:rsidRPr="00BB7ABC">
              <w:rPr>
                <w:sz w:val="18"/>
                <w:szCs w:val="18"/>
              </w:rPr>
              <w:t>stosując oznaczenie PCH</w:t>
            </w:r>
            <w:r w:rsidRPr="00BB7ABC">
              <w:rPr>
                <w:sz w:val="18"/>
                <w:szCs w:val="18"/>
                <w:vertAlign w:val="subscript"/>
              </w:rPr>
              <w:t xml:space="preserve">4 Wx </w:t>
            </w:r>
            <w:r w:rsidRPr="00BB7ABC">
              <w:rPr>
                <w:sz w:val="18"/>
                <w:szCs w:val="18"/>
              </w:rPr>
              <w:t>[Nm</w:t>
            </w:r>
            <w:r w:rsidRPr="00BB7ABC">
              <w:rPr>
                <w:sz w:val="18"/>
                <w:szCs w:val="18"/>
                <w:vertAlign w:val="superscript"/>
              </w:rPr>
              <w:t>3</w:t>
            </w:r>
            <w:r w:rsidRPr="00BB7ABC">
              <w:rPr>
                <w:sz w:val="18"/>
                <w:szCs w:val="18"/>
              </w:rPr>
              <w:t>/t s.m.o.]. Określone przez Wykonawcę wartości wydajności produkcji metanu, są celem, który Wykonawca w ramach realizacji Przedsięwzięcia i opracowywanej Technologii musi uzyskać (lub polepszyć).</w:t>
            </w:r>
          </w:p>
          <w:p w14:paraId="0EDB2DB8" w14:textId="4F6431AD" w:rsidR="003E2AC4" w:rsidRPr="00BB7ABC" w:rsidRDefault="00BB7ABC" w:rsidP="00BB7ABC">
            <w:pPr>
              <w:spacing w:line="257" w:lineRule="auto"/>
              <w:rPr>
                <w:rFonts w:ascii="Calibri" w:eastAsia="Calibri" w:hAnsi="Calibri" w:cs="Times New Roman"/>
                <w:i/>
                <w:sz w:val="18"/>
                <w:szCs w:val="18"/>
                <w:lang w:eastAsia="pl-PL"/>
              </w:rPr>
            </w:pPr>
            <w:r>
              <w:rPr>
                <w:i/>
                <w:iCs/>
                <w:sz w:val="18"/>
                <w:szCs w:val="18"/>
              </w:rPr>
              <w:t xml:space="preserve"> </w:t>
            </w:r>
          </w:p>
          <w:p w14:paraId="0975B02F" w14:textId="77777777" w:rsidR="003E2AC4" w:rsidRPr="00BB7ABC" w:rsidRDefault="00B6659B" w:rsidP="003E2AC4">
            <w:pPr>
              <w:contextualSpacing/>
              <w:rPr>
                <w:rFonts w:ascii="Calibri" w:eastAsia="Calibri" w:hAnsi="Calibri" w:cs="Times New Roman"/>
                <w:i/>
                <w:sz w:val="18"/>
                <w:szCs w:val="18"/>
                <w:lang w:eastAsia="pl-PL"/>
              </w:rPr>
            </w:pPr>
            <m:oMathPara>
              <m:oMath>
                <m:sSub>
                  <m:sSubPr>
                    <m:ctrlPr>
                      <w:rPr>
                        <w:rFonts w:ascii="Cambria Math" w:eastAsia="Calibri" w:hAnsi="Cambria Math" w:cs="Times New Roman"/>
                        <w:i/>
                        <w:sz w:val="18"/>
                        <w:szCs w:val="18"/>
                        <w:lang w:eastAsia="pl-PL"/>
                      </w:rPr>
                    </m:ctrlPr>
                  </m:sSubPr>
                  <m:e>
                    <m:r>
                      <w:rPr>
                        <w:rFonts w:ascii="Cambria Math" w:eastAsia="Calibri" w:hAnsi="Cambria Math" w:cs="Times New Roman"/>
                        <w:sz w:val="18"/>
                        <w:szCs w:val="18"/>
                        <w:lang w:eastAsia="pl-PL"/>
                      </w:rPr>
                      <m:t>PCH</m:t>
                    </m:r>
                  </m:e>
                  <m:sub>
                    <m:r>
                      <w:rPr>
                        <w:rFonts w:ascii="Cambria Math" w:eastAsia="Calibri" w:hAnsi="Cambria Math" w:cs="Times New Roman"/>
                        <w:sz w:val="18"/>
                        <w:szCs w:val="18"/>
                        <w:lang w:eastAsia="pl-PL"/>
                      </w:rPr>
                      <m:t>4 Wx</m:t>
                    </m:r>
                  </m:sub>
                </m:sSub>
                <m:r>
                  <w:rPr>
                    <w:rFonts w:ascii="Cambria Math" w:eastAsia="Calibri" w:hAnsi="Cambria Math" w:cs="Times New Roman"/>
                    <w:sz w:val="18"/>
                    <w:szCs w:val="18"/>
                    <w:lang w:eastAsia="pl-PL"/>
                  </w:rPr>
                  <m:t>=</m:t>
                </m:r>
                <m:f>
                  <m:fPr>
                    <m:ctrlPr>
                      <w:rPr>
                        <w:rFonts w:ascii="Cambria Math" w:eastAsia="Calibri" w:hAnsi="Cambria Math" w:cs="Times New Roman"/>
                        <w:i/>
                        <w:sz w:val="18"/>
                        <w:szCs w:val="18"/>
                        <w:lang w:eastAsia="pl-PL"/>
                      </w:rPr>
                    </m:ctrlPr>
                  </m:fPr>
                  <m:num>
                    <m:sSub>
                      <m:sSubPr>
                        <m:ctrlPr>
                          <w:rPr>
                            <w:rFonts w:ascii="Cambria Math" w:eastAsia="Calibri" w:hAnsi="Cambria Math" w:cs="Times New Roman"/>
                            <w:i/>
                            <w:sz w:val="18"/>
                            <w:szCs w:val="18"/>
                            <w:lang w:eastAsia="pl-PL"/>
                          </w:rPr>
                        </m:ctrlPr>
                      </m:sSubPr>
                      <m:e>
                        <m:r>
                          <w:rPr>
                            <w:rFonts w:ascii="Cambria Math" w:eastAsia="Calibri" w:hAnsi="Cambria Math" w:cs="Times New Roman"/>
                            <w:sz w:val="18"/>
                            <w:szCs w:val="18"/>
                            <w:lang w:eastAsia="pl-PL"/>
                          </w:rPr>
                          <m:t>V</m:t>
                        </m:r>
                      </m:e>
                      <m:sub>
                        <m:r>
                          <w:rPr>
                            <w:rFonts w:ascii="Cambria Math" w:eastAsia="Calibri" w:hAnsi="Cambria Math" w:cs="Times New Roman"/>
                            <w:sz w:val="18"/>
                            <w:szCs w:val="18"/>
                            <w:lang w:eastAsia="pl-PL"/>
                          </w:rPr>
                          <m:t>d Wx</m:t>
                        </m:r>
                      </m:sub>
                    </m:sSub>
                  </m:num>
                  <m:den>
                    <m:sSub>
                      <m:sSubPr>
                        <m:ctrlPr>
                          <w:rPr>
                            <w:rFonts w:ascii="Cambria Math" w:eastAsia="Calibri" w:hAnsi="Cambria Math" w:cs="Times New Roman"/>
                            <w:i/>
                            <w:sz w:val="18"/>
                            <w:szCs w:val="18"/>
                            <w:lang w:eastAsia="pl-PL"/>
                          </w:rPr>
                        </m:ctrlPr>
                      </m:sSubPr>
                      <m:e>
                        <m:r>
                          <w:rPr>
                            <w:rFonts w:ascii="Cambria Math" w:eastAsia="Calibri" w:hAnsi="Cambria Math" w:cs="Times New Roman"/>
                            <w:sz w:val="18"/>
                            <w:szCs w:val="18"/>
                            <w:lang w:eastAsia="pl-PL"/>
                          </w:rPr>
                          <m:t>smo</m:t>
                        </m:r>
                      </m:e>
                      <m:sub>
                        <m:r>
                          <w:rPr>
                            <w:rFonts w:ascii="Cambria Math" w:eastAsia="Calibri" w:hAnsi="Cambria Math" w:cs="Times New Roman"/>
                            <w:sz w:val="18"/>
                            <w:szCs w:val="18"/>
                            <w:lang w:eastAsia="pl-PL"/>
                          </w:rPr>
                          <m:t>Wx</m:t>
                        </m:r>
                      </m:sub>
                    </m:sSub>
                  </m:den>
                </m:f>
                <m:r>
                  <w:rPr>
                    <w:rFonts w:ascii="Cambria Math" w:eastAsia="Calibri" w:hAnsi="Cambria Math" w:cs="Times New Roman"/>
                    <w:sz w:val="18"/>
                    <w:szCs w:val="18"/>
                    <w:lang w:eastAsia="pl-PL"/>
                  </w:rPr>
                  <m:t xml:space="preserve"> </m:t>
                </m:r>
                <m:d>
                  <m:dPr>
                    <m:begChr m:val="["/>
                    <m:endChr m:val="]"/>
                    <m:ctrlPr>
                      <w:rPr>
                        <w:rFonts w:ascii="Cambria Math" w:eastAsia="Calibri" w:hAnsi="Cambria Math" w:cs="Times New Roman"/>
                        <w:i/>
                        <w:sz w:val="18"/>
                        <w:szCs w:val="18"/>
                        <w:lang w:eastAsia="pl-PL"/>
                      </w:rPr>
                    </m:ctrlPr>
                  </m:dPr>
                  <m:e>
                    <m:f>
                      <m:fPr>
                        <m:ctrlPr>
                          <w:rPr>
                            <w:rFonts w:ascii="Cambria Math" w:eastAsia="Calibri" w:hAnsi="Cambria Math" w:cs="Times New Roman"/>
                            <w:i/>
                            <w:sz w:val="18"/>
                            <w:szCs w:val="18"/>
                            <w:lang w:eastAsia="pl-PL"/>
                          </w:rPr>
                        </m:ctrlPr>
                      </m:fPr>
                      <m:num>
                        <m:r>
                          <w:rPr>
                            <w:rFonts w:ascii="Cambria Math" w:eastAsia="Calibri" w:hAnsi="Cambria Math" w:cs="Times New Roman"/>
                            <w:sz w:val="18"/>
                            <w:szCs w:val="18"/>
                            <w:lang w:eastAsia="pl-PL"/>
                          </w:rPr>
                          <m:t>N</m:t>
                        </m:r>
                        <m:sSup>
                          <m:sSupPr>
                            <m:ctrlPr>
                              <w:rPr>
                                <w:rFonts w:ascii="Cambria Math" w:eastAsia="Calibri" w:hAnsi="Cambria Math" w:cs="Times New Roman"/>
                                <w:i/>
                                <w:sz w:val="18"/>
                                <w:szCs w:val="18"/>
                                <w:lang w:eastAsia="pl-PL"/>
                              </w:rPr>
                            </m:ctrlPr>
                          </m:sSupPr>
                          <m:e>
                            <m:r>
                              <w:rPr>
                                <w:rFonts w:ascii="Cambria Math" w:eastAsia="Calibri" w:hAnsi="Cambria Math" w:cs="Times New Roman"/>
                                <w:sz w:val="18"/>
                                <w:szCs w:val="18"/>
                                <w:lang w:eastAsia="pl-PL"/>
                              </w:rPr>
                              <m:t>m</m:t>
                            </m:r>
                          </m:e>
                          <m:sup>
                            <m:r>
                              <w:rPr>
                                <w:rFonts w:ascii="Cambria Math" w:eastAsia="Calibri" w:hAnsi="Cambria Math" w:cs="Times New Roman"/>
                                <w:sz w:val="18"/>
                                <w:szCs w:val="18"/>
                                <w:lang w:eastAsia="pl-PL"/>
                              </w:rPr>
                              <m:t>3</m:t>
                            </m:r>
                          </m:sup>
                        </m:sSup>
                      </m:num>
                      <m:den>
                        <m:r>
                          <w:rPr>
                            <w:rFonts w:ascii="Cambria Math" w:eastAsia="Calibri" w:hAnsi="Cambria Math" w:cs="Times New Roman"/>
                            <w:sz w:val="18"/>
                            <w:szCs w:val="18"/>
                            <w:lang w:eastAsia="pl-PL"/>
                          </w:rPr>
                          <m:t>t smo</m:t>
                        </m:r>
                      </m:den>
                    </m:f>
                  </m:e>
                </m:d>
              </m:oMath>
            </m:oMathPara>
          </w:p>
          <w:p w14:paraId="7DDF3FA7" w14:textId="4BBF27CE" w:rsidR="003E2AC4" w:rsidRPr="00BB7ABC" w:rsidRDefault="003E2AC4" w:rsidP="003E2AC4">
            <w:pPr>
              <w:spacing w:line="257" w:lineRule="auto"/>
              <w:rPr>
                <w:i/>
                <w:iCs/>
                <w:sz w:val="18"/>
                <w:szCs w:val="18"/>
              </w:rPr>
            </w:pPr>
          </w:p>
          <w:p w14:paraId="7899E5D3" w14:textId="77777777" w:rsidR="003E2AC4" w:rsidRPr="00BB7ABC" w:rsidRDefault="003E2AC4" w:rsidP="003E2AC4">
            <w:pPr>
              <w:rPr>
                <w:rFonts w:ascii="Calibri" w:eastAsia="Calibri" w:hAnsi="Calibri" w:cs="Calibri"/>
                <w:sz w:val="18"/>
                <w:szCs w:val="18"/>
              </w:rPr>
            </w:pPr>
            <w:r w:rsidRPr="00BB7ABC">
              <w:rPr>
                <w:rFonts w:ascii="Calibri" w:eastAsia="Calibri" w:hAnsi="Calibri" w:cs="Calibri"/>
                <w:i/>
                <w:iCs/>
                <w:sz w:val="18"/>
                <w:szCs w:val="18"/>
              </w:rPr>
              <w:t>PCH</w:t>
            </w:r>
            <w:r w:rsidRPr="00BB7ABC">
              <w:rPr>
                <w:rFonts w:ascii="Calibri" w:eastAsia="Calibri" w:hAnsi="Calibri" w:cs="Calibri"/>
                <w:i/>
                <w:iCs/>
                <w:sz w:val="18"/>
                <w:szCs w:val="18"/>
                <w:vertAlign w:val="subscript"/>
              </w:rPr>
              <w:t>4 Wx</w:t>
            </w:r>
            <w:r w:rsidRPr="00BB7ABC">
              <w:rPr>
                <w:rFonts w:ascii="Calibri" w:eastAsia="Calibri" w:hAnsi="Calibri" w:cs="Calibri"/>
                <w:sz w:val="18"/>
                <w:szCs w:val="18"/>
              </w:rPr>
              <w:t xml:space="preserve"> - oznacza deklarowaną średnią objętość metanu produkowanego na tonę wprowadzonej suchej masy organicznej (s.m.o.) w ramach wariantu substratowego Wx [Nm</w:t>
            </w:r>
            <w:r w:rsidRPr="00BB7ABC">
              <w:rPr>
                <w:rFonts w:ascii="Calibri" w:eastAsia="Calibri" w:hAnsi="Calibri" w:cs="Calibri"/>
                <w:sz w:val="18"/>
                <w:szCs w:val="18"/>
                <w:vertAlign w:val="superscript"/>
              </w:rPr>
              <w:t>3</w:t>
            </w:r>
            <w:r w:rsidRPr="00BB7ABC">
              <w:rPr>
                <w:rFonts w:ascii="Calibri" w:eastAsia="Calibri" w:hAnsi="Calibri" w:cs="Calibri"/>
                <w:sz w:val="18"/>
                <w:szCs w:val="18"/>
              </w:rPr>
              <w:t>/t s.m.o.],</w:t>
            </w:r>
          </w:p>
          <w:p w14:paraId="4312BFAC" w14:textId="77777777" w:rsidR="003E2AC4" w:rsidRPr="00BB7ABC" w:rsidRDefault="003E2AC4" w:rsidP="003E2AC4">
            <w:pPr>
              <w:rPr>
                <w:rFonts w:ascii="Calibri" w:eastAsia="Calibri" w:hAnsi="Calibri" w:cs="Calibri"/>
                <w:sz w:val="18"/>
                <w:szCs w:val="18"/>
              </w:rPr>
            </w:pPr>
            <w:r w:rsidRPr="00BB7ABC">
              <w:rPr>
                <w:rFonts w:ascii="Calibri" w:eastAsia="Calibri" w:hAnsi="Calibri" w:cs="Calibri"/>
                <w:sz w:val="18"/>
                <w:szCs w:val="18"/>
              </w:rPr>
              <w:t xml:space="preserve"> </w:t>
            </w:r>
          </w:p>
          <w:p w14:paraId="414FF23D" w14:textId="77777777" w:rsidR="003E2AC4" w:rsidRPr="00BB7ABC" w:rsidRDefault="003E2AC4" w:rsidP="003E2AC4">
            <w:pPr>
              <w:rPr>
                <w:rFonts w:ascii="Calibri" w:eastAsia="Calibri" w:hAnsi="Calibri" w:cs="Calibri"/>
                <w:sz w:val="18"/>
                <w:szCs w:val="18"/>
              </w:rPr>
            </w:pPr>
            <w:r w:rsidRPr="00BB7ABC">
              <w:rPr>
                <w:rFonts w:ascii="Calibri" w:eastAsia="Calibri" w:hAnsi="Calibri" w:cs="Calibri"/>
                <w:i/>
                <w:iCs/>
                <w:sz w:val="18"/>
                <w:szCs w:val="18"/>
              </w:rPr>
              <w:t>V</w:t>
            </w:r>
            <w:r w:rsidRPr="00BB7ABC">
              <w:rPr>
                <w:rFonts w:ascii="Calibri" w:eastAsia="Calibri" w:hAnsi="Calibri" w:cs="Calibri"/>
                <w:i/>
                <w:iCs/>
                <w:sz w:val="18"/>
                <w:szCs w:val="18"/>
                <w:vertAlign w:val="subscript"/>
              </w:rPr>
              <w:t>d Wx</w:t>
            </w:r>
            <w:r w:rsidRPr="00BB7ABC">
              <w:rPr>
                <w:rFonts w:ascii="Calibri" w:eastAsia="Calibri" w:hAnsi="Calibri" w:cs="Calibri"/>
                <w:sz w:val="18"/>
                <w:szCs w:val="18"/>
                <w:vertAlign w:val="subscript"/>
              </w:rPr>
              <w:t xml:space="preserve"> </w:t>
            </w:r>
            <w:r w:rsidRPr="00BB7ABC">
              <w:rPr>
                <w:rFonts w:ascii="Calibri" w:eastAsia="Calibri" w:hAnsi="Calibri" w:cs="Calibri"/>
                <w:sz w:val="18"/>
                <w:szCs w:val="18"/>
              </w:rPr>
              <w:t>- oznacza objętość metanu wytwarzanego w z wariantu substratowego Wx [Nm</w:t>
            </w:r>
            <w:r w:rsidRPr="00BB7ABC">
              <w:rPr>
                <w:rFonts w:ascii="Calibri" w:eastAsia="Calibri" w:hAnsi="Calibri" w:cs="Calibri"/>
                <w:sz w:val="18"/>
                <w:szCs w:val="18"/>
                <w:vertAlign w:val="superscript"/>
              </w:rPr>
              <w:t>3</w:t>
            </w:r>
            <w:r w:rsidRPr="00BB7ABC">
              <w:rPr>
                <w:rFonts w:ascii="Calibri" w:eastAsia="Calibri" w:hAnsi="Calibri" w:cs="Calibri"/>
                <w:sz w:val="18"/>
                <w:szCs w:val="18"/>
              </w:rPr>
              <w:t>/d],</w:t>
            </w:r>
          </w:p>
          <w:p w14:paraId="330CF650" w14:textId="77777777" w:rsidR="003E2AC4" w:rsidRPr="00BB7ABC" w:rsidRDefault="003E2AC4" w:rsidP="003E2AC4">
            <w:pPr>
              <w:rPr>
                <w:sz w:val="18"/>
                <w:szCs w:val="18"/>
              </w:rPr>
            </w:pPr>
          </w:p>
          <w:p w14:paraId="135220F9"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t>smo</w:t>
            </w:r>
            <w:r w:rsidRPr="00BB7ABC">
              <w:rPr>
                <w:rFonts w:ascii="Calibri" w:eastAsia="Calibri" w:hAnsi="Calibri" w:cs="Calibri"/>
                <w:i/>
                <w:iCs/>
                <w:sz w:val="18"/>
                <w:szCs w:val="18"/>
                <w:vertAlign w:val="subscript"/>
              </w:rPr>
              <w:t>Wx</w:t>
            </w:r>
            <w:r w:rsidRPr="00BB7ABC">
              <w:rPr>
                <w:rFonts w:ascii="Calibri" w:eastAsia="Calibri" w:hAnsi="Calibri" w:cs="Calibri"/>
                <w:sz w:val="18"/>
                <w:szCs w:val="18"/>
              </w:rPr>
              <w:t xml:space="preserve"> – łączna ilość suchej masy organicznej wszystkich substratów wprowadzanych do reaktora [t s.m.o./d] w ramach wariantu substratowego Wx. </w:t>
            </w:r>
          </w:p>
          <w:p w14:paraId="50C7B5FD" w14:textId="77777777" w:rsidR="003E2AC4" w:rsidRPr="00BB7ABC" w:rsidRDefault="003E2AC4" w:rsidP="003E2AC4">
            <w:pPr>
              <w:rPr>
                <w:sz w:val="18"/>
                <w:szCs w:val="18"/>
              </w:rPr>
            </w:pPr>
            <w:r w:rsidRPr="00BB7ABC">
              <w:rPr>
                <w:rFonts w:ascii="Calibri" w:eastAsia="Calibri" w:hAnsi="Calibri" w:cs="Calibri"/>
                <w:sz w:val="18"/>
                <w:szCs w:val="18"/>
              </w:rPr>
              <w:t xml:space="preserve"> </w:t>
            </w:r>
          </w:p>
          <w:p w14:paraId="189D9A55" w14:textId="77777777" w:rsidR="003E2AC4" w:rsidRPr="00BB7ABC" w:rsidRDefault="003E2AC4" w:rsidP="003E2AC4">
            <w:pPr>
              <w:spacing w:line="257" w:lineRule="auto"/>
              <w:rPr>
                <w:iCs/>
                <w:sz w:val="18"/>
                <w:szCs w:val="18"/>
              </w:rPr>
            </w:pPr>
            <w:r w:rsidRPr="00BB7ABC">
              <w:rPr>
                <w:iCs/>
                <w:sz w:val="18"/>
                <w:szCs w:val="18"/>
              </w:rPr>
              <w:t xml:space="preserve"> oraz</w:t>
            </w:r>
          </w:p>
          <w:p w14:paraId="7136662C" w14:textId="77777777" w:rsidR="003E2AC4" w:rsidRPr="00BB7ABC" w:rsidRDefault="003E2AC4" w:rsidP="003E2AC4">
            <w:pPr>
              <w:spacing w:line="257" w:lineRule="auto"/>
              <w:rPr>
                <w:i/>
                <w:iCs/>
                <w:sz w:val="18"/>
                <w:szCs w:val="18"/>
              </w:rPr>
            </w:pPr>
          </w:p>
          <w:p w14:paraId="4EFAA822" w14:textId="77777777" w:rsidR="003E2AC4" w:rsidRPr="00BB7ABC" w:rsidRDefault="003E2AC4" w:rsidP="003E2AC4">
            <w:pPr>
              <w:spacing w:line="257" w:lineRule="auto"/>
              <w:rPr>
                <w:i/>
                <w:iCs/>
                <w:sz w:val="18"/>
                <w:szCs w:val="18"/>
              </w:rPr>
            </w:pPr>
            <w:r w:rsidRPr="00BB7ABC">
              <w:rPr>
                <w:i/>
                <w:iCs/>
                <w:sz w:val="18"/>
                <w:szCs w:val="18"/>
              </w:rPr>
              <w:t>Obliczenie łącznej suchej masy organicznej dla wariantu substratowego Wx:</w:t>
            </w:r>
          </w:p>
          <w:p w14:paraId="01110DD3" w14:textId="77777777" w:rsidR="003E2AC4" w:rsidRPr="00BB7ABC" w:rsidRDefault="003E2AC4" w:rsidP="003E2AC4">
            <w:pPr>
              <w:spacing w:line="276" w:lineRule="auto"/>
              <w:ind w:left="393"/>
              <w:contextualSpacing/>
              <w:rPr>
                <w:rFonts w:eastAsia="Calibri"/>
                <w:sz w:val="18"/>
                <w:szCs w:val="18"/>
                <w:lang w:eastAsia="pl-PL" w:bidi="fa-IR"/>
              </w:rPr>
            </w:pPr>
            <w:r w:rsidRPr="00BB7ABC">
              <w:rPr>
                <w:sz w:val="18"/>
                <w:szCs w:val="18"/>
              </w:rPr>
              <w:t xml:space="preserve"> </w:t>
            </w:r>
            <m:oMath>
              <m:r>
                <m:rPr>
                  <m:sty m:val="p"/>
                </m:rPr>
                <w:rPr>
                  <w:rFonts w:ascii="Cambria Math" w:eastAsia="Calibri" w:hAnsi="Cambria Math"/>
                  <w:sz w:val="18"/>
                  <w:szCs w:val="18"/>
                  <w:lang w:eastAsia="pl-PL" w:bidi="fa-IR"/>
                </w:rPr>
                <w:br/>
              </m:r>
            </m:oMath>
            <m:oMathPara>
              <m:oMath>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smo</m:t>
                    </m:r>
                  </m:e>
                  <m:sub>
                    <m:r>
                      <w:rPr>
                        <w:rFonts w:ascii="Cambria Math" w:eastAsia="Calibri" w:hAnsi="Cambria Math"/>
                        <w:sz w:val="18"/>
                        <w:szCs w:val="18"/>
                        <w:lang w:eastAsia="pl-PL" w:bidi="fa-IR"/>
                      </w:rPr>
                      <m:t xml:space="preserve"> Wx</m:t>
                    </m:r>
                  </m:sub>
                </m:sSub>
                <m:r>
                  <w:rPr>
                    <w:rFonts w:ascii="Cambria Math" w:eastAsia="Calibri" w:hAnsi="Cambria Math"/>
                    <w:sz w:val="18"/>
                    <w:szCs w:val="18"/>
                    <w:lang w:eastAsia="pl-PL" w:bidi="fa-IR"/>
                  </w:rPr>
                  <m:t>=</m:t>
                </m:r>
                <m:f>
                  <m:fPr>
                    <m:ctrlPr>
                      <w:rPr>
                        <w:rFonts w:ascii="Cambria Math" w:eastAsia="Calibri" w:hAnsi="Cambria Math"/>
                        <w:i/>
                        <w:sz w:val="18"/>
                        <w:szCs w:val="18"/>
                        <w:lang w:eastAsia="pl-PL" w:bidi="fa-IR"/>
                      </w:rPr>
                    </m:ctrlPr>
                  </m:fPr>
                  <m:num>
                    <m:nary>
                      <m:naryPr>
                        <m:chr m:val="∑"/>
                        <m:limLoc m:val="undOvr"/>
                        <m:ctrlPr>
                          <w:rPr>
                            <w:rFonts w:ascii="Cambria Math" w:eastAsia="Calibri" w:hAnsi="Cambria Math"/>
                            <w:i/>
                            <w:sz w:val="18"/>
                            <w:szCs w:val="18"/>
                            <w:lang w:eastAsia="pl-PL" w:bidi="fa-IR"/>
                          </w:rPr>
                        </m:ctrlPr>
                      </m:naryPr>
                      <m:sub>
                        <m:r>
                          <w:rPr>
                            <w:rFonts w:ascii="Cambria Math" w:eastAsia="Calibri" w:hAnsi="Cambria Math"/>
                            <w:sz w:val="18"/>
                            <w:szCs w:val="18"/>
                            <w:lang w:eastAsia="pl-PL" w:bidi="fa-IR"/>
                          </w:rPr>
                          <m:t>i=1</m:t>
                        </m:r>
                      </m:sub>
                      <m:sup>
                        <m:r>
                          <w:rPr>
                            <w:rFonts w:ascii="Cambria Math" w:eastAsia="Calibri" w:hAnsi="Cambria Math"/>
                            <w:sz w:val="18"/>
                            <w:szCs w:val="18"/>
                            <w:lang w:eastAsia="pl-PL" w:bidi="fa-IR"/>
                          </w:rPr>
                          <m:t>n</m:t>
                        </m:r>
                      </m:sup>
                      <m:e>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m</m:t>
                            </m:r>
                          </m:e>
                          <m:sub>
                            <m:r>
                              <w:rPr>
                                <w:rFonts w:ascii="Cambria Math" w:eastAsia="Calibri" w:hAnsi="Cambria Math"/>
                                <w:sz w:val="18"/>
                                <w:szCs w:val="18"/>
                                <w:lang w:eastAsia="pl-PL" w:bidi="fa-IR"/>
                              </w:rPr>
                              <m:t>i</m:t>
                            </m:r>
                          </m:sub>
                        </m:sSub>
                        <m:r>
                          <w:rPr>
                            <w:rFonts w:ascii="Cambria Math" w:eastAsia="Calibri" w:hAnsi="Cambria Math"/>
                            <w:sz w:val="18"/>
                            <w:szCs w:val="18"/>
                            <w:lang w:eastAsia="pl-PL" w:bidi="fa-IR"/>
                          </w:rPr>
                          <m:t>∙</m:t>
                        </m:r>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sm</m:t>
                            </m:r>
                          </m:e>
                          <m:sub>
                            <m:r>
                              <w:rPr>
                                <w:rFonts w:ascii="Cambria Math" w:eastAsia="Calibri" w:hAnsi="Cambria Math"/>
                                <w:sz w:val="18"/>
                                <w:szCs w:val="18"/>
                                <w:lang w:eastAsia="pl-PL" w:bidi="fa-IR"/>
                              </w:rPr>
                              <m:t>i</m:t>
                            </m:r>
                          </m:sub>
                        </m:sSub>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∙smo</m:t>
                            </m:r>
                          </m:e>
                          <m:sub>
                            <m:r>
                              <w:rPr>
                                <w:rFonts w:ascii="Cambria Math" w:eastAsia="Calibri" w:hAnsi="Cambria Math"/>
                                <w:sz w:val="18"/>
                                <w:szCs w:val="18"/>
                                <w:lang w:eastAsia="pl-PL" w:bidi="fa-IR"/>
                              </w:rPr>
                              <m:t>i</m:t>
                            </m:r>
                          </m:sub>
                        </m:sSub>
                      </m:e>
                    </m:nary>
                  </m:num>
                  <m:den>
                    <m:r>
                      <w:rPr>
                        <w:rFonts w:ascii="Cambria Math" w:eastAsia="Calibri" w:hAnsi="Cambria Math"/>
                        <w:sz w:val="18"/>
                        <w:szCs w:val="18"/>
                        <w:lang w:eastAsia="pl-PL" w:bidi="fa-IR"/>
                      </w:rPr>
                      <m:t>1 d</m:t>
                    </m:r>
                  </m:den>
                </m:f>
                <m:r>
                  <w:rPr>
                    <w:rFonts w:ascii="Cambria Math" w:eastAsia="Calibri" w:hAnsi="Cambria Math"/>
                    <w:sz w:val="18"/>
                    <w:szCs w:val="18"/>
                    <w:lang w:eastAsia="pl-PL" w:bidi="fa-IR"/>
                  </w:rPr>
                  <m:t xml:space="preserve"> </m:t>
                </m:r>
                <m:d>
                  <m:dPr>
                    <m:begChr m:val="["/>
                    <m:endChr m:val="]"/>
                    <m:ctrlPr>
                      <w:rPr>
                        <w:rFonts w:ascii="Cambria Math" w:eastAsia="Calibri" w:hAnsi="Cambria Math"/>
                        <w:i/>
                        <w:sz w:val="18"/>
                        <w:szCs w:val="18"/>
                        <w:lang w:eastAsia="pl-PL" w:bidi="fa-IR"/>
                      </w:rPr>
                    </m:ctrlPr>
                  </m:dPr>
                  <m:e>
                    <m:f>
                      <m:fPr>
                        <m:ctrlPr>
                          <w:rPr>
                            <w:rFonts w:ascii="Cambria Math" w:eastAsia="Calibri" w:hAnsi="Cambria Math"/>
                            <w:i/>
                            <w:sz w:val="18"/>
                            <w:szCs w:val="18"/>
                            <w:lang w:eastAsia="pl-PL" w:bidi="fa-IR"/>
                          </w:rPr>
                        </m:ctrlPr>
                      </m:fPr>
                      <m:num>
                        <m:r>
                          <w:rPr>
                            <w:rFonts w:ascii="Cambria Math" w:eastAsia="Calibri" w:hAnsi="Cambria Math"/>
                            <w:sz w:val="18"/>
                            <w:szCs w:val="18"/>
                            <w:lang w:eastAsia="pl-PL" w:bidi="fa-IR"/>
                          </w:rPr>
                          <m:t>t smo</m:t>
                        </m:r>
                      </m:num>
                      <m:den>
                        <m:r>
                          <w:rPr>
                            <w:rFonts w:ascii="Cambria Math" w:eastAsia="Calibri" w:hAnsi="Cambria Math"/>
                            <w:sz w:val="18"/>
                            <w:szCs w:val="18"/>
                            <w:lang w:eastAsia="pl-PL" w:bidi="fa-IR"/>
                          </w:rPr>
                          <m:t>d</m:t>
                        </m:r>
                      </m:den>
                    </m:f>
                  </m:e>
                </m:d>
              </m:oMath>
            </m:oMathPara>
          </w:p>
          <w:p w14:paraId="064C1998" w14:textId="77777777" w:rsidR="003E2AC4" w:rsidRPr="00BB7ABC" w:rsidRDefault="003E2AC4" w:rsidP="003E2AC4">
            <w:pPr>
              <w:spacing w:line="276" w:lineRule="auto"/>
              <w:rPr>
                <w:sz w:val="18"/>
                <w:szCs w:val="18"/>
              </w:rPr>
            </w:pPr>
          </w:p>
          <w:p w14:paraId="307E89B4" w14:textId="77777777" w:rsidR="003E2AC4" w:rsidRPr="00BB7ABC" w:rsidRDefault="003E2AC4" w:rsidP="003E2AC4">
            <w:pPr>
              <w:spacing w:line="276" w:lineRule="auto"/>
              <w:rPr>
                <w:sz w:val="18"/>
                <w:szCs w:val="18"/>
              </w:rPr>
            </w:pPr>
            <w:r w:rsidRPr="00BB7ABC">
              <w:rPr>
                <w:sz w:val="18"/>
                <w:szCs w:val="18"/>
              </w:rPr>
              <w:t>Gdzie:</w:t>
            </w:r>
          </w:p>
          <w:p w14:paraId="0175872F"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t>m</w:t>
            </w:r>
            <w:r w:rsidRPr="00BB7ABC">
              <w:rPr>
                <w:rFonts w:ascii="Calibri" w:eastAsia="Calibri" w:hAnsi="Calibri" w:cs="Calibri"/>
                <w:i/>
                <w:iCs/>
                <w:sz w:val="18"/>
                <w:szCs w:val="18"/>
                <w:vertAlign w:val="subscript"/>
              </w:rPr>
              <w:t>i</w:t>
            </w:r>
            <w:r w:rsidRPr="00BB7ABC">
              <w:rPr>
                <w:rFonts w:ascii="Calibri" w:eastAsia="Calibri" w:hAnsi="Calibri" w:cs="Calibri"/>
                <w:sz w:val="18"/>
                <w:szCs w:val="18"/>
              </w:rPr>
              <w:t xml:space="preserve"> –  masa substratu i wprowadzanego do Bioreaktora w ramach wariantu substratowego Wx [t] (określonego w Załączniku nr 7),</w:t>
            </w:r>
          </w:p>
          <w:p w14:paraId="14CFC086" w14:textId="77777777" w:rsidR="003E2AC4" w:rsidRPr="00BB7ABC" w:rsidRDefault="003E2AC4" w:rsidP="003E2AC4">
            <w:pPr>
              <w:spacing w:line="276" w:lineRule="auto"/>
              <w:rPr>
                <w:rFonts w:ascii="Calibri" w:eastAsia="Calibri" w:hAnsi="Calibri" w:cs="Calibri"/>
                <w:sz w:val="18"/>
                <w:szCs w:val="18"/>
              </w:rPr>
            </w:pPr>
          </w:p>
          <w:p w14:paraId="0119977C"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t>sm</w:t>
            </w:r>
            <w:r w:rsidRPr="00BB7ABC">
              <w:rPr>
                <w:rFonts w:ascii="Calibri" w:eastAsia="Calibri" w:hAnsi="Calibri" w:cs="Calibri"/>
                <w:i/>
                <w:iCs/>
                <w:sz w:val="18"/>
                <w:szCs w:val="18"/>
                <w:vertAlign w:val="subscript"/>
              </w:rPr>
              <w:t>i</w:t>
            </w:r>
            <w:r w:rsidRPr="00BB7ABC">
              <w:rPr>
                <w:rFonts w:ascii="Calibri" w:eastAsia="Calibri" w:hAnsi="Calibri" w:cs="Calibri"/>
                <w:sz w:val="18"/>
                <w:szCs w:val="18"/>
              </w:rPr>
              <w:t xml:space="preserve"> – zawartość suchej masy substratu i (podana dla każdego z substratów w Załączniku nr 7), wyrażona w [%],</w:t>
            </w:r>
          </w:p>
          <w:p w14:paraId="4DD51942" w14:textId="77777777" w:rsidR="003E2AC4" w:rsidRPr="00BB7ABC" w:rsidRDefault="003E2AC4" w:rsidP="003E2AC4">
            <w:pPr>
              <w:spacing w:line="276" w:lineRule="auto"/>
              <w:rPr>
                <w:rFonts w:ascii="Calibri" w:eastAsia="Calibri" w:hAnsi="Calibri" w:cs="Calibri"/>
                <w:sz w:val="18"/>
                <w:szCs w:val="18"/>
              </w:rPr>
            </w:pPr>
          </w:p>
          <w:p w14:paraId="0336CF13"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lastRenderedPageBreak/>
              <w:t>smo</w:t>
            </w:r>
            <w:r w:rsidRPr="00BB7ABC">
              <w:rPr>
                <w:rFonts w:ascii="Calibri" w:eastAsia="Calibri" w:hAnsi="Calibri" w:cs="Calibri"/>
                <w:i/>
                <w:iCs/>
                <w:sz w:val="18"/>
                <w:szCs w:val="18"/>
                <w:vertAlign w:val="subscript"/>
              </w:rPr>
              <w:t>i</w:t>
            </w:r>
            <w:r w:rsidRPr="00BB7ABC">
              <w:rPr>
                <w:rFonts w:ascii="Calibri" w:eastAsia="Calibri" w:hAnsi="Calibri" w:cs="Calibri"/>
                <w:sz w:val="18"/>
                <w:szCs w:val="18"/>
                <w:vertAlign w:val="subscript"/>
              </w:rPr>
              <w:t xml:space="preserve"> </w:t>
            </w:r>
            <w:r w:rsidRPr="00BB7ABC">
              <w:rPr>
                <w:rFonts w:ascii="Calibri" w:eastAsia="Calibri" w:hAnsi="Calibri" w:cs="Calibri"/>
                <w:sz w:val="18"/>
                <w:szCs w:val="18"/>
              </w:rPr>
              <w:t>– zawartość suchej masy organicznej substratu i (podana dla każdego z substratów w Załączniku nr 7), wyrażona jako [% sm],</w:t>
            </w:r>
          </w:p>
          <w:p w14:paraId="68B2BF87" w14:textId="77777777" w:rsidR="003E2AC4" w:rsidRPr="00BB7ABC" w:rsidRDefault="003E2AC4" w:rsidP="003E2AC4">
            <w:pPr>
              <w:spacing w:line="276" w:lineRule="auto"/>
              <w:rPr>
                <w:rFonts w:ascii="Calibri" w:eastAsia="Calibri" w:hAnsi="Calibri" w:cs="Calibri"/>
                <w:sz w:val="18"/>
                <w:szCs w:val="18"/>
              </w:rPr>
            </w:pPr>
          </w:p>
          <w:p w14:paraId="0C6357D2" w14:textId="26EAE3D5" w:rsidR="003E2AC4" w:rsidRPr="005E0186" w:rsidRDefault="003E2AC4" w:rsidP="005E0186">
            <w:pPr>
              <w:spacing w:line="276" w:lineRule="auto"/>
              <w:rPr>
                <w:rFonts w:ascii="Calibri" w:eastAsia="Calibri" w:hAnsi="Calibri" w:cs="Calibri"/>
                <w:sz w:val="18"/>
                <w:szCs w:val="18"/>
              </w:rPr>
            </w:pPr>
            <w:r w:rsidRPr="00BB7ABC">
              <w:rPr>
                <w:rFonts w:ascii="Calibri" w:eastAsia="Calibri" w:hAnsi="Calibri" w:cs="Calibri"/>
                <w:sz w:val="18"/>
                <w:szCs w:val="18"/>
              </w:rPr>
              <w:t>i = 1 … n – liczba substratów w ramach wariantu substratowego Wx (określona w Załączniku nr 7).</w:t>
            </w:r>
          </w:p>
        </w:tc>
        <w:tc>
          <w:tcPr>
            <w:tcW w:w="1365" w:type="dxa"/>
          </w:tcPr>
          <w:p w14:paraId="5A2CD932" w14:textId="77777777" w:rsidR="003E2AC4" w:rsidRPr="00BB7ABC" w:rsidRDefault="003E2AC4" w:rsidP="003E2AC4">
            <w:pPr>
              <w:jc w:val="center"/>
              <w:rPr>
                <w:sz w:val="18"/>
                <w:szCs w:val="18"/>
              </w:rPr>
            </w:pPr>
            <w:r w:rsidRPr="00BB7ABC">
              <w:rPr>
                <w:sz w:val="18"/>
                <w:szCs w:val="18"/>
              </w:rPr>
              <w:lastRenderedPageBreak/>
              <w:t>-20%</w:t>
            </w:r>
          </w:p>
        </w:tc>
      </w:tr>
      <w:tr w:rsidR="003E2AC4" w:rsidRPr="00BB7ABC" w14:paraId="320157A1" w14:textId="77777777" w:rsidTr="00BB7ABC">
        <w:trPr>
          <w:jc w:val="center"/>
        </w:trPr>
        <w:tc>
          <w:tcPr>
            <w:tcW w:w="710" w:type="dxa"/>
            <w:shd w:val="clear" w:color="auto" w:fill="E2EFD9" w:themeFill="accent6" w:themeFillTint="33"/>
          </w:tcPr>
          <w:p w14:paraId="49A111DE" w14:textId="77777777" w:rsidR="003E2AC4" w:rsidRPr="00BB7ABC" w:rsidRDefault="003E2AC4" w:rsidP="00643162">
            <w:pPr>
              <w:numPr>
                <w:ilvl w:val="0"/>
                <w:numId w:val="28"/>
              </w:numPr>
              <w:contextualSpacing/>
              <w:rPr>
                <w:sz w:val="18"/>
                <w:szCs w:val="18"/>
              </w:rPr>
            </w:pPr>
          </w:p>
        </w:tc>
        <w:tc>
          <w:tcPr>
            <w:tcW w:w="1412" w:type="dxa"/>
          </w:tcPr>
          <w:p w14:paraId="43374F4F" w14:textId="77777777" w:rsidR="003E2AC4" w:rsidRPr="00BB7ABC" w:rsidRDefault="003E2AC4" w:rsidP="003E2AC4">
            <w:pPr>
              <w:rPr>
                <w:b/>
                <w:sz w:val="18"/>
                <w:szCs w:val="18"/>
              </w:rPr>
            </w:pPr>
            <w:r w:rsidRPr="00BB7ABC">
              <w:rPr>
                <w:b/>
                <w:sz w:val="18"/>
                <w:szCs w:val="18"/>
              </w:rPr>
              <w:t>Technologia</w:t>
            </w:r>
          </w:p>
        </w:tc>
        <w:tc>
          <w:tcPr>
            <w:tcW w:w="2126" w:type="dxa"/>
          </w:tcPr>
          <w:p w14:paraId="3BEA657D" w14:textId="77777777" w:rsidR="003E2AC4" w:rsidRPr="00BB7ABC" w:rsidRDefault="003E2AC4" w:rsidP="003E2AC4">
            <w:pPr>
              <w:rPr>
                <w:rFonts w:ascii="Calibri" w:eastAsia="Calibri" w:hAnsi="Calibri" w:cs="Times New Roman"/>
                <w:b/>
                <w:sz w:val="18"/>
                <w:szCs w:val="18"/>
                <w:lang w:eastAsia="pl-PL"/>
              </w:rPr>
            </w:pPr>
            <w:r w:rsidRPr="00BB7ABC">
              <w:rPr>
                <w:rFonts w:ascii="Calibri" w:eastAsia="Calibri" w:hAnsi="Calibri" w:cs="Times New Roman"/>
                <w:b/>
                <w:sz w:val="18"/>
                <w:szCs w:val="18"/>
                <w:lang w:eastAsia="pl-PL"/>
              </w:rPr>
              <w:t>Wydajność produkcji biometanu</w:t>
            </w:r>
          </w:p>
        </w:tc>
        <w:tc>
          <w:tcPr>
            <w:tcW w:w="2835" w:type="dxa"/>
          </w:tcPr>
          <w:p w14:paraId="2A443372" w14:textId="77777777" w:rsidR="003E2AC4" w:rsidRPr="00BB7ABC" w:rsidRDefault="003E2AC4" w:rsidP="003E2AC4">
            <w:pPr>
              <w:rPr>
                <w:rFonts w:ascii="Calibri" w:eastAsia="Calibri" w:hAnsi="Calibri" w:cs="Times New Roman"/>
                <w:sz w:val="18"/>
                <w:szCs w:val="18"/>
                <w:lang w:eastAsia="pl-PL"/>
              </w:rPr>
            </w:pPr>
            <w:r w:rsidRPr="00BB7ABC">
              <w:rPr>
                <w:rFonts w:ascii="Calibri" w:eastAsia="Calibri" w:hAnsi="Calibri" w:cs="Times New Roman"/>
                <w:sz w:val="18"/>
                <w:szCs w:val="18"/>
                <w:lang w:eastAsia="pl-PL"/>
              </w:rPr>
              <w:t>Celem Przedsięwzięcia jest, aby opracowywana Technologia wykazywała jak najwyższą produkcję paliwa gazowego - biometanu (po odjęciu biogazu kierowanego na potrzeby własne) w przeliczeniu na jednostkę wprowadzanej suchej masy organicznej wariantu substratowego w warunkach pracy zapewniających dla Biogazowni osiągnięcie produkcji biogazu brutto stanowiącej ekwiwalent mocy elektrycznej 499 kW (w granicy Tolerancji Technologicznej (-5) %) oraz stabilną produkcję biogazu przez co najmniej 8000 godzin w skali roku.</w:t>
            </w:r>
          </w:p>
        </w:tc>
        <w:tc>
          <w:tcPr>
            <w:tcW w:w="7229" w:type="dxa"/>
          </w:tcPr>
          <w:p w14:paraId="15765763" w14:textId="77777777" w:rsidR="003E2AC4" w:rsidRPr="00BB7ABC" w:rsidRDefault="003E2AC4" w:rsidP="003E2AC4">
            <w:pPr>
              <w:rPr>
                <w:rFonts w:ascii="Calibri" w:eastAsia="Calibri" w:hAnsi="Calibri" w:cs="Times New Roman"/>
                <w:sz w:val="18"/>
                <w:szCs w:val="18"/>
                <w:lang w:eastAsia="pl-PL"/>
              </w:rPr>
            </w:pPr>
            <w:r w:rsidRPr="00BB7ABC">
              <w:rPr>
                <w:rFonts w:ascii="Calibri" w:eastAsia="Calibri" w:hAnsi="Calibri" w:cs="Times New Roman"/>
                <w:sz w:val="18"/>
                <w:szCs w:val="18"/>
                <w:lang w:eastAsia="pl-PL"/>
              </w:rPr>
              <w:t>Parametr konkursowy „Wydajność produkcji biometanu” określa produkcję paliwa gazowego - biometanu przez Demonstrator Technologii (produkcja biogazu netto) w odniesieniu do łącznej suchej masy organicznej (s.m.o.) zawartej w substratach wprowadzonych do Bioreaktorów w ramach poszczególnych wariantów substratowych (w warunkach stabilnej pracy Demonstratora Technologii).</w:t>
            </w:r>
          </w:p>
          <w:p w14:paraId="78032290" w14:textId="77777777" w:rsidR="003E2AC4" w:rsidRPr="00BB7ABC" w:rsidRDefault="003E2AC4" w:rsidP="003E2AC4">
            <w:pPr>
              <w:rPr>
                <w:rFonts w:ascii="Calibri" w:eastAsiaTheme="minorEastAsia" w:hAnsi="Calibri" w:cs="Segoe UI"/>
                <w:sz w:val="18"/>
                <w:szCs w:val="18"/>
              </w:rPr>
            </w:pPr>
          </w:p>
          <w:p w14:paraId="2B51F7F5" w14:textId="77777777" w:rsidR="003E2AC4" w:rsidRPr="00BB7ABC" w:rsidRDefault="003E2AC4" w:rsidP="003E2AC4">
            <w:pPr>
              <w:rPr>
                <w:rFonts w:ascii="Calibri" w:eastAsia="Calibri" w:hAnsi="Calibri" w:cs="Times New Roman"/>
                <w:sz w:val="18"/>
                <w:szCs w:val="18"/>
                <w:lang w:eastAsia="pl-PL"/>
              </w:rPr>
            </w:pPr>
            <w:r w:rsidRPr="00BB7ABC">
              <w:rPr>
                <w:rFonts w:ascii="Calibri" w:eastAsiaTheme="minorEastAsia" w:hAnsi="Calibri" w:cs="Segoe UI"/>
                <w:sz w:val="18"/>
                <w:szCs w:val="18"/>
              </w:rPr>
              <w:t>„</w:t>
            </w:r>
            <w:r w:rsidRPr="00BB7ABC">
              <w:rPr>
                <w:rFonts w:ascii="Calibri" w:eastAsia="Calibri" w:hAnsi="Calibri" w:cs="Times New Roman"/>
                <w:sz w:val="18"/>
                <w:szCs w:val="18"/>
                <w:lang w:eastAsia="pl-PL"/>
              </w:rPr>
              <w:t>Wydajność produkcji biometanu” jest liczona zgodnie z następującym opisem:</w:t>
            </w:r>
          </w:p>
          <w:p w14:paraId="02A23F69" w14:textId="77777777" w:rsidR="003E2AC4" w:rsidRPr="00BB7ABC" w:rsidRDefault="003E2AC4" w:rsidP="003E2AC4">
            <w:pPr>
              <w:rPr>
                <w:rFonts w:ascii="Calibri" w:eastAsia="Calibri" w:hAnsi="Calibri" w:cs="Times New Roman"/>
                <w:sz w:val="18"/>
                <w:szCs w:val="18"/>
                <w:lang w:eastAsia="pl-PL"/>
              </w:rPr>
            </w:pPr>
          </w:p>
          <w:p w14:paraId="2567449C" w14:textId="77777777" w:rsidR="003E2AC4" w:rsidRPr="00BB7ABC" w:rsidRDefault="003E2AC4" w:rsidP="003E2AC4">
            <w:pPr>
              <w:rPr>
                <w:rFonts w:ascii="Calibri" w:eastAsia="Calibri" w:hAnsi="Calibri" w:cs="Times New Roman"/>
                <w:sz w:val="18"/>
                <w:szCs w:val="18"/>
                <w:lang w:eastAsia="pl-PL"/>
              </w:rPr>
            </w:pPr>
            <w:r w:rsidRPr="00BB7ABC">
              <w:rPr>
                <w:rFonts w:ascii="Calibri" w:eastAsia="Calibri" w:hAnsi="Calibri" w:cs="Times New Roman"/>
                <w:sz w:val="18"/>
                <w:szCs w:val="18"/>
                <w:lang w:eastAsia="pl-PL"/>
              </w:rPr>
              <w:t>„Wydajność produkcji biometanu” na tonę suchej masy organicznej oblicza się jako ilość biometanu produkowanego z każdego z ośmiu wariantów substratowych (opisanych w Załączniku nr 7 do Regulaminu) w przeliczeniu na ilość wprowadzanej suchej masy organicznej danego wariantu substratowego. Zamawiający wymaga określenia wydajności produkcji biometanu osobno dla każdego z ośmiu wariantów substratowych określonych w Załączniku nr 7 (osiem wartości) z dokładnością do 1 m</w:t>
            </w:r>
            <w:r w:rsidRPr="00BB7ABC">
              <w:rPr>
                <w:rFonts w:ascii="Calibri" w:eastAsia="Calibri" w:hAnsi="Calibri" w:cs="Times New Roman"/>
                <w:sz w:val="18"/>
                <w:szCs w:val="18"/>
                <w:vertAlign w:val="superscript"/>
                <w:lang w:eastAsia="pl-PL"/>
              </w:rPr>
              <w:t>3</w:t>
            </w:r>
            <w:r w:rsidRPr="00BB7ABC">
              <w:rPr>
                <w:rFonts w:ascii="Calibri" w:eastAsia="Calibri" w:hAnsi="Calibri" w:cs="Times New Roman"/>
                <w:sz w:val="18"/>
                <w:szCs w:val="18"/>
                <w:lang w:eastAsia="pl-PL"/>
              </w:rPr>
              <w:t xml:space="preserve"> stosując oznaczenie PB Wx [Nm</w:t>
            </w:r>
            <w:r w:rsidRPr="00BB7ABC">
              <w:rPr>
                <w:rFonts w:ascii="Calibri" w:eastAsia="Calibri" w:hAnsi="Calibri" w:cs="Times New Roman"/>
                <w:sz w:val="18"/>
                <w:szCs w:val="18"/>
                <w:vertAlign w:val="superscript"/>
                <w:lang w:eastAsia="pl-PL"/>
              </w:rPr>
              <w:t>3</w:t>
            </w:r>
            <w:r w:rsidRPr="00BB7ABC">
              <w:rPr>
                <w:rFonts w:ascii="Calibri" w:eastAsia="Calibri" w:hAnsi="Calibri" w:cs="Times New Roman"/>
                <w:sz w:val="18"/>
                <w:szCs w:val="18"/>
                <w:lang w:eastAsia="pl-PL"/>
              </w:rPr>
              <w:t>/t s.m.o.]. Określone przez Wykonawcę wartości wydajności produkcji biometanu, są celem, który Wykonawca w ramach realizacji Przedsięwzięcia i opracowywanej Technologii musi uzyskać (lub polepszyć).</w:t>
            </w:r>
            <m:oMath>
              <m:r>
                <m:rPr>
                  <m:sty m:val="p"/>
                </m:rPr>
                <w:rPr>
                  <w:rFonts w:ascii="Cambria Math" w:eastAsia="Calibri" w:hAnsi="Cambria Math" w:cs="Times New Roman"/>
                  <w:sz w:val="18"/>
                  <w:szCs w:val="18"/>
                  <w:lang w:eastAsia="pl-PL"/>
                </w:rPr>
                <m:t xml:space="preserve"> </m:t>
              </m:r>
            </m:oMath>
          </w:p>
          <w:p w14:paraId="2E258C2A" w14:textId="42E06DFA" w:rsidR="003E2AC4" w:rsidRPr="00BB7ABC" w:rsidRDefault="003E2AC4" w:rsidP="003E2AC4">
            <w:pPr>
              <w:rPr>
                <w:rFonts w:ascii="Calibri" w:eastAsia="Calibri" w:hAnsi="Calibri" w:cs="Times New Roman"/>
                <w:sz w:val="18"/>
                <w:szCs w:val="18"/>
                <w:lang w:eastAsia="pl-PL"/>
              </w:rPr>
            </w:pPr>
          </w:p>
          <w:p w14:paraId="717EF315" w14:textId="77777777" w:rsidR="003E2AC4" w:rsidRPr="00BB7ABC" w:rsidRDefault="003E2AC4" w:rsidP="003E2AC4">
            <w:pPr>
              <w:rPr>
                <w:rFonts w:ascii="Calibri" w:eastAsia="Calibri" w:hAnsi="Calibri" w:cs="Times New Roman"/>
                <w:sz w:val="18"/>
                <w:szCs w:val="18"/>
                <w:lang w:eastAsia="pl-PL"/>
              </w:rPr>
            </w:pPr>
            <w:r w:rsidRPr="00BB7ABC">
              <w:rPr>
                <w:rFonts w:ascii="Calibri" w:eastAsia="Calibri" w:hAnsi="Calibri" w:cs="Calibri"/>
                <w:sz w:val="18"/>
                <w:szCs w:val="18"/>
              </w:rPr>
              <w:t>Przykład obliczeń:</w:t>
            </w:r>
            <m:oMath>
              <m:r>
                <w:rPr>
                  <w:rFonts w:ascii="Cambria Math" w:hAnsi="Cambria Math"/>
                  <w:sz w:val="18"/>
                  <w:szCs w:val="18"/>
                </w:rPr>
                <m:t xml:space="preserve">  </m:t>
              </m:r>
            </m:oMath>
          </w:p>
          <w:p w14:paraId="2E4065F0" w14:textId="77777777" w:rsidR="003E2AC4" w:rsidRPr="00BB7ABC" w:rsidRDefault="003E2AC4" w:rsidP="003E2AC4">
            <w:pPr>
              <w:contextualSpacing/>
              <w:rPr>
                <w:rFonts w:ascii="Calibri" w:eastAsia="Calibri" w:hAnsi="Calibri" w:cs="Times New Roman"/>
                <w:i/>
                <w:sz w:val="18"/>
                <w:szCs w:val="18"/>
                <w:lang w:eastAsia="pl-PL"/>
              </w:rPr>
            </w:pPr>
          </w:p>
          <w:p w14:paraId="7163130A" w14:textId="2B8F1A9F" w:rsidR="003E2AC4" w:rsidRPr="00F9455F" w:rsidRDefault="00B6659B" w:rsidP="00F9455F">
            <w:pPr>
              <w:contextualSpacing/>
              <w:rPr>
                <w:rFonts w:ascii="Calibri" w:eastAsia="Calibri" w:hAnsi="Calibri" w:cs="Times New Roman"/>
                <w:i/>
                <w:sz w:val="18"/>
                <w:szCs w:val="18"/>
                <w:lang w:eastAsia="pl-PL"/>
              </w:rPr>
            </w:pPr>
            <m:oMathPara>
              <m:oMath>
                <m:sSub>
                  <m:sSubPr>
                    <m:ctrlPr>
                      <w:rPr>
                        <w:rFonts w:ascii="Cambria Math" w:eastAsia="Calibri" w:hAnsi="Cambria Math" w:cs="Times New Roman"/>
                        <w:i/>
                        <w:sz w:val="18"/>
                        <w:szCs w:val="18"/>
                        <w:lang w:eastAsia="pl-PL"/>
                      </w:rPr>
                    </m:ctrlPr>
                  </m:sSubPr>
                  <m:e>
                    <m:r>
                      <w:rPr>
                        <w:rFonts w:ascii="Cambria Math" w:eastAsia="Calibri" w:hAnsi="Cambria Math" w:cs="Times New Roman"/>
                        <w:sz w:val="18"/>
                        <w:szCs w:val="18"/>
                        <w:lang w:eastAsia="pl-PL"/>
                      </w:rPr>
                      <m:t>PB</m:t>
                    </m:r>
                  </m:e>
                  <m:sub>
                    <m:r>
                      <w:rPr>
                        <w:rFonts w:ascii="Cambria Math" w:eastAsia="Calibri" w:hAnsi="Cambria Math" w:cs="Times New Roman"/>
                        <w:sz w:val="18"/>
                        <w:szCs w:val="18"/>
                        <w:lang w:eastAsia="pl-PL"/>
                      </w:rPr>
                      <m:t xml:space="preserve"> Wx</m:t>
                    </m:r>
                  </m:sub>
                </m:sSub>
                <m:r>
                  <w:rPr>
                    <w:rFonts w:ascii="Cambria Math" w:eastAsia="Calibri" w:hAnsi="Cambria Math" w:cs="Times New Roman"/>
                    <w:sz w:val="18"/>
                    <w:szCs w:val="18"/>
                    <w:lang w:eastAsia="pl-PL"/>
                  </w:rPr>
                  <m:t>=</m:t>
                </m:r>
                <m:f>
                  <m:fPr>
                    <m:ctrlPr>
                      <w:rPr>
                        <w:rFonts w:ascii="Cambria Math" w:eastAsia="Calibri" w:hAnsi="Cambria Math" w:cs="Times New Roman"/>
                        <w:i/>
                        <w:sz w:val="18"/>
                        <w:szCs w:val="18"/>
                        <w:lang w:eastAsia="pl-PL"/>
                      </w:rPr>
                    </m:ctrlPr>
                  </m:fPr>
                  <m:num>
                    <m:sSub>
                      <m:sSubPr>
                        <m:ctrlPr>
                          <w:rPr>
                            <w:rFonts w:ascii="Cambria Math" w:eastAsia="Calibri" w:hAnsi="Cambria Math" w:cs="Times New Roman"/>
                            <w:i/>
                            <w:sz w:val="18"/>
                            <w:szCs w:val="18"/>
                            <w:lang w:eastAsia="pl-PL"/>
                          </w:rPr>
                        </m:ctrlPr>
                      </m:sSubPr>
                      <m:e>
                        <m:r>
                          <w:rPr>
                            <w:rFonts w:ascii="Cambria Math" w:eastAsia="Calibri" w:hAnsi="Cambria Math" w:cs="Times New Roman"/>
                            <w:sz w:val="18"/>
                            <w:szCs w:val="18"/>
                            <w:lang w:eastAsia="pl-PL"/>
                          </w:rPr>
                          <m:t>V</m:t>
                        </m:r>
                      </m:e>
                      <m:sub>
                        <m:r>
                          <w:rPr>
                            <w:rFonts w:ascii="Cambria Math" w:eastAsia="Calibri" w:hAnsi="Cambria Math" w:cs="Times New Roman"/>
                            <w:sz w:val="18"/>
                            <w:szCs w:val="18"/>
                            <w:lang w:eastAsia="pl-PL"/>
                          </w:rPr>
                          <m:t>B netto Wx</m:t>
                        </m:r>
                      </m:sub>
                    </m:sSub>
                    <m:r>
                      <w:rPr>
                        <w:rFonts w:ascii="Cambria Math" w:eastAsia="Calibri" w:hAnsi="Cambria Math" w:cs="Times New Roman"/>
                        <w:sz w:val="18"/>
                        <w:szCs w:val="18"/>
                        <w:lang w:eastAsia="pl-PL"/>
                      </w:rPr>
                      <m:t xml:space="preserve">* </m:t>
                    </m:r>
                    <m:r>
                      <m:rPr>
                        <m:sty m:val="p"/>
                      </m:rPr>
                      <w:rPr>
                        <w:rFonts w:ascii="Cambria Math" w:hAnsi="Cambria Math" w:cs="Arial"/>
                        <w:color w:val="4D5156"/>
                        <w:sz w:val="18"/>
                        <w:szCs w:val="18"/>
                        <w:shd w:val="clear" w:color="auto" w:fill="FFFFFF"/>
                      </w:rPr>
                      <m:t>η</m:t>
                    </m:r>
                  </m:num>
                  <m:den>
                    <m:sSub>
                      <m:sSubPr>
                        <m:ctrlPr>
                          <w:rPr>
                            <w:rFonts w:ascii="Cambria Math" w:eastAsia="Calibri" w:hAnsi="Cambria Math" w:cs="Times New Roman"/>
                            <w:i/>
                            <w:sz w:val="18"/>
                            <w:szCs w:val="18"/>
                            <w:lang w:eastAsia="pl-PL"/>
                          </w:rPr>
                        </m:ctrlPr>
                      </m:sSubPr>
                      <m:e>
                        <m:r>
                          <w:rPr>
                            <w:rFonts w:ascii="Cambria Math" w:eastAsia="Calibri" w:hAnsi="Cambria Math" w:cs="Times New Roman"/>
                            <w:sz w:val="18"/>
                            <w:szCs w:val="18"/>
                            <w:lang w:eastAsia="pl-PL"/>
                          </w:rPr>
                          <m:t>smo</m:t>
                        </m:r>
                      </m:e>
                      <m:sub>
                        <m:r>
                          <w:rPr>
                            <w:rFonts w:ascii="Cambria Math" w:eastAsia="Calibri" w:hAnsi="Cambria Math" w:cs="Times New Roman"/>
                            <w:sz w:val="18"/>
                            <w:szCs w:val="18"/>
                            <w:lang w:eastAsia="pl-PL"/>
                          </w:rPr>
                          <m:t>Wx</m:t>
                        </m:r>
                      </m:sub>
                    </m:sSub>
                  </m:den>
                </m:f>
                <m:r>
                  <w:rPr>
                    <w:rFonts w:ascii="Cambria Math" w:eastAsia="Calibri" w:hAnsi="Cambria Math" w:cs="Times New Roman"/>
                    <w:sz w:val="18"/>
                    <w:szCs w:val="18"/>
                    <w:lang w:eastAsia="pl-PL"/>
                  </w:rPr>
                  <m:t xml:space="preserve"> </m:t>
                </m:r>
                <m:d>
                  <m:dPr>
                    <m:begChr m:val="["/>
                    <m:endChr m:val="]"/>
                    <m:ctrlPr>
                      <w:rPr>
                        <w:rFonts w:ascii="Cambria Math" w:eastAsia="Calibri" w:hAnsi="Cambria Math" w:cs="Times New Roman"/>
                        <w:i/>
                        <w:sz w:val="18"/>
                        <w:szCs w:val="18"/>
                        <w:lang w:eastAsia="pl-PL"/>
                      </w:rPr>
                    </m:ctrlPr>
                  </m:dPr>
                  <m:e>
                    <m:f>
                      <m:fPr>
                        <m:ctrlPr>
                          <w:rPr>
                            <w:rFonts w:ascii="Cambria Math" w:eastAsia="Calibri" w:hAnsi="Cambria Math" w:cs="Times New Roman"/>
                            <w:i/>
                            <w:sz w:val="18"/>
                            <w:szCs w:val="18"/>
                            <w:lang w:eastAsia="pl-PL"/>
                          </w:rPr>
                        </m:ctrlPr>
                      </m:fPr>
                      <m:num>
                        <m:r>
                          <w:rPr>
                            <w:rFonts w:ascii="Cambria Math" w:eastAsia="Calibri" w:hAnsi="Cambria Math" w:cs="Times New Roman"/>
                            <w:sz w:val="18"/>
                            <w:szCs w:val="18"/>
                            <w:lang w:eastAsia="pl-PL"/>
                          </w:rPr>
                          <m:t>N</m:t>
                        </m:r>
                        <m:sSup>
                          <m:sSupPr>
                            <m:ctrlPr>
                              <w:rPr>
                                <w:rFonts w:ascii="Cambria Math" w:eastAsia="Calibri" w:hAnsi="Cambria Math" w:cs="Times New Roman"/>
                                <w:i/>
                                <w:sz w:val="18"/>
                                <w:szCs w:val="18"/>
                                <w:lang w:eastAsia="pl-PL"/>
                              </w:rPr>
                            </m:ctrlPr>
                          </m:sSupPr>
                          <m:e>
                            <m:r>
                              <w:rPr>
                                <w:rFonts w:ascii="Cambria Math" w:eastAsia="Calibri" w:hAnsi="Cambria Math" w:cs="Times New Roman"/>
                                <w:sz w:val="18"/>
                                <w:szCs w:val="18"/>
                                <w:lang w:eastAsia="pl-PL"/>
                              </w:rPr>
                              <m:t>m</m:t>
                            </m:r>
                          </m:e>
                          <m:sup>
                            <m:r>
                              <w:rPr>
                                <w:rFonts w:ascii="Cambria Math" w:eastAsia="Calibri" w:hAnsi="Cambria Math" w:cs="Times New Roman"/>
                                <w:sz w:val="18"/>
                                <w:szCs w:val="18"/>
                                <w:lang w:eastAsia="pl-PL"/>
                              </w:rPr>
                              <m:t>3</m:t>
                            </m:r>
                          </m:sup>
                        </m:sSup>
                      </m:num>
                      <m:den>
                        <m:r>
                          <w:rPr>
                            <w:rFonts w:ascii="Cambria Math" w:eastAsia="Calibri" w:hAnsi="Cambria Math" w:cs="Times New Roman"/>
                            <w:sz w:val="18"/>
                            <w:szCs w:val="18"/>
                            <w:lang w:eastAsia="pl-PL"/>
                          </w:rPr>
                          <m:t>t smo</m:t>
                        </m:r>
                      </m:den>
                    </m:f>
                  </m:e>
                </m:d>
              </m:oMath>
            </m:oMathPara>
          </w:p>
          <w:p w14:paraId="00DE5B27" w14:textId="77777777" w:rsidR="003E2AC4" w:rsidRPr="00BB7ABC" w:rsidRDefault="003E2AC4" w:rsidP="003E2AC4">
            <w:pPr>
              <w:spacing w:line="257" w:lineRule="auto"/>
              <w:rPr>
                <w:i/>
                <w:iCs/>
                <w:sz w:val="18"/>
                <w:szCs w:val="18"/>
              </w:rPr>
            </w:pPr>
            <w:r w:rsidRPr="00BB7ABC">
              <w:rPr>
                <w:i/>
                <w:iCs/>
                <w:sz w:val="18"/>
                <w:szCs w:val="18"/>
              </w:rPr>
              <w:t xml:space="preserve"> </w:t>
            </w:r>
          </w:p>
          <w:p w14:paraId="6D5B85A9" w14:textId="77777777" w:rsidR="003E2AC4" w:rsidRPr="00BB7ABC" w:rsidRDefault="003E2AC4" w:rsidP="003E2AC4">
            <w:pPr>
              <w:rPr>
                <w:rFonts w:ascii="Calibri" w:eastAsia="Calibri" w:hAnsi="Calibri" w:cs="Calibri"/>
                <w:sz w:val="18"/>
                <w:szCs w:val="18"/>
              </w:rPr>
            </w:pPr>
            <w:r w:rsidRPr="00BB7ABC">
              <w:rPr>
                <w:rFonts w:ascii="Calibri" w:eastAsia="Calibri" w:hAnsi="Calibri" w:cs="Calibri"/>
                <w:i/>
                <w:iCs/>
                <w:sz w:val="18"/>
                <w:szCs w:val="18"/>
              </w:rPr>
              <w:t>PB</w:t>
            </w:r>
            <w:r w:rsidRPr="00BB7ABC">
              <w:rPr>
                <w:rFonts w:ascii="Calibri" w:eastAsia="Calibri" w:hAnsi="Calibri" w:cs="Calibri"/>
                <w:i/>
                <w:iCs/>
                <w:sz w:val="18"/>
                <w:szCs w:val="18"/>
                <w:vertAlign w:val="subscript"/>
              </w:rPr>
              <w:t>4Wx</w:t>
            </w:r>
            <w:r w:rsidRPr="00BB7ABC">
              <w:rPr>
                <w:rFonts w:ascii="Calibri" w:eastAsia="Calibri" w:hAnsi="Calibri" w:cs="Calibri"/>
                <w:sz w:val="18"/>
                <w:szCs w:val="18"/>
              </w:rPr>
              <w:t xml:space="preserve"> - oznacza deklarowaną średnią objętość biometanu produkowanego na tonę wprowadzonej suchej masy organicznej (s.m.o.) w ramach wariantu substratowego Wx [Nm</w:t>
            </w:r>
            <w:r w:rsidRPr="00BB7ABC">
              <w:rPr>
                <w:rFonts w:ascii="Calibri" w:eastAsia="Calibri" w:hAnsi="Calibri" w:cs="Calibri"/>
                <w:sz w:val="18"/>
                <w:szCs w:val="18"/>
                <w:vertAlign w:val="superscript"/>
              </w:rPr>
              <w:t>3</w:t>
            </w:r>
            <w:r w:rsidRPr="00BB7ABC">
              <w:rPr>
                <w:rFonts w:ascii="Calibri" w:eastAsia="Calibri" w:hAnsi="Calibri" w:cs="Calibri"/>
                <w:sz w:val="18"/>
                <w:szCs w:val="18"/>
              </w:rPr>
              <w:t>/t s.m.o.],</w:t>
            </w:r>
          </w:p>
          <w:p w14:paraId="6B23A1D3" w14:textId="77777777" w:rsidR="003E2AC4" w:rsidRPr="00BB7ABC" w:rsidRDefault="003E2AC4" w:rsidP="003E2AC4">
            <w:pPr>
              <w:rPr>
                <w:rFonts w:ascii="Calibri" w:eastAsia="Calibri" w:hAnsi="Calibri" w:cs="Calibri"/>
                <w:sz w:val="18"/>
                <w:szCs w:val="18"/>
              </w:rPr>
            </w:pPr>
            <w:r w:rsidRPr="00BB7ABC">
              <w:rPr>
                <w:rFonts w:ascii="Calibri" w:eastAsia="Calibri" w:hAnsi="Calibri" w:cs="Calibri"/>
                <w:sz w:val="18"/>
                <w:szCs w:val="18"/>
              </w:rPr>
              <w:t xml:space="preserve"> </w:t>
            </w:r>
          </w:p>
          <w:p w14:paraId="51040394" w14:textId="77777777" w:rsidR="003E2AC4" w:rsidRPr="00BB7ABC" w:rsidRDefault="003E2AC4" w:rsidP="003E2AC4">
            <w:pPr>
              <w:rPr>
                <w:rFonts w:ascii="Calibri" w:eastAsia="Calibri" w:hAnsi="Calibri" w:cs="Calibri"/>
                <w:sz w:val="18"/>
                <w:szCs w:val="18"/>
              </w:rPr>
            </w:pPr>
            <w:r w:rsidRPr="00BB7ABC">
              <w:rPr>
                <w:rFonts w:ascii="Calibri" w:eastAsia="Calibri" w:hAnsi="Calibri" w:cs="Calibri"/>
                <w:i/>
                <w:iCs/>
                <w:sz w:val="18"/>
                <w:szCs w:val="18"/>
              </w:rPr>
              <w:t>V</w:t>
            </w:r>
            <w:r w:rsidRPr="00BB7ABC">
              <w:rPr>
                <w:rFonts w:ascii="Calibri" w:eastAsia="Calibri" w:hAnsi="Calibri" w:cs="Calibri"/>
                <w:i/>
                <w:iCs/>
                <w:sz w:val="18"/>
                <w:szCs w:val="18"/>
                <w:vertAlign w:val="subscript"/>
              </w:rPr>
              <w:t>B netto Wx</w:t>
            </w:r>
            <w:r w:rsidRPr="00BB7ABC">
              <w:rPr>
                <w:rFonts w:ascii="Calibri" w:eastAsia="Calibri" w:hAnsi="Calibri" w:cs="Calibri"/>
                <w:sz w:val="18"/>
                <w:szCs w:val="18"/>
                <w:vertAlign w:val="subscript"/>
              </w:rPr>
              <w:t xml:space="preserve"> </w:t>
            </w:r>
            <w:r w:rsidRPr="00BB7ABC">
              <w:rPr>
                <w:rFonts w:ascii="Calibri" w:eastAsia="Calibri" w:hAnsi="Calibri" w:cs="Calibri"/>
                <w:sz w:val="18"/>
                <w:szCs w:val="18"/>
              </w:rPr>
              <w:t>- oznacza objętość biogazu netto, wytwarzanego z wariantu substratowego Wx [Nm</w:t>
            </w:r>
            <w:r w:rsidRPr="00BB7ABC">
              <w:rPr>
                <w:rFonts w:ascii="Calibri" w:eastAsia="Calibri" w:hAnsi="Calibri" w:cs="Calibri"/>
                <w:sz w:val="18"/>
                <w:szCs w:val="18"/>
                <w:vertAlign w:val="superscript"/>
              </w:rPr>
              <w:t>3</w:t>
            </w:r>
            <w:r w:rsidRPr="00BB7ABC">
              <w:rPr>
                <w:rFonts w:ascii="Calibri" w:eastAsia="Calibri" w:hAnsi="Calibri" w:cs="Calibri"/>
                <w:sz w:val="18"/>
                <w:szCs w:val="18"/>
              </w:rPr>
              <w:t>/d],</w:t>
            </w:r>
          </w:p>
          <w:p w14:paraId="220A1C36" w14:textId="77777777" w:rsidR="003E2AC4" w:rsidRPr="00BB7ABC" w:rsidRDefault="003E2AC4" w:rsidP="003E2AC4">
            <w:pPr>
              <w:rPr>
                <w:rFonts w:ascii="Calibri" w:eastAsia="Calibri" w:hAnsi="Calibri" w:cs="Calibri"/>
                <w:sz w:val="18"/>
                <w:szCs w:val="18"/>
              </w:rPr>
            </w:pPr>
          </w:p>
          <w:p w14:paraId="78E8F61E" w14:textId="77777777" w:rsidR="003E2AC4" w:rsidRPr="00BB7ABC" w:rsidRDefault="003E2AC4" w:rsidP="003E2AC4">
            <w:pPr>
              <w:rPr>
                <w:rFonts w:ascii="Calibri" w:eastAsia="Calibri" w:hAnsi="Calibri" w:cs="Calibri"/>
                <w:iCs/>
                <w:sz w:val="18"/>
                <w:szCs w:val="18"/>
              </w:rPr>
            </w:pPr>
            <w:r w:rsidRPr="00BB7ABC">
              <w:rPr>
                <w:rFonts w:ascii="Calibri" w:eastAsia="Calibri" w:hAnsi="Calibri" w:cs="Calibri"/>
                <w:iCs/>
                <w:sz w:val="18"/>
                <w:szCs w:val="18"/>
              </w:rPr>
              <w:lastRenderedPageBreak/>
              <w:t>η – sprawność urządzenia do uzdatniania biogazu,</w:t>
            </w:r>
          </w:p>
          <w:p w14:paraId="1C36C713" w14:textId="77777777" w:rsidR="003E2AC4" w:rsidRPr="00BB7ABC" w:rsidRDefault="003E2AC4" w:rsidP="003E2AC4">
            <w:pPr>
              <w:rPr>
                <w:sz w:val="18"/>
                <w:szCs w:val="18"/>
              </w:rPr>
            </w:pPr>
          </w:p>
          <w:p w14:paraId="7C7FE636"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t>smo</w:t>
            </w:r>
            <w:r w:rsidRPr="00BB7ABC">
              <w:rPr>
                <w:rFonts w:ascii="Calibri" w:eastAsia="Calibri" w:hAnsi="Calibri" w:cs="Calibri"/>
                <w:i/>
                <w:iCs/>
                <w:sz w:val="18"/>
                <w:szCs w:val="18"/>
                <w:vertAlign w:val="subscript"/>
              </w:rPr>
              <w:t>Wx</w:t>
            </w:r>
            <w:r w:rsidRPr="00BB7ABC">
              <w:rPr>
                <w:rFonts w:ascii="Calibri" w:eastAsia="Calibri" w:hAnsi="Calibri" w:cs="Calibri"/>
                <w:sz w:val="18"/>
                <w:szCs w:val="18"/>
              </w:rPr>
              <w:t xml:space="preserve"> – łączna ilość suchej masy organicznej wszystkich substratów wprowadzanych do reaktora [t s.m.o./d] w ramach wariantu substratowego Wx. </w:t>
            </w:r>
          </w:p>
          <w:p w14:paraId="51AF9C4E" w14:textId="77777777" w:rsidR="003E2AC4" w:rsidRPr="00BB7ABC" w:rsidRDefault="003E2AC4" w:rsidP="003E2AC4">
            <w:pPr>
              <w:rPr>
                <w:sz w:val="18"/>
                <w:szCs w:val="18"/>
              </w:rPr>
            </w:pPr>
            <w:r w:rsidRPr="00BB7ABC">
              <w:rPr>
                <w:rFonts w:ascii="Calibri" w:eastAsia="Calibri" w:hAnsi="Calibri" w:cs="Calibri"/>
                <w:sz w:val="18"/>
                <w:szCs w:val="18"/>
              </w:rPr>
              <w:t xml:space="preserve"> </w:t>
            </w:r>
          </w:p>
          <w:p w14:paraId="590C2B62" w14:textId="77777777" w:rsidR="003E2AC4" w:rsidRPr="00BB7ABC" w:rsidRDefault="003E2AC4" w:rsidP="003E2AC4">
            <w:pPr>
              <w:spacing w:line="257" w:lineRule="auto"/>
              <w:rPr>
                <w:iCs/>
                <w:sz w:val="18"/>
                <w:szCs w:val="18"/>
              </w:rPr>
            </w:pPr>
            <w:r w:rsidRPr="00BB7ABC">
              <w:rPr>
                <w:iCs/>
                <w:sz w:val="18"/>
                <w:szCs w:val="18"/>
              </w:rPr>
              <w:t xml:space="preserve"> oraz</w:t>
            </w:r>
          </w:p>
          <w:p w14:paraId="42E940A4" w14:textId="77777777" w:rsidR="003E2AC4" w:rsidRPr="00BB7ABC" w:rsidRDefault="003E2AC4" w:rsidP="003E2AC4">
            <w:pPr>
              <w:spacing w:line="257" w:lineRule="auto"/>
              <w:rPr>
                <w:i/>
                <w:iCs/>
                <w:sz w:val="18"/>
                <w:szCs w:val="18"/>
              </w:rPr>
            </w:pPr>
          </w:p>
          <w:p w14:paraId="0961BEF4" w14:textId="77777777" w:rsidR="003E2AC4" w:rsidRPr="00BB7ABC" w:rsidRDefault="003E2AC4" w:rsidP="003E2AC4">
            <w:pPr>
              <w:spacing w:line="257" w:lineRule="auto"/>
              <w:rPr>
                <w:i/>
                <w:iCs/>
                <w:sz w:val="18"/>
                <w:szCs w:val="18"/>
              </w:rPr>
            </w:pPr>
            <w:r w:rsidRPr="00BB7ABC">
              <w:rPr>
                <w:i/>
                <w:iCs/>
                <w:sz w:val="18"/>
                <w:szCs w:val="18"/>
              </w:rPr>
              <w:t>Obliczenie łącznej suchej masy organicznej dla wariantu substratowego Wx:</w:t>
            </w:r>
          </w:p>
          <w:p w14:paraId="16BF7F4E" w14:textId="26ACBFE6" w:rsidR="003E2AC4" w:rsidRPr="00BB7ABC" w:rsidRDefault="003E2AC4" w:rsidP="003E2AC4">
            <w:pPr>
              <w:spacing w:line="276" w:lineRule="auto"/>
              <w:rPr>
                <w:sz w:val="18"/>
                <w:szCs w:val="18"/>
              </w:rPr>
            </w:pPr>
            <m:oMathPara>
              <m:oMath>
                <m:r>
                  <m:rPr>
                    <m:sty m:val="p"/>
                  </m:rPr>
                  <w:rPr>
                    <w:rFonts w:ascii="Cambria Math" w:eastAsia="Calibri" w:hAnsi="Cambria Math"/>
                    <w:sz w:val="18"/>
                    <w:szCs w:val="18"/>
                    <w:lang w:eastAsia="pl-PL" w:bidi="fa-IR"/>
                  </w:rPr>
                  <w:br/>
                </m:r>
              </m:oMath>
              <m:oMath>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smo</m:t>
                    </m:r>
                  </m:e>
                  <m:sub>
                    <m:r>
                      <w:rPr>
                        <w:rFonts w:ascii="Cambria Math" w:eastAsia="Calibri" w:hAnsi="Cambria Math"/>
                        <w:sz w:val="18"/>
                        <w:szCs w:val="18"/>
                        <w:lang w:eastAsia="pl-PL" w:bidi="fa-IR"/>
                      </w:rPr>
                      <m:t xml:space="preserve"> Wx</m:t>
                    </m:r>
                  </m:sub>
                </m:sSub>
                <m:r>
                  <w:rPr>
                    <w:rFonts w:ascii="Cambria Math" w:eastAsia="Calibri" w:hAnsi="Cambria Math"/>
                    <w:sz w:val="18"/>
                    <w:szCs w:val="18"/>
                    <w:lang w:eastAsia="pl-PL" w:bidi="fa-IR"/>
                  </w:rPr>
                  <m:t>=</m:t>
                </m:r>
                <m:f>
                  <m:fPr>
                    <m:ctrlPr>
                      <w:rPr>
                        <w:rFonts w:ascii="Cambria Math" w:eastAsia="Calibri" w:hAnsi="Cambria Math"/>
                        <w:i/>
                        <w:sz w:val="18"/>
                        <w:szCs w:val="18"/>
                        <w:lang w:eastAsia="pl-PL" w:bidi="fa-IR"/>
                      </w:rPr>
                    </m:ctrlPr>
                  </m:fPr>
                  <m:num>
                    <m:nary>
                      <m:naryPr>
                        <m:chr m:val="∑"/>
                        <m:limLoc m:val="undOvr"/>
                        <m:ctrlPr>
                          <w:rPr>
                            <w:rFonts w:ascii="Cambria Math" w:eastAsia="Calibri" w:hAnsi="Cambria Math"/>
                            <w:i/>
                            <w:sz w:val="18"/>
                            <w:szCs w:val="18"/>
                            <w:lang w:eastAsia="pl-PL" w:bidi="fa-IR"/>
                          </w:rPr>
                        </m:ctrlPr>
                      </m:naryPr>
                      <m:sub>
                        <m:r>
                          <w:rPr>
                            <w:rFonts w:ascii="Cambria Math" w:eastAsia="Calibri" w:hAnsi="Cambria Math"/>
                            <w:sz w:val="18"/>
                            <w:szCs w:val="18"/>
                            <w:lang w:eastAsia="pl-PL" w:bidi="fa-IR"/>
                          </w:rPr>
                          <m:t>i=1</m:t>
                        </m:r>
                      </m:sub>
                      <m:sup>
                        <m:r>
                          <w:rPr>
                            <w:rFonts w:ascii="Cambria Math" w:eastAsia="Calibri" w:hAnsi="Cambria Math"/>
                            <w:sz w:val="18"/>
                            <w:szCs w:val="18"/>
                            <w:lang w:eastAsia="pl-PL" w:bidi="fa-IR"/>
                          </w:rPr>
                          <m:t>n</m:t>
                        </m:r>
                      </m:sup>
                      <m:e>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m</m:t>
                            </m:r>
                          </m:e>
                          <m:sub>
                            <m:r>
                              <w:rPr>
                                <w:rFonts w:ascii="Cambria Math" w:eastAsia="Calibri" w:hAnsi="Cambria Math"/>
                                <w:sz w:val="18"/>
                                <w:szCs w:val="18"/>
                                <w:lang w:eastAsia="pl-PL" w:bidi="fa-IR"/>
                              </w:rPr>
                              <m:t>i</m:t>
                            </m:r>
                          </m:sub>
                        </m:sSub>
                        <m:r>
                          <w:rPr>
                            <w:rFonts w:ascii="Cambria Math" w:eastAsia="Calibri" w:hAnsi="Cambria Math"/>
                            <w:sz w:val="18"/>
                            <w:szCs w:val="18"/>
                            <w:lang w:eastAsia="pl-PL" w:bidi="fa-IR"/>
                          </w:rPr>
                          <m:t>∙</m:t>
                        </m:r>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sm</m:t>
                            </m:r>
                          </m:e>
                          <m:sub>
                            <m:r>
                              <w:rPr>
                                <w:rFonts w:ascii="Cambria Math" w:eastAsia="Calibri" w:hAnsi="Cambria Math"/>
                                <w:sz w:val="18"/>
                                <w:szCs w:val="18"/>
                                <w:lang w:eastAsia="pl-PL" w:bidi="fa-IR"/>
                              </w:rPr>
                              <m:t>i</m:t>
                            </m:r>
                          </m:sub>
                        </m:sSub>
                        <m:sSub>
                          <m:sSubPr>
                            <m:ctrlPr>
                              <w:rPr>
                                <w:rFonts w:ascii="Cambria Math" w:eastAsia="Calibri" w:hAnsi="Cambria Math"/>
                                <w:i/>
                                <w:sz w:val="18"/>
                                <w:szCs w:val="18"/>
                                <w:lang w:eastAsia="pl-PL" w:bidi="fa-IR"/>
                              </w:rPr>
                            </m:ctrlPr>
                          </m:sSubPr>
                          <m:e>
                            <m:r>
                              <w:rPr>
                                <w:rFonts w:ascii="Cambria Math" w:eastAsia="Calibri" w:hAnsi="Cambria Math"/>
                                <w:sz w:val="18"/>
                                <w:szCs w:val="18"/>
                                <w:lang w:eastAsia="pl-PL" w:bidi="fa-IR"/>
                              </w:rPr>
                              <m:t>∙smo</m:t>
                            </m:r>
                          </m:e>
                          <m:sub>
                            <m:r>
                              <w:rPr>
                                <w:rFonts w:ascii="Cambria Math" w:eastAsia="Calibri" w:hAnsi="Cambria Math"/>
                                <w:sz w:val="18"/>
                                <w:szCs w:val="18"/>
                                <w:lang w:eastAsia="pl-PL" w:bidi="fa-IR"/>
                              </w:rPr>
                              <m:t>i</m:t>
                            </m:r>
                          </m:sub>
                        </m:sSub>
                      </m:e>
                    </m:nary>
                  </m:num>
                  <m:den>
                    <m:r>
                      <w:rPr>
                        <w:rFonts w:ascii="Cambria Math" w:eastAsia="Calibri" w:hAnsi="Cambria Math"/>
                        <w:sz w:val="18"/>
                        <w:szCs w:val="18"/>
                        <w:lang w:eastAsia="pl-PL" w:bidi="fa-IR"/>
                      </w:rPr>
                      <m:t>1 d</m:t>
                    </m:r>
                  </m:den>
                </m:f>
                <m:r>
                  <w:rPr>
                    <w:rFonts w:ascii="Cambria Math" w:eastAsia="Calibri" w:hAnsi="Cambria Math"/>
                    <w:sz w:val="18"/>
                    <w:szCs w:val="18"/>
                    <w:lang w:eastAsia="pl-PL" w:bidi="fa-IR"/>
                  </w:rPr>
                  <m:t xml:space="preserve"> </m:t>
                </m:r>
                <m:d>
                  <m:dPr>
                    <m:begChr m:val="["/>
                    <m:endChr m:val="]"/>
                    <m:ctrlPr>
                      <w:rPr>
                        <w:rFonts w:ascii="Cambria Math" w:eastAsia="Calibri" w:hAnsi="Cambria Math"/>
                        <w:i/>
                        <w:sz w:val="18"/>
                        <w:szCs w:val="18"/>
                        <w:lang w:eastAsia="pl-PL" w:bidi="fa-IR"/>
                      </w:rPr>
                    </m:ctrlPr>
                  </m:dPr>
                  <m:e>
                    <m:f>
                      <m:fPr>
                        <m:ctrlPr>
                          <w:rPr>
                            <w:rFonts w:ascii="Cambria Math" w:eastAsia="Calibri" w:hAnsi="Cambria Math"/>
                            <w:i/>
                            <w:sz w:val="18"/>
                            <w:szCs w:val="18"/>
                            <w:lang w:eastAsia="pl-PL" w:bidi="fa-IR"/>
                          </w:rPr>
                        </m:ctrlPr>
                      </m:fPr>
                      <m:num>
                        <m:r>
                          <w:rPr>
                            <w:rFonts w:ascii="Cambria Math" w:eastAsia="Calibri" w:hAnsi="Cambria Math"/>
                            <w:sz w:val="18"/>
                            <w:szCs w:val="18"/>
                            <w:lang w:eastAsia="pl-PL" w:bidi="fa-IR"/>
                          </w:rPr>
                          <m:t>t smo</m:t>
                        </m:r>
                      </m:num>
                      <m:den>
                        <m:r>
                          <w:rPr>
                            <w:rFonts w:ascii="Cambria Math" w:eastAsia="Calibri" w:hAnsi="Cambria Math"/>
                            <w:sz w:val="18"/>
                            <w:szCs w:val="18"/>
                            <w:lang w:eastAsia="pl-PL" w:bidi="fa-IR"/>
                          </w:rPr>
                          <m:t>d</m:t>
                        </m:r>
                      </m:den>
                    </m:f>
                  </m:e>
                </m:d>
              </m:oMath>
            </m:oMathPara>
          </w:p>
          <w:p w14:paraId="4B838623" w14:textId="77777777" w:rsidR="003E2AC4" w:rsidRPr="00BB7ABC" w:rsidRDefault="003E2AC4" w:rsidP="003E2AC4">
            <w:pPr>
              <w:spacing w:line="257" w:lineRule="auto"/>
              <w:rPr>
                <w:sz w:val="18"/>
                <w:szCs w:val="18"/>
              </w:rPr>
            </w:pPr>
          </w:p>
          <w:p w14:paraId="0FBDCC67" w14:textId="77777777" w:rsidR="003E2AC4" w:rsidRPr="00BB7ABC" w:rsidRDefault="003E2AC4" w:rsidP="003E2AC4">
            <w:pPr>
              <w:spacing w:line="276" w:lineRule="auto"/>
              <w:rPr>
                <w:sz w:val="18"/>
                <w:szCs w:val="18"/>
              </w:rPr>
            </w:pPr>
            <w:r w:rsidRPr="00BB7ABC">
              <w:rPr>
                <w:sz w:val="18"/>
                <w:szCs w:val="18"/>
              </w:rPr>
              <w:t>Gdzie:</w:t>
            </w:r>
          </w:p>
          <w:p w14:paraId="7F573D2B"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t>m</w:t>
            </w:r>
            <w:r w:rsidRPr="00BB7ABC">
              <w:rPr>
                <w:rFonts w:ascii="Calibri" w:eastAsia="Calibri" w:hAnsi="Calibri" w:cs="Calibri"/>
                <w:i/>
                <w:iCs/>
                <w:sz w:val="18"/>
                <w:szCs w:val="18"/>
                <w:vertAlign w:val="subscript"/>
              </w:rPr>
              <w:t>i</w:t>
            </w:r>
            <w:r w:rsidRPr="00BB7ABC">
              <w:rPr>
                <w:rFonts w:ascii="Calibri" w:eastAsia="Calibri" w:hAnsi="Calibri" w:cs="Calibri"/>
                <w:sz w:val="18"/>
                <w:szCs w:val="18"/>
              </w:rPr>
              <w:t xml:space="preserve"> – masa substratu i wprowadzanego do Bioreaktora w ramach wariantu substratowego Wx [t] (określonego w Załączniku nr 7),</w:t>
            </w:r>
          </w:p>
          <w:p w14:paraId="50D28BD6" w14:textId="77777777" w:rsidR="003E2AC4" w:rsidRPr="00BB7ABC" w:rsidRDefault="003E2AC4" w:rsidP="003E2AC4">
            <w:pPr>
              <w:spacing w:line="276" w:lineRule="auto"/>
              <w:rPr>
                <w:rFonts w:ascii="Calibri" w:eastAsia="Calibri" w:hAnsi="Calibri" w:cs="Calibri"/>
                <w:sz w:val="18"/>
                <w:szCs w:val="18"/>
              </w:rPr>
            </w:pPr>
          </w:p>
          <w:p w14:paraId="384B7C44"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t>sm</w:t>
            </w:r>
            <w:r w:rsidRPr="00BB7ABC">
              <w:rPr>
                <w:rFonts w:ascii="Calibri" w:eastAsia="Calibri" w:hAnsi="Calibri" w:cs="Calibri"/>
                <w:i/>
                <w:iCs/>
                <w:sz w:val="18"/>
                <w:szCs w:val="18"/>
                <w:vertAlign w:val="subscript"/>
              </w:rPr>
              <w:t>i</w:t>
            </w:r>
            <w:r w:rsidRPr="00BB7ABC">
              <w:rPr>
                <w:rFonts w:ascii="Calibri" w:eastAsia="Calibri" w:hAnsi="Calibri" w:cs="Calibri"/>
                <w:sz w:val="18"/>
                <w:szCs w:val="18"/>
              </w:rPr>
              <w:t xml:space="preserve"> – zawartość suchej masy substratu i (podana dla każdego z substratów w Załączniku nr 7), wyrażona w [%],</w:t>
            </w:r>
          </w:p>
          <w:p w14:paraId="42EB0948" w14:textId="77777777" w:rsidR="003E2AC4" w:rsidRPr="00BB7ABC" w:rsidRDefault="003E2AC4" w:rsidP="003E2AC4">
            <w:pPr>
              <w:spacing w:line="276" w:lineRule="auto"/>
              <w:rPr>
                <w:rFonts w:ascii="Calibri" w:eastAsia="Calibri" w:hAnsi="Calibri" w:cs="Calibri"/>
                <w:sz w:val="18"/>
                <w:szCs w:val="18"/>
              </w:rPr>
            </w:pPr>
          </w:p>
          <w:p w14:paraId="4DCFDB0F"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i/>
                <w:iCs/>
                <w:sz w:val="18"/>
                <w:szCs w:val="18"/>
              </w:rPr>
              <w:t>smo</w:t>
            </w:r>
            <w:r w:rsidRPr="00BB7ABC">
              <w:rPr>
                <w:rFonts w:ascii="Calibri" w:eastAsia="Calibri" w:hAnsi="Calibri" w:cs="Calibri"/>
                <w:i/>
                <w:iCs/>
                <w:sz w:val="18"/>
                <w:szCs w:val="18"/>
                <w:vertAlign w:val="subscript"/>
              </w:rPr>
              <w:t>i</w:t>
            </w:r>
            <w:r w:rsidRPr="00BB7ABC">
              <w:rPr>
                <w:rFonts w:ascii="Calibri" w:eastAsia="Calibri" w:hAnsi="Calibri" w:cs="Calibri"/>
                <w:sz w:val="18"/>
                <w:szCs w:val="18"/>
                <w:vertAlign w:val="subscript"/>
              </w:rPr>
              <w:t xml:space="preserve"> </w:t>
            </w:r>
            <w:r w:rsidRPr="00BB7ABC">
              <w:rPr>
                <w:rFonts w:ascii="Calibri" w:eastAsia="Calibri" w:hAnsi="Calibri" w:cs="Calibri"/>
                <w:sz w:val="18"/>
                <w:szCs w:val="18"/>
              </w:rPr>
              <w:t>– zawartość suchej masy organicznej substratu i (podana dla każdego z substratów w Załączniku nr 7), wyrażona jako [% sm],</w:t>
            </w:r>
          </w:p>
          <w:p w14:paraId="3A13A85D" w14:textId="77777777" w:rsidR="003E2AC4" w:rsidRPr="00BB7ABC" w:rsidRDefault="003E2AC4" w:rsidP="003E2AC4">
            <w:pPr>
              <w:spacing w:line="276" w:lineRule="auto"/>
              <w:rPr>
                <w:rFonts w:ascii="Calibri" w:eastAsia="Calibri" w:hAnsi="Calibri" w:cs="Calibri"/>
                <w:sz w:val="18"/>
                <w:szCs w:val="18"/>
              </w:rPr>
            </w:pPr>
          </w:p>
          <w:p w14:paraId="1F2ED06D" w14:textId="77777777" w:rsidR="003E2AC4" w:rsidRPr="00BB7ABC" w:rsidRDefault="003E2AC4" w:rsidP="003E2AC4">
            <w:pPr>
              <w:spacing w:line="276" w:lineRule="auto"/>
              <w:rPr>
                <w:rFonts w:ascii="Calibri" w:eastAsia="Calibri" w:hAnsi="Calibri" w:cs="Calibri"/>
                <w:sz w:val="18"/>
                <w:szCs w:val="18"/>
              </w:rPr>
            </w:pPr>
            <w:r w:rsidRPr="00BB7ABC">
              <w:rPr>
                <w:rFonts w:ascii="Calibri" w:eastAsia="Calibri" w:hAnsi="Calibri" w:cs="Calibri"/>
                <w:sz w:val="18"/>
                <w:szCs w:val="18"/>
              </w:rPr>
              <w:t>i = 1 … n – liczba substratów w ramach wariantu substratowego Wx (określona w Załączniku nr 7)</w:t>
            </w:r>
          </w:p>
          <w:p w14:paraId="61FEBADD" w14:textId="77777777" w:rsidR="003E2AC4" w:rsidRPr="00BB7ABC" w:rsidRDefault="003E2AC4" w:rsidP="003E2AC4">
            <w:pPr>
              <w:textAlignment w:val="baseline"/>
              <w:rPr>
                <w:rFonts w:ascii="Calibri" w:eastAsia="Times New Roman" w:hAnsi="Calibri" w:cs="Segoe UI"/>
                <w:sz w:val="18"/>
                <w:szCs w:val="18"/>
                <w:lang w:eastAsia="pl-PL"/>
              </w:rPr>
            </w:pPr>
          </w:p>
          <w:p w14:paraId="17F7507C" w14:textId="569B8C5A" w:rsidR="003E2AC4" w:rsidRPr="005E0186" w:rsidRDefault="003E2AC4" w:rsidP="003E2AC4">
            <w:pPr>
              <w:textAlignment w:val="baseline"/>
              <w:rPr>
                <w:rFonts w:ascii="Calibri" w:eastAsia="Times New Roman" w:hAnsi="Calibri" w:cs="Segoe UI"/>
                <w:sz w:val="18"/>
                <w:szCs w:val="18"/>
                <w:lang w:eastAsia="pl-PL"/>
              </w:rPr>
            </w:pPr>
            <w:r w:rsidRPr="00BB7ABC">
              <w:rPr>
                <w:rFonts w:ascii="Calibri" w:eastAsia="Times New Roman" w:hAnsi="Calibri" w:cs="Segoe UI"/>
                <w:sz w:val="18"/>
                <w:szCs w:val="18"/>
                <w:lang w:eastAsia="pl-PL"/>
              </w:rPr>
              <w:t>Ilość produkowanego biometanu jest wyznaczana na podstawie sprawności wskazanej w DTR urządzenia do uzdatniania zaproponowanego dla Demonstratora Technologii. Obliczony wynik wydajności produkcji biometanu jest porównywany z deklarowaną wartością z Wniosku Wykonawcy.</w:t>
            </w:r>
          </w:p>
        </w:tc>
        <w:tc>
          <w:tcPr>
            <w:tcW w:w="1365" w:type="dxa"/>
          </w:tcPr>
          <w:p w14:paraId="05D75C6C" w14:textId="77777777" w:rsidR="003E2AC4" w:rsidRPr="00BB7ABC" w:rsidRDefault="003E2AC4" w:rsidP="003E2AC4">
            <w:pPr>
              <w:jc w:val="center"/>
              <w:rPr>
                <w:sz w:val="18"/>
                <w:szCs w:val="18"/>
              </w:rPr>
            </w:pPr>
            <w:r w:rsidRPr="00BB7ABC">
              <w:rPr>
                <w:sz w:val="18"/>
                <w:szCs w:val="18"/>
              </w:rPr>
              <w:lastRenderedPageBreak/>
              <w:t>-20%</w:t>
            </w:r>
          </w:p>
        </w:tc>
      </w:tr>
    </w:tbl>
    <w:p w14:paraId="46678E4F" w14:textId="77777777" w:rsidR="00F9455F" w:rsidRDefault="00F9455F" w:rsidP="003E2AC4"/>
    <w:p w14:paraId="547039E5" w14:textId="34F56D1C" w:rsidR="003E2AC4" w:rsidRPr="00292CA0" w:rsidRDefault="00F9455F" w:rsidP="003E2AC4">
      <w:r>
        <w:t>[…]</w:t>
      </w:r>
    </w:p>
    <w:p w14:paraId="07B1AF1E" w14:textId="70A34FAA" w:rsidR="004615FD" w:rsidRPr="003E2AC4" w:rsidRDefault="004615FD" w:rsidP="003E2AC4">
      <w:pPr>
        <w:sectPr w:rsidR="004615FD" w:rsidRPr="003E2AC4" w:rsidSect="004615FD">
          <w:pgSz w:w="16838" w:h="11906" w:orient="landscape"/>
          <w:pgMar w:top="1418" w:right="425" w:bottom="1418" w:left="1418" w:header="709" w:footer="709" w:gutter="0"/>
          <w:cols w:space="708"/>
          <w:docGrid w:linePitch="360"/>
        </w:sectPr>
      </w:pPr>
    </w:p>
    <w:p w14:paraId="5F7D7495" w14:textId="0511C42F" w:rsidR="00127785" w:rsidRPr="00140D03" w:rsidRDefault="008D21EA" w:rsidP="003F5EFC">
      <w:pPr>
        <w:pStyle w:val="Nagwek2"/>
        <w:jc w:val="center"/>
        <w:rPr>
          <w:rFonts w:eastAsia="Calibri Light"/>
          <w:i/>
          <w:color w:val="C00000"/>
          <w:sz w:val="32"/>
        </w:rPr>
      </w:pPr>
      <w:bookmarkStart w:id="486" w:name="_Toc76032561"/>
      <w:r w:rsidRPr="00140D03">
        <w:rPr>
          <w:rFonts w:eastAsia="Calibri Light"/>
          <w:i/>
          <w:color w:val="C00000"/>
          <w:sz w:val="32"/>
        </w:rPr>
        <w:lastRenderedPageBreak/>
        <w:t xml:space="preserve">II. </w:t>
      </w:r>
      <w:r w:rsidR="00127785" w:rsidRPr="00140D03">
        <w:rPr>
          <w:rFonts w:eastAsia="Calibri Light"/>
          <w:i/>
          <w:color w:val="C00000"/>
          <w:sz w:val="32"/>
        </w:rPr>
        <w:t>Wyciąg z „Załącznika nr 4 do Regulaminu - Harmonogram Przedsięwzięcia, opis Wyników Prac Etapu oraz założeń testów”</w:t>
      </w:r>
      <w:bookmarkEnd w:id="486"/>
    </w:p>
    <w:p w14:paraId="438A5B0B" w14:textId="45F4A83D" w:rsidR="001518DD" w:rsidRDefault="001518DD" w:rsidP="001518DD">
      <w:pPr>
        <w:rPr>
          <w:sz w:val="20"/>
          <w:szCs w:val="20"/>
          <w:lang w:eastAsia="pl-PL" w:bidi="fa-IR"/>
        </w:rPr>
      </w:pPr>
    </w:p>
    <w:p w14:paraId="1A07426A" w14:textId="473CE9C8" w:rsidR="009F4226" w:rsidRDefault="009F4226" w:rsidP="009F4226">
      <w:pPr>
        <w:spacing w:after="0" w:line="276" w:lineRule="auto"/>
        <w:jc w:val="both"/>
        <w:rPr>
          <w:rFonts w:ascii="Calibri" w:eastAsia="Calibri" w:hAnsi="Calibri" w:cs="Times New Roman"/>
          <w:lang w:eastAsia="pl-PL" w:bidi="fa-IR"/>
        </w:rPr>
      </w:pPr>
      <w:r>
        <w:rPr>
          <w:sz w:val="20"/>
          <w:szCs w:val="20"/>
          <w:lang w:eastAsia="pl-PL" w:bidi="fa-IR"/>
        </w:rPr>
        <w:t>„</w:t>
      </w:r>
      <w:r w:rsidRPr="00AB543D">
        <w:rPr>
          <w:rFonts w:ascii="Calibri" w:eastAsia="Calibri" w:hAnsi="Calibri" w:cs="Times New Roman"/>
          <w:lang w:eastAsia="pl-PL" w:bidi="fa-IR"/>
        </w:rPr>
        <w:t xml:space="preserve">Czas trwania poszczególnych </w:t>
      </w:r>
      <w:r>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Pr="008A70B6">
        <w:rPr>
          <w:rFonts w:ascii="Calibri" w:eastAsia="Calibri" w:hAnsi="Calibri" w:cs="Times New Roman"/>
          <w:szCs w:val="20"/>
          <w:lang w:eastAsia="pl-PL" w:bidi="fa-IR"/>
        </w:rPr>
        <w:fldChar w:fldCharType="begin"/>
      </w:r>
      <w:r w:rsidRPr="008A70B6">
        <w:rPr>
          <w:rFonts w:ascii="Calibri" w:eastAsia="Calibri" w:hAnsi="Calibri" w:cs="Times New Roman"/>
          <w:szCs w:val="20"/>
          <w:lang w:eastAsia="pl-PL" w:bidi="fa-IR"/>
        </w:rPr>
        <w:instrText xml:space="preserve"> REF _Ref57125639 \h  \* MERGEFORMAT </w:instrText>
      </w:r>
      <w:r w:rsidRPr="008A70B6">
        <w:rPr>
          <w:rFonts w:ascii="Calibri" w:eastAsia="Calibri" w:hAnsi="Calibri" w:cs="Times New Roman"/>
          <w:szCs w:val="20"/>
          <w:lang w:eastAsia="pl-PL" w:bidi="fa-IR"/>
        </w:rPr>
      </w:r>
      <w:r w:rsidRPr="008A70B6">
        <w:rPr>
          <w:rFonts w:ascii="Calibri" w:eastAsia="Calibri" w:hAnsi="Calibri" w:cs="Times New Roman"/>
          <w:szCs w:val="20"/>
          <w:lang w:eastAsia="pl-PL" w:bidi="fa-IR"/>
        </w:rPr>
        <w:fldChar w:fldCharType="separate"/>
      </w:r>
      <w:r w:rsidRPr="00B279E1">
        <w:rPr>
          <w:rFonts w:ascii="Calibri" w:eastAsia="Calibri" w:hAnsi="Calibri" w:cs="Arial"/>
          <w:i/>
          <w:iCs/>
          <w:szCs w:val="20"/>
          <w:lang w:bidi="fa-IR"/>
        </w:rPr>
        <w:t>Tabel</w:t>
      </w:r>
      <w:r>
        <w:rPr>
          <w:rFonts w:ascii="Calibri" w:eastAsia="Calibri" w:hAnsi="Calibri" w:cs="Arial"/>
          <w:i/>
          <w:iCs/>
          <w:szCs w:val="20"/>
          <w:lang w:bidi="fa-IR"/>
        </w:rPr>
        <w:t>i</w:t>
      </w:r>
      <w:r w:rsidRPr="00B279E1">
        <w:rPr>
          <w:rFonts w:ascii="Calibri" w:eastAsia="Calibri" w:hAnsi="Calibri" w:cs="Arial"/>
          <w:i/>
          <w:iCs/>
          <w:szCs w:val="20"/>
          <w:lang w:bidi="fa-IR"/>
        </w:rPr>
        <w:t xml:space="preserve"> </w:t>
      </w:r>
      <w:r w:rsidRPr="00B279E1">
        <w:rPr>
          <w:rFonts w:ascii="Calibri" w:eastAsia="Calibri" w:hAnsi="Calibri" w:cs="Arial"/>
          <w:i/>
          <w:iCs/>
          <w:noProof/>
          <w:szCs w:val="20"/>
          <w:lang w:bidi="fa-IR"/>
        </w:rPr>
        <w:t>1</w:t>
      </w:r>
      <w:r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238B90E2" w14:textId="77777777" w:rsidR="009F4226" w:rsidRDefault="009F4226" w:rsidP="009F4226">
      <w:pPr>
        <w:spacing w:after="0" w:line="276" w:lineRule="auto"/>
        <w:jc w:val="both"/>
        <w:rPr>
          <w:rFonts w:ascii="Calibri" w:eastAsia="Calibri" w:hAnsi="Calibri" w:cs="Times New Roman"/>
          <w:lang w:eastAsia="pl-PL" w:bidi="fa-IR"/>
        </w:rPr>
      </w:pPr>
    </w:p>
    <w:p w14:paraId="34ABADF5" w14:textId="17E8D697" w:rsidR="009F4226" w:rsidRDefault="009F4226" w:rsidP="009F4226">
      <w:pPr>
        <w:keepNext/>
        <w:spacing w:after="0" w:line="276" w:lineRule="auto"/>
        <w:jc w:val="both"/>
        <w:rPr>
          <w:rFonts w:ascii="Calibri" w:eastAsia="Calibri" w:hAnsi="Calibri" w:cs="Arial"/>
          <w:i/>
          <w:iCs/>
          <w:sz w:val="18"/>
          <w:szCs w:val="18"/>
          <w:lang w:bidi="fa-IR"/>
        </w:rPr>
      </w:pPr>
      <w:bookmarkStart w:id="487"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487"/>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9F4226" w:rsidRPr="00E346B8" w14:paraId="0160742F" w14:textId="77777777" w:rsidTr="000A1396">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393D57DC" w14:textId="77777777" w:rsidR="009F4226" w:rsidRPr="007B2630" w:rsidRDefault="009F4226" w:rsidP="000A1396">
            <w:pPr>
              <w:spacing w:after="0" w:line="240" w:lineRule="auto"/>
              <w:rPr>
                <w:rFonts w:ascii="Times New Roman" w:eastAsia="Times New Roman" w:hAnsi="Times New Roman" w:cs="Times New Roman"/>
                <w:sz w:val="16"/>
                <w:szCs w:val="16"/>
                <w:lang w:eastAsia="pl-PL"/>
              </w:rPr>
            </w:pPr>
          </w:p>
        </w:tc>
      </w:tr>
      <w:tr w:rsidR="009F4226" w:rsidRPr="00E346B8" w14:paraId="58BAB49D" w14:textId="77777777" w:rsidTr="000A1396">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C55D9B5" w14:textId="77777777" w:rsidR="009F4226" w:rsidRPr="007B2630" w:rsidRDefault="009F4226" w:rsidP="000A1396">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48DDC28"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4143C306" w14:textId="77777777" w:rsidR="009F4226" w:rsidRPr="007B2630" w:rsidRDefault="009F4226" w:rsidP="000A1396">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5F9D8483" w14:textId="77777777" w:rsidR="009F4226" w:rsidRPr="007B2630" w:rsidRDefault="009F4226" w:rsidP="000A1396">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Pr="067B2F72">
              <w:rPr>
                <w:rFonts w:eastAsia="Times New Roman"/>
                <w:b/>
                <w:bCs/>
                <w:color w:val="000000" w:themeColor="text1"/>
                <w:sz w:val="16"/>
                <w:szCs w:val="16"/>
                <w:lang w:eastAsia="pl-PL"/>
              </w:rPr>
              <w:t>Uczestników</w:t>
            </w:r>
            <w:r w:rsidRPr="067B2F72">
              <w:rPr>
                <w:rFonts w:eastAsia="Times New Roman"/>
                <w:b/>
                <w:color w:val="000000" w:themeColor="text1"/>
                <w:sz w:val="16"/>
                <w:szCs w:val="16"/>
                <w:lang w:eastAsia="pl-PL"/>
              </w:rPr>
              <w:t xml:space="preserve"> Przedsięwzięcia</w:t>
            </w:r>
          </w:p>
          <w:p w14:paraId="38F16C6F"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p>
          <w:p w14:paraId="20D9A5CF"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p>
        </w:tc>
      </w:tr>
      <w:tr w:rsidR="009F4226" w14:paraId="34A0C0B1" w14:textId="77777777" w:rsidTr="000A1396">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0DAFD0A4" w14:textId="77777777" w:rsidR="009F4226" w:rsidRPr="00FF4C3E" w:rsidRDefault="009F4226" w:rsidP="000A1396">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CE3E2BF" w14:textId="77777777" w:rsidR="009F4226" w:rsidRPr="00FF4C3E" w:rsidRDefault="009F4226" w:rsidP="000A1396">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D7E7195" w14:textId="77777777" w:rsidR="009F4226" w:rsidRPr="00FF4C3E"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6D843CF" w14:textId="77777777" w:rsidR="009F4226" w:rsidRDefault="009F4226" w:rsidP="000A1396">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1AE3E82" w14:textId="77777777" w:rsidR="009F4226" w:rsidRDefault="009F4226" w:rsidP="000A1396">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9F4226" w14:paraId="611940AD" w14:textId="77777777" w:rsidTr="000A1396">
        <w:trPr>
          <w:trHeight w:val="317"/>
          <w:jc w:val="center"/>
        </w:trPr>
        <w:tc>
          <w:tcPr>
            <w:tcW w:w="1276" w:type="dxa"/>
            <w:vMerge/>
            <w:vAlign w:val="center"/>
          </w:tcPr>
          <w:p w14:paraId="160D1A60" w14:textId="77777777" w:rsidR="009F4226" w:rsidRDefault="009F4226" w:rsidP="000A1396">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FB980B6" w14:textId="77777777" w:rsidR="009F4226" w:rsidRPr="00FF4C3E"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A8B838F" w14:textId="77777777" w:rsidR="009F4226" w:rsidRDefault="009F4226" w:rsidP="000A1396">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42DCB1" w14:textId="77777777" w:rsidR="009F4226" w:rsidRDefault="009F4226" w:rsidP="000A1396">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9F4226" w:rsidRPr="00E346B8" w14:paraId="750BE5CB" w14:textId="77777777" w:rsidTr="000A1396">
        <w:trPr>
          <w:trHeight w:val="323"/>
          <w:jc w:val="center"/>
        </w:trPr>
        <w:tc>
          <w:tcPr>
            <w:tcW w:w="1276" w:type="dxa"/>
            <w:vMerge/>
            <w:vAlign w:val="center"/>
          </w:tcPr>
          <w:p w14:paraId="20D3068A" w14:textId="77777777" w:rsidR="009F4226" w:rsidRPr="007B2630" w:rsidRDefault="009F4226" w:rsidP="000A1396">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5AAE9FDE" w14:textId="77777777" w:rsidR="009F4226"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7837E947" w14:textId="77777777" w:rsidR="009F4226"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28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13FD3CA3" w14:textId="77777777" w:rsidR="009F4226" w:rsidRDefault="009F4226" w:rsidP="000A1396">
            <w:pPr>
              <w:spacing w:after="0" w:line="240" w:lineRule="auto"/>
              <w:jc w:val="center"/>
              <w:rPr>
                <w:rFonts w:eastAsia="Times New Roman" w:cstheme="minorHAnsi"/>
                <w:b/>
                <w:bCs/>
                <w:color w:val="000000"/>
                <w:sz w:val="16"/>
                <w:szCs w:val="16"/>
                <w:lang w:eastAsia="pl-PL"/>
              </w:rPr>
            </w:pPr>
          </w:p>
        </w:tc>
      </w:tr>
      <w:tr w:rsidR="009F4226" w:rsidRPr="00E346B8" w14:paraId="7C9B69FD" w14:textId="77777777" w:rsidTr="000A1396">
        <w:trPr>
          <w:trHeight w:val="323"/>
          <w:jc w:val="center"/>
        </w:trPr>
        <w:tc>
          <w:tcPr>
            <w:tcW w:w="1276" w:type="dxa"/>
            <w:vMerge/>
            <w:vAlign w:val="center"/>
          </w:tcPr>
          <w:p w14:paraId="647B9FDE" w14:textId="77777777" w:rsidR="009F4226" w:rsidRPr="007B2630" w:rsidRDefault="009F4226" w:rsidP="000A1396">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5B1030D" w14:textId="77777777" w:rsidR="009F4226"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22CF1025" w14:textId="77777777" w:rsidR="009F4226" w:rsidRDefault="009F4226" w:rsidP="000A1396">
            <w:pPr>
              <w:spacing w:after="0"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19 marca</w:t>
            </w:r>
            <w:r w:rsidRPr="488A3BDE">
              <w:rPr>
                <w:rFonts w:eastAsia="Times New Roman"/>
                <w:b/>
                <w:bCs/>
                <w:color w:val="000000" w:themeColor="text1"/>
                <w:sz w:val="16"/>
                <w:szCs w:val="16"/>
                <w:lang w:eastAsia="pl-PL"/>
              </w:rPr>
              <w:t xml:space="preserve"> 2021, </w:t>
            </w:r>
          </w:p>
          <w:p w14:paraId="7CAB302F" w14:textId="77777777" w:rsidR="009F4226" w:rsidRDefault="009F4226" w:rsidP="000A1396">
            <w:pPr>
              <w:spacing w:after="0" w:line="240" w:lineRule="auto"/>
              <w:jc w:val="center"/>
              <w:rPr>
                <w:rFonts w:eastAsia="Times New Roman"/>
                <w:b/>
                <w:bCs/>
                <w:color w:val="000000"/>
                <w:sz w:val="16"/>
                <w:szCs w:val="16"/>
                <w:lang w:eastAsia="pl-PL"/>
              </w:rPr>
            </w:pPr>
            <w:r w:rsidRPr="488A3BDE">
              <w:rPr>
                <w:rFonts w:eastAsia="Times New Roman"/>
                <w:b/>
                <w:bCs/>
                <w:color w:val="000000" w:themeColor="text1"/>
                <w:sz w:val="16"/>
                <w:szCs w:val="16"/>
                <w:lang w:eastAsia="pl-PL"/>
              </w:rPr>
              <w:t>godz. 12.00</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E64659F" w14:textId="77777777" w:rsidR="009F4226"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9F4226" w:rsidRPr="00E346B8" w14:paraId="2AF14586" w14:textId="77777777" w:rsidTr="000A1396">
        <w:trPr>
          <w:trHeight w:val="323"/>
          <w:jc w:val="center"/>
        </w:trPr>
        <w:tc>
          <w:tcPr>
            <w:tcW w:w="1276" w:type="dxa"/>
            <w:vMerge/>
            <w:vAlign w:val="center"/>
          </w:tcPr>
          <w:p w14:paraId="713DF7F5" w14:textId="77777777" w:rsidR="009F4226" w:rsidRPr="007B2630" w:rsidRDefault="009F4226" w:rsidP="000A1396">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15E6551" w14:textId="77777777" w:rsidR="009F4226" w:rsidRPr="067B2F72"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D61C33F"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A8C143D" w14:textId="77777777" w:rsidR="009F4226"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9F4226" w:rsidRPr="00E346B8" w14:paraId="71F4579B" w14:textId="77777777" w:rsidTr="000A1396">
        <w:trPr>
          <w:trHeight w:val="323"/>
          <w:jc w:val="center"/>
        </w:trPr>
        <w:tc>
          <w:tcPr>
            <w:tcW w:w="1276" w:type="dxa"/>
            <w:vMerge/>
            <w:vAlign w:val="center"/>
          </w:tcPr>
          <w:p w14:paraId="0504E599" w14:textId="77777777" w:rsidR="009F4226" w:rsidRPr="007B2630" w:rsidRDefault="009F4226" w:rsidP="000A1396">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7E8CFBD" w14:textId="77777777" w:rsidR="009F4226" w:rsidRPr="067B2F72"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29763F22"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860BB0B" w14:textId="77777777" w:rsidR="009F4226"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9F4226" w:rsidRPr="00E346B8" w14:paraId="78CD0B42" w14:textId="77777777" w:rsidTr="000A1396">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5D1C181" w14:textId="77777777" w:rsidR="009F4226" w:rsidRPr="007B2630" w:rsidRDefault="009F4226" w:rsidP="000A1396">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1AF956CB" w14:textId="77777777" w:rsidR="009F4226" w:rsidRDefault="009F4226" w:rsidP="000A1396">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6A8376EC" w14:textId="77777777" w:rsidR="009F4226" w:rsidRPr="007B2630" w:rsidRDefault="009F4226" w:rsidP="000A1396">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761905"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 do 120 dni od zawarcia Umów z Uczestnikami Przedsięwzięcia wyłonionymi w podstawowym naborze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5DAAB420"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9F4226" w:rsidRPr="00E346B8" w14:paraId="68DCA783" w14:textId="77777777" w:rsidTr="000A1396">
        <w:trPr>
          <w:trHeight w:val="681"/>
          <w:jc w:val="center"/>
        </w:trPr>
        <w:tc>
          <w:tcPr>
            <w:tcW w:w="1276" w:type="dxa"/>
            <w:vMerge/>
            <w:vAlign w:val="center"/>
          </w:tcPr>
          <w:p w14:paraId="6D35E8CC" w14:textId="77777777" w:rsidR="009F4226" w:rsidRPr="007B2630" w:rsidRDefault="009F4226" w:rsidP="000A1396">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4830C3D5" w14:textId="77777777" w:rsidR="009F4226" w:rsidRDefault="009F4226" w:rsidP="000A1396">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11D5A79C" w14:textId="77777777" w:rsidR="009F4226" w:rsidRPr="323ED80F" w:rsidRDefault="009F4226" w:rsidP="000A1396">
            <w:pPr>
              <w:spacing w:after="0" w:line="240" w:lineRule="auto"/>
              <w:rPr>
                <w:rFonts w:eastAsia="Times New Roman"/>
                <w:color w:val="000000" w:themeColor="text1"/>
                <w:sz w:val="16"/>
                <w:szCs w:val="16"/>
                <w:lang w:eastAsia="pl-PL"/>
              </w:rPr>
            </w:pPr>
          </w:p>
        </w:tc>
        <w:tc>
          <w:tcPr>
            <w:tcW w:w="1701" w:type="dxa"/>
            <w:tcBorders>
              <w:top w:val="single" w:sz="4" w:space="0" w:color="auto"/>
              <w:bottom w:val="single" w:sz="4" w:space="0" w:color="auto"/>
              <w:right w:val="single" w:sz="4" w:space="0" w:color="auto"/>
            </w:tcBorders>
            <w:shd w:val="clear" w:color="auto" w:fill="E2EFDA"/>
            <w:vAlign w:val="center"/>
          </w:tcPr>
          <w:p w14:paraId="4C8BCE5C"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Pr="007B2630">
              <w:rPr>
                <w:rFonts w:eastAsia="Times New Roman" w:cstheme="minorHAnsi"/>
                <w:b/>
                <w:bCs/>
                <w:color w:val="000000"/>
                <w:sz w:val="16"/>
                <w:szCs w:val="16"/>
                <w:lang w:eastAsia="pl-PL"/>
              </w:rPr>
              <w:t>1</w:t>
            </w:r>
            <w:r>
              <w:rPr>
                <w:rFonts w:eastAsia="Times New Roman" w:cstheme="minorHAnsi"/>
                <w:b/>
                <w:bCs/>
                <w:color w:val="000000"/>
                <w:sz w:val="16"/>
                <w:szCs w:val="16"/>
                <w:lang w:eastAsia="pl-PL"/>
              </w:rPr>
              <w:t>0,5 miesiąca od zawarcia Umów z Uczestnikami Przedsięwzięcia wyłonionymi w podstawowym naborze</w:t>
            </w:r>
          </w:p>
        </w:tc>
        <w:tc>
          <w:tcPr>
            <w:tcW w:w="1418" w:type="dxa"/>
            <w:vMerge/>
            <w:tcBorders>
              <w:top w:val="single" w:sz="4" w:space="0" w:color="auto"/>
              <w:left w:val="single" w:sz="4" w:space="0" w:color="auto"/>
              <w:bottom w:val="single" w:sz="4" w:space="0" w:color="auto"/>
              <w:right w:val="single" w:sz="4" w:space="0" w:color="auto"/>
            </w:tcBorders>
            <w:vAlign w:val="center"/>
          </w:tcPr>
          <w:p w14:paraId="2A786C3A" w14:textId="77777777" w:rsidR="009F4226" w:rsidRDefault="009F4226" w:rsidP="000A1396">
            <w:pPr>
              <w:spacing w:after="0" w:line="240" w:lineRule="auto"/>
              <w:jc w:val="center"/>
              <w:rPr>
                <w:rFonts w:eastAsia="Times New Roman" w:cstheme="minorHAnsi"/>
                <w:b/>
                <w:bCs/>
                <w:color w:val="000000"/>
                <w:sz w:val="16"/>
                <w:szCs w:val="16"/>
                <w:lang w:eastAsia="pl-PL"/>
              </w:rPr>
            </w:pPr>
          </w:p>
        </w:tc>
      </w:tr>
      <w:tr w:rsidR="009F4226" w14:paraId="4C5E88B2" w14:textId="77777777" w:rsidTr="000A1396">
        <w:trPr>
          <w:trHeight w:val="315"/>
          <w:jc w:val="center"/>
        </w:trPr>
        <w:tc>
          <w:tcPr>
            <w:tcW w:w="1276" w:type="dxa"/>
            <w:vMerge/>
            <w:vAlign w:val="center"/>
            <w:hideMark/>
          </w:tcPr>
          <w:p w14:paraId="74134080" w14:textId="77777777" w:rsidR="009F4226" w:rsidRDefault="009F4226" w:rsidP="000A1396"/>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9E6EA1" w14:textId="77777777" w:rsidR="009F4226" w:rsidRDefault="009F4226" w:rsidP="000A1396">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zakończenia Prac B+R w ramach Etapu I przez Uczestników Przedsięwzięcia - z</w:t>
            </w:r>
            <w:r w:rsidRPr="323ED80F">
              <w:rPr>
                <w:rFonts w:eastAsia="Times New Roman"/>
                <w:color w:val="000000" w:themeColor="text1"/>
                <w:sz w:val="16"/>
                <w:szCs w:val="16"/>
                <w:lang w:eastAsia="pl-PL"/>
              </w:rPr>
              <w:t xml:space="preserve">łożenie przez </w:t>
            </w:r>
            <w:r>
              <w:rPr>
                <w:rFonts w:eastAsia="Times New Roman"/>
                <w:color w:val="000000" w:themeColor="text1"/>
                <w:sz w:val="16"/>
                <w:szCs w:val="16"/>
                <w:lang w:eastAsia="pl-PL"/>
              </w:rPr>
              <w:t>Uczestników Przedsięwzięcia</w:t>
            </w:r>
            <w:r w:rsidRPr="323ED80F">
              <w:rPr>
                <w:rFonts w:eastAsia="Times New Roman"/>
                <w:color w:val="000000" w:themeColor="text1"/>
                <w:sz w:val="16"/>
                <w:szCs w:val="16"/>
                <w:lang w:eastAsia="pl-PL"/>
              </w:rPr>
              <w:t xml:space="preserve"> zaktualizowanej </w:t>
            </w:r>
            <w:r>
              <w:rPr>
                <w:rFonts w:eastAsia="Times New Roman"/>
                <w:color w:val="000000" w:themeColor="text1"/>
                <w:sz w:val="16"/>
                <w:szCs w:val="16"/>
                <w:lang w:eastAsia="pl-PL"/>
              </w:rPr>
              <w:t>Ofert</w:t>
            </w:r>
            <w:r w:rsidRPr="323ED80F">
              <w:rPr>
                <w:rFonts w:eastAsia="Times New Roman"/>
                <w:color w:val="000000" w:themeColor="text1"/>
                <w:sz w:val="16"/>
                <w:szCs w:val="16"/>
                <w:lang w:eastAsia="pl-PL"/>
              </w:rPr>
              <w:t>y</w:t>
            </w:r>
            <w:r>
              <w:rPr>
                <w:rFonts w:eastAsia="Times New Roman"/>
                <w:color w:val="000000" w:themeColor="text1"/>
                <w:sz w:val="16"/>
                <w:szCs w:val="16"/>
                <w:lang w:eastAsia="pl-PL"/>
              </w:rPr>
              <w:t xml:space="preserve"> oraz innych Wyników Prac Etapu I – Termin Doręczenia Wyników Prac Etapu I.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606E157" w14:textId="77777777" w:rsidR="009F4226" w:rsidRPr="00FF4C3E" w:rsidRDefault="009F4226" w:rsidP="000A1396">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r>
              <w:rPr>
                <w:rFonts w:eastAsia="Times New Roman" w:cstheme="minorHAnsi"/>
                <w:b/>
                <w:bCs/>
                <w:color w:val="000000"/>
                <w:sz w:val="16"/>
                <w:szCs w:val="16"/>
                <w:lang w:eastAsia="pl-PL"/>
              </w:rPr>
              <w:t>Umów z Uczestnikami Przedsięwzięcia wyłonionymi w podstawowym naborze</w:t>
            </w:r>
            <w:r w:rsidRPr="00FF4C3E" w:rsidDel="00147BF2">
              <w:rPr>
                <w:rFonts w:eastAsia="Times New Roman" w:cstheme="minorHAnsi"/>
                <w:b/>
                <w:bCs/>
                <w:color w:val="000000"/>
                <w:sz w:val="16"/>
                <w:szCs w:val="16"/>
                <w:lang w:eastAsia="pl-PL"/>
              </w:rPr>
              <w:t xml:space="preserve"> </w:t>
            </w:r>
            <w:r w:rsidRPr="00FF4C3E">
              <w:rPr>
                <w:rFonts w:eastAsia="Times New Roman" w:cstheme="minorHAnsi"/>
                <w:b/>
                <w:bCs/>
                <w:color w:val="000000"/>
                <w:sz w:val="16"/>
                <w:szCs w:val="16"/>
                <w:lang w:eastAsia="pl-PL"/>
              </w:rPr>
              <w:t>+ 1</w:t>
            </w:r>
            <w:r>
              <w:rPr>
                <w:rFonts w:eastAsia="Times New Roman" w:cstheme="minorHAnsi"/>
                <w:b/>
                <w:bCs/>
                <w:color w:val="000000"/>
                <w:sz w:val="16"/>
                <w:szCs w:val="16"/>
                <w:lang w:eastAsia="pl-PL"/>
              </w:rPr>
              <w:t>0,5</w:t>
            </w:r>
            <w:r w:rsidRPr="00FF4C3E">
              <w:rPr>
                <w:rFonts w:eastAsia="Times New Roman" w:cstheme="minorHAnsi"/>
                <w:b/>
                <w:bCs/>
                <w:color w:val="000000"/>
                <w:sz w:val="16"/>
                <w:szCs w:val="16"/>
                <w:lang w:eastAsia="pl-PL"/>
              </w:rPr>
              <w:t xml:space="preserve"> miesi</w:t>
            </w:r>
            <w:r>
              <w:rPr>
                <w:rFonts w:eastAsia="Times New Roman" w:cstheme="minorHAnsi"/>
                <w:b/>
                <w:bCs/>
                <w:color w:val="000000"/>
                <w:sz w:val="16"/>
                <w:szCs w:val="16"/>
                <w:lang w:eastAsia="pl-PL"/>
              </w:rPr>
              <w:t>ą</w:t>
            </w:r>
            <w:r w:rsidRPr="00FF4C3E">
              <w:rPr>
                <w:rFonts w:eastAsia="Times New Roman" w:cstheme="minorHAnsi"/>
                <w:b/>
                <w:bCs/>
                <w:color w:val="000000"/>
                <w:sz w:val="16"/>
                <w:szCs w:val="16"/>
                <w:lang w:eastAsia="pl-PL"/>
              </w:rPr>
              <w:t>c</w:t>
            </w:r>
            <w:r>
              <w:rPr>
                <w:rFonts w:eastAsia="Times New Roman" w:cstheme="minorHAnsi"/>
                <w:b/>
                <w:bCs/>
                <w:color w:val="000000"/>
                <w:sz w:val="16"/>
                <w:szCs w:val="16"/>
                <w:lang w:eastAsia="pl-PL"/>
              </w:rPr>
              <w:t>a</w:t>
            </w:r>
          </w:p>
        </w:tc>
        <w:tc>
          <w:tcPr>
            <w:tcW w:w="1418" w:type="dxa"/>
            <w:vMerge/>
            <w:tcBorders>
              <w:top w:val="single" w:sz="4" w:space="0" w:color="auto"/>
            </w:tcBorders>
            <w:vAlign w:val="center"/>
            <w:hideMark/>
          </w:tcPr>
          <w:p w14:paraId="60FFB20D" w14:textId="77777777" w:rsidR="009F4226" w:rsidRDefault="009F4226" w:rsidP="000A1396">
            <w:pPr>
              <w:jc w:val="center"/>
            </w:pPr>
          </w:p>
        </w:tc>
      </w:tr>
      <w:tr w:rsidR="009F4226" w:rsidRPr="00E346B8" w14:paraId="13CF41B1" w14:textId="77777777" w:rsidTr="000A1396">
        <w:trPr>
          <w:trHeight w:val="763"/>
          <w:jc w:val="center"/>
        </w:trPr>
        <w:tc>
          <w:tcPr>
            <w:tcW w:w="1276" w:type="dxa"/>
            <w:vMerge/>
            <w:vAlign w:val="center"/>
            <w:hideMark/>
          </w:tcPr>
          <w:p w14:paraId="61AEE4B0" w14:textId="77777777" w:rsidR="009F4226" w:rsidRPr="007B2630" w:rsidRDefault="009F4226" w:rsidP="000A1396">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D880D7B" w14:textId="77777777" w:rsidR="009F4226" w:rsidRDefault="009F4226" w:rsidP="000A1396">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 Złożenie </w:t>
            </w:r>
            <w:r w:rsidRPr="323ED80F">
              <w:rPr>
                <w:rFonts w:eastAsia="Times New Roman"/>
                <w:color w:val="000000" w:themeColor="text1"/>
                <w:sz w:val="16"/>
                <w:szCs w:val="16"/>
                <w:lang w:eastAsia="pl-PL"/>
              </w:rPr>
              <w:t>wielobr</w:t>
            </w:r>
            <w:r>
              <w:rPr>
                <w:rFonts w:eastAsia="Times New Roman"/>
                <w:color w:val="000000" w:themeColor="text1"/>
                <w:sz w:val="16"/>
                <w:szCs w:val="16"/>
                <w:lang w:eastAsia="pl-PL"/>
              </w:rPr>
              <w:t>anżowego</w:t>
            </w:r>
            <w:r w:rsidRPr="323ED80F">
              <w:rPr>
                <w:rFonts w:eastAsia="Times New Roman"/>
                <w:color w:val="000000" w:themeColor="text1"/>
                <w:sz w:val="16"/>
                <w:szCs w:val="16"/>
                <w:lang w:eastAsia="pl-PL"/>
              </w:rPr>
              <w:t xml:space="preserve"> projekt</w:t>
            </w:r>
            <w:r>
              <w:rPr>
                <w:rFonts w:eastAsia="Times New Roman"/>
                <w:color w:val="000000" w:themeColor="text1"/>
                <w:sz w:val="16"/>
                <w:szCs w:val="16"/>
                <w:lang w:eastAsia="pl-PL"/>
              </w:rPr>
              <w:t>u budowlanego Demonstratora Technologii</w:t>
            </w:r>
            <w:r w:rsidRPr="323ED80F">
              <w:rPr>
                <w:rFonts w:eastAsia="Times New Roman"/>
                <w:color w:val="000000" w:themeColor="text1"/>
                <w:sz w:val="16"/>
                <w:szCs w:val="16"/>
                <w:lang w:eastAsia="pl-PL"/>
              </w:rPr>
              <w:t xml:space="preserve"> wraz z </w:t>
            </w:r>
            <w:r>
              <w:rPr>
                <w:rFonts w:eastAsia="Times New Roman"/>
                <w:color w:val="000000" w:themeColor="text1"/>
                <w:sz w:val="16"/>
                <w:szCs w:val="16"/>
                <w:lang w:eastAsia="pl-PL"/>
              </w:rPr>
              <w:t>uzgodnieniami.</w:t>
            </w:r>
          </w:p>
          <w:p w14:paraId="3779DD7C" w14:textId="77777777" w:rsidR="009F4226" w:rsidRPr="007B2630" w:rsidRDefault="009F4226" w:rsidP="000A1396">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932A18E"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Pr="007B2630">
              <w:rPr>
                <w:rFonts w:eastAsia="Times New Roman" w:cstheme="minorHAnsi"/>
                <w:b/>
                <w:bCs/>
                <w:color w:val="000000"/>
                <w:sz w:val="16"/>
                <w:szCs w:val="16"/>
                <w:lang w:eastAsia="pl-PL"/>
              </w:rPr>
              <w:t>6</w:t>
            </w:r>
            <w:r>
              <w:rPr>
                <w:rFonts w:eastAsia="Times New Roman" w:cstheme="minorHAnsi"/>
                <w:b/>
                <w:bCs/>
                <w:color w:val="000000"/>
                <w:sz w:val="16"/>
                <w:szCs w:val="16"/>
                <w:lang w:eastAsia="pl-PL"/>
              </w:rPr>
              <w:t xml:space="preserve"> miesięcy od Terminu Doręczenia Wyników Prac Etapu I</w:t>
            </w:r>
          </w:p>
        </w:tc>
        <w:tc>
          <w:tcPr>
            <w:tcW w:w="1418" w:type="dxa"/>
            <w:vMerge/>
            <w:vAlign w:val="center"/>
            <w:hideMark/>
          </w:tcPr>
          <w:p w14:paraId="066CB7AE"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p>
        </w:tc>
      </w:tr>
      <w:tr w:rsidR="009F4226" w:rsidRPr="00E346B8" w14:paraId="60DF726E" w14:textId="77777777" w:rsidTr="000A1396">
        <w:trPr>
          <w:trHeight w:val="702"/>
          <w:jc w:val="center"/>
        </w:trPr>
        <w:tc>
          <w:tcPr>
            <w:tcW w:w="1276" w:type="dxa"/>
            <w:vMerge/>
            <w:vAlign w:val="center"/>
            <w:hideMark/>
          </w:tcPr>
          <w:p w14:paraId="1117CE9D" w14:textId="77777777" w:rsidR="009F4226" w:rsidRPr="007B2630" w:rsidRDefault="009F4226" w:rsidP="000A1396">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95E100F" w14:textId="77777777" w:rsidR="009F4226" w:rsidRDefault="009F4226" w:rsidP="000A1396">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 (opcjonalnie dwóch Uczestników Przedsięwzięcia – dla dwóch Demonstratorów Technologii). Selekcja Etapu I będzie zakończona publikacją Listy Rankingowej po Etapie I.</w:t>
            </w:r>
          </w:p>
          <w:p w14:paraId="089B040B" w14:textId="77777777" w:rsidR="009F4226" w:rsidRPr="007B2630" w:rsidRDefault="009F4226" w:rsidP="000A1396">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3DF6BF63" w14:textId="77777777" w:rsidR="009F4226" w:rsidRPr="007B2630" w:rsidRDefault="009F4226" w:rsidP="000A1396">
            <w:pPr>
              <w:spacing w:after="0" w:line="240" w:lineRule="auto"/>
              <w:jc w:val="center"/>
              <w:rPr>
                <w:rFonts w:eastAsia="Times New Roman"/>
                <w:b/>
                <w:bCs/>
                <w:color w:val="000000"/>
                <w:sz w:val="16"/>
                <w:szCs w:val="16"/>
                <w:lang w:eastAsia="pl-PL"/>
              </w:rPr>
            </w:pPr>
            <w:r>
              <w:rPr>
                <w:rFonts w:eastAsia="Times New Roman" w:cstheme="minorHAnsi"/>
                <w:b/>
                <w:bCs/>
                <w:color w:val="000000"/>
                <w:sz w:val="16"/>
                <w:szCs w:val="16"/>
                <w:lang w:eastAsia="pl-PL"/>
              </w:rPr>
              <w:t xml:space="preserve">Czas trwania - Maksymalnie 21 dni </w:t>
            </w:r>
            <w:r w:rsidRPr="00FF4C3E">
              <w:rPr>
                <w:rFonts w:eastAsia="Times New Roman" w:cstheme="minorHAnsi"/>
                <w:b/>
                <w:bCs/>
                <w:color w:val="000000"/>
                <w:sz w:val="16"/>
                <w:szCs w:val="16"/>
                <w:lang w:eastAsia="pl-PL"/>
              </w:rPr>
              <w:t xml:space="preserve">od zakończenia testów </w:t>
            </w:r>
            <w:r>
              <w:rPr>
                <w:rFonts w:eastAsia="Times New Roman" w:cstheme="minorHAnsi"/>
                <w:b/>
                <w:bCs/>
                <w:color w:val="000000"/>
                <w:sz w:val="16"/>
                <w:szCs w:val="16"/>
                <w:lang w:eastAsia="pl-PL"/>
              </w:rPr>
              <w:t>Instalacji Ułamkowo-Technicznej</w:t>
            </w:r>
          </w:p>
        </w:tc>
        <w:tc>
          <w:tcPr>
            <w:tcW w:w="1418" w:type="dxa"/>
            <w:vMerge/>
            <w:vAlign w:val="center"/>
            <w:hideMark/>
          </w:tcPr>
          <w:p w14:paraId="3E1904F1"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p>
        </w:tc>
      </w:tr>
      <w:tr w:rsidR="009F4226" w:rsidRPr="00E346B8" w14:paraId="09705239" w14:textId="77777777" w:rsidTr="000A1396">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735E0D7" w14:textId="77777777" w:rsidR="009F4226" w:rsidRPr="007B2630" w:rsidRDefault="009F4226" w:rsidP="000A1396">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8FF941C" w14:textId="77777777" w:rsidR="009F4226" w:rsidRDefault="009F4226" w:rsidP="000A1396">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Pr>
                <w:rFonts w:eastAsia="Times New Roman"/>
                <w:color w:val="000000" w:themeColor="text1"/>
                <w:sz w:val="16"/>
                <w:szCs w:val="16"/>
                <w:lang w:eastAsia="pl-PL"/>
              </w:rPr>
              <w:t>R</w:t>
            </w:r>
            <w:r w:rsidRPr="323ED80F">
              <w:rPr>
                <w:rFonts w:eastAsia="Times New Roman"/>
                <w:color w:val="000000" w:themeColor="text1"/>
                <w:sz w:val="16"/>
                <w:szCs w:val="16"/>
                <w:lang w:eastAsia="pl-PL"/>
              </w:rPr>
              <w:t>ozwiązania ze skali 3% Instalacji Ułamkowo-Technicznych do pełnej skali Demonstratora Technologii.</w:t>
            </w:r>
          </w:p>
          <w:p w14:paraId="2FE1E7B1" w14:textId="77777777" w:rsidR="009F4226" w:rsidRDefault="009F4226" w:rsidP="000A1396">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08822BE6" w14:textId="77777777" w:rsidR="009F4226" w:rsidRPr="007B2630" w:rsidRDefault="009F4226" w:rsidP="000A1396">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4DACBAF"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Pr="007B2630">
              <w:rPr>
                <w:rFonts w:eastAsia="Times New Roman" w:cstheme="minorHAnsi"/>
                <w:b/>
                <w:bCs/>
                <w:color w:val="000000"/>
                <w:sz w:val="16"/>
                <w:szCs w:val="16"/>
                <w:lang w:eastAsia="pl-PL"/>
              </w:rPr>
              <w:t>1</w:t>
            </w:r>
            <w:r>
              <w:rPr>
                <w:rFonts w:eastAsia="Times New Roman" w:cstheme="minorHAnsi"/>
                <w:b/>
                <w:bCs/>
                <w:color w:val="000000"/>
                <w:sz w:val="16"/>
                <w:szCs w:val="16"/>
                <w:lang w:eastAsia="pl-PL"/>
              </w:rPr>
              <w:t>2,5 miesiąca [od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8C4A3BB" w14:textId="77777777" w:rsidR="009F4226" w:rsidRPr="007B2630" w:rsidRDefault="009F4226" w:rsidP="000A1396">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0ACA2EC1" w14:textId="77777777" w:rsidR="009F4226" w:rsidRPr="007B2630" w:rsidRDefault="009F4226" w:rsidP="000A1396">
            <w:pPr>
              <w:spacing w:after="0" w:line="240" w:lineRule="auto"/>
              <w:jc w:val="center"/>
              <w:rPr>
                <w:rFonts w:eastAsia="Times New Roman" w:cstheme="minorHAnsi"/>
                <w:b/>
                <w:bCs/>
                <w:color w:val="000000"/>
                <w:sz w:val="16"/>
                <w:szCs w:val="16"/>
                <w:lang w:eastAsia="pl-PL"/>
              </w:rPr>
            </w:pPr>
          </w:p>
        </w:tc>
      </w:tr>
      <w:tr w:rsidR="009F4226" w14:paraId="62DE5302" w14:textId="77777777" w:rsidTr="000A1396">
        <w:trPr>
          <w:trHeight w:val="420"/>
          <w:jc w:val="center"/>
        </w:trPr>
        <w:tc>
          <w:tcPr>
            <w:tcW w:w="1276" w:type="dxa"/>
            <w:vMerge/>
            <w:vAlign w:val="center"/>
          </w:tcPr>
          <w:p w14:paraId="350EF959" w14:textId="77777777" w:rsidR="009F4226" w:rsidRDefault="009F4226" w:rsidP="000A1396"/>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A809E5B" w14:textId="77777777" w:rsidR="009F4226" w:rsidRPr="750AD7DC"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Doręczenia Wyników Prac 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347C66D" w14:textId="77777777" w:rsidR="009F4226" w:rsidRPr="00FE4F92" w:rsidRDefault="009F4226" w:rsidP="000A1396">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w:t>
            </w:r>
            <w:r>
              <w:rPr>
                <w:rFonts w:eastAsia="Times New Roman" w:cstheme="minorHAnsi"/>
                <w:b/>
                <w:color w:val="000000"/>
                <w:sz w:val="16"/>
                <w:szCs w:val="16"/>
                <w:lang w:eastAsia="pl-PL"/>
              </w:rPr>
              <w:t>2,5</w:t>
            </w:r>
            <w:r w:rsidRPr="00FE4F92">
              <w:rPr>
                <w:rFonts w:eastAsia="Times New Roman" w:cstheme="minorHAnsi"/>
                <w:b/>
                <w:color w:val="000000"/>
                <w:sz w:val="16"/>
                <w:szCs w:val="16"/>
                <w:lang w:eastAsia="pl-PL"/>
              </w:rPr>
              <w:t xml:space="preserve"> miesi</w:t>
            </w:r>
            <w:r>
              <w:rPr>
                <w:rFonts w:eastAsia="Times New Roman" w:cstheme="minorHAnsi"/>
                <w:b/>
                <w:color w:val="000000"/>
                <w:sz w:val="16"/>
                <w:szCs w:val="16"/>
                <w:lang w:eastAsia="pl-PL"/>
              </w:rPr>
              <w:t>ą</w:t>
            </w:r>
            <w:r w:rsidRPr="00FE4F92">
              <w:rPr>
                <w:rFonts w:eastAsia="Times New Roman" w:cstheme="minorHAnsi"/>
                <w:b/>
                <w:color w:val="000000"/>
                <w:sz w:val="16"/>
                <w:szCs w:val="16"/>
                <w:lang w:eastAsia="pl-PL"/>
              </w:rPr>
              <w:t>c</w:t>
            </w:r>
            <w:r>
              <w:rPr>
                <w:rFonts w:eastAsia="Times New Roman" w:cstheme="minorHAnsi"/>
                <w:b/>
                <w:color w:val="000000"/>
                <w:sz w:val="16"/>
                <w:szCs w:val="16"/>
                <w:lang w:eastAsia="pl-PL"/>
              </w:rPr>
              <w:t>a</w:t>
            </w:r>
          </w:p>
        </w:tc>
        <w:tc>
          <w:tcPr>
            <w:tcW w:w="1418" w:type="dxa"/>
            <w:vMerge/>
            <w:vAlign w:val="center"/>
          </w:tcPr>
          <w:p w14:paraId="03941460" w14:textId="77777777" w:rsidR="009F4226" w:rsidRDefault="009F4226" w:rsidP="000A1396">
            <w:pPr>
              <w:jc w:val="right"/>
            </w:pPr>
          </w:p>
        </w:tc>
      </w:tr>
      <w:tr w:rsidR="009F4226" w14:paraId="33D78ED7" w14:textId="77777777" w:rsidTr="000A1396">
        <w:trPr>
          <w:trHeight w:val="420"/>
          <w:jc w:val="center"/>
        </w:trPr>
        <w:tc>
          <w:tcPr>
            <w:tcW w:w="1276" w:type="dxa"/>
            <w:vMerge/>
            <w:vAlign w:val="center"/>
            <w:hideMark/>
          </w:tcPr>
          <w:p w14:paraId="06234D0C" w14:textId="77777777" w:rsidR="009F4226" w:rsidRDefault="009F4226" w:rsidP="000A1396"/>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34F6642" w14:textId="77777777" w:rsidR="009F4226" w:rsidRDefault="009F4226" w:rsidP="000A1396">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Testy Demonstratora Technologii.</w:t>
            </w:r>
            <w:r>
              <w:rPr>
                <w:rFonts w:eastAsia="Times New Roman"/>
                <w:color w:val="000000" w:themeColor="text1"/>
                <w:sz w:val="16"/>
                <w:szCs w:val="16"/>
                <w:lang w:eastAsia="pl-PL"/>
              </w:rPr>
              <w:t xml:space="preserve"> </w:t>
            </w:r>
          </w:p>
          <w:p w14:paraId="68129B7C" w14:textId="77777777" w:rsidR="009F4226" w:rsidRDefault="009F4226" w:rsidP="000A1396">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p>
          <w:p w14:paraId="2CE3D604" w14:textId="77777777" w:rsidR="009F4226" w:rsidRDefault="009F4226" w:rsidP="000A1396">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3B96157F" w14:textId="77777777" w:rsidR="009F4226" w:rsidRDefault="009F4226" w:rsidP="000A1396">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07C36BE7" w14:textId="77777777" w:rsidR="009F4226" w:rsidRPr="006A3E1F" w:rsidRDefault="009F4226" w:rsidP="000A1396">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Czas trwania - 1 miesiąc [od doręczenia Wyników Prac Etapu II]</w:t>
            </w:r>
          </w:p>
        </w:tc>
        <w:tc>
          <w:tcPr>
            <w:tcW w:w="1418" w:type="dxa"/>
            <w:vMerge/>
            <w:vAlign w:val="center"/>
            <w:hideMark/>
          </w:tcPr>
          <w:p w14:paraId="6F0F2A52" w14:textId="77777777" w:rsidR="009F4226" w:rsidRDefault="009F4226" w:rsidP="000A1396">
            <w:pPr>
              <w:jc w:val="right"/>
            </w:pPr>
          </w:p>
        </w:tc>
      </w:tr>
      <w:tr w:rsidR="009F4226" w14:paraId="7A8D135C" w14:textId="77777777" w:rsidTr="000A1396">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F8F9C1A" w14:textId="77777777" w:rsidR="009F4226" w:rsidRPr="00AB1A28" w:rsidRDefault="009F4226" w:rsidP="000A1396">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3649504" w14:textId="77777777" w:rsidR="009F4226" w:rsidRPr="00AB1A28" w:rsidRDefault="009F4226" w:rsidP="000A1396">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74B5B927" w14:textId="77777777" w:rsidR="009F4226" w:rsidRDefault="009F4226" w:rsidP="000A1396">
            <w:pPr>
              <w:jc w:val="center"/>
            </w:pPr>
          </w:p>
        </w:tc>
      </w:tr>
    </w:tbl>
    <w:p w14:paraId="55E70A58" w14:textId="77777777" w:rsidR="009F4226" w:rsidRDefault="009F4226" w:rsidP="001518DD">
      <w:pPr>
        <w:rPr>
          <w:sz w:val="20"/>
          <w:szCs w:val="20"/>
          <w:lang w:eastAsia="pl-PL" w:bidi="fa-IR"/>
        </w:rPr>
      </w:pPr>
    </w:p>
    <w:p w14:paraId="75CB0019" w14:textId="454D805A" w:rsidR="009F4226" w:rsidRDefault="009F4226" w:rsidP="009F4226">
      <w:pPr>
        <w:jc w:val="center"/>
        <w:rPr>
          <w:b/>
          <w:color w:val="C00000"/>
          <w:sz w:val="24"/>
          <w:szCs w:val="20"/>
          <w:lang w:eastAsia="pl-PL" w:bidi="fa-IR"/>
        </w:rPr>
      </w:pPr>
      <w:r w:rsidRPr="009F4226">
        <w:rPr>
          <w:b/>
          <w:color w:val="C00000"/>
          <w:sz w:val="24"/>
          <w:szCs w:val="20"/>
          <w:lang w:eastAsia="pl-PL" w:bidi="fa-IR"/>
        </w:rPr>
        <w:t>[…]</w:t>
      </w:r>
    </w:p>
    <w:p w14:paraId="4941E4B2" w14:textId="77777777" w:rsidR="009F4226" w:rsidRPr="009F4226" w:rsidRDefault="009F4226" w:rsidP="009F4226">
      <w:pPr>
        <w:jc w:val="center"/>
        <w:rPr>
          <w:color w:val="C00000"/>
          <w:sz w:val="20"/>
          <w:szCs w:val="20"/>
          <w:lang w:eastAsia="pl-PL" w:bidi="fa-IR"/>
        </w:rPr>
      </w:pPr>
    </w:p>
    <w:p w14:paraId="363A99DC" w14:textId="77777777" w:rsidR="001518DD" w:rsidRPr="001518DD" w:rsidRDefault="001518DD" w:rsidP="00643162">
      <w:pPr>
        <w:pStyle w:val="Akapitzlist"/>
        <w:keepNext/>
        <w:keepLines/>
        <w:numPr>
          <w:ilvl w:val="0"/>
          <w:numId w:val="40"/>
        </w:numPr>
        <w:spacing w:after="0" w:line="276" w:lineRule="auto"/>
        <w:contextualSpacing w:val="0"/>
        <w:jc w:val="both"/>
        <w:outlineLvl w:val="2"/>
        <w:rPr>
          <w:rFonts w:ascii="Calibri Light" w:eastAsia="Times New Roman" w:hAnsi="Calibri Light" w:cs="Times New Roman"/>
          <w:vanish/>
          <w:color w:val="1F4D78"/>
          <w:sz w:val="26"/>
          <w:szCs w:val="26"/>
          <w:lang w:eastAsia="pl-PL" w:bidi="fa-IR"/>
        </w:rPr>
      </w:pPr>
      <w:bookmarkStart w:id="488" w:name="_Toc75974299"/>
      <w:bookmarkStart w:id="489" w:name="_Toc75974654"/>
      <w:bookmarkStart w:id="490" w:name="_Toc75974732"/>
      <w:bookmarkStart w:id="491" w:name="_Toc75974810"/>
      <w:bookmarkStart w:id="492" w:name="_Toc75974944"/>
      <w:bookmarkStart w:id="493" w:name="_Toc75975021"/>
      <w:bookmarkStart w:id="494" w:name="_Toc75975451"/>
      <w:bookmarkStart w:id="495" w:name="_Toc75975625"/>
      <w:bookmarkStart w:id="496" w:name="_Toc75975701"/>
      <w:bookmarkStart w:id="497" w:name="_Toc75975777"/>
      <w:bookmarkStart w:id="498" w:name="_Toc75977871"/>
      <w:bookmarkStart w:id="499" w:name="_Toc75977947"/>
      <w:bookmarkStart w:id="500" w:name="_Toc75978023"/>
      <w:bookmarkStart w:id="501" w:name="_Toc75978098"/>
      <w:bookmarkStart w:id="502" w:name="_Toc75978296"/>
      <w:bookmarkStart w:id="503" w:name="_Toc75978576"/>
      <w:bookmarkStart w:id="504" w:name="_Toc75978616"/>
      <w:bookmarkStart w:id="505" w:name="_Toc76025631"/>
      <w:bookmarkStart w:id="506" w:name="_Toc76026341"/>
      <w:bookmarkStart w:id="507" w:name="_Toc76032562"/>
      <w:bookmarkStart w:id="508" w:name="_Ref53662135"/>
      <w:bookmarkStart w:id="509" w:name="_Toc59018747"/>
      <w:bookmarkStart w:id="510" w:name="_Toc59018876"/>
      <w:bookmarkStart w:id="511" w:name="_Toc59142125"/>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46111568" w14:textId="77777777" w:rsidR="001518DD" w:rsidRPr="001518DD" w:rsidRDefault="001518DD" w:rsidP="00643162">
      <w:pPr>
        <w:pStyle w:val="Akapitzlist"/>
        <w:keepNext/>
        <w:keepLines/>
        <w:numPr>
          <w:ilvl w:val="0"/>
          <w:numId w:val="40"/>
        </w:numPr>
        <w:spacing w:after="0" w:line="276" w:lineRule="auto"/>
        <w:contextualSpacing w:val="0"/>
        <w:jc w:val="both"/>
        <w:outlineLvl w:val="2"/>
        <w:rPr>
          <w:rFonts w:ascii="Calibri Light" w:eastAsia="Times New Roman" w:hAnsi="Calibri Light" w:cs="Times New Roman"/>
          <w:vanish/>
          <w:color w:val="1F4D78"/>
          <w:sz w:val="26"/>
          <w:szCs w:val="26"/>
          <w:lang w:eastAsia="pl-PL" w:bidi="fa-IR"/>
        </w:rPr>
      </w:pPr>
      <w:bookmarkStart w:id="512" w:name="_Toc75974300"/>
      <w:bookmarkStart w:id="513" w:name="_Toc75974655"/>
      <w:bookmarkStart w:id="514" w:name="_Toc75974733"/>
      <w:bookmarkStart w:id="515" w:name="_Toc75974811"/>
      <w:bookmarkStart w:id="516" w:name="_Toc75974945"/>
      <w:bookmarkStart w:id="517" w:name="_Toc75975022"/>
      <w:bookmarkStart w:id="518" w:name="_Toc75975452"/>
      <w:bookmarkStart w:id="519" w:name="_Toc75975626"/>
      <w:bookmarkStart w:id="520" w:name="_Toc75975702"/>
      <w:bookmarkStart w:id="521" w:name="_Toc75975778"/>
      <w:bookmarkStart w:id="522" w:name="_Toc75977872"/>
      <w:bookmarkStart w:id="523" w:name="_Toc75977948"/>
      <w:bookmarkStart w:id="524" w:name="_Toc75978024"/>
      <w:bookmarkStart w:id="525" w:name="_Toc75978099"/>
      <w:bookmarkStart w:id="526" w:name="_Toc75978297"/>
      <w:bookmarkStart w:id="527" w:name="_Toc75978577"/>
      <w:bookmarkStart w:id="528" w:name="_Toc75978617"/>
      <w:bookmarkStart w:id="529" w:name="_Toc76025632"/>
      <w:bookmarkStart w:id="530" w:name="_Toc76026342"/>
      <w:bookmarkStart w:id="531" w:name="_Toc76032563"/>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7A3925BC" w14:textId="77777777" w:rsidR="001518DD" w:rsidRPr="001518DD" w:rsidRDefault="001518DD" w:rsidP="00643162">
      <w:pPr>
        <w:pStyle w:val="Akapitzlist"/>
        <w:keepNext/>
        <w:keepLines/>
        <w:numPr>
          <w:ilvl w:val="1"/>
          <w:numId w:val="40"/>
        </w:numPr>
        <w:spacing w:after="0" w:line="276" w:lineRule="auto"/>
        <w:contextualSpacing w:val="0"/>
        <w:jc w:val="both"/>
        <w:outlineLvl w:val="2"/>
        <w:rPr>
          <w:rFonts w:ascii="Calibri Light" w:eastAsia="Times New Roman" w:hAnsi="Calibri Light" w:cs="Times New Roman"/>
          <w:vanish/>
          <w:color w:val="1F4D78"/>
          <w:sz w:val="26"/>
          <w:szCs w:val="26"/>
          <w:lang w:eastAsia="pl-PL" w:bidi="fa-IR"/>
        </w:rPr>
      </w:pPr>
      <w:bookmarkStart w:id="532" w:name="_Toc75974301"/>
      <w:bookmarkStart w:id="533" w:name="_Toc75974656"/>
      <w:bookmarkStart w:id="534" w:name="_Toc75974734"/>
      <w:bookmarkStart w:id="535" w:name="_Toc75974812"/>
      <w:bookmarkStart w:id="536" w:name="_Toc75974946"/>
      <w:bookmarkStart w:id="537" w:name="_Toc75975023"/>
      <w:bookmarkStart w:id="538" w:name="_Toc75975453"/>
      <w:bookmarkStart w:id="539" w:name="_Toc75975627"/>
      <w:bookmarkStart w:id="540" w:name="_Toc75975703"/>
      <w:bookmarkStart w:id="541" w:name="_Toc75975779"/>
      <w:bookmarkStart w:id="542" w:name="_Toc75977873"/>
      <w:bookmarkStart w:id="543" w:name="_Toc75977949"/>
      <w:bookmarkStart w:id="544" w:name="_Toc75978025"/>
      <w:bookmarkStart w:id="545" w:name="_Toc75978100"/>
      <w:bookmarkStart w:id="546" w:name="_Toc75978298"/>
      <w:bookmarkStart w:id="547" w:name="_Toc75978578"/>
      <w:bookmarkStart w:id="548" w:name="_Toc75978618"/>
      <w:bookmarkStart w:id="549" w:name="_Toc76025633"/>
      <w:bookmarkStart w:id="550" w:name="_Toc76026343"/>
      <w:bookmarkStart w:id="551" w:name="_Toc76032564"/>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5910DA8F" w14:textId="77777777" w:rsidR="001518DD" w:rsidRPr="001518DD" w:rsidRDefault="001518DD" w:rsidP="00643162">
      <w:pPr>
        <w:pStyle w:val="Akapitzlist"/>
        <w:keepNext/>
        <w:keepLines/>
        <w:numPr>
          <w:ilvl w:val="1"/>
          <w:numId w:val="40"/>
        </w:numPr>
        <w:spacing w:after="0" w:line="276" w:lineRule="auto"/>
        <w:contextualSpacing w:val="0"/>
        <w:jc w:val="both"/>
        <w:outlineLvl w:val="2"/>
        <w:rPr>
          <w:rFonts w:ascii="Calibri Light" w:eastAsia="Times New Roman" w:hAnsi="Calibri Light" w:cs="Times New Roman"/>
          <w:vanish/>
          <w:color w:val="1F4D78"/>
          <w:sz w:val="26"/>
          <w:szCs w:val="26"/>
          <w:lang w:eastAsia="pl-PL" w:bidi="fa-IR"/>
        </w:rPr>
      </w:pPr>
      <w:bookmarkStart w:id="552" w:name="_Toc75974302"/>
      <w:bookmarkStart w:id="553" w:name="_Toc75974657"/>
      <w:bookmarkStart w:id="554" w:name="_Toc75974735"/>
      <w:bookmarkStart w:id="555" w:name="_Toc75974813"/>
      <w:bookmarkStart w:id="556" w:name="_Toc75974947"/>
      <w:bookmarkStart w:id="557" w:name="_Toc75975024"/>
      <w:bookmarkStart w:id="558" w:name="_Toc75975454"/>
      <w:bookmarkStart w:id="559" w:name="_Toc75975628"/>
      <w:bookmarkStart w:id="560" w:name="_Toc75975704"/>
      <w:bookmarkStart w:id="561" w:name="_Toc75975780"/>
      <w:bookmarkStart w:id="562" w:name="_Toc75977874"/>
      <w:bookmarkStart w:id="563" w:name="_Toc75977950"/>
      <w:bookmarkStart w:id="564" w:name="_Toc75978026"/>
      <w:bookmarkStart w:id="565" w:name="_Toc75978101"/>
      <w:bookmarkStart w:id="566" w:name="_Toc75978299"/>
      <w:bookmarkStart w:id="567" w:name="_Toc75978579"/>
      <w:bookmarkStart w:id="568" w:name="_Toc75978619"/>
      <w:bookmarkStart w:id="569" w:name="_Toc76025634"/>
      <w:bookmarkStart w:id="570" w:name="_Toc76026344"/>
      <w:bookmarkStart w:id="571" w:name="_Toc76032565"/>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14:paraId="2DD3961B" w14:textId="29695F94" w:rsidR="001518DD" w:rsidRPr="000A1396" w:rsidRDefault="009F4226" w:rsidP="000A1396">
      <w:pPr>
        <w:rPr>
          <w:i/>
          <w:color w:val="2E74B5" w:themeColor="accent5" w:themeShade="BF"/>
          <w:sz w:val="28"/>
          <w:lang w:eastAsia="pl-PL" w:bidi="fa-IR"/>
        </w:rPr>
      </w:pPr>
      <w:r w:rsidRPr="000A1396">
        <w:rPr>
          <w:i/>
          <w:color w:val="2E74B5" w:themeColor="accent5" w:themeShade="BF"/>
          <w:sz w:val="28"/>
          <w:lang w:eastAsia="pl-PL" w:bidi="fa-IR"/>
        </w:rPr>
        <w:t xml:space="preserve">2.3 </w:t>
      </w:r>
      <w:r w:rsidR="001518DD" w:rsidRPr="000A1396">
        <w:rPr>
          <w:i/>
          <w:color w:val="2E74B5" w:themeColor="accent5" w:themeShade="BF"/>
          <w:sz w:val="28"/>
          <w:lang w:eastAsia="pl-PL" w:bidi="fa-IR"/>
        </w:rPr>
        <w:t>Wyniki Prac Etapu I</w:t>
      </w:r>
      <w:bookmarkEnd w:id="508"/>
      <w:bookmarkEnd w:id="509"/>
      <w:bookmarkEnd w:id="510"/>
      <w:bookmarkEnd w:id="511"/>
    </w:p>
    <w:p w14:paraId="09BBD04C" w14:textId="77B01C73" w:rsidR="001518DD" w:rsidRDefault="001518DD" w:rsidP="001518DD">
      <w:pPr>
        <w:spacing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 xml:space="preserve">W ramach realizacji Etapu I, Uczestnicy Przedsięwzięcia opracowują Wyniki Prac Etapu I zgodnie z opisem w Tabeli 2 poniżej, które przedstawiają Zamawiającemu do oceny we wskazanym w Tabeli poniżej terminie. </w:t>
      </w:r>
    </w:p>
    <w:p w14:paraId="3A4055EC" w14:textId="77777777" w:rsidR="001518DD" w:rsidRPr="001518DD" w:rsidRDefault="001518DD" w:rsidP="001518DD">
      <w:pPr>
        <w:spacing w:line="276" w:lineRule="auto"/>
        <w:jc w:val="both"/>
        <w:rPr>
          <w:rFonts w:ascii="Calibri" w:eastAsia="Calibri" w:hAnsi="Calibri" w:cs="Times New Roman"/>
          <w:sz w:val="20"/>
          <w:szCs w:val="20"/>
          <w:lang w:eastAsia="pl-PL" w:bidi="fa-IR"/>
        </w:rPr>
      </w:pPr>
    </w:p>
    <w:p w14:paraId="05329974" w14:textId="3B8F1C08" w:rsidR="001518DD" w:rsidRPr="001518DD" w:rsidRDefault="001518DD" w:rsidP="001518DD">
      <w:pPr>
        <w:pStyle w:val="Legenda"/>
        <w:keepNext/>
        <w:rPr>
          <w:szCs w:val="20"/>
        </w:rPr>
      </w:pPr>
      <w:bookmarkStart w:id="572" w:name="_Ref59394926"/>
      <w:bookmarkStart w:id="573" w:name="_Ref57983382"/>
      <w:bookmarkStart w:id="574" w:name="_Ref57983346"/>
      <w:r w:rsidRPr="001518DD">
        <w:rPr>
          <w:szCs w:val="20"/>
        </w:rPr>
        <w:t xml:space="preserve">Tabela </w:t>
      </w:r>
      <w:r w:rsidRPr="001518DD">
        <w:rPr>
          <w:szCs w:val="20"/>
        </w:rPr>
        <w:fldChar w:fldCharType="begin"/>
      </w:r>
      <w:r w:rsidRPr="001518DD">
        <w:rPr>
          <w:szCs w:val="20"/>
        </w:rPr>
        <w:instrText>SEQ Tabela \* ARABIC</w:instrText>
      </w:r>
      <w:r w:rsidRPr="001518DD">
        <w:rPr>
          <w:szCs w:val="20"/>
        </w:rPr>
        <w:fldChar w:fldCharType="separate"/>
      </w:r>
      <w:r w:rsidRPr="001518DD">
        <w:rPr>
          <w:noProof/>
          <w:szCs w:val="20"/>
        </w:rPr>
        <w:t>2</w:t>
      </w:r>
      <w:r w:rsidRPr="001518DD">
        <w:rPr>
          <w:szCs w:val="20"/>
        </w:rPr>
        <w:fldChar w:fldCharType="end"/>
      </w:r>
      <w:bookmarkEnd w:id="572"/>
      <w:r w:rsidRPr="001518DD">
        <w:rPr>
          <w:szCs w:val="20"/>
        </w:rPr>
        <w:t>. Wyniki Prac Etapu I</w:t>
      </w:r>
      <w:bookmarkEnd w:id="573"/>
      <w:bookmarkEnd w:id="574"/>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1518DD" w:rsidRPr="001518DD" w14:paraId="0FEE6096" w14:textId="77777777" w:rsidTr="001518DD">
        <w:tc>
          <w:tcPr>
            <w:tcW w:w="846" w:type="dxa"/>
            <w:shd w:val="clear" w:color="auto" w:fill="C5E0B3" w:themeFill="accent6" w:themeFillTint="66"/>
            <w:vAlign w:val="center"/>
          </w:tcPr>
          <w:p w14:paraId="0135A035" w14:textId="77777777" w:rsidR="001518DD" w:rsidRPr="001518DD" w:rsidRDefault="001518DD" w:rsidP="001518DD">
            <w:pPr>
              <w:spacing w:line="276" w:lineRule="auto"/>
              <w:jc w:val="center"/>
              <w:rPr>
                <w:rFonts w:eastAsia="Calibri"/>
                <w:sz w:val="18"/>
                <w:szCs w:val="18"/>
                <w:lang w:bidi="fa-IR"/>
              </w:rPr>
            </w:pPr>
            <w:r w:rsidRPr="001518DD">
              <w:rPr>
                <w:rFonts w:eastAsia="Calibri"/>
                <w:sz w:val="18"/>
                <w:szCs w:val="18"/>
                <w:lang w:bidi="fa-IR"/>
              </w:rPr>
              <w:t>L.p.</w:t>
            </w:r>
          </w:p>
        </w:tc>
        <w:tc>
          <w:tcPr>
            <w:tcW w:w="2977" w:type="dxa"/>
            <w:shd w:val="clear" w:color="auto" w:fill="C5E0B3" w:themeFill="accent6" w:themeFillTint="66"/>
            <w:vAlign w:val="center"/>
          </w:tcPr>
          <w:p w14:paraId="014FB30D" w14:textId="77777777" w:rsidR="001518DD" w:rsidRPr="001518DD" w:rsidRDefault="001518DD" w:rsidP="001518DD">
            <w:pPr>
              <w:spacing w:line="276" w:lineRule="auto"/>
              <w:jc w:val="center"/>
              <w:rPr>
                <w:rFonts w:eastAsia="Calibri" w:cs="Calibri"/>
                <w:sz w:val="18"/>
                <w:szCs w:val="18"/>
                <w:lang w:bidi="fa-IR"/>
              </w:rPr>
            </w:pPr>
            <w:r w:rsidRPr="001518DD">
              <w:rPr>
                <w:rFonts w:eastAsia="Calibri" w:cs="Calibri"/>
                <w:sz w:val="18"/>
                <w:szCs w:val="18"/>
                <w:lang w:bidi="fa-IR"/>
              </w:rPr>
              <w:t>Wynik Prac Etapu I</w:t>
            </w:r>
          </w:p>
        </w:tc>
        <w:tc>
          <w:tcPr>
            <w:tcW w:w="5244" w:type="dxa"/>
            <w:shd w:val="clear" w:color="auto" w:fill="C5E0B3" w:themeFill="accent6" w:themeFillTint="66"/>
            <w:vAlign w:val="center"/>
          </w:tcPr>
          <w:p w14:paraId="6994AA20" w14:textId="77777777" w:rsidR="001518DD" w:rsidRPr="001518DD" w:rsidRDefault="001518DD" w:rsidP="001518DD">
            <w:pPr>
              <w:spacing w:line="276" w:lineRule="auto"/>
              <w:jc w:val="center"/>
              <w:rPr>
                <w:rFonts w:eastAsia="Calibri"/>
                <w:sz w:val="18"/>
                <w:szCs w:val="18"/>
                <w:lang w:bidi="fa-IR"/>
              </w:rPr>
            </w:pPr>
            <w:r w:rsidRPr="001518DD">
              <w:rPr>
                <w:rFonts w:eastAsia="Calibri"/>
                <w:sz w:val="18"/>
                <w:szCs w:val="18"/>
                <w:lang w:bidi="fa-IR"/>
              </w:rPr>
              <w:t>Wymagania dla Wyniku Prac Etapu I</w:t>
            </w:r>
          </w:p>
        </w:tc>
        <w:tc>
          <w:tcPr>
            <w:tcW w:w="2268" w:type="dxa"/>
            <w:shd w:val="clear" w:color="auto" w:fill="C5E0B3" w:themeFill="accent6" w:themeFillTint="66"/>
          </w:tcPr>
          <w:p w14:paraId="074F8001" w14:textId="77777777" w:rsidR="001518DD" w:rsidRPr="001518DD" w:rsidRDefault="001518DD" w:rsidP="001518DD">
            <w:pPr>
              <w:spacing w:line="276" w:lineRule="auto"/>
              <w:jc w:val="center"/>
              <w:rPr>
                <w:rFonts w:eastAsia="Calibri"/>
                <w:sz w:val="18"/>
                <w:szCs w:val="18"/>
                <w:lang w:bidi="fa-IR"/>
              </w:rPr>
            </w:pPr>
            <w:r w:rsidRPr="001518DD">
              <w:rPr>
                <w:rFonts w:eastAsia="Calibri"/>
                <w:sz w:val="18"/>
                <w:szCs w:val="18"/>
                <w:lang w:bidi="fa-IR"/>
              </w:rPr>
              <w:t>Termin przekazania Zamawiającemu Wyniku Prac Etapu I</w:t>
            </w:r>
          </w:p>
        </w:tc>
      </w:tr>
      <w:tr w:rsidR="001518DD" w:rsidRPr="001518DD" w14:paraId="29170C25" w14:textId="77777777" w:rsidTr="001518DD">
        <w:tc>
          <w:tcPr>
            <w:tcW w:w="846" w:type="dxa"/>
            <w:shd w:val="clear" w:color="auto" w:fill="E2EFD9" w:themeFill="accent6" w:themeFillTint="33"/>
            <w:vAlign w:val="center"/>
          </w:tcPr>
          <w:p w14:paraId="46FC1323" w14:textId="0F8EE3BC" w:rsidR="001518DD" w:rsidRPr="001518DD" w:rsidRDefault="009F4226" w:rsidP="000A1396">
            <w:pPr>
              <w:rPr>
                <w:lang w:bidi="fa-IR"/>
              </w:rPr>
            </w:pPr>
            <w:r>
              <w:rPr>
                <w:lang w:bidi="fa-IR"/>
              </w:rPr>
              <w:t>2.3.1</w:t>
            </w:r>
          </w:p>
        </w:tc>
        <w:tc>
          <w:tcPr>
            <w:tcW w:w="2977" w:type="dxa"/>
            <w:shd w:val="clear" w:color="auto" w:fill="FFFFFF" w:themeFill="background1"/>
          </w:tcPr>
          <w:p w14:paraId="4F770BD7"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Zgłoszenie robót budowlanych</w:t>
            </w:r>
          </w:p>
        </w:tc>
        <w:tc>
          <w:tcPr>
            <w:tcW w:w="5244" w:type="dxa"/>
            <w:shd w:val="clear" w:color="auto" w:fill="FFFFFF" w:themeFill="background1"/>
          </w:tcPr>
          <w:p w14:paraId="250E270D"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 xml:space="preserve">Wykonawca przekazuje kopię zgłoszenia robót budowlanych Instalacji Ułamkowo-Technicznych, wraz z potwierdzeniem jego złożenia we właściwym organie </w:t>
            </w:r>
            <w:r w:rsidRPr="001518DD">
              <w:rPr>
                <w:sz w:val="18"/>
                <w:szCs w:val="18"/>
              </w:rPr>
              <w:t>administracji architektoniczno-budowlanej</w:t>
            </w:r>
            <w:r w:rsidRPr="001518DD">
              <w:rPr>
                <w:rFonts w:eastAsia="Calibri"/>
                <w:sz w:val="18"/>
                <w:szCs w:val="18"/>
                <w:lang w:bidi="fa-IR"/>
              </w:rPr>
              <w:t>. Jeśli wskazany organ wyda zaświadczenie o braku podstaw do wniesienia sprzeciwu, Wykonawca niezwłocznie przekazuje jego kopię NCBR.</w:t>
            </w:r>
          </w:p>
          <w:p w14:paraId="2AFCDF70" w14:textId="77777777" w:rsidR="001518DD" w:rsidRPr="001518DD" w:rsidRDefault="001518DD" w:rsidP="001518DD">
            <w:pPr>
              <w:spacing w:line="276" w:lineRule="auto"/>
              <w:rPr>
                <w:rFonts w:eastAsia="Calibri" w:cs="Calibri"/>
                <w:sz w:val="18"/>
                <w:szCs w:val="18"/>
                <w:lang w:bidi="fa-IR"/>
              </w:rPr>
            </w:pPr>
          </w:p>
        </w:tc>
        <w:tc>
          <w:tcPr>
            <w:tcW w:w="2268" w:type="dxa"/>
            <w:shd w:val="clear" w:color="auto" w:fill="FFFFFF" w:themeFill="background1"/>
            <w:vAlign w:val="center"/>
          </w:tcPr>
          <w:p w14:paraId="42148AA1"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Najpóźniej na 21 dni przed rozpoczęciem prac budowlanych dotyczących Instalacji Ułamkowo-Technicznych.</w:t>
            </w:r>
          </w:p>
        </w:tc>
      </w:tr>
      <w:tr w:rsidR="001518DD" w:rsidRPr="001518DD" w14:paraId="47873B5D" w14:textId="77777777" w:rsidTr="001518DD">
        <w:trPr>
          <w:trHeight w:val="1554"/>
        </w:trPr>
        <w:tc>
          <w:tcPr>
            <w:tcW w:w="846" w:type="dxa"/>
            <w:shd w:val="clear" w:color="auto" w:fill="E2EFD9" w:themeFill="accent6" w:themeFillTint="33"/>
            <w:vAlign w:val="center"/>
          </w:tcPr>
          <w:p w14:paraId="7439B01E" w14:textId="07A6C559" w:rsidR="001518DD" w:rsidRPr="001518DD" w:rsidRDefault="009F4226" w:rsidP="000A1396">
            <w:pPr>
              <w:rPr>
                <w:lang w:bidi="fa-IR"/>
              </w:rPr>
            </w:pPr>
            <w:bookmarkStart w:id="575" w:name="_Toc59018748"/>
            <w:bookmarkStart w:id="576" w:name="_Toc59018877"/>
            <w:bookmarkStart w:id="577" w:name="_Toc59142126"/>
            <w:bookmarkEnd w:id="575"/>
            <w:bookmarkEnd w:id="576"/>
            <w:bookmarkEnd w:id="577"/>
            <w:r>
              <w:rPr>
                <w:lang w:bidi="fa-IR"/>
              </w:rPr>
              <w:t>2.3.2</w:t>
            </w:r>
          </w:p>
        </w:tc>
        <w:tc>
          <w:tcPr>
            <w:tcW w:w="2977" w:type="dxa"/>
            <w:shd w:val="clear" w:color="auto" w:fill="FFFFFF" w:themeFill="background1"/>
          </w:tcPr>
          <w:p w14:paraId="64267671"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Harmonogram dostaw substratów na Instalacje Ułamkowo-Techniczne na poczet rozruchu</w:t>
            </w:r>
          </w:p>
        </w:tc>
        <w:tc>
          <w:tcPr>
            <w:tcW w:w="5244" w:type="dxa"/>
            <w:shd w:val="clear" w:color="auto" w:fill="FFFFFF" w:themeFill="background1"/>
          </w:tcPr>
          <w:p w14:paraId="329ABD85" w14:textId="77777777" w:rsidR="001518DD" w:rsidRPr="001518DD" w:rsidRDefault="001518DD" w:rsidP="001518DD">
            <w:pPr>
              <w:spacing w:line="276" w:lineRule="auto"/>
              <w:rPr>
                <w:rFonts w:eastAsia="Calibri"/>
                <w:sz w:val="18"/>
                <w:szCs w:val="18"/>
                <w:lang w:bidi="fa-IR"/>
              </w:rPr>
            </w:pPr>
            <w:r w:rsidRPr="001518DD">
              <w:rPr>
                <w:rFonts w:eastAsia="Calibri" w:cs="Calibri"/>
                <w:sz w:val="18"/>
                <w:szCs w:val="18"/>
                <w:lang w:bidi="fa-IR"/>
              </w:rPr>
              <w:t xml:space="preserve">Wykonawca przekazuje Zamawiającemu harmonogram dostaw substratów na dobę na Instalacje Ułamkowo-Techniczne na poczet rozruchu w oparciu o substraty wskazane w Załączniku nr 7 do Regulaminu. </w:t>
            </w:r>
            <w:r w:rsidRPr="001518DD">
              <w:rPr>
                <w:rFonts w:eastAsia="Calibri"/>
                <w:sz w:val="18"/>
                <w:szCs w:val="18"/>
                <w:lang w:bidi="fa-IR"/>
              </w:rPr>
              <w:t>Wykonawca przekazuje Zamawiającemu dwa egzemplarze opisywanego Harmonogramu dostaw w wersji papierowej oraz jeden egzemplarz w wersji elektronicznej.</w:t>
            </w:r>
          </w:p>
          <w:p w14:paraId="75656371" w14:textId="77777777" w:rsidR="001518DD" w:rsidRPr="001518DD" w:rsidRDefault="001518DD" w:rsidP="001518DD">
            <w:pPr>
              <w:spacing w:line="276" w:lineRule="auto"/>
              <w:rPr>
                <w:rFonts w:eastAsia="Calibri"/>
                <w:sz w:val="18"/>
                <w:szCs w:val="18"/>
                <w:lang w:bidi="fa-IR"/>
              </w:rPr>
            </w:pPr>
          </w:p>
        </w:tc>
        <w:tc>
          <w:tcPr>
            <w:tcW w:w="2268" w:type="dxa"/>
            <w:shd w:val="clear" w:color="auto" w:fill="FFFFFF" w:themeFill="background1"/>
          </w:tcPr>
          <w:p w14:paraId="4DA4D4DF"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Na 60 dni przed planowanym rozruchem Instalacji Ułamkowo-Technicznych</w:t>
            </w:r>
          </w:p>
        </w:tc>
      </w:tr>
      <w:tr w:rsidR="001518DD" w:rsidRPr="001518DD" w14:paraId="077ED722" w14:textId="77777777" w:rsidTr="001518DD">
        <w:tc>
          <w:tcPr>
            <w:tcW w:w="846" w:type="dxa"/>
            <w:shd w:val="clear" w:color="auto" w:fill="E2EFD9" w:themeFill="accent6" w:themeFillTint="33"/>
            <w:vAlign w:val="center"/>
          </w:tcPr>
          <w:p w14:paraId="29FD3C26" w14:textId="04450FA5" w:rsidR="001518DD" w:rsidRPr="001518DD" w:rsidRDefault="009F4226" w:rsidP="000A1396">
            <w:pPr>
              <w:rPr>
                <w:lang w:bidi="fa-IR"/>
              </w:rPr>
            </w:pPr>
            <w:bookmarkStart w:id="578" w:name="_Toc59018749"/>
            <w:bookmarkStart w:id="579" w:name="_Toc59018878"/>
            <w:bookmarkStart w:id="580" w:name="_Toc59142127"/>
            <w:bookmarkEnd w:id="578"/>
            <w:bookmarkEnd w:id="579"/>
            <w:bookmarkEnd w:id="580"/>
            <w:r>
              <w:rPr>
                <w:lang w:bidi="fa-IR"/>
              </w:rPr>
              <w:lastRenderedPageBreak/>
              <w:t>2.3.3</w:t>
            </w:r>
          </w:p>
        </w:tc>
        <w:tc>
          <w:tcPr>
            <w:tcW w:w="2977" w:type="dxa"/>
            <w:shd w:val="clear" w:color="auto" w:fill="FFFFFF" w:themeFill="background1"/>
          </w:tcPr>
          <w:p w14:paraId="72F93DB7"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Harmonogram dostaw substratów na Instalacje Ułamkowo-Techniczne na poczet części pierwszej Testów</w:t>
            </w:r>
          </w:p>
        </w:tc>
        <w:tc>
          <w:tcPr>
            <w:tcW w:w="5244" w:type="dxa"/>
            <w:shd w:val="clear" w:color="auto" w:fill="FFFFFF" w:themeFill="background1"/>
          </w:tcPr>
          <w:p w14:paraId="5EC1935C"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Wykonawca przekazuje Zamawiającemu Harmonogram dostaw substratów na dobę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433F1041" w14:textId="77777777" w:rsidR="001518DD" w:rsidRPr="001518DD" w:rsidRDefault="001518DD" w:rsidP="001518DD">
            <w:pPr>
              <w:spacing w:line="276" w:lineRule="auto"/>
              <w:rPr>
                <w:rFonts w:eastAsia="Calibri" w:cs="Calibri"/>
                <w:sz w:val="18"/>
                <w:szCs w:val="18"/>
                <w:lang w:bidi="fa-IR"/>
              </w:rPr>
            </w:pPr>
            <w:r w:rsidRPr="001518DD">
              <w:rPr>
                <w:rFonts w:eastAsia="Calibri"/>
                <w:sz w:val="18"/>
                <w:szCs w:val="18"/>
                <w:lang w:bidi="fa-IR"/>
              </w:rPr>
              <w:t>Wykonawca przekazuje Zamawiającemu dwa egzemplarze opisywanego Harmonogramu dostaw w wersji papierowej oraz jeden egzemplarz w wersji elektronicznej.</w:t>
            </w:r>
          </w:p>
          <w:p w14:paraId="655F73AA" w14:textId="77777777" w:rsidR="001518DD" w:rsidRPr="001518DD" w:rsidRDefault="001518DD" w:rsidP="001518DD">
            <w:pPr>
              <w:spacing w:line="276" w:lineRule="auto"/>
              <w:rPr>
                <w:rFonts w:eastAsia="Calibri"/>
                <w:sz w:val="18"/>
                <w:szCs w:val="18"/>
                <w:lang w:bidi="fa-IR"/>
              </w:rPr>
            </w:pPr>
          </w:p>
        </w:tc>
        <w:tc>
          <w:tcPr>
            <w:tcW w:w="2268" w:type="dxa"/>
            <w:shd w:val="clear" w:color="auto" w:fill="FFFFFF" w:themeFill="background1"/>
          </w:tcPr>
          <w:p w14:paraId="19E529BC"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Najpóźniej na 7 dni przed Terminem Doręczenia Wyników Prac Etapu I</w:t>
            </w:r>
          </w:p>
        </w:tc>
      </w:tr>
      <w:tr w:rsidR="001518DD" w:rsidRPr="001518DD" w14:paraId="050FE9D0" w14:textId="77777777" w:rsidTr="001518DD">
        <w:tc>
          <w:tcPr>
            <w:tcW w:w="846" w:type="dxa"/>
            <w:shd w:val="clear" w:color="auto" w:fill="E2EFD9" w:themeFill="accent6" w:themeFillTint="33"/>
            <w:vAlign w:val="center"/>
          </w:tcPr>
          <w:p w14:paraId="280FF1EB" w14:textId="642A507C" w:rsidR="001518DD" w:rsidRPr="001518DD" w:rsidRDefault="009F4226" w:rsidP="000A1396">
            <w:pPr>
              <w:rPr>
                <w:lang w:bidi="fa-IR"/>
              </w:rPr>
            </w:pPr>
            <w:bookmarkStart w:id="581" w:name="_Toc59018750"/>
            <w:bookmarkStart w:id="582" w:name="_Toc59018879"/>
            <w:bookmarkStart w:id="583" w:name="_Toc59142128"/>
            <w:bookmarkEnd w:id="581"/>
            <w:bookmarkEnd w:id="582"/>
            <w:bookmarkEnd w:id="583"/>
            <w:r>
              <w:rPr>
                <w:lang w:bidi="fa-IR"/>
              </w:rPr>
              <w:t>2.3.4</w:t>
            </w:r>
          </w:p>
        </w:tc>
        <w:tc>
          <w:tcPr>
            <w:tcW w:w="2977" w:type="dxa"/>
            <w:shd w:val="clear" w:color="auto" w:fill="FFFFFF" w:themeFill="background1"/>
          </w:tcPr>
          <w:p w14:paraId="06C0918D"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 xml:space="preserve">Zaktualizowana Oferta opracowania Technologii Uniwersalnej Biogazowni </w:t>
            </w:r>
          </w:p>
        </w:tc>
        <w:tc>
          <w:tcPr>
            <w:tcW w:w="5244" w:type="dxa"/>
            <w:shd w:val="clear" w:color="auto" w:fill="FFFFFF" w:themeFill="background1"/>
          </w:tcPr>
          <w:p w14:paraId="0391AD40" w14:textId="77777777" w:rsidR="001518DD" w:rsidRDefault="001518DD" w:rsidP="001518DD">
            <w:pPr>
              <w:spacing w:line="276" w:lineRule="auto"/>
              <w:rPr>
                <w:rFonts w:eastAsia="Calibri"/>
                <w:sz w:val="18"/>
                <w:szCs w:val="18"/>
                <w:lang w:bidi="fa-IR"/>
              </w:rPr>
            </w:pPr>
            <w:r w:rsidRPr="001518DD">
              <w:rPr>
                <w:rFonts w:eastAsia="Calibri"/>
                <w:sz w:val="18"/>
                <w:szCs w:val="18"/>
                <w:lang w:bidi="fa-IR"/>
              </w:rPr>
              <w:t xml:space="preserve">Zaktualizowana Oferta składana jest na formularzu, którego wzór stanowi Załącznik nr 3 do Regulaminu. </w:t>
            </w:r>
          </w:p>
          <w:p w14:paraId="23ACBBC1" w14:textId="22B136D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Wykonawca przekazuje Zamawiającemu jeden egzemplarz Zaktualizowanej Oferty w wersji papierowej oraz jeden egzemplarz w wersji elektronicznej.</w:t>
            </w:r>
          </w:p>
          <w:p w14:paraId="34AB9063" w14:textId="77777777" w:rsidR="001518DD" w:rsidRPr="001518DD" w:rsidRDefault="001518DD" w:rsidP="001518DD">
            <w:pPr>
              <w:spacing w:line="276" w:lineRule="auto"/>
              <w:ind w:left="30"/>
              <w:contextualSpacing/>
              <w:jc w:val="both"/>
              <w:rPr>
                <w:rFonts w:eastAsia="Calibri"/>
                <w:sz w:val="18"/>
                <w:szCs w:val="18"/>
                <w:lang w:bidi="fa-IR"/>
              </w:rPr>
            </w:pPr>
          </w:p>
        </w:tc>
        <w:tc>
          <w:tcPr>
            <w:tcW w:w="2268" w:type="dxa"/>
            <w:shd w:val="clear" w:color="auto" w:fill="FFFFFF" w:themeFill="background1"/>
          </w:tcPr>
          <w:p w14:paraId="34CF056D"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W Terminie Doręczenia Wyników Prac Etapu I, zwanym dalej również dniem rozpoczęcia Testów Instalacji Ułamkowo-Technicznych (dzień „1”).</w:t>
            </w:r>
          </w:p>
        </w:tc>
      </w:tr>
      <w:tr w:rsidR="001518DD" w:rsidRPr="001518DD" w14:paraId="1CD98929" w14:textId="77777777" w:rsidTr="001518DD">
        <w:tc>
          <w:tcPr>
            <w:tcW w:w="846" w:type="dxa"/>
            <w:shd w:val="clear" w:color="auto" w:fill="E2EFD9" w:themeFill="accent6" w:themeFillTint="33"/>
            <w:vAlign w:val="center"/>
          </w:tcPr>
          <w:p w14:paraId="4E89816A" w14:textId="29674AA5" w:rsidR="001518DD" w:rsidRPr="001518DD" w:rsidRDefault="009F4226" w:rsidP="000A1396">
            <w:pPr>
              <w:rPr>
                <w:lang w:bidi="fa-IR"/>
              </w:rPr>
            </w:pPr>
            <w:bookmarkStart w:id="584" w:name="_Toc59018751"/>
            <w:bookmarkStart w:id="585" w:name="_Toc59018880"/>
            <w:bookmarkStart w:id="586" w:name="_Toc59142129"/>
            <w:bookmarkEnd w:id="584"/>
            <w:bookmarkEnd w:id="585"/>
            <w:bookmarkEnd w:id="586"/>
            <w:r>
              <w:rPr>
                <w:lang w:bidi="fa-IR"/>
              </w:rPr>
              <w:t>2.3.5</w:t>
            </w:r>
          </w:p>
        </w:tc>
        <w:tc>
          <w:tcPr>
            <w:tcW w:w="2977" w:type="dxa"/>
            <w:shd w:val="clear" w:color="auto" w:fill="FFFFFF" w:themeFill="background1"/>
          </w:tcPr>
          <w:p w14:paraId="0C36A9D6"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Dokumentacja Projektowa Instalacji Ułamkowo-Technicznych</w:t>
            </w:r>
          </w:p>
        </w:tc>
        <w:tc>
          <w:tcPr>
            <w:tcW w:w="5244" w:type="dxa"/>
            <w:shd w:val="clear" w:color="auto" w:fill="FFFFFF" w:themeFill="background1"/>
          </w:tcPr>
          <w:p w14:paraId="281E208E" w14:textId="77777777" w:rsidR="001518DD" w:rsidRPr="001518DD" w:rsidRDefault="001518DD" w:rsidP="001518DD">
            <w:pPr>
              <w:spacing w:line="276" w:lineRule="auto"/>
              <w:ind w:left="30"/>
              <w:contextualSpacing/>
              <w:jc w:val="both"/>
              <w:rPr>
                <w:rFonts w:eastAsia="Calibri"/>
                <w:sz w:val="18"/>
                <w:szCs w:val="18"/>
                <w:lang w:bidi="fa-IR"/>
              </w:rPr>
            </w:pPr>
            <w:r w:rsidRPr="001518DD">
              <w:rPr>
                <w:rFonts w:eastAsia="Calibri"/>
                <w:sz w:val="18"/>
                <w:szCs w:val="18"/>
                <w:lang w:bidi="fa-IR"/>
              </w:rPr>
              <w:t>Musi zawierać m.in.:</w:t>
            </w:r>
          </w:p>
          <w:p w14:paraId="26D3A8B3"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sz w:val="18"/>
                <w:szCs w:val="18"/>
              </w:rPr>
              <w:t>o</w:t>
            </w:r>
            <w:r w:rsidRPr="001518DD">
              <w:rPr>
                <w:rFonts w:eastAsia="Calibri"/>
                <w:sz w:val="18"/>
                <w:szCs w:val="18"/>
              </w:rPr>
              <w:t xml:space="preserve">pis Instalacji Ułamkowo-Technicznej zawierający szczegółowy opis głównych działów procesowych oraz warianty pracy Instalacji Ułamkowo-Technicznej, </w:t>
            </w:r>
          </w:p>
          <w:p w14:paraId="20FBAEF3" w14:textId="77777777" w:rsidR="001518DD" w:rsidRPr="001518DD" w:rsidRDefault="001518DD" w:rsidP="00643162">
            <w:pPr>
              <w:pStyle w:val="Akapitzlist"/>
              <w:numPr>
                <w:ilvl w:val="0"/>
                <w:numId w:val="44"/>
              </w:numPr>
              <w:spacing w:line="276" w:lineRule="auto"/>
              <w:jc w:val="both"/>
              <w:rPr>
                <w:sz w:val="18"/>
                <w:szCs w:val="18"/>
              </w:rPr>
            </w:pPr>
            <w:r w:rsidRPr="001518DD">
              <w:rPr>
                <w:rFonts w:eastAsia="Calibri"/>
                <w:sz w:val="18"/>
                <w:szCs w:val="18"/>
              </w:rPr>
              <w:t>projekt zagospodarowania terenu,</w:t>
            </w:r>
          </w:p>
          <w:p w14:paraId="72736489"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rFonts w:eastAsia="Calibri"/>
                <w:sz w:val="18"/>
                <w:szCs w:val="18"/>
              </w:rPr>
              <w:t xml:space="preserve">opis doboru aparatury i urządzeń, </w:t>
            </w:r>
          </w:p>
          <w:p w14:paraId="4FE4C7D1"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rFonts w:eastAsia="Calibri"/>
                <w:sz w:val="18"/>
                <w:szCs w:val="18"/>
              </w:rPr>
              <w:t>sparametryzowane listy urządzeń,</w:t>
            </w:r>
          </w:p>
          <w:p w14:paraId="16D27412"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rFonts w:eastAsia="Calibri"/>
                <w:sz w:val="18"/>
                <w:szCs w:val="18"/>
              </w:rPr>
              <w:t xml:space="preserve">schematy procesowe i technologiczne (PFD, P&amp;ID), </w:t>
            </w:r>
          </w:p>
          <w:p w14:paraId="22BB9388"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rFonts w:eastAsia="Calibri"/>
                <w:sz w:val="18"/>
                <w:szCs w:val="18"/>
              </w:rPr>
              <w:t xml:space="preserve">schematy elektryczne, </w:t>
            </w:r>
          </w:p>
          <w:p w14:paraId="11179CB4" w14:textId="77777777" w:rsidR="001518DD" w:rsidRPr="001518DD" w:rsidRDefault="001518DD" w:rsidP="00643162">
            <w:pPr>
              <w:pStyle w:val="Akapitzlist"/>
              <w:numPr>
                <w:ilvl w:val="0"/>
                <w:numId w:val="44"/>
              </w:numPr>
              <w:spacing w:line="276" w:lineRule="auto"/>
              <w:jc w:val="both"/>
              <w:rPr>
                <w:sz w:val="18"/>
                <w:szCs w:val="18"/>
              </w:rPr>
            </w:pPr>
            <w:r w:rsidRPr="001518DD">
              <w:rPr>
                <w:rFonts w:eastAsia="Calibri"/>
                <w:sz w:val="18"/>
                <w:szCs w:val="18"/>
              </w:rPr>
              <w:t>projekt lub schemat przyłączenia instalacji do mediów,</w:t>
            </w:r>
          </w:p>
          <w:p w14:paraId="51E36621"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rFonts w:eastAsia="Calibri"/>
                <w:sz w:val="18"/>
                <w:szCs w:val="18"/>
              </w:rPr>
              <w:t>bilans masowo-energetyczny,</w:t>
            </w:r>
          </w:p>
          <w:p w14:paraId="1BD1D76F"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rFonts w:eastAsia="Calibri"/>
                <w:sz w:val="18"/>
                <w:szCs w:val="18"/>
              </w:rPr>
              <w:t>projekty rozruchu urządzeń i instalacji,</w:t>
            </w:r>
          </w:p>
          <w:p w14:paraId="5C426FD3" w14:textId="77777777" w:rsidR="001518DD" w:rsidRPr="001518DD" w:rsidRDefault="001518DD" w:rsidP="00643162">
            <w:pPr>
              <w:pStyle w:val="Akapitzlist"/>
              <w:numPr>
                <w:ilvl w:val="0"/>
                <w:numId w:val="44"/>
              </w:numPr>
              <w:spacing w:line="276" w:lineRule="auto"/>
              <w:jc w:val="both"/>
              <w:rPr>
                <w:rFonts w:eastAsia="Calibri"/>
                <w:sz w:val="18"/>
                <w:szCs w:val="18"/>
              </w:rPr>
            </w:pPr>
            <w:r w:rsidRPr="001518DD">
              <w:rPr>
                <w:rFonts w:eastAsia="Calibri"/>
                <w:sz w:val="18"/>
                <w:szCs w:val="18"/>
              </w:rPr>
              <w:t>dokumentację dot. AKPiA (projekt aparatury kontrolno-pomiarowej i automatyki).</w:t>
            </w:r>
          </w:p>
          <w:p w14:paraId="7BC8DBD3" w14:textId="77777777" w:rsidR="001518DD" w:rsidRPr="001518DD" w:rsidRDefault="001518DD" w:rsidP="001518DD">
            <w:pPr>
              <w:spacing w:line="276" w:lineRule="auto"/>
              <w:jc w:val="both"/>
              <w:rPr>
                <w:rFonts w:eastAsia="Calibri"/>
                <w:sz w:val="18"/>
                <w:szCs w:val="18"/>
              </w:rPr>
            </w:pPr>
            <w:r w:rsidRPr="001518DD">
              <w:rPr>
                <w:rFonts w:eastAsia="Calibri"/>
                <w:sz w:val="18"/>
                <w:szCs w:val="18"/>
              </w:rPr>
              <w:t>W Dokumentacji Projektowej muszą zostać uwzględnione wszystkie wymagania obligatoryjne dla Instalacji Ułamkowo-Technicznych.</w:t>
            </w:r>
          </w:p>
          <w:p w14:paraId="63A61640" w14:textId="77777777" w:rsidR="001518DD" w:rsidRPr="001518DD" w:rsidRDefault="001518DD" w:rsidP="001518DD">
            <w:pPr>
              <w:spacing w:line="276" w:lineRule="auto"/>
              <w:jc w:val="both"/>
              <w:rPr>
                <w:rFonts w:eastAsia="Calibri"/>
                <w:sz w:val="18"/>
                <w:szCs w:val="18"/>
              </w:rPr>
            </w:pPr>
            <w:r w:rsidRPr="001518DD">
              <w:rPr>
                <w:rFonts w:eastAsia="Calibri"/>
                <w:sz w:val="18"/>
                <w:szCs w:val="18"/>
              </w:rPr>
              <w:t>Wykonawca przekazuje Zamawiającemu dwa egzemplarze Dokumentacji Projektowej Instalacji Ułamkowo-Technicznych w wersji papierowej oraz jeden egzemplarz w wersji elektronicznej.</w:t>
            </w:r>
          </w:p>
          <w:p w14:paraId="75B084F7" w14:textId="77777777" w:rsidR="001518DD" w:rsidRPr="001518DD" w:rsidRDefault="001518DD" w:rsidP="001518DD">
            <w:pPr>
              <w:spacing w:line="276" w:lineRule="auto"/>
              <w:rPr>
                <w:rFonts w:eastAsia="Calibri" w:cs="Calibri"/>
                <w:sz w:val="18"/>
                <w:szCs w:val="18"/>
                <w:lang w:bidi="fa-IR"/>
              </w:rPr>
            </w:pPr>
          </w:p>
        </w:tc>
        <w:tc>
          <w:tcPr>
            <w:tcW w:w="2268" w:type="dxa"/>
            <w:shd w:val="clear" w:color="auto" w:fill="FFFFFF" w:themeFill="background1"/>
          </w:tcPr>
          <w:p w14:paraId="0FE9F144"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W Terminie Doręczenia Wyników Prac Etapu I</w:t>
            </w:r>
          </w:p>
        </w:tc>
      </w:tr>
      <w:tr w:rsidR="001518DD" w:rsidRPr="001518DD" w14:paraId="6486EB46" w14:textId="77777777" w:rsidTr="001518DD">
        <w:tc>
          <w:tcPr>
            <w:tcW w:w="846" w:type="dxa"/>
            <w:shd w:val="clear" w:color="auto" w:fill="E2EFD9" w:themeFill="accent6" w:themeFillTint="33"/>
          </w:tcPr>
          <w:p w14:paraId="606F99FF" w14:textId="6ED2D98E" w:rsidR="001518DD" w:rsidRPr="001518DD" w:rsidRDefault="009F4226" w:rsidP="000A1396">
            <w:pPr>
              <w:rPr>
                <w:lang w:bidi="fa-IR"/>
              </w:rPr>
            </w:pPr>
            <w:bookmarkStart w:id="587" w:name="_Toc59018752"/>
            <w:bookmarkStart w:id="588" w:name="_Toc59018881"/>
            <w:bookmarkStart w:id="589" w:name="_Toc59142130"/>
            <w:bookmarkStart w:id="590" w:name="_Toc59018753"/>
            <w:bookmarkStart w:id="591" w:name="_Toc59018882"/>
            <w:bookmarkStart w:id="592" w:name="_Toc59142131"/>
            <w:bookmarkStart w:id="593" w:name="_Ref53691045"/>
            <w:bookmarkEnd w:id="587"/>
            <w:bookmarkEnd w:id="588"/>
            <w:bookmarkEnd w:id="589"/>
            <w:bookmarkEnd w:id="590"/>
            <w:bookmarkEnd w:id="591"/>
            <w:bookmarkEnd w:id="592"/>
            <w:r>
              <w:rPr>
                <w:lang w:bidi="fa-IR"/>
              </w:rPr>
              <w:t>2.3.6</w:t>
            </w:r>
          </w:p>
        </w:tc>
        <w:bookmarkEnd w:id="593"/>
        <w:tc>
          <w:tcPr>
            <w:tcW w:w="2977" w:type="dxa"/>
          </w:tcPr>
          <w:p w14:paraId="3473BD01" w14:textId="0BFBE4CA"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 xml:space="preserve">Instalacje Ułamkowo-Techniczne </w:t>
            </w:r>
          </w:p>
        </w:tc>
        <w:tc>
          <w:tcPr>
            <w:tcW w:w="5244" w:type="dxa"/>
          </w:tcPr>
          <w:p w14:paraId="5726A262"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Wykonawca przedstawia do Testów dwie identyczne Instalacje Ułamkowo-Techniczne spełniające Wymagania Obligatoryjne oraz Wymagania Opcjonalne (jeśli Wykonawca zadeklarował spełnienie co najmniej jednego Wymagania Opcjonalnego), opisane w Tabeli nr 2 w Załączniku nr 1 do Regulaminu, zbudowane w Lokalizacji Testów Instalacji Ułamkowo-Technicznych, opisanej Załącznikiem nr 2 do Regulaminu. </w:t>
            </w:r>
          </w:p>
          <w:p w14:paraId="00306D56"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Instalacje Ułamkowo-Techniczne w dniu rozpoczęcia Testów (dzień „1”) muszą funkcjonować z wymaganą produkcją biogazu, określoną </w:t>
            </w:r>
            <w:r w:rsidRPr="001518DD">
              <w:rPr>
                <w:rFonts w:eastAsia="Calibri"/>
                <w:sz w:val="18"/>
                <w:szCs w:val="18"/>
                <w:lang w:bidi="fa-IR"/>
              </w:rPr>
              <w:lastRenderedPageBreak/>
              <w:t>na 3% produkcji biogazu brutto Demonstratora Technologii</w:t>
            </w:r>
            <w:r w:rsidRPr="001518DD">
              <w:rPr>
                <w:rFonts w:eastAsia="Calibri"/>
                <w:sz w:val="18"/>
                <w:szCs w:val="18"/>
              </w:rPr>
              <w:t xml:space="preserve"> (co będzie stanowiło ekwiwalent mocy elektrycznej Instalacji Ułamkowo-Technicznej 15kW, </w:t>
            </w:r>
            <w:r w:rsidRPr="001518DD">
              <w:rPr>
                <w:rStyle w:val="normaltextrun"/>
                <w:rFonts w:cs="Calibri"/>
                <w:color w:val="000000"/>
                <w:sz w:val="18"/>
                <w:szCs w:val="18"/>
                <w:bdr w:val="none" w:sz="0" w:space="0" w:color="auto" w:frame="1"/>
              </w:rPr>
              <w:t>z Tolerancją Technologiczną ±10%).</w:t>
            </w:r>
          </w:p>
          <w:p w14:paraId="5CDF26A6"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Po zakończeniu Testów Instalacji Ułamkowo-Technicznych, Wykonawca dopuszczony do Etapu II, może wykorzystać elementy z jednej, opracowanej przez siebie Instalacji Ułamkowo-Technicznej do budowy Demonstratora Technologii (o ile jest to możliwe).</w:t>
            </w:r>
          </w:p>
          <w:p w14:paraId="77DAA72A"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Jednocześnie wszyscy czterej Uczestnicy Przedsięwzięcia mają prawo do demontażu jednej, opracowanej przez siebie Instalacji Ułamkowo-Technicznej i wykorzystania jej na własne potrzeby. Druga Instalacja Ułamkowo-Techniczna musi pozostać po Testach w pełni funkcjonująca oraz bez zmian, w Lokalizacji Testów Instalacji Ułamkowo-Technicznych pozostając własnością Partnera Strategicznego. </w:t>
            </w:r>
          </w:p>
          <w:p w14:paraId="1A4BDDF6" w14:textId="77777777" w:rsidR="001518DD" w:rsidRPr="001518DD" w:rsidRDefault="001518DD" w:rsidP="001518DD">
            <w:pPr>
              <w:spacing w:line="276" w:lineRule="auto"/>
              <w:jc w:val="both"/>
              <w:rPr>
                <w:rFonts w:eastAsia="Calibri"/>
                <w:sz w:val="18"/>
                <w:szCs w:val="18"/>
                <w:lang w:bidi="fa-IR"/>
              </w:rPr>
            </w:pPr>
          </w:p>
        </w:tc>
        <w:tc>
          <w:tcPr>
            <w:tcW w:w="2268" w:type="dxa"/>
          </w:tcPr>
          <w:p w14:paraId="6B8EE8D4"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lastRenderedPageBreak/>
              <w:t xml:space="preserve">W Terminie Doręczenia Wyników Prac Etapu I, </w:t>
            </w:r>
          </w:p>
        </w:tc>
      </w:tr>
      <w:tr w:rsidR="001518DD" w:rsidRPr="001518DD" w14:paraId="40759BF8" w14:textId="77777777" w:rsidTr="001518DD">
        <w:tc>
          <w:tcPr>
            <w:tcW w:w="846" w:type="dxa"/>
            <w:shd w:val="clear" w:color="auto" w:fill="E2EFD9" w:themeFill="accent6" w:themeFillTint="33"/>
          </w:tcPr>
          <w:p w14:paraId="26FCC9C0" w14:textId="42320799" w:rsidR="001518DD" w:rsidRPr="001518DD" w:rsidRDefault="009F4226" w:rsidP="000A1396">
            <w:pPr>
              <w:rPr>
                <w:lang w:bidi="fa-IR"/>
              </w:rPr>
            </w:pPr>
            <w:bookmarkStart w:id="594" w:name="_Toc59018754"/>
            <w:bookmarkStart w:id="595" w:name="_Toc59018883"/>
            <w:bookmarkStart w:id="596" w:name="_Toc59142132"/>
            <w:bookmarkStart w:id="597" w:name="_Toc59018755"/>
            <w:bookmarkStart w:id="598" w:name="_Toc59018884"/>
            <w:bookmarkStart w:id="599" w:name="_Toc59142133"/>
            <w:bookmarkEnd w:id="594"/>
            <w:bookmarkEnd w:id="595"/>
            <w:bookmarkEnd w:id="596"/>
            <w:bookmarkEnd w:id="597"/>
            <w:bookmarkEnd w:id="598"/>
            <w:bookmarkEnd w:id="599"/>
            <w:r>
              <w:rPr>
                <w:lang w:bidi="fa-IR"/>
              </w:rPr>
              <w:t>2.3.7</w:t>
            </w:r>
          </w:p>
        </w:tc>
        <w:tc>
          <w:tcPr>
            <w:tcW w:w="2977" w:type="dxa"/>
          </w:tcPr>
          <w:p w14:paraId="4AD4A51D"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Procedura HACCP i program zwalczania szkodników,</w:t>
            </w:r>
          </w:p>
        </w:tc>
        <w:tc>
          <w:tcPr>
            <w:tcW w:w="5244" w:type="dxa"/>
          </w:tcPr>
          <w:p w14:paraId="5ACF259F"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Procedura HACCP dla Instalacji Ułamkowo-Technicznych zawierająca analizę zagrożeń i krytyczne punkty kontroli oraz program zwalczania szkodników. Dokumenty Wykonawcy muszą być zatwierdzone przez Powiatowego Lekarza Weterynarii.</w:t>
            </w:r>
          </w:p>
        </w:tc>
        <w:tc>
          <w:tcPr>
            <w:tcW w:w="2268" w:type="dxa"/>
          </w:tcPr>
          <w:p w14:paraId="57E327AA"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 xml:space="preserve">W Terminie Doręczenia Wyników Prac Etapu I </w:t>
            </w:r>
          </w:p>
        </w:tc>
      </w:tr>
      <w:tr w:rsidR="001518DD" w:rsidRPr="001518DD" w14:paraId="02F841D0" w14:textId="77777777" w:rsidTr="001518DD">
        <w:tc>
          <w:tcPr>
            <w:tcW w:w="846" w:type="dxa"/>
            <w:shd w:val="clear" w:color="auto" w:fill="E2EFD9" w:themeFill="accent6" w:themeFillTint="33"/>
          </w:tcPr>
          <w:p w14:paraId="7AED528E" w14:textId="0BE16BF7" w:rsidR="001518DD" w:rsidRPr="001518DD" w:rsidRDefault="009F4226" w:rsidP="000A1396">
            <w:pPr>
              <w:rPr>
                <w:lang w:bidi="fa-IR"/>
              </w:rPr>
            </w:pPr>
            <w:bookmarkStart w:id="600" w:name="_Toc59018756"/>
            <w:bookmarkStart w:id="601" w:name="_Toc59018885"/>
            <w:bookmarkStart w:id="602" w:name="_Toc59142134"/>
            <w:bookmarkEnd w:id="600"/>
            <w:bookmarkEnd w:id="601"/>
            <w:bookmarkEnd w:id="602"/>
            <w:r>
              <w:rPr>
                <w:lang w:bidi="fa-IR"/>
              </w:rPr>
              <w:t>2.3.8</w:t>
            </w:r>
          </w:p>
        </w:tc>
        <w:tc>
          <w:tcPr>
            <w:tcW w:w="2977" w:type="dxa"/>
          </w:tcPr>
          <w:p w14:paraId="7D850D24"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Zatwierdzenie Instalacji Ułamkowo-Technicznych przez Powiatowego Lekarza Weterynarii,</w:t>
            </w:r>
          </w:p>
        </w:tc>
        <w:tc>
          <w:tcPr>
            <w:tcW w:w="5244" w:type="dxa"/>
          </w:tcPr>
          <w:p w14:paraId="74560C25"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Zatwierdzenie Instalacji Ułamkowo-Technicznych, wydane przez </w:t>
            </w:r>
            <w:r w:rsidRPr="001518DD">
              <w:rPr>
                <w:rFonts w:eastAsia="Calibri" w:cs="Calibri"/>
                <w:sz w:val="18"/>
                <w:szCs w:val="18"/>
                <w:lang w:bidi="fa-IR"/>
              </w:rPr>
              <w:t>Powiatowego Lekarza Weterynarii.</w:t>
            </w:r>
          </w:p>
        </w:tc>
        <w:tc>
          <w:tcPr>
            <w:tcW w:w="2268" w:type="dxa"/>
          </w:tcPr>
          <w:p w14:paraId="241CE134" w14:textId="77777777" w:rsidR="001518DD" w:rsidRPr="001518DD" w:rsidRDefault="001518DD" w:rsidP="001518DD">
            <w:pPr>
              <w:spacing w:line="276" w:lineRule="auto"/>
              <w:rPr>
                <w:sz w:val="18"/>
                <w:szCs w:val="18"/>
                <w:lang w:bidi="fa-IR"/>
              </w:rPr>
            </w:pPr>
            <w:r w:rsidRPr="001518DD">
              <w:rPr>
                <w:rFonts w:eastAsia="Calibri"/>
                <w:sz w:val="18"/>
                <w:szCs w:val="18"/>
                <w:lang w:bidi="fa-IR"/>
              </w:rPr>
              <w:t xml:space="preserve">W Terminie Doręczenia Wyników Prac Etapu I </w:t>
            </w:r>
          </w:p>
        </w:tc>
      </w:tr>
      <w:tr w:rsidR="001518DD" w:rsidRPr="001518DD" w14:paraId="23AAF834" w14:textId="77777777" w:rsidTr="001518DD">
        <w:tc>
          <w:tcPr>
            <w:tcW w:w="846" w:type="dxa"/>
            <w:shd w:val="clear" w:color="auto" w:fill="E2EFD9" w:themeFill="accent6" w:themeFillTint="33"/>
          </w:tcPr>
          <w:p w14:paraId="09018BB4" w14:textId="0A260482" w:rsidR="001518DD" w:rsidRPr="001518DD" w:rsidRDefault="009F4226" w:rsidP="000A1396">
            <w:pPr>
              <w:rPr>
                <w:lang w:bidi="fa-IR"/>
              </w:rPr>
            </w:pPr>
            <w:r>
              <w:rPr>
                <w:lang w:bidi="fa-IR"/>
              </w:rPr>
              <w:t>2.3.9</w:t>
            </w:r>
          </w:p>
        </w:tc>
        <w:tc>
          <w:tcPr>
            <w:tcW w:w="2977" w:type="dxa"/>
          </w:tcPr>
          <w:p w14:paraId="1B592248"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Zezwolenie na przetwarzanie odpadów,</w:t>
            </w:r>
          </w:p>
        </w:tc>
        <w:tc>
          <w:tcPr>
            <w:tcW w:w="5244" w:type="dxa"/>
          </w:tcPr>
          <w:p w14:paraId="4584DCDE"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Zezwolenie na przetwarzanie odpadów w Lokalizacji Instalacji Ułamkowo-Technicznych, wydane przez Starostę.</w:t>
            </w:r>
          </w:p>
        </w:tc>
        <w:tc>
          <w:tcPr>
            <w:tcW w:w="2268" w:type="dxa"/>
          </w:tcPr>
          <w:p w14:paraId="151A0E80"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 xml:space="preserve">W Terminie Doręczenia Wyników Prac Etapu I, </w:t>
            </w:r>
          </w:p>
        </w:tc>
      </w:tr>
      <w:tr w:rsidR="001518DD" w:rsidRPr="001518DD" w14:paraId="4FDDE82B" w14:textId="77777777" w:rsidTr="001518DD">
        <w:tc>
          <w:tcPr>
            <w:tcW w:w="846" w:type="dxa"/>
            <w:shd w:val="clear" w:color="auto" w:fill="E2EFD9" w:themeFill="accent6" w:themeFillTint="33"/>
          </w:tcPr>
          <w:p w14:paraId="7100A31A" w14:textId="530D01D3" w:rsidR="001518DD" w:rsidRPr="001518DD" w:rsidRDefault="009F4226" w:rsidP="000A1396">
            <w:pPr>
              <w:rPr>
                <w:lang w:bidi="fa-IR"/>
              </w:rPr>
            </w:pPr>
            <w:r>
              <w:rPr>
                <w:lang w:bidi="fa-IR"/>
              </w:rPr>
              <w:t>2.3.10</w:t>
            </w:r>
          </w:p>
        </w:tc>
        <w:tc>
          <w:tcPr>
            <w:tcW w:w="2977" w:type="dxa"/>
          </w:tcPr>
          <w:p w14:paraId="407E0FD6"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 xml:space="preserve">Pozwolenie na wytwarzanie odpadów, </w:t>
            </w:r>
          </w:p>
        </w:tc>
        <w:tc>
          <w:tcPr>
            <w:tcW w:w="5244" w:type="dxa"/>
          </w:tcPr>
          <w:p w14:paraId="3F325417"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Pozwolenie na wytwarzanie odpadów w Lokalizacji Instalacji Ułamkowo-Technicznych, wydane przez Starostę.</w:t>
            </w:r>
          </w:p>
        </w:tc>
        <w:tc>
          <w:tcPr>
            <w:tcW w:w="2268" w:type="dxa"/>
          </w:tcPr>
          <w:p w14:paraId="08D0DDE9"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 xml:space="preserve">W Terminie Doręczenia Wyników Prac Etapu I </w:t>
            </w:r>
          </w:p>
        </w:tc>
      </w:tr>
      <w:tr w:rsidR="001518DD" w:rsidRPr="001518DD" w14:paraId="2F351923" w14:textId="77777777" w:rsidTr="001518DD">
        <w:tc>
          <w:tcPr>
            <w:tcW w:w="846" w:type="dxa"/>
            <w:shd w:val="clear" w:color="auto" w:fill="E2EFD9" w:themeFill="accent6" w:themeFillTint="33"/>
          </w:tcPr>
          <w:p w14:paraId="0F20A020" w14:textId="55EA5184" w:rsidR="001518DD" w:rsidRPr="001518DD" w:rsidRDefault="009F4226" w:rsidP="000A1396">
            <w:pPr>
              <w:rPr>
                <w:lang w:bidi="fa-IR"/>
              </w:rPr>
            </w:pPr>
            <w:bookmarkStart w:id="603" w:name="_Toc59018757"/>
            <w:bookmarkStart w:id="604" w:name="_Toc59018886"/>
            <w:bookmarkStart w:id="605" w:name="_Toc59142135"/>
            <w:bookmarkEnd w:id="603"/>
            <w:bookmarkEnd w:id="604"/>
            <w:bookmarkEnd w:id="605"/>
            <w:r>
              <w:rPr>
                <w:lang w:bidi="fa-IR"/>
              </w:rPr>
              <w:t>2.3.11</w:t>
            </w:r>
          </w:p>
        </w:tc>
        <w:tc>
          <w:tcPr>
            <w:tcW w:w="2977" w:type="dxa"/>
          </w:tcPr>
          <w:p w14:paraId="71ABB1AE"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 xml:space="preserve">Pozwolenie wodnoprawne (o ile dotyczy) </w:t>
            </w:r>
          </w:p>
        </w:tc>
        <w:tc>
          <w:tcPr>
            <w:tcW w:w="5244" w:type="dxa"/>
          </w:tcPr>
          <w:p w14:paraId="62CC5A0B"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Pozwolenie wodnoprawne dla Instalacji Ułamkowo-Technicznych wydane przez Organ odpowiedzialny.</w:t>
            </w:r>
          </w:p>
        </w:tc>
        <w:tc>
          <w:tcPr>
            <w:tcW w:w="2268" w:type="dxa"/>
          </w:tcPr>
          <w:p w14:paraId="54A73F52"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 xml:space="preserve">W Terminie Doręczenia Wyników Prac Etapu I </w:t>
            </w:r>
          </w:p>
        </w:tc>
      </w:tr>
      <w:tr w:rsidR="001518DD" w:rsidRPr="001518DD" w14:paraId="3F69E1F2" w14:textId="77777777" w:rsidTr="001518DD">
        <w:tc>
          <w:tcPr>
            <w:tcW w:w="846" w:type="dxa"/>
            <w:shd w:val="clear" w:color="auto" w:fill="E2EFD9" w:themeFill="accent6" w:themeFillTint="33"/>
          </w:tcPr>
          <w:p w14:paraId="23122038" w14:textId="68A612FB" w:rsidR="001518DD" w:rsidRPr="001518DD" w:rsidRDefault="009F4226" w:rsidP="000A1396">
            <w:pPr>
              <w:rPr>
                <w:lang w:bidi="fa-IR"/>
              </w:rPr>
            </w:pPr>
            <w:bookmarkStart w:id="606" w:name="_Toc59018758"/>
            <w:bookmarkStart w:id="607" w:name="_Toc59018887"/>
            <w:bookmarkStart w:id="608" w:name="_Toc59142136"/>
            <w:bookmarkEnd w:id="606"/>
            <w:bookmarkEnd w:id="607"/>
            <w:bookmarkEnd w:id="608"/>
            <w:r>
              <w:rPr>
                <w:lang w:bidi="fa-IR"/>
              </w:rPr>
              <w:t>2.3.12</w:t>
            </w:r>
          </w:p>
        </w:tc>
        <w:tc>
          <w:tcPr>
            <w:tcW w:w="2977" w:type="dxa"/>
          </w:tcPr>
          <w:p w14:paraId="096AC948"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Raport z przeprowadzenia prób ciśnieniowych</w:t>
            </w:r>
            <w:r w:rsidRPr="001518DD">
              <w:rPr>
                <w:rFonts w:eastAsia="Calibri"/>
                <w:sz w:val="18"/>
                <w:szCs w:val="18"/>
                <w:lang w:bidi="fa-IR"/>
              </w:rPr>
              <w:t xml:space="preserve"> na Instalacjach Ułamkowo-Technicznych</w:t>
            </w:r>
          </w:p>
        </w:tc>
        <w:tc>
          <w:tcPr>
            <w:tcW w:w="5244" w:type="dxa"/>
          </w:tcPr>
          <w:p w14:paraId="60B886D4" w14:textId="77777777" w:rsidR="001518DD" w:rsidRPr="001518DD" w:rsidRDefault="001518DD" w:rsidP="001518DD">
            <w:pPr>
              <w:spacing w:line="276" w:lineRule="auto"/>
              <w:jc w:val="both"/>
              <w:rPr>
                <w:rFonts w:eastAsia="Calibri"/>
                <w:sz w:val="18"/>
                <w:szCs w:val="18"/>
                <w:lang w:bidi="fa-IR"/>
              </w:rPr>
            </w:pPr>
            <w:r w:rsidRPr="001518DD">
              <w:rPr>
                <w:rFonts w:eastAsia="Calibri" w:cs="Calibri"/>
                <w:sz w:val="18"/>
                <w:szCs w:val="18"/>
                <w:lang w:bidi="fa-IR"/>
              </w:rPr>
              <w:t xml:space="preserve">Wykonawca przedkłada Zamawiającemu Raport z przeprowadzenia prób ciśnieniowych na Instalacjach Ułamkowo-Technicznych. </w:t>
            </w:r>
          </w:p>
        </w:tc>
        <w:tc>
          <w:tcPr>
            <w:tcW w:w="2268" w:type="dxa"/>
          </w:tcPr>
          <w:p w14:paraId="22194B49" w14:textId="77777777" w:rsidR="001518DD" w:rsidRPr="001518DD" w:rsidRDefault="001518DD" w:rsidP="001518DD">
            <w:pPr>
              <w:spacing w:line="276" w:lineRule="auto"/>
              <w:rPr>
                <w:rFonts w:eastAsia="Calibri" w:cs="Calibri"/>
                <w:sz w:val="18"/>
                <w:szCs w:val="18"/>
                <w:lang w:bidi="fa-IR"/>
              </w:rPr>
            </w:pPr>
            <w:r w:rsidRPr="001518DD">
              <w:rPr>
                <w:rFonts w:eastAsia="Calibri"/>
                <w:sz w:val="18"/>
                <w:szCs w:val="18"/>
                <w:lang w:bidi="fa-IR"/>
              </w:rPr>
              <w:t xml:space="preserve">W Terminie Doręczenia Wyników Prac Etapu I </w:t>
            </w:r>
          </w:p>
        </w:tc>
      </w:tr>
      <w:tr w:rsidR="001518DD" w:rsidRPr="001518DD" w14:paraId="67D0B663" w14:textId="77777777" w:rsidTr="001518DD">
        <w:tc>
          <w:tcPr>
            <w:tcW w:w="846" w:type="dxa"/>
            <w:shd w:val="clear" w:color="auto" w:fill="E2EFD9" w:themeFill="accent6" w:themeFillTint="33"/>
          </w:tcPr>
          <w:p w14:paraId="5C0DE41E" w14:textId="6BA9D1D2" w:rsidR="001518DD" w:rsidRPr="001518DD" w:rsidRDefault="009F4226" w:rsidP="000A1396">
            <w:pPr>
              <w:rPr>
                <w:lang w:bidi="fa-IR"/>
              </w:rPr>
            </w:pPr>
            <w:bookmarkStart w:id="609" w:name="_Toc59018759"/>
            <w:bookmarkStart w:id="610" w:name="_Toc59018888"/>
            <w:bookmarkStart w:id="611" w:name="_Toc59142137"/>
            <w:bookmarkEnd w:id="609"/>
            <w:bookmarkEnd w:id="610"/>
            <w:bookmarkEnd w:id="611"/>
            <w:r>
              <w:rPr>
                <w:lang w:bidi="fa-IR"/>
              </w:rPr>
              <w:t>2.3.13</w:t>
            </w:r>
          </w:p>
        </w:tc>
        <w:tc>
          <w:tcPr>
            <w:tcW w:w="2977" w:type="dxa"/>
          </w:tcPr>
          <w:p w14:paraId="1BF53F9F" w14:textId="77777777" w:rsidR="001518DD" w:rsidRPr="001518DD" w:rsidRDefault="001518DD" w:rsidP="001518DD">
            <w:pPr>
              <w:spacing w:line="276" w:lineRule="auto"/>
              <w:rPr>
                <w:rFonts w:eastAsia="Calibri" w:cs="Calibri"/>
                <w:sz w:val="18"/>
                <w:szCs w:val="18"/>
                <w:lang w:bidi="fa-IR"/>
              </w:rPr>
            </w:pPr>
            <w:r w:rsidRPr="001518DD">
              <w:rPr>
                <w:rFonts w:eastAsia="Calibri"/>
                <w:sz w:val="18"/>
                <w:szCs w:val="18"/>
                <w:lang w:bidi="fa-IR"/>
              </w:rPr>
              <w:t>Raport z przeprowadzenia prób szczelności na Instalacjach Ułamkowo-Technicznych</w:t>
            </w:r>
          </w:p>
        </w:tc>
        <w:tc>
          <w:tcPr>
            <w:tcW w:w="5244" w:type="dxa"/>
          </w:tcPr>
          <w:p w14:paraId="2A967FBE" w14:textId="77777777" w:rsidR="001518DD" w:rsidRPr="001518DD" w:rsidRDefault="001518DD" w:rsidP="001518DD">
            <w:pPr>
              <w:spacing w:line="276" w:lineRule="auto"/>
              <w:jc w:val="both"/>
              <w:rPr>
                <w:rFonts w:eastAsia="Calibri" w:cs="Calibri"/>
                <w:sz w:val="18"/>
                <w:szCs w:val="18"/>
                <w:lang w:bidi="fa-IR"/>
              </w:rPr>
            </w:pPr>
            <w:r w:rsidRPr="001518DD">
              <w:rPr>
                <w:rFonts w:eastAsia="Calibri" w:cs="Calibri"/>
                <w:sz w:val="18"/>
                <w:szCs w:val="18"/>
                <w:lang w:bidi="fa-IR"/>
              </w:rPr>
              <w:t xml:space="preserve">Wykonawca przedkłada Zamawiającemu Raport z przeprowadzenia prób szczelności na Instalacjach Ułamkowo-Technicznych. </w:t>
            </w:r>
          </w:p>
        </w:tc>
        <w:tc>
          <w:tcPr>
            <w:tcW w:w="2268" w:type="dxa"/>
          </w:tcPr>
          <w:p w14:paraId="6AAF72B7" w14:textId="77777777" w:rsidR="001518DD" w:rsidRPr="001518DD" w:rsidRDefault="001518DD" w:rsidP="001518DD">
            <w:pPr>
              <w:spacing w:line="276" w:lineRule="auto"/>
              <w:rPr>
                <w:rFonts w:eastAsia="Calibri" w:cs="Calibri"/>
                <w:sz w:val="18"/>
                <w:szCs w:val="18"/>
                <w:lang w:bidi="fa-IR"/>
              </w:rPr>
            </w:pPr>
            <w:r w:rsidRPr="001518DD">
              <w:rPr>
                <w:rFonts w:eastAsia="Calibri"/>
                <w:sz w:val="18"/>
                <w:szCs w:val="18"/>
                <w:lang w:bidi="fa-IR"/>
              </w:rPr>
              <w:t xml:space="preserve">W Terminie Doręczenia Wyników Prac Etapu I </w:t>
            </w:r>
          </w:p>
        </w:tc>
      </w:tr>
      <w:tr w:rsidR="001518DD" w:rsidRPr="001518DD" w14:paraId="399D5C1F" w14:textId="77777777" w:rsidTr="001518DD">
        <w:tc>
          <w:tcPr>
            <w:tcW w:w="846" w:type="dxa"/>
            <w:shd w:val="clear" w:color="auto" w:fill="E2EFD9" w:themeFill="accent6" w:themeFillTint="33"/>
          </w:tcPr>
          <w:p w14:paraId="4CF1E0FC" w14:textId="2E12BB39" w:rsidR="001518DD" w:rsidRPr="001518DD" w:rsidRDefault="009F4226" w:rsidP="000A1396">
            <w:pPr>
              <w:rPr>
                <w:lang w:bidi="fa-IR"/>
              </w:rPr>
            </w:pPr>
            <w:r>
              <w:rPr>
                <w:lang w:bidi="fa-IR"/>
              </w:rPr>
              <w:t>2.3.14</w:t>
            </w:r>
          </w:p>
        </w:tc>
        <w:tc>
          <w:tcPr>
            <w:tcW w:w="2977" w:type="dxa"/>
          </w:tcPr>
          <w:p w14:paraId="76510866"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Raport Wykonawcy z Prac B+R w Etapie I</w:t>
            </w:r>
          </w:p>
        </w:tc>
        <w:tc>
          <w:tcPr>
            <w:tcW w:w="5244" w:type="dxa"/>
          </w:tcPr>
          <w:p w14:paraId="1DBC1DA1" w14:textId="6667FC92" w:rsidR="001518DD" w:rsidRPr="001518DD" w:rsidRDefault="001518DD" w:rsidP="001518DD">
            <w:pPr>
              <w:spacing w:line="276" w:lineRule="auto"/>
              <w:jc w:val="both"/>
              <w:rPr>
                <w:rFonts w:eastAsia="Calibri" w:cs="Calibri"/>
                <w:sz w:val="18"/>
                <w:szCs w:val="18"/>
                <w:lang w:bidi="fa-IR"/>
              </w:rPr>
            </w:pPr>
            <w:r w:rsidRPr="001518DD">
              <w:rPr>
                <w:rFonts w:eastAsia="Calibri" w:cs="Calibri"/>
                <w:sz w:val="18"/>
                <w:szCs w:val="18"/>
                <w:lang w:bidi="fa-IR"/>
              </w:rPr>
              <w:t xml:space="preserve">Raport Wykonawcy z realizacji </w:t>
            </w:r>
            <w:r w:rsidR="00427068">
              <w:rPr>
                <w:rFonts w:eastAsia="Calibri" w:cs="Calibri"/>
                <w:sz w:val="18"/>
                <w:szCs w:val="18"/>
                <w:lang w:bidi="fa-IR"/>
              </w:rPr>
              <w:t>Prac B+R</w:t>
            </w:r>
            <w:r w:rsidRPr="001518DD">
              <w:rPr>
                <w:rFonts w:eastAsia="Calibri" w:cs="Calibri"/>
                <w:sz w:val="18"/>
                <w:szCs w:val="18"/>
                <w:lang w:bidi="fa-IR"/>
              </w:rPr>
              <w:t xml:space="preserve"> w ramach Etapu I, zawierający m.in.:</w:t>
            </w:r>
          </w:p>
          <w:p w14:paraId="54C9649B" w14:textId="77777777" w:rsidR="001518DD" w:rsidRPr="001518DD" w:rsidRDefault="001518DD" w:rsidP="00643162">
            <w:pPr>
              <w:numPr>
                <w:ilvl w:val="0"/>
                <w:numId w:val="45"/>
              </w:numPr>
              <w:spacing w:line="276" w:lineRule="auto"/>
              <w:contextualSpacing/>
              <w:jc w:val="both"/>
              <w:rPr>
                <w:rFonts w:eastAsia="Calibri"/>
                <w:sz w:val="18"/>
                <w:szCs w:val="18"/>
                <w:lang w:bidi="fa-IR"/>
              </w:rPr>
            </w:pPr>
            <w:r w:rsidRPr="001518DD">
              <w:rPr>
                <w:rFonts w:eastAsia="Calibri"/>
                <w:sz w:val="18"/>
                <w:szCs w:val="18"/>
                <w:lang w:bidi="fa-IR"/>
              </w:rPr>
              <w:t>podsumowanie informacji z rozruchu Instalacji Ułamkowo-Technicznych jako Kamienia Milowego,</w:t>
            </w:r>
          </w:p>
          <w:p w14:paraId="4D257436" w14:textId="77777777" w:rsidR="001518DD" w:rsidRPr="001518DD" w:rsidRDefault="001518DD" w:rsidP="00643162">
            <w:pPr>
              <w:numPr>
                <w:ilvl w:val="0"/>
                <w:numId w:val="45"/>
              </w:numPr>
              <w:spacing w:line="276" w:lineRule="auto"/>
              <w:contextualSpacing/>
              <w:jc w:val="both"/>
              <w:rPr>
                <w:rFonts w:eastAsia="Calibri"/>
                <w:sz w:val="18"/>
                <w:szCs w:val="18"/>
                <w:lang w:bidi="fa-IR"/>
              </w:rPr>
            </w:pPr>
            <w:r w:rsidRPr="001518DD">
              <w:rPr>
                <w:rFonts w:eastAsia="Calibri"/>
                <w:sz w:val="18"/>
                <w:szCs w:val="18"/>
                <w:lang w:bidi="fa-IR"/>
              </w:rPr>
              <w:t>podsumowanie informacji odnośnie badań Instalacji Ułamkowo-Technicznych, w tym wskazanie wniosków z badań i wniosków z badań na poczet Demonstratora Technologii, podsumowanie i potwierdzenie spełnienia/niespełnienia opisanych we Wniosku parametrów przez Wykonawcę, czy wszystkie założone cele badawcze i Kamienie Milowe zostały osiągnięte, w jakim stopniu sprawdziły się założenia dotyczące opracowywanej Technologii.</w:t>
            </w:r>
          </w:p>
          <w:p w14:paraId="30E816A8" w14:textId="77777777" w:rsidR="001518DD" w:rsidRPr="001518DD" w:rsidRDefault="001518DD" w:rsidP="001518DD">
            <w:pPr>
              <w:spacing w:line="276" w:lineRule="auto"/>
              <w:ind w:left="264"/>
              <w:contextualSpacing/>
              <w:jc w:val="both"/>
              <w:rPr>
                <w:rFonts w:eastAsia="Calibri"/>
                <w:sz w:val="18"/>
                <w:szCs w:val="18"/>
                <w:lang w:bidi="fa-IR"/>
              </w:rPr>
            </w:pPr>
          </w:p>
          <w:p w14:paraId="52B9F91B" w14:textId="77777777" w:rsidR="001518DD" w:rsidRPr="001518DD" w:rsidRDefault="001518DD" w:rsidP="001518DD">
            <w:pPr>
              <w:spacing w:line="276" w:lineRule="auto"/>
              <w:contextualSpacing/>
              <w:jc w:val="both"/>
              <w:rPr>
                <w:rFonts w:eastAsia="Calibri"/>
                <w:sz w:val="18"/>
                <w:szCs w:val="18"/>
                <w:lang w:bidi="fa-IR"/>
              </w:rPr>
            </w:pPr>
            <w:r w:rsidRPr="001518DD">
              <w:rPr>
                <w:rFonts w:eastAsia="Calibri"/>
                <w:sz w:val="18"/>
                <w:szCs w:val="18"/>
                <w:lang w:bidi="fa-IR"/>
              </w:rPr>
              <w:t>Raport składany w formie elektronicznej oraz papierowej w dwóch egzemplarzach.</w:t>
            </w:r>
          </w:p>
          <w:p w14:paraId="439664FD" w14:textId="77777777" w:rsidR="001518DD" w:rsidRPr="001518DD" w:rsidRDefault="001518DD" w:rsidP="001518DD">
            <w:pPr>
              <w:spacing w:line="276" w:lineRule="auto"/>
              <w:jc w:val="both"/>
              <w:rPr>
                <w:rFonts w:eastAsia="Calibri" w:cs="Calibri"/>
                <w:sz w:val="18"/>
                <w:szCs w:val="18"/>
                <w:lang w:bidi="fa-IR"/>
              </w:rPr>
            </w:pPr>
          </w:p>
        </w:tc>
        <w:tc>
          <w:tcPr>
            <w:tcW w:w="2268" w:type="dxa"/>
          </w:tcPr>
          <w:p w14:paraId="7BAD1220"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W Terminie Doręczenia Wyników Prac Etapu I</w:t>
            </w:r>
          </w:p>
        </w:tc>
      </w:tr>
      <w:tr w:rsidR="001518DD" w:rsidRPr="001518DD" w14:paraId="3152E5C8" w14:textId="77777777" w:rsidTr="001518DD">
        <w:tc>
          <w:tcPr>
            <w:tcW w:w="846" w:type="dxa"/>
            <w:shd w:val="clear" w:color="auto" w:fill="E2EFD9" w:themeFill="accent6" w:themeFillTint="33"/>
          </w:tcPr>
          <w:p w14:paraId="64E3ECE6" w14:textId="0FAC6F90" w:rsidR="001518DD" w:rsidRPr="001518DD" w:rsidRDefault="009F4226" w:rsidP="000A1396">
            <w:pPr>
              <w:rPr>
                <w:lang w:bidi="fa-IR"/>
              </w:rPr>
            </w:pPr>
            <w:bookmarkStart w:id="612" w:name="_Toc59018760"/>
            <w:bookmarkStart w:id="613" w:name="_Toc59018889"/>
            <w:bookmarkStart w:id="614" w:name="_Toc59142138"/>
            <w:bookmarkEnd w:id="612"/>
            <w:bookmarkEnd w:id="613"/>
            <w:bookmarkEnd w:id="614"/>
            <w:r>
              <w:rPr>
                <w:lang w:bidi="fa-IR"/>
              </w:rPr>
              <w:lastRenderedPageBreak/>
              <w:t>2.3.15</w:t>
            </w:r>
          </w:p>
        </w:tc>
        <w:tc>
          <w:tcPr>
            <w:tcW w:w="2977" w:type="dxa"/>
          </w:tcPr>
          <w:p w14:paraId="17041304"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Inne dokumenty</w:t>
            </w:r>
          </w:p>
        </w:tc>
        <w:tc>
          <w:tcPr>
            <w:tcW w:w="5244" w:type="dxa"/>
          </w:tcPr>
          <w:p w14:paraId="125A43AB" w14:textId="77777777" w:rsidR="001518DD" w:rsidRPr="001518DD" w:rsidRDefault="001518DD" w:rsidP="001518DD">
            <w:pPr>
              <w:spacing w:line="276" w:lineRule="auto"/>
              <w:jc w:val="both"/>
              <w:rPr>
                <w:rFonts w:eastAsia="Calibri" w:cs="Calibri"/>
                <w:sz w:val="18"/>
                <w:szCs w:val="18"/>
                <w:lang w:bidi="fa-IR"/>
              </w:rPr>
            </w:pPr>
            <w:r w:rsidRPr="001518DD">
              <w:rPr>
                <w:rFonts w:eastAsia="Calibri" w:cs="Calibri"/>
                <w:sz w:val="18"/>
                <w:szCs w:val="18"/>
                <w:lang w:bidi="fa-IR"/>
              </w:rPr>
              <w:t xml:space="preserve">Wykonawca musi przedstawić dodatkowo inne, </w:t>
            </w:r>
            <w:r w:rsidRPr="001518DD">
              <w:rPr>
                <w:sz w:val="18"/>
                <w:szCs w:val="18"/>
              </w:rP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2BE2A7FA"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 xml:space="preserve">W Termin Doręczenia Wyników Prac Etapu I </w:t>
            </w:r>
          </w:p>
        </w:tc>
      </w:tr>
      <w:tr w:rsidR="001518DD" w:rsidRPr="001518DD" w14:paraId="4906BBB9" w14:textId="77777777" w:rsidTr="001518DD">
        <w:tc>
          <w:tcPr>
            <w:tcW w:w="846" w:type="dxa"/>
            <w:shd w:val="clear" w:color="auto" w:fill="E2EFD9" w:themeFill="accent6" w:themeFillTint="33"/>
          </w:tcPr>
          <w:p w14:paraId="5445F9D4" w14:textId="4CB2FD44" w:rsidR="001518DD" w:rsidRPr="001518DD" w:rsidRDefault="009F4226" w:rsidP="000A1396">
            <w:pPr>
              <w:rPr>
                <w:lang w:bidi="fa-IR"/>
              </w:rPr>
            </w:pPr>
            <w:r>
              <w:rPr>
                <w:lang w:bidi="fa-IR"/>
              </w:rPr>
              <w:t>2.3.16</w:t>
            </w:r>
          </w:p>
        </w:tc>
        <w:tc>
          <w:tcPr>
            <w:tcW w:w="2977" w:type="dxa"/>
          </w:tcPr>
          <w:p w14:paraId="1B8E217F" w14:textId="77777777" w:rsidR="001518DD" w:rsidRPr="001518DD" w:rsidRDefault="001518DD" w:rsidP="001518DD">
            <w:pPr>
              <w:spacing w:line="276" w:lineRule="auto"/>
              <w:rPr>
                <w:rFonts w:eastAsia="Calibri"/>
                <w:sz w:val="18"/>
                <w:szCs w:val="18"/>
                <w:lang w:bidi="fa-IR"/>
              </w:rPr>
            </w:pPr>
            <w:r w:rsidRPr="001518DD">
              <w:rPr>
                <w:rFonts w:eastAsia="Calibri" w:cs="Calibri"/>
                <w:sz w:val="18"/>
                <w:szCs w:val="18"/>
                <w:lang w:bidi="fa-IR"/>
              </w:rPr>
              <w:t>Harmonogram dostaw substratów na Instalacje Ułamkowo-Techniczne na poczet części drugiej Testów</w:t>
            </w:r>
          </w:p>
        </w:tc>
        <w:tc>
          <w:tcPr>
            <w:tcW w:w="5244" w:type="dxa"/>
          </w:tcPr>
          <w:p w14:paraId="36A7B2B2"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Wykonawca przekazuje Zamawiającemu Harmonogram dostaw substratów na dobę 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5A7F1AEC"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Wykonawca przekazuje Zamawiającemu dwa egzemplarze opisywanego Harmonogramu dostaw w wersji papierowej oraz jeden egzemplarz w wersji elektronicznej.</w:t>
            </w:r>
          </w:p>
          <w:p w14:paraId="5938BBC8" w14:textId="77777777" w:rsidR="001518DD" w:rsidRPr="001518DD" w:rsidRDefault="001518DD" w:rsidP="001518DD">
            <w:pPr>
              <w:spacing w:line="276" w:lineRule="auto"/>
              <w:jc w:val="both"/>
              <w:rPr>
                <w:rFonts w:eastAsia="Calibri" w:cs="Calibri"/>
                <w:sz w:val="18"/>
                <w:szCs w:val="18"/>
                <w:lang w:bidi="fa-IR"/>
              </w:rPr>
            </w:pPr>
          </w:p>
        </w:tc>
        <w:tc>
          <w:tcPr>
            <w:tcW w:w="2268" w:type="dxa"/>
          </w:tcPr>
          <w:p w14:paraId="7088BEA5"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Najpóźniej na 7 dni przed dniem rozpoczęcia części drugiej Testów Instalacji Ułamkowo-Technicznych</w:t>
            </w:r>
          </w:p>
        </w:tc>
      </w:tr>
      <w:tr w:rsidR="001518DD" w:rsidRPr="001518DD" w14:paraId="3B0A92D2" w14:textId="77777777" w:rsidTr="001518DD">
        <w:tc>
          <w:tcPr>
            <w:tcW w:w="846" w:type="dxa"/>
            <w:shd w:val="clear" w:color="auto" w:fill="E2EFD9" w:themeFill="accent6" w:themeFillTint="33"/>
          </w:tcPr>
          <w:p w14:paraId="225C84BF" w14:textId="1B1FBCCC" w:rsidR="001518DD" w:rsidRPr="001518DD" w:rsidRDefault="009F4226" w:rsidP="000A1396">
            <w:pPr>
              <w:rPr>
                <w:lang w:bidi="fa-IR"/>
              </w:rPr>
            </w:pPr>
            <w:bookmarkStart w:id="615" w:name="_Toc59018761"/>
            <w:bookmarkStart w:id="616" w:name="_Toc59018890"/>
            <w:bookmarkStart w:id="617" w:name="_Toc59142139"/>
            <w:bookmarkStart w:id="618" w:name="_Toc59018762"/>
            <w:bookmarkStart w:id="619" w:name="_Toc59018891"/>
            <w:bookmarkStart w:id="620" w:name="_Toc59142140"/>
            <w:bookmarkEnd w:id="615"/>
            <w:bookmarkEnd w:id="616"/>
            <w:bookmarkEnd w:id="617"/>
            <w:bookmarkEnd w:id="618"/>
            <w:bookmarkEnd w:id="619"/>
            <w:bookmarkEnd w:id="620"/>
            <w:r>
              <w:rPr>
                <w:lang w:bidi="fa-IR"/>
              </w:rPr>
              <w:t>2.3.17</w:t>
            </w:r>
          </w:p>
        </w:tc>
        <w:tc>
          <w:tcPr>
            <w:tcW w:w="2977" w:type="dxa"/>
          </w:tcPr>
          <w:p w14:paraId="525D5360" w14:textId="77777777" w:rsidR="001518DD" w:rsidRPr="001518DD" w:rsidRDefault="001518DD" w:rsidP="001518DD">
            <w:pPr>
              <w:spacing w:line="276" w:lineRule="auto"/>
              <w:rPr>
                <w:rFonts w:cs="Calibri"/>
                <w:sz w:val="18"/>
                <w:szCs w:val="18"/>
                <w:lang w:bidi="fa-IR"/>
              </w:rPr>
            </w:pPr>
            <w:r w:rsidRPr="001518DD">
              <w:rPr>
                <w:rFonts w:cs="Calibri"/>
                <w:sz w:val="18"/>
                <w:szCs w:val="18"/>
                <w:lang w:bidi="fa-IR"/>
              </w:rPr>
              <w:t>Wielobranżowy Projekt Budowlany dla Demonstratora Technologii z uzgodnieniami</w:t>
            </w:r>
          </w:p>
        </w:tc>
        <w:tc>
          <w:tcPr>
            <w:tcW w:w="5244" w:type="dxa"/>
            <w:shd w:val="clear" w:color="auto" w:fill="auto"/>
          </w:tcPr>
          <w:p w14:paraId="6154685C" w14:textId="615665D3" w:rsidR="001518DD" w:rsidRPr="001518DD" w:rsidRDefault="001518DD" w:rsidP="001518DD">
            <w:pPr>
              <w:spacing w:line="276" w:lineRule="auto"/>
              <w:jc w:val="both"/>
              <w:rPr>
                <w:sz w:val="18"/>
                <w:szCs w:val="18"/>
                <w:lang w:bidi="fa-IR"/>
              </w:rPr>
            </w:pPr>
            <w:r w:rsidRPr="001518DD">
              <w:rPr>
                <w:sz w:val="18"/>
                <w:szCs w:val="18"/>
                <w:lang w:bidi="fa-IR"/>
              </w:rPr>
              <w:t xml:space="preserve">Wielobranżowy Projekt Budowalny w zakresie niezbędnym dla uzyskania dla Demonstratora Technologii pozwolenia na budowę, wraz z koniecznymi uzgodnieniami, zawierający projekt zagospodarowania terenu oraz projekt budowlany obejmujący branże: architektura, konstrukcja, instalacje technologiczno-sanitarne, instalacje elektryczne wraz z oświadczeniami projektantów głównych i sprawdzających. Projekt musi być zgodny z przepisami obowiązującego prawa oraz musi zawierać informacje potwierdzające spełnienie przez Demonstrator Technologii wszystkich </w:t>
            </w:r>
            <w:r w:rsidR="00AD7410">
              <w:rPr>
                <w:sz w:val="18"/>
                <w:szCs w:val="18"/>
                <w:lang w:bidi="fa-IR"/>
              </w:rPr>
              <w:t>Wymagań Obligatoryjnych</w:t>
            </w:r>
            <w:r w:rsidRPr="001518DD">
              <w:rPr>
                <w:sz w:val="18"/>
                <w:szCs w:val="18"/>
                <w:lang w:bidi="fa-IR"/>
              </w:rPr>
              <w:t xml:space="preserve"> i opcjonalnych (jeśli dotyczy) zgodnie z Załącznikiem nr 1. </w:t>
            </w:r>
          </w:p>
          <w:p w14:paraId="7E346D21" w14:textId="77777777" w:rsidR="001518DD" w:rsidRPr="001518DD" w:rsidRDefault="001518DD" w:rsidP="001518DD">
            <w:pPr>
              <w:pStyle w:val="Akapitzlist"/>
              <w:spacing w:line="276" w:lineRule="auto"/>
              <w:ind w:left="390"/>
              <w:jc w:val="both"/>
              <w:rPr>
                <w:rFonts w:eastAsia="Calibri"/>
                <w:sz w:val="18"/>
                <w:szCs w:val="18"/>
              </w:rPr>
            </w:pPr>
          </w:p>
        </w:tc>
        <w:tc>
          <w:tcPr>
            <w:tcW w:w="2268" w:type="dxa"/>
          </w:tcPr>
          <w:p w14:paraId="3C4B97C7" w14:textId="77777777" w:rsidR="001518DD" w:rsidRPr="001518DD" w:rsidRDefault="001518DD" w:rsidP="001518DD">
            <w:pPr>
              <w:spacing w:line="276" w:lineRule="auto"/>
              <w:rPr>
                <w:sz w:val="18"/>
                <w:szCs w:val="18"/>
                <w:lang w:bidi="fa-IR"/>
              </w:rPr>
            </w:pPr>
            <w:r w:rsidRPr="001518DD">
              <w:rPr>
                <w:rFonts w:eastAsia="Calibri"/>
                <w:sz w:val="18"/>
                <w:szCs w:val="18"/>
                <w:lang w:bidi="fa-IR"/>
              </w:rPr>
              <w:t>Najpóźniej przed upływem 30 dnia po rozpoczęciu drugiej części Testów Instalacji Ułamkowo-Technicznych.</w:t>
            </w:r>
          </w:p>
        </w:tc>
      </w:tr>
      <w:tr w:rsidR="001518DD" w:rsidRPr="001518DD" w14:paraId="56651A71" w14:textId="77777777" w:rsidTr="001518DD">
        <w:tc>
          <w:tcPr>
            <w:tcW w:w="846" w:type="dxa"/>
            <w:shd w:val="clear" w:color="auto" w:fill="E2EFD9" w:themeFill="accent6" w:themeFillTint="33"/>
          </w:tcPr>
          <w:p w14:paraId="1FAF60DA" w14:textId="7B29D1BC" w:rsidR="001518DD" w:rsidRPr="001518DD" w:rsidRDefault="009F4226" w:rsidP="000A1396">
            <w:pPr>
              <w:rPr>
                <w:lang w:bidi="fa-IR"/>
              </w:rPr>
            </w:pPr>
            <w:bookmarkStart w:id="621" w:name="_Toc59018763"/>
            <w:bookmarkStart w:id="622" w:name="_Toc59018892"/>
            <w:bookmarkStart w:id="623" w:name="_Toc59142141"/>
            <w:bookmarkEnd w:id="621"/>
            <w:bookmarkEnd w:id="622"/>
            <w:bookmarkEnd w:id="623"/>
            <w:r>
              <w:rPr>
                <w:lang w:bidi="fa-IR"/>
              </w:rPr>
              <w:t>2.3.18</w:t>
            </w:r>
          </w:p>
        </w:tc>
        <w:tc>
          <w:tcPr>
            <w:tcW w:w="2977" w:type="dxa"/>
          </w:tcPr>
          <w:p w14:paraId="26234784" w14:textId="77777777" w:rsidR="001518DD" w:rsidRPr="001518DD" w:rsidRDefault="001518DD" w:rsidP="001518DD">
            <w:pPr>
              <w:spacing w:line="276" w:lineRule="auto"/>
              <w:rPr>
                <w:rFonts w:eastAsia="Calibri" w:cs="Calibri"/>
                <w:sz w:val="18"/>
                <w:szCs w:val="18"/>
                <w:lang w:bidi="fa-IR"/>
              </w:rPr>
            </w:pPr>
            <w:r w:rsidRPr="001518DD">
              <w:rPr>
                <w:rFonts w:cs="Calibri"/>
                <w:sz w:val="18"/>
                <w:szCs w:val="18"/>
                <w:lang w:bidi="fa-IR"/>
              </w:rPr>
              <w:t>Materiały na poczet budowy Demonstratora Technologii</w:t>
            </w:r>
          </w:p>
        </w:tc>
        <w:tc>
          <w:tcPr>
            <w:tcW w:w="5244" w:type="dxa"/>
            <w:shd w:val="clear" w:color="auto" w:fill="auto"/>
          </w:tcPr>
          <w:p w14:paraId="327B4EE6" w14:textId="77777777" w:rsidR="001518DD" w:rsidRPr="001518DD" w:rsidRDefault="001518DD" w:rsidP="001518DD">
            <w:pPr>
              <w:spacing w:line="276" w:lineRule="auto"/>
              <w:jc w:val="both"/>
              <w:rPr>
                <w:rFonts w:cs="Calibri"/>
                <w:sz w:val="18"/>
                <w:szCs w:val="18"/>
                <w:lang w:bidi="fa-IR"/>
              </w:rPr>
            </w:pPr>
            <w:r w:rsidRPr="001518DD">
              <w:rPr>
                <w:rFonts w:cs="Calibri"/>
                <w:sz w:val="18"/>
                <w:szCs w:val="18"/>
                <w:lang w:bidi="fa-IR"/>
              </w:rPr>
              <w:t>Oprócz dokumentacji określonej w pkt. 2.3.17, Wykonawca dostarcza:</w:t>
            </w:r>
          </w:p>
          <w:p w14:paraId="3F8E8D05" w14:textId="77777777" w:rsidR="001518DD" w:rsidRPr="001518DD" w:rsidRDefault="001518DD" w:rsidP="00643162">
            <w:pPr>
              <w:pStyle w:val="Akapitzlist"/>
              <w:numPr>
                <w:ilvl w:val="0"/>
                <w:numId w:val="39"/>
              </w:numPr>
              <w:spacing w:line="276" w:lineRule="auto"/>
              <w:jc w:val="both"/>
              <w:rPr>
                <w:rFonts w:eastAsiaTheme="minorEastAsia"/>
                <w:sz w:val="18"/>
                <w:szCs w:val="18"/>
              </w:rPr>
            </w:pPr>
            <w:r w:rsidRPr="001518DD">
              <w:rPr>
                <w:rFonts w:cs="Calibri"/>
                <w:sz w:val="18"/>
                <w:szCs w:val="18"/>
              </w:rPr>
              <w:t>uproszczony opis zawierający analizę możliwości oddziaływania na środowisko oraz rozwiązań przyjętych do minimalizowania efektów takiego wpływu,</w:t>
            </w:r>
          </w:p>
          <w:p w14:paraId="5AC4CCE2" w14:textId="77777777" w:rsidR="001518DD" w:rsidRPr="001518DD" w:rsidRDefault="001518DD" w:rsidP="00643162">
            <w:pPr>
              <w:pStyle w:val="Akapitzlist"/>
              <w:numPr>
                <w:ilvl w:val="0"/>
                <w:numId w:val="39"/>
              </w:numPr>
              <w:spacing w:line="276" w:lineRule="auto"/>
              <w:jc w:val="both"/>
              <w:rPr>
                <w:rFonts w:eastAsiaTheme="minorEastAsia"/>
                <w:sz w:val="18"/>
                <w:szCs w:val="18"/>
              </w:rPr>
            </w:pPr>
            <w:r w:rsidRPr="001518DD">
              <w:rPr>
                <w:rFonts w:cs="Calibri"/>
                <w:sz w:val="18"/>
                <w:szCs w:val="18"/>
              </w:rPr>
              <w:t>mapę poglądową z zaznaczeniem obszaru objętego zamierzeniem inwestycyjnym oraz z zaznaczeniem obszaru potencjalnego oddziaływania tego zamierzenia na tereny sąsiadujące,</w:t>
            </w:r>
          </w:p>
          <w:p w14:paraId="4AF4F2A9" w14:textId="77777777" w:rsidR="001518DD" w:rsidRPr="001518DD" w:rsidRDefault="001518DD" w:rsidP="00643162">
            <w:pPr>
              <w:pStyle w:val="Akapitzlist"/>
              <w:numPr>
                <w:ilvl w:val="0"/>
                <w:numId w:val="39"/>
              </w:numPr>
              <w:spacing w:line="276" w:lineRule="auto"/>
              <w:jc w:val="both"/>
              <w:rPr>
                <w:sz w:val="18"/>
                <w:szCs w:val="18"/>
              </w:rPr>
            </w:pPr>
            <w:r w:rsidRPr="001518DD">
              <w:rPr>
                <w:rFonts w:cs="Calibri"/>
                <w:sz w:val="18"/>
                <w:szCs w:val="18"/>
              </w:rPr>
              <w:t>bilans zapotrzebowanie na wodę użytkową oraz sposób zagospodarowania odpadów komunalnych.</w:t>
            </w:r>
          </w:p>
          <w:p w14:paraId="320E2133" w14:textId="77777777" w:rsidR="001518DD" w:rsidRPr="001518DD" w:rsidRDefault="001518DD" w:rsidP="001518DD">
            <w:pPr>
              <w:spacing w:line="276" w:lineRule="auto"/>
              <w:jc w:val="both"/>
              <w:rPr>
                <w:sz w:val="18"/>
                <w:szCs w:val="18"/>
              </w:rPr>
            </w:pPr>
            <w:r w:rsidRPr="001518DD">
              <w:rPr>
                <w:rFonts w:eastAsia="Calibri" w:cs="Calibri"/>
                <w:sz w:val="18"/>
                <w:szCs w:val="18"/>
                <w:lang w:bidi="fa-IR"/>
              </w:rPr>
              <w:t xml:space="preserve">Wykonawca musi przedstawić dodatkowo inne, </w:t>
            </w:r>
            <w:r w:rsidRPr="001518DD">
              <w:rPr>
                <w:sz w:val="18"/>
                <w:szCs w:val="18"/>
              </w:rPr>
              <w:t xml:space="preserve">niezbędne do postawienia Demonstratora dokumenty, jakich obowiązek uzyskania lub sporządzenia w związku z przygotowaniem, budową, rozruchem lub eksploatacją Demonstratora powstał w trakcie realizacji Przedsięwzięcia przez Wykonawcę lub które nie są publicznie </w:t>
            </w:r>
            <w:r w:rsidRPr="001518DD">
              <w:rPr>
                <w:sz w:val="18"/>
                <w:szCs w:val="18"/>
              </w:rPr>
              <w:lastRenderedPageBreak/>
              <w:t>dostępne i zostały wskazane jako dokumenty źródłowe lub referencyjne we Wniosku</w:t>
            </w:r>
            <w:r w:rsidRPr="001518DD">
              <w:rPr>
                <w:rFonts w:cs="Calibri"/>
                <w:sz w:val="18"/>
                <w:szCs w:val="18"/>
                <w:lang w:bidi="fa-IR"/>
              </w:rPr>
              <w:t>, a które nie zostały wymienione w Załączniku nr 4 do Regulaminu.</w:t>
            </w:r>
          </w:p>
        </w:tc>
        <w:tc>
          <w:tcPr>
            <w:tcW w:w="2268" w:type="dxa"/>
          </w:tcPr>
          <w:p w14:paraId="631C7944" w14:textId="77777777" w:rsidR="001518DD" w:rsidRPr="001518DD" w:rsidRDefault="001518DD" w:rsidP="001518DD">
            <w:pPr>
              <w:spacing w:line="276" w:lineRule="auto"/>
              <w:rPr>
                <w:rFonts w:cs="Calibri"/>
                <w:sz w:val="18"/>
                <w:szCs w:val="18"/>
                <w:lang w:bidi="fa-IR"/>
              </w:rPr>
            </w:pPr>
            <w:r w:rsidRPr="001518DD">
              <w:rPr>
                <w:rFonts w:eastAsia="Calibri"/>
                <w:sz w:val="18"/>
                <w:szCs w:val="18"/>
                <w:lang w:bidi="fa-IR"/>
              </w:rPr>
              <w:lastRenderedPageBreak/>
              <w:t>Najpóźniej przed upływem 30 dnia po rozpoczęciu drugiej części Testów Instalacji Ułamkowo-Technicznych.</w:t>
            </w:r>
          </w:p>
        </w:tc>
      </w:tr>
      <w:tr w:rsidR="001518DD" w:rsidRPr="001518DD" w14:paraId="57BDCA90" w14:textId="77777777" w:rsidTr="001518DD">
        <w:tc>
          <w:tcPr>
            <w:tcW w:w="846" w:type="dxa"/>
            <w:shd w:val="clear" w:color="auto" w:fill="E2EFD9" w:themeFill="accent6" w:themeFillTint="33"/>
          </w:tcPr>
          <w:p w14:paraId="7FB43ABD" w14:textId="07C526FA" w:rsidR="001518DD" w:rsidRPr="001518DD" w:rsidRDefault="009F4226" w:rsidP="000A1396">
            <w:pPr>
              <w:rPr>
                <w:lang w:bidi="fa-IR"/>
              </w:rPr>
            </w:pPr>
            <w:bookmarkStart w:id="624" w:name="_Toc59018764"/>
            <w:bookmarkStart w:id="625" w:name="_Toc59018893"/>
            <w:bookmarkStart w:id="626" w:name="_Toc59142142"/>
            <w:bookmarkEnd w:id="624"/>
            <w:bookmarkEnd w:id="625"/>
            <w:bookmarkEnd w:id="626"/>
            <w:r>
              <w:rPr>
                <w:lang w:bidi="fa-IR"/>
              </w:rPr>
              <w:t>2.3.19</w:t>
            </w:r>
          </w:p>
        </w:tc>
        <w:tc>
          <w:tcPr>
            <w:tcW w:w="2977" w:type="dxa"/>
          </w:tcPr>
          <w:p w14:paraId="403E4EC2"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Szczegółowy Harmonogram Rzeczowo-Finansowy Etapu II,</w:t>
            </w:r>
          </w:p>
        </w:tc>
        <w:tc>
          <w:tcPr>
            <w:tcW w:w="5244" w:type="dxa"/>
            <w:shd w:val="clear" w:color="auto" w:fill="auto"/>
          </w:tcPr>
          <w:p w14:paraId="31604A1C"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Harmonogram Rzeczowo-Finansowy Etapu II, zgodnie z którym Wykonawca planuje realizować prace w Etapie II Przedsięwzięcia, uwzględniający co najmniej:</w:t>
            </w:r>
          </w:p>
          <w:p w14:paraId="5607E1A6" w14:textId="77777777" w:rsidR="001518DD" w:rsidRPr="001518DD" w:rsidRDefault="001518DD" w:rsidP="00643162">
            <w:pPr>
              <w:numPr>
                <w:ilvl w:val="0"/>
                <w:numId w:val="41"/>
              </w:numPr>
              <w:spacing w:line="276" w:lineRule="auto"/>
              <w:ind w:left="309" w:hanging="284"/>
              <w:contextualSpacing/>
              <w:jc w:val="both"/>
              <w:rPr>
                <w:rFonts w:eastAsia="Calibri"/>
                <w:sz w:val="18"/>
                <w:szCs w:val="18"/>
                <w:lang w:bidi="fa-IR"/>
              </w:rPr>
            </w:pPr>
            <w:r w:rsidRPr="001518DD">
              <w:rPr>
                <w:rFonts w:eastAsia="Calibri"/>
                <w:sz w:val="18"/>
                <w:szCs w:val="18"/>
                <w:lang w:bidi="fa-IR"/>
              </w:rPr>
              <w:t>Zadania Badawcze i odpowiadające im Kamienie Milowe,</w:t>
            </w:r>
          </w:p>
          <w:p w14:paraId="0768701B" w14:textId="77777777" w:rsidR="001518DD" w:rsidRPr="001518DD" w:rsidRDefault="001518DD" w:rsidP="00643162">
            <w:pPr>
              <w:numPr>
                <w:ilvl w:val="0"/>
                <w:numId w:val="41"/>
              </w:numPr>
              <w:spacing w:line="276" w:lineRule="auto"/>
              <w:ind w:left="309" w:hanging="284"/>
              <w:contextualSpacing/>
              <w:jc w:val="both"/>
              <w:rPr>
                <w:rFonts w:eastAsia="Calibri"/>
                <w:sz w:val="18"/>
                <w:szCs w:val="18"/>
                <w:lang w:bidi="fa-IR"/>
              </w:rPr>
            </w:pPr>
            <w:r w:rsidRPr="001518DD">
              <w:rPr>
                <w:rFonts w:eastAsia="Calibri"/>
                <w:sz w:val="18"/>
                <w:szCs w:val="18"/>
                <w:lang w:bidi="fa-IR"/>
              </w:rPr>
              <w:t>Wycenę Zadań Badawczych,</w:t>
            </w:r>
          </w:p>
          <w:p w14:paraId="4CA16445" w14:textId="77777777" w:rsidR="001518DD" w:rsidRPr="001518DD" w:rsidRDefault="001518DD" w:rsidP="00643162">
            <w:pPr>
              <w:numPr>
                <w:ilvl w:val="0"/>
                <w:numId w:val="41"/>
              </w:numPr>
              <w:spacing w:line="276" w:lineRule="auto"/>
              <w:ind w:left="309" w:hanging="284"/>
              <w:contextualSpacing/>
              <w:jc w:val="both"/>
              <w:rPr>
                <w:rFonts w:eastAsia="Calibri"/>
                <w:sz w:val="18"/>
                <w:szCs w:val="18"/>
                <w:lang w:bidi="fa-IR"/>
              </w:rPr>
            </w:pPr>
            <w:r w:rsidRPr="001518DD">
              <w:rPr>
                <w:rFonts w:eastAsia="Calibri"/>
                <w:sz w:val="18"/>
                <w:szCs w:val="18"/>
                <w:lang w:bidi="fa-IR"/>
              </w:rPr>
              <w:t>Harmonogram pobierania zaliczek w Etapie II ze wskazaniem kwot, jeśli Wykonawca planuje je pobierać,</w:t>
            </w:r>
          </w:p>
          <w:p w14:paraId="66908833" w14:textId="77777777" w:rsidR="001518DD" w:rsidRPr="001518DD" w:rsidRDefault="001518DD" w:rsidP="00643162">
            <w:pPr>
              <w:numPr>
                <w:ilvl w:val="0"/>
                <w:numId w:val="41"/>
              </w:numPr>
              <w:spacing w:line="276" w:lineRule="auto"/>
              <w:ind w:left="309" w:hanging="284"/>
              <w:contextualSpacing/>
              <w:jc w:val="both"/>
              <w:rPr>
                <w:rFonts w:eastAsia="Calibri"/>
                <w:sz w:val="18"/>
                <w:szCs w:val="18"/>
                <w:lang w:bidi="fa-IR"/>
              </w:rPr>
            </w:pPr>
            <w:r w:rsidRPr="001518DD">
              <w:rPr>
                <w:rFonts w:eastAsia="Calibri"/>
                <w:sz w:val="18"/>
                <w:szCs w:val="18"/>
                <w:lang w:bidi="fa-IR"/>
              </w:rPr>
              <w:t>Harmonogram budowy Demonstratora, zawierający co najmniej:</w:t>
            </w:r>
          </w:p>
          <w:p w14:paraId="51C60443"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 xml:space="preserve"> terminy budowy obiektów kubaturowych oraz pozostałych prac budowlanych (place, drogi wewnętrzne, fundamenty itp.),</w:t>
            </w:r>
          </w:p>
          <w:p w14:paraId="349E6238"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 xml:space="preserve"> terminy wykonania sieci i instalacji technologicznych,</w:t>
            </w:r>
          </w:p>
          <w:p w14:paraId="3B2ADD0E"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 xml:space="preserve"> terminy montażu poszczególnych urządzeń i instalacji technologicznych,</w:t>
            </w:r>
          </w:p>
          <w:p w14:paraId="766F2C56"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 xml:space="preserve"> terminy wykonania sieci elektrycznej, odgromowej oraz automatyki,</w:t>
            </w:r>
          </w:p>
          <w:p w14:paraId="2204DFAC"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 xml:space="preserve"> terminy dostawy i montażu urządzeń wytwórczych i utylizujących biogaz oraz służących oczyszczaniu i uzdatnianiu biogazu do jakości biometanu.</w:t>
            </w:r>
          </w:p>
          <w:p w14:paraId="300589D9" w14:textId="77777777" w:rsidR="001518DD" w:rsidRPr="001518DD" w:rsidRDefault="001518DD" w:rsidP="001518DD">
            <w:pPr>
              <w:spacing w:line="276" w:lineRule="auto"/>
              <w:ind w:left="309"/>
              <w:contextualSpacing/>
              <w:jc w:val="both"/>
              <w:rPr>
                <w:rFonts w:eastAsia="Calibri"/>
                <w:sz w:val="18"/>
                <w:szCs w:val="18"/>
                <w:lang w:bidi="fa-IR"/>
              </w:rPr>
            </w:pPr>
          </w:p>
          <w:p w14:paraId="5F8624CB" w14:textId="77777777" w:rsidR="001518DD" w:rsidRPr="001518DD" w:rsidRDefault="001518DD" w:rsidP="001518DD">
            <w:pPr>
              <w:spacing w:line="276" w:lineRule="auto"/>
              <w:ind w:left="37"/>
              <w:contextualSpacing/>
              <w:jc w:val="both"/>
              <w:rPr>
                <w:rFonts w:eastAsia="Calibri"/>
                <w:sz w:val="18"/>
                <w:szCs w:val="18"/>
                <w:lang w:bidi="fa-IR"/>
              </w:rPr>
            </w:pPr>
            <w:r w:rsidRPr="001518DD">
              <w:rPr>
                <w:rFonts w:eastAsia="Calibri"/>
                <w:sz w:val="18"/>
                <w:szCs w:val="18"/>
                <w:lang w:bidi="fa-IR"/>
              </w:rPr>
              <w:t>Harmonogram budowy ma zawierać również plan rozruchu technologicznego Demonstratora Technologii do osiągnięcia produkcji biogazu stanowiącej ekwiwalent mocy elektrycznej Demonstratora Technologii, określony Załącznikiem nr 1 do Regulaminu, z podziałem na:</w:t>
            </w:r>
          </w:p>
          <w:p w14:paraId="383E6D38"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rozruch mechaniczny,</w:t>
            </w:r>
          </w:p>
          <w:p w14:paraId="4DF0BF48"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rozruch hydrauliczny,</w:t>
            </w:r>
          </w:p>
          <w:p w14:paraId="27E70101"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sprawdzenie poprawności działania automatyki,</w:t>
            </w:r>
          </w:p>
          <w:p w14:paraId="641E40A7" w14:textId="77777777" w:rsidR="001518DD" w:rsidRPr="001518DD" w:rsidRDefault="001518DD" w:rsidP="00643162">
            <w:pPr>
              <w:numPr>
                <w:ilvl w:val="1"/>
                <w:numId w:val="41"/>
              </w:numPr>
              <w:spacing w:line="276" w:lineRule="auto"/>
              <w:ind w:left="461" w:hanging="142"/>
              <w:contextualSpacing/>
              <w:jc w:val="both"/>
              <w:rPr>
                <w:rFonts w:eastAsia="Calibri"/>
                <w:sz w:val="18"/>
                <w:szCs w:val="18"/>
                <w:lang w:bidi="fa-IR"/>
              </w:rPr>
            </w:pPr>
            <w:r w:rsidRPr="001518DD">
              <w:rPr>
                <w:rFonts w:eastAsia="Calibri"/>
                <w:sz w:val="18"/>
                <w:szCs w:val="18"/>
                <w:lang w:bidi="fa-IR"/>
              </w:rPr>
              <w:t>rozruch biologiczny.</w:t>
            </w:r>
          </w:p>
          <w:p w14:paraId="77A336D5"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Każdy z wymienionych okresów ma zawierać datę rozpoczęcia i zakończenia danego okresu, wykaz poszczególnych zadań i testów planowanych do przeprowadzenia wraz z określeniem czasu ich trwania oraz niezbędne zasoby ludzkie i materiałowe oraz usługi jakie zostały przewidziane do zrealizowania w celu wykonania inwestycji w okresie zgodnie z Załącznikiem nr 4.</w:t>
            </w:r>
          </w:p>
          <w:p w14:paraId="4B7B865C" w14:textId="77777777" w:rsidR="001518DD" w:rsidRPr="001518DD" w:rsidRDefault="001518DD" w:rsidP="001518DD">
            <w:pPr>
              <w:spacing w:line="276" w:lineRule="auto"/>
              <w:jc w:val="both"/>
              <w:rPr>
                <w:rFonts w:eastAsia="Calibri"/>
                <w:sz w:val="18"/>
                <w:szCs w:val="18"/>
                <w:lang w:bidi="fa-IR"/>
              </w:rPr>
            </w:pPr>
          </w:p>
        </w:tc>
        <w:tc>
          <w:tcPr>
            <w:tcW w:w="2268" w:type="dxa"/>
          </w:tcPr>
          <w:p w14:paraId="5CDE505C"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Najpóźniej przed upływem 30 dnia po rozpoczęciu drugiej części Testów Instalacji Ułamkowo-Technicznych.</w:t>
            </w:r>
          </w:p>
        </w:tc>
      </w:tr>
      <w:tr w:rsidR="001518DD" w:rsidRPr="001518DD" w14:paraId="235F81DC" w14:textId="77777777" w:rsidTr="001518DD">
        <w:tc>
          <w:tcPr>
            <w:tcW w:w="846" w:type="dxa"/>
            <w:shd w:val="clear" w:color="auto" w:fill="E2EFD9" w:themeFill="accent6" w:themeFillTint="33"/>
          </w:tcPr>
          <w:p w14:paraId="2710DACB" w14:textId="594A9D6D" w:rsidR="001518DD" w:rsidRPr="001518DD" w:rsidRDefault="000A1396" w:rsidP="000A1396">
            <w:pPr>
              <w:rPr>
                <w:lang w:bidi="fa-IR"/>
              </w:rPr>
            </w:pPr>
            <w:bookmarkStart w:id="627" w:name="_Toc59018765"/>
            <w:bookmarkStart w:id="628" w:name="_Toc59018894"/>
            <w:bookmarkStart w:id="629" w:name="_Toc59142143"/>
            <w:bookmarkEnd w:id="627"/>
            <w:bookmarkEnd w:id="628"/>
            <w:bookmarkEnd w:id="629"/>
            <w:r>
              <w:rPr>
                <w:lang w:bidi="fa-IR"/>
              </w:rPr>
              <w:t>2.3.20</w:t>
            </w:r>
          </w:p>
        </w:tc>
        <w:tc>
          <w:tcPr>
            <w:tcW w:w="2977" w:type="dxa"/>
          </w:tcPr>
          <w:p w14:paraId="4CA6677A"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Dokumentacja powykonawcza Instalacji Ułamkowo-Technicznych</w:t>
            </w:r>
          </w:p>
        </w:tc>
        <w:tc>
          <w:tcPr>
            <w:tcW w:w="5244" w:type="dxa"/>
            <w:shd w:val="clear" w:color="auto" w:fill="auto"/>
          </w:tcPr>
          <w:p w14:paraId="26DC82F9"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Dokumentacja powykonawcza Instalacji Ułamkowo-Technicznych z całości wykonanych robót.</w:t>
            </w:r>
          </w:p>
          <w:p w14:paraId="74994127"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66565F0" w14:textId="77777777" w:rsidR="001518DD" w:rsidRPr="001518DD" w:rsidRDefault="001518DD" w:rsidP="001518DD">
            <w:pPr>
              <w:spacing w:line="276" w:lineRule="auto"/>
              <w:jc w:val="both"/>
              <w:rPr>
                <w:rFonts w:eastAsia="Calibri"/>
                <w:sz w:val="18"/>
                <w:szCs w:val="18"/>
                <w:lang w:bidi="fa-IR"/>
              </w:rPr>
            </w:pPr>
          </w:p>
        </w:tc>
        <w:tc>
          <w:tcPr>
            <w:tcW w:w="2268" w:type="dxa"/>
          </w:tcPr>
          <w:p w14:paraId="6B0469E6"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Najpóźniej przed upływem 30 dni po rozpoczęciu drugiej części Testów Instalacji Ułamkowo-Technicznych.</w:t>
            </w:r>
          </w:p>
        </w:tc>
      </w:tr>
      <w:tr w:rsidR="001518DD" w:rsidRPr="001518DD" w14:paraId="2C9BC903" w14:textId="77777777" w:rsidTr="001518DD">
        <w:tc>
          <w:tcPr>
            <w:tcW w:w="846" w:type="dxa"/>
            <w:shd w:val="clear" w:color="auto" w:fill="E2EFD9" w:themeFill="accent6" w:themeFillTint="33"/>
          </w:tcPr>
          <w:p w14:paraId="22059E94" w14:textId="6253ACC1" w:rsidR="001518DD" w:rsidRPr="001518DD" w:rsidRDefault="000A1396" w:rsidP="000A1396">
            <w:pPr>
              <w:rPr>
                <w:lang w:bidi="fa-IR"/>
              </w:rPr>
            </w:pPr>
            <w:bookmarkStart w:id="630" w:name="_Toc59018766"/>
            <w:bookmarkStart w:id="631" w:name="_Toc59018895"/>
            <w:bookmarkStart w:id="632" w:name="_Toc59142144"/>
            <w:bookmarkEnd w:id="630"/>
            <w:bookmarkEnd w:id="631"/>
            <w:bookmarkEnd w:id="632"/>
            <w:r>
              <w:rPr>
                <w:lang w:bidi="fa-IR"/>
              </w:rPr>
              <w:t>2.3.21</w:t>
            </w:r>
          </w:p>
        </w:tc>
        <w:tc>
          <w:tcPr>
            <w:tcW w:w="2977" w:type="dxa"/>
          </w:tcPr>
          <w:p w14:paraId="4CA15C72" w14:textId="77777777" w:rsidR="001518DD" w:rsidRPr="001518DD" w:rsidRDefault="001518DD" w:rsidP="001518DD">
            <w:pPr>
              <w:spacing w:line="276" w:lineRule="auto"/>
              <w:contextualSpacing/>
              <w:rPr>
                <w:rFonts w:eastAsia="Calibri" w:cs="Calibri"/>
                <w:sz w:val="18"/>
                <w:szCs w:val="18"/>
                <w:lang w:bidi="fa-IR"/>
              </w:rPr>
            </w:pPr>
            <w:r w:rsidRPr="001518DD">
              <w:rPr>
                <w:rFonts w:cs="Calibri"/>
                <w:sz w:val="18"/>
                <w:szCs w:val="18"/>
                <w:lang w:bidi="fa-IR"/>
              </w:rPr>
              <w:t>Raport Wykonawcy z Testów</w:t>
            </w:r>
          </w:p>
        </w:tc>
        <w:tc>
          <w:tcPr>
            <w:tcW w:w="5244" w:type="dxa"/>
          </w:tcPr>
          <w:p w14:paraId="65646298"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Raport Wykonawcy z Testów zawierający m.in.:</w:t>
            </w:r>
          </w:p>
          <w:p w14:paraId="5727519C" w14:textId="77777777" w:rsidR="001518DD" w:rsidRPr="001518DD" w:rsidRDefault="001518DD" w:rsidP="00643162">
            <w:pPr>
              <w:numPr>
                <w:ilvl w:val="0"/>
                <w:numId w:val="45"/>
              </w:numPr>
              <w:spacing w:line="276" w:lineRule="auto"/>
              <w:contextualSpacing/>
              <w:jc w:val="both"/>
              <w:rPr>
                <w:rFonts w:eastAsia="Calibri"/>
                <w:sz w:val="18"/>
                <w:szCs w:val="18"/>
                <w:lang w:bidi="fa-IR"/>
              </w:rPr>
            </w:pPr>
            <w:r w:rsidRPr="001518DD">
              <w:rPr>
                <w:rFonts w:eastAsia="Calibri"/>
                <w:sz w:val="18"/>
                <w:szCs w:val="18"/>
                <w:lang w:bidi="fa-IR"/>
              </w:rPr>
              <w:t xml:space="preserve">informacje dotyczące optymalizacji Procesu Technologicznego w czasie przejścia pomiędzy wariantami substratowymi, </w:t>
            </w:r>
            <w:r w:rsidRPr="001518DD">
              <w:rPr>
                <w:rFonts w:eastAsia="Calibri"/>
                <w:sz w:val="18"/>
                <w:szCs w:val="18"/>
                <w:lang w:bidi="fa-IR"/>
              </w:rPr>
              <w:lastRenderedPageBreak/>
              <w:t>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1A72B932" w14:textId="77777777" w:rsidR="001518DD" w:rsidRPr="001518DD" w:rsidRDefault="001518DD" w:rsidP="00643162">
            <w:pPr>
              <w:numPr>
                <w:ilvl w:val="0"/>
                <w:numId w:val="45"/>
              </w:numPr>
              <w:spacing w:line="276" w:lineRule="auto"/>
              <w:contextualSpacing/>
              <w:jc w:val="both"/>
              <w:rPr>
                <w:rFonts w:eastAsia="Calibri"/>
                <w:sz w:val="18"/>
                <w:szCs w:val="18"/>
                <w:lang w:bidi="fa-IR"/>
              </w:rPr>
            </w:pPr>
            <w:r w:rsidRPr="001518DD">
              <w:rPr>
                <w:rFonts w:eastAsia="Calibri"/>
                <w:sz w:val="18"/>
                <w:szCs w:val="18"/>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3E377FBE" w14:textId="77777777" w:rsidR="001518DD" w:rsidRPr="001518DD" w:rsidRDefault="001518DD" w:rsidP="00643162">
            <w:pPr>
              <w:numPr>
                <w:ilvl w:val="0"/>
                <w:numId w:val="45"/>
              </w:numPr>
              <w:spacing w:line="276" w:lineRule="auto"/>
              <w:contextualSpacing/>
              <w:jc w:val="both"/>
              <w:rPr>
                <w:rFonts w:eastAsia="Calibri" w:cs="Calibri"/>
                <w:sz w:val="18"/>
                <w:szCs w:val="18"/>
                <w:lang w:bidi="fa-IR"/>
              </w:rPr>
            </w:pPr>
            <w:r w:rsidRPr="001518DD">
              <w:rPr>
                <w:rFonts w:eastAsia="Calibri"/>
                <w:sz w:val="18"/>
                <w:szCs w:val="18"/>
                <w:lang w:bidi="fa-IR"/>
              </w:rPr>
              <w:t xml:space="preserve">podsumowanie informacji dotyczących opracowywanej Technologii Uniwersalnej Biogazowni, </w:t>
            </w:r>
            <w:r w:rsidRPr="001518DD">
              <w:rPr>
                <w:rFonts w:eastAsia="Calibri" w:cs="Arial"/>
                <w:sz w:val="18"/>
                <w:szCs w:val="18"/>
                <w:lang w:bidi="fa-IR"/>
              </w:rPr>
              <w:t>Dziennik Eksploatacji Instalacji Ułamkowo-Technicznych.</w:t>
            </w:r>
          </w:p>
        </w:tc>
        <w:tc>
          <w:tcPr>
            <w:tcW w:w="2268" w:type="dxa"/>
          </w:tcPr>
          <w:p w14:paraId="722C67EC"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lastRenderedPageBreak/>
              <w:t>Najpóźniej do upływu</w:t>
            </w:r>
            <w:r w:rsidRPr="001518DD" w:rsidDel="00E947B3">
              <w:rPr>
                <w:rFonts w:eastAsia="Calibri"/>
                <w:sz w:val="18"/>
                <w:szCs w:val="18"/>
                <w:lang w:bidi="fa-IR"/>
              </w:rPr>
              <w:t xml:space="preserve"> </w:t>
            </w:r>
            <w:r w:rsidRPr="001518DD">
              <w:rPr>
                <w:rFonts w:eastAsia="Calibri"/>
                <w:sz w:val="18"/>
                <w:szCs w:val="18"/>
                <w:lang w:bidi="fa-IR"/>
              </w:rPr>
              <w:t xml:space="preserve">7 dni po zakończeniu Testów </w:t>
            </w:r>
            <w:r w:rsidRPr="001518DD">
              <w:rPr>
                <w:rFonts w:eastAsia="Calibri"/>
                <w:sz w:val="18"/>
                <w:szCs w:val="18"/>
                <w:lang w:bidi="fa-IR"/>
              </w:rPr>
              <w:lastRenderedPageBreak/>
              <w:t>Instalacji Ułamkowo-Technicznych</w:t>
            </w:r>
          </w:p>
        </w:tc>
      </w:tr>
    </w:tbl>
    <w:p w14:paraId="68D4EB33" w14:textId="06B02D3F" w:rsidR="001518DD" w:rsidRPr="000A1396" w:rsidRDefault="001518DD" w:rsidP="001518DD">
      <w:pPr>
        <w:rPr>
          <w:i/>
          <w:color w:val="2E74B5" w:themeColor="accent5" w:themeShade="BF"/>
          <w:sz w:val="28"/>
          <w:lang w:eastAsia="pl-PL" w:bidi="fa-IR"/>
        </w:rPr>
      </w:pPr>
    </w:p>
    <w:p w14:paraId="4B4FF8A4" w14:textId="01693E21" w:rsidR="001518DD" w:rsidRPr="000A1396" w:rsidRDefault="000A1396" w:rsidP="000A1396">
      <w:pPr>
        <w:rPr>
          <w:i/>
          <w:color w:val="2E74B5" w:themeColor="accent5" w:themeShade="BF"/>
          <w:sz w:val="28"/>
          <w:lang w:eastAsia="pl-PL" w:bidi="fa-IR"/>
        </w:rPr>
      </w:pPr>
      <w:bookmarkStart w:id="633" w:name="_Ref53694564"/>
      <w:bookmarkStart w:id="634" w:name="_Toc59018767"/>
      <w:bookmarkStart w:id="635" w:name="_Toc59018896"/>
      <w:bookmarkStart w:id="636" w:name="_Toc59142145"/>
      <w:r w:rsidRPr="000A1396">
        <w:rPr>
          <w:i/>
          <w:color w:val="2E74B5" w:themeColor="accent5" w:themeShade="BF"/>
          <w:sz w:val="28"/>
          <w:lang w:eastAsia="pl-PL" w:bidi="fa-IR"/>
        </w:rPr>
        <w:t xml:space="preserve">2.4 </w:t>
      </w:r>
      <w:r w:rsidR="001518DD" w:rsidRPr="000A1396">
        <w:rPr>
          <w:i/>
          <w:color w:val="2E74B5" w:themeColor="accent5" w:themeShade="BF"/>
          <w:sz w:val="28"/>
          <w:lang w:eastAsia="pl-PL" w:bidi="fa-IR"/>
        </w:rPr>
        <w:t>Przygotowanie do Testów Instalacji Ułamkowo-Technicznych</w:t>
      </w:r>
      <w:bookmarkEnd w:id="633"/>
      <w:bookmarkEnd w:id="634"/>
      <w:bookmarkEnd w:id="635"/>
      <w:bookmarkEnd w:id="636"/>
    </w:p>
    <w:p w14:paraId="560281BF" w14:textId="77777777" w:rsidR="001518DD" w:rsidRPr="001518DD" w:rsidRDefault="001518DD" w:rsidP="001518DD">
      <w:p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Zamawiający wymaga, aby zarówno Lokalizacja przydzielona Wykonawcy na cele Testów Instalacji Ułamkowo-Technicznych, jak i opracowane Instalacje Ułamkowo-Techniczne zostały przez Wykonawcę przygotowane w ramach prac badawczo-rozwojowych do Testów zgodnie z opisem przedstawionym w rozdziałach 2.4.1 – 2.4.3.</w:t>
      </w:r>
    </w:p>
    <w:p w14:paraId="393851E1" w14:textId="77777777" w:rsidR="001518DD" w:rsidRPr="001518DD" w:rsidRDefault="001518DD" w:rsidP="001518DD">
      <w:p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Spełnienie wymagań opisanych w ww. rozdziałach musi być zapewnione w dniu „1” – dniu rozpoczęcia Testów Instalacji Ułamkowo-Technicznych i przez cały okres trwania Testów. Dodatkowo, Wykonawca w ramach przygotowania do Testów Instalacji Ułamkowo-Technicznych, składa Zamawiającemu dokumenty wskazane w rozdziale 2.4.4.</w:t>
      </w:r>
    </w:p>
    <w:p w14:paraId="40AA083E" w14:textId="77777777" w:rsidR="001518DD" w:rsidRPr="001518DD" w:rsidRDefault="001518DD" w:rsidP="001518DD">
      <w:pPr>
        <w:rPr>
          <w:sz w:val="20"/>
          <w:szCs w:val="20"/>
          <w:lang w:eastAsia="pl-PL" w:bidi="fa-IR"/>
        </w:rPr>
      </w:pPr>
    </w:p>
    <w:p w14:paraId="560B14C1" w14:textId="6D024A39" w:rsidR="001518DD" w:rsidRPr="00862380" w:rsidRDefault="000A1396" w:rsidP="00862380">
      <w:pPr>
        <w:rPr>
          <w:i/>
          <w:color w:val="2E74B5" w:themeColor="accent5" w:themeShade="BF"/>
          <w:lang w:eastAsia="pl-PL" w:bidi="fa-IR"/>
        </w:rPr>
      </w:pPr>
      <w:bookmarkStart w:id="637" w:name="_Toc59018768"/>
      <w:bookmarkStart w:id="638" w:name="_Toc59018897"/>
      <w:bookmarkStart w:id="639" w:name="_Toc59142146"/>
      <w:r w:rsidRPr="00862380">
        <w:rPr>
          <w:i/>
          <w:color w:val="2E74B5" w:themeColor="accent5" w:themeShade="BF"/>
          <w:lang w:eastAsia="pl-PL" w:bidi="fa-IR"/>
        </w:rPr>
        <w:t xml:space="preserve">2.4.1 </w:t>
      </w:r>
      <w:r w:rsidR="001518DD" w:rsidRPr="00862380">
        <w:rPr>
          <w:i/>
          <w:color w:val="2E74B5" w:themeColor="accent5" w:themeShade="BF"/>
          <w:lang w:eastAsia="pl-PL" w:bidi="fa-IR"/>
        </w:rPr>
        <w:t>Wymagania dla Lokalizacji Instalacji Ułamkowo-Technicznych do spełnienia przez Wykonawcę:</w:t>
      </w:r>
      <w:bookmarkEnd w:id="637"/>
      <w:bookmarkEnd w:id="638"/>
      <w:bookmarkEnd w:id="639"/>
    </w:p>
    <w:p w14:paraId="02280EFA" w14:textId="77777777" w:rsidR="001518DD" w:rsidRPr="001518DD" w:rsidRDefault="001518DD" w:rsidP="00643162">
      <w:pPr>
        <w:numPr>
          <w:ilvl w:val="0"/>
          <w:numId w:val="42"/>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Lokalizacja Instalacji Ułamkowo-Technicznych, przydzielona Wykonawcy, musi zostać przez niego dostosowana do Wymagań wskazanych w Tabeli nr 2 w Załączniku nr 1 do Regulaminu.</w:t>
      </w:r>
    </w:p>
    <w:p w14:paraId="55D33EA6" w14:textId="77777777" w:rsidR="001518DD" w:rsidRPr="001518DD" w:rsidRDefault="001518DD" w:rsidP="00643162">
      <w:pPr>
        <w:numPr>
          <w:ilvl w:val="0"/>
          <w:numId w:val="42"/>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Wykonawca musi wydzielić miejsce do gromadzenia odpadów komunalnych na terenie przydzielonej Lokalizacji Instalacji Ułamkowo-Technicznych. Odpady muszą być magazynowane w szczelnym kontenerze, a następnie przekazane Partnerowi Strategicznemu. Odpady komunalne nie mogą trafiać do Instalacji Ułamkowo-Technicznej.</w:t>
      </w:r>
    </w:p>
    <w:p w14:paraId="24173821" w14:textId="77777777" w:rsidR="001518DD" w:rsidRPr="001518DD" w:rsidRDefault="001518DD" w:rsidP="001518DD">
      <w:pPr>
        <w:spacing w:after="0" w:line="276" w:lineRule="auto"/>
        <w:rPr>
          <w:rFonts w:ascii="Calibri" w:eastAsia="Calibri" w:hAnsi="Calibri" w:cs="Arial"/>
          <w:sz w:val="20"/>
          <w:szCs w:val="20"/>
          <w:lang w:eastAsia="pl-PL" w:bidi="fa-IR"/>
        </w:rPr>
      </w:pPr>
    </w:p>
    <w:p w14:paraId="29D121F5" w14:textId="61ACF5BE" w:rsidR="001518DD" w:rsidRPr="00862380" w:rsidRDefault="000A1396" w:rsidP="00862380">
      <w:pPr>
        <w:rPr>
          <w:i/>
          <w:color w:val="2E74B5" w:themeColor="accent5" w:themeShade="BF"/>
          <w:lang w:eastAsia="pl-PL" w:bidi="fa-IR"/>
        </w:rPr>
      </w:pPr>
      <w:bookmarkStart w:id="640" w:name="_Toc59018769"/>
      <w:bookmarkStart w:id="641" w:name="_Toc59018898"/>
      <w:bookmarkStart w:id="642" w:name="_Toc59142147"/>
      <w:r w:rsidRPr="00862380">
        <w:rPr>
          <w:i/>
          <w:color w:val="2E74B5" w:themeColor="accent5" w:themeShade="BF"/>
          <w:lang w:eastAsia="pl-PL" w:bidi="fa-IR"/>
        </w:rPr>
        <w:t xml:space="preserve">2.4.2 </w:t>
      </w:r>
      <w:r w:rsidR="001518DD" w:rsidRPr="00862380">
        <w:rPr>
          <w:i/>
          <w:color w:val="2E74B5" w:themeColor="accent5" w:themeShade="BF"/>
          <w:lang w:eastAsia="pl-PL" w:bidi="fa-IR"/>
        </w:rPr>
        <w:t>Wymagania dla Instalacji Ułamkowo-Technicznych:</w:t>
      </w:r>
      <w:bookmarkEnd w:id="640"/>
      <w:bookmarkEnd w:id="641"/>
      <w:bookmarkEnd w:id="642"/>
    </w:p>
    <w:p w14:paraId="571070EB" w14:textId="1BB0553C" w:rsidR="001518DD" w:rsidRPr="001518DD" w:rsidRDefault="001518DD" w:rsidP="001518DD">
      <w:pPr>
        <w:spacing w:after="0" w:line="276" w:lineRule="auto"/>
        <w:jc w:val="both"/>
        <w:rPr>
          <w:rFonts w:ascii="Calibri" w:eastAsia="Calibri" w:hAnsi="Calibri" w:cs="Arial"/>
          <w:sz w:val="20"/>
          <w:szCs w:val="20"/>
          <w:lang w:eastAsia="pl-PL" w:bidi="fa-IR"/>
        </w:rPr>
      </w:pPr>
      <w:bookmarkStart w:id="643" w:name="_Toc59018770"/>
      <w:r w:rsidRPr="001518DD">
        <w:rPr>
          <w:rFonts w:ascii="Calibri" w:eastAsia="Calibri" w:hAnsi="Calibri" w:cs="Arial"/>
          <w:sz w:val="20"/>
          <w:szCs w:val="20"/>
          <w:lang w:eastAsia="pl-PL" w:bidi="fa-IR"/>
        </w:rPr>
        <w:t xml:space="preserve">Powstające w ramach Etapu I Instalacje Ułamkowo-Techniczne mają być odwzorowaniem Demonstratora Technologii w skali 3% z uwzględnieniem Tolerancji Technologicznej </w:t>
      </w:r>
      <w:r w:rsidRPr="001518DD">
        <w:rPr>
          <w:rFonts w:ascii="Calibri" w:eastAsia="Calibri" w:hAnsi="Calibri" w:cs="Calibri"/>
          <w:sz w:val="20"/>
          <w:szCs w:val="20"/>
          <w:lang w:eastAsia="pl-PL" w:bidi="fa-IR"/>
        </w:rPr>
        <w:t>±</w:t>
      </w:r>
      <w:r w:rsidRPr="001518DD">
        <w:rPr>
          <w:rFonts w:ascii="Calibri" w:eastAsia="Calibri" w:hAnsi="Calibri" w:cs="Arial"/>
          <w:sz w:val="20"/>
          <w:szCs w:val="20"/>
          <w:lang w:eastAsia="pl-PL" w:bidi="fa-IR"/>
        </w:rPr>
        <w:t>10% zgodnie z Tabelą nr 2 w Załączniku nr 1 do Regulaminu oraz spełniać następujące warunki:</w:t>
      </w:r>
      <w:bookmarkEnd w:id="643"/>
    </w:p>
    <w:p w14:paraId="2CC8DB10" w14:textId="77777777" w:rsidR="001518DD" w:rsidRPr="001518DD" w:rsidRDefault="001518DD" w:rsidP="00643162">
      <w:pPr>
        <w:numPr>
          <w:ilvl w:val="0"/>
          <w:numId w:val="43"/>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wymaga zdalnego podglądu wizualizacji Instalacji Ułamkowo-Technicznych oraz bieżących i zarchiwizowanych wyników pomiarów parametrów Procesu Technologicznego na Instalacjach Ułamkowo-Technicznych zgodnie z zgodnie z Załącznikiem nr 1.</w:t>
      </w:r>
    </w:p>
    <w:p w14:paraId="3088B9AC" w14:textId="77777777" w:rsidR="001518DD" w:rsidRPr="001518DD" w:rsidRDefault="001518DD" w:rsidP="001518DD">
      <w:pPr>
        <w:spacing w:after="0" w:line="276" w:lineRule="auto"/>
        <w:ind w:left="720"/>
        <w:contextualSpacing/>
        <w:jc w:val="both"/>
        <w:rPr>
          <w:rFonts w:ascii="Calibri" w:eastAsia="Calibri" w:hAnsi="Calibri" w:cs="Arial"/>
          <w:sz w:val="20"/>
          <w:szCs w:val="20"/>
          <w:lang w:eastAsia="pl-PL" w:bidi="fa-IR"/>
        </w:rPr>
      </w:pPr>
    </w:p>
    <w:p w14:paraId="0847D28E" w14:textId="77777777" w:rsidR="001518DD" w:rsidRPr="001518DD" w:rsidRDefault="001518DD" w:rsidP="00643162">
      <w:pPr>
        <w:numPr>
          <w:ilvl w:val="0"/>
          <w:numId w:val="43"/>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bidi="fa-IR"/>
        </w:rPr>
        <w:lastRenderedPageBreak/>
        <w:t>Aby Instalacje Ułamkowo-Techniczne zostały dopuszczone do Testów, muszą przejść pozytywnie próby ciśnieniowe przeprowadzone przez Wykonawcę.</w:t>
      </w:r>
    </w:p>
    <w:p w14:paraId="4665479C" w14:textId="77777777" w:rsidR="001518DD" w:rsidRPr="001518DD" w:rsidRDefault="001518DD" w:rsidP="001518DD">
      <w:pPr>
        <w:spacing w:after="0" w:line="276" w:lineRule="auto"/>
        <w:ind w:left="720"/>
        <w:contextualSpacing/>
        <w:jc w:val="both"/>
        <w:rPr>
          <w:rFonts w:ascii="Calibri" w:eastAsia="Calibri" w:hAnsi="Calibri" w:cs="Arial"/>
          <w:sz w:val="20"/>
          <w:szCs w:val="20"/>
          <w:lang w:bidi="fa-IR"/>
        </w:rPr>
      </w:pPr>
      <w:r w:rsidRPr="001518DD">
        <w:rPr>
          <w:rFonts w:ascii="Calibri" w:eastAsia="Calibri" w:hAnsi="Calibri" w:cs="Arial"/>
          <w:sz w:val="20"/>
          <w:szCs w:val="20"/>
          <w:lang w:bidi="fa-IR"/>
        </w:rPr>
        <w:t>Po wykonaniu montażu rurociągów Instalacji Ułamkowo-Technicznych, Zamawiający wymaga przeprowadzenia dla każdej z Instalacji prób ciśnieniowych na ciśnienie w rurociągach technologicznych niższym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 zgodnie z terminem przedstawionym w Tabeli 2</w:t>
      </w:r>
      <w:r w:rsidRPr="001518DD">
        <w:rPr>
          <w:rFonts w:ascii="Calibri" w:eastAsia="Calibri" w:hAnsi="Calibri" w:cs="Arial"/>
          <w:sz w:val="20"/>
          <w:szCs w:val="20"/>
          <w:lang w:bidi="fa-IR"/>
        </w:rPr>
        <w:fldChar w:fldCharType="begin"/>
      </w:r>
      <w:r w:rsidRPr="001518DD">
        <w:rPr>
          <w:rFonts w:ascii="Calibri" w:eastAsia="Calibri" w:hAnsi="Calibri" w:cs="Arial"/>
          <w:sz w:val="20"/>
          <w:szCs w:val="20"/>
          <w:lang w:bidi="fa-IR"/>
        </w:rPr>
        <w:instrText xml:space="preserve"> REF _Ref53668315 \h  \* MERGEFORMAT </w:instrText>
      </w:r>
      <w:r w:rsidRPr="001518DD">
        <w:rPr>
          <w:rFonts w:ascii="Calibri" w:eastAsia="Calibri" w:hAnsi="Calibri" w:cs="Arial"/>
          <w:sz w:val="20"/>
          <w:szCs w:val="20"/>
          <w:lang w:bidi="fa-IR"/>
        </w:rPr>
      </w:r>
      <w:r w:rsidRPr="001518DD">
        <w:rPr>
          <w:rFonts w:ascii="Calibri" w:eastAsia="Calibri" w:hAnsi="Calibri" w:cs="Arial"/>
          <w:sz w:val="20"/>
          <w:szCs w:val="20"/>
          <w:lang w:bidi="fa-IR"/>
        </w:rPr>
        <w:fldChar w:fldCharType="end"/>
      </w:r>
      <w:r w:rsidRPr="001518DD">
        <w:rPr>
          <w:rFonts w:ascii="Calibri" w:eastAsia="Calibri" w:hAnsi="Calibri" w:cs="Arial"/>
          <w:sz w:val="20"/>
          <w:szCs w:val="20"/>
          <w:lang w:bidi="fa-IR"/>
        </w:rPr>
        <w:t>.</w:t>
      </w:r>
    </w:p>
    <w:p w14:paraId="36790417" w14:textId="77777777" w:rsidR="001518DD" w:rsidRPr="001518DD" w:rsidRDefault="001518DD" w:rsidP="001518DD">
      <w:pPr>
        <w:spacing w:after="0" w:line="276" w:lineRule="auto"/>
        <w:ind w:left="720"/>
        <w:contextualSpacing/>
        <w:jc w:val="both"/>
        <w:rPr>
          <w:rFonts w:ascii="Calibri" w:eastAsia="Calibri" w:hAnsi="Calibri" w:cs="Arial"/>
          <w:sz w:val="20"/>
          <w:szCs w:val="20"/>
          <w:lang w:eastAsia="pl-PL" w:bidi="fa-IR"/>
        </w:rPr>
      </w:pPr>
    </w:p>
    <w:p w14:paraId="5B9EA6B8" w14:textId="77777777" w:rsidR="001518DD" w:rsidRPr="001518DD" w:rsidRDefault="001518DD" w:rsidP="00643162">
      <w:pPr>
        <w:pStyle w:val="Akapitzlist"/>
        <w:numPr>
          <w:ilvl w:val="0"/>
          <w:numId w:val="43"/>
        </w:numPr>
        <w:spacing w:after="0" w:line="276" w:lineRule="auto"/>
        <w:jc w:val="both"/>
        <w:rPr>
          <w:sz w:val="20"/>
          <w:szCs w:val="20"/>
          <w:lang w:eastAsia="pl-PL"/>
        </w:rPr>
      </w:pPr>
      <w:r w:rsidRPr="001518DD">
        <w:rPr>
          <w:rFonts w:ascii="Calibri" w:eastAsia="Calibri" w:hAnsi="Calibri" w:cs="Arial"/>
          <w:sz w:val="20"/>
          <w:szCs w:val="20"/>
        </w:rPr>
        <w:t>Aby Instalacje Ułamkowo-Techniczne zostały dopuszczone do Testów, muszą przejść pozytywnie próby szczelności w obecności przedstawiciela Zamawiającego</w:t>
      </w:r>
      <w:r w:rsidRPr="001518DD">
        <w:rPr>
          <w:rFonts w:eastAsia="Calibri"/>
          <w:sz w:val="20"/>
          <w:szCs w:val="20"/>
        </w:rPr>
        <w:t>.</w:t>
      </w:r>
    </w:p>
    <w:p w14:paraId="706EBBCE" w14:textId="77777777" w:rsidR="001518DD" w:rsidRPr="001518DD" w:rsidRDefault="001518DD" w:rsidP="001518DD">
      <w:pPr>
        <w:spacing w:after="0" w:line="276" w:lineRule="auto"/>
        <w:ind w:left="720"/>
        <w:contextualSpacing/>
        <w:jc w:val="both"/>
        <w:rPr>
          <w:rFonts w:ascii="Calibri" w:eastAsia="Calibri" w:hAnsi="Calibri" w:cs="Arial"/>
          <w:sz w:val="20"/>
          <w:szCs w:val="20"/>
          <w:lang w:bidi="fa-IR"/>
        </w:rPr>
      </w:pPr>
      <w:r w:rsidRPr="001518DD">
        <w:rPr>
          <w:rFonts w:ascii="Calibri" w:eastAsia="Calibri" w:hAnsi="Calibri" w:cs="Arial"/>
          <w:sz w:val="20"/>
          <w:szCs w:val="20"/>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 zgodnie z terminem przedstawionym w Tabeli 2.</w:t>
      </w:r>
    </w:p>
    <w:p w14:paraId="6327BB4E" w14:textId="77777777" w:rsidR="001518DD" w:rsidRPr="001518DD" w:rsidRDefault="001518DD" w:rsidP="001518DD">
      <w:pPr>
        <w:spacing w:after="0" w:line="276" w:lineRule="auto"/>
        <w:ind w:left="720"/>
        <w:contextualSpacing/>
        <w:jc w:val="both"/>
        <w:rPr>
          <w:rFonts w:ascii="Calibri" w:eastAsia="Calibri" w:hAnsi="Calibri" w:cs="Arial"/>
          <w:sz w:val="20"/>
          <w:szCs w:val="20"/>
          <w:lang w:bidi="fa-IR"/>
        </w:rPr>
      </w:pPr>
    </w:p>
    <w:p w14:paraId="064987B7" w14:textId="77777777" w:rsidR="001518DD" w:rsidRPr="001518DD" w:rsidRDefault="001518DD" w:rsidP="00643162">
      <w:pPr>
        <w:numPr>
          <w:ilvl w:val="0"/>
          <w:numId w:val="43"/>
        </w:numPr>
        <w:spacing w:after="0" w:line="276" w:lineRule="auto"/>
        <w:contextualSpacing/>
        <w:jc w:val="both"/>
        <w:rPr>
          <w:rFonts w:ascii="Calibri" w:eastAsia="Calibri" w:hAnsi="Calibri" w:cs="Arial"/>
          <w:sz w:val="20"/>
          <w:szCs w:val="20"/>
          <w:lang w:bidi="fa-IR"/>
        </w:rPr>
      </w:pPr>
      <w:r w:rsidRPr="001518DD">
        <w:rPr>
          <w:rFonts w:ascii="Calibri" w:eastAsia="Calibri" w:hAnsi="Calibri" w:cs="Arial"/>
          <w:sz w:val="20"/>
          <w:szCs w:val="20"/>
          <w:lang w:bidi="fa-IR"/>
        </w:rPr>
        <w:t>Aby Instalacje Ułamkowo-Techniczne zostały dopuszczone do Testów, urządzenia ciśnieniowe (jeśli dotyczy) muszą zostać dopuszczone do pracy przez odpowiednią instytucję zapewniającą bezpieczeństwo urządzeń i instalacji technicznych podlegających dozorowi technicznemu.</w:t>
      </w:r>
    </w:p>
    <w:p w14:paraId="4DE82BEE" w14:textId="77777777" w:rsidR="001518DD" w:rsidRPr="001518DD" w:rsidRDefault="001518DD" w:rsidP="001518DD">
      <w:pPr>
        <w:spacing w:after="0" w:line="276" w:lineRule="auto"/>
        <w:ind w:left="770"/>
        <w:jc w:val="both"/>
        <w:rPr>
          <w:rFonts w:eastAsiaTheme="minorEastAsia"/>
          <w:sz w:val="20"/>
          <w:szCs w:val="20"/>
          <w:lang w:eastAsia="pl-PL" w:bidi="fa-IR"/>
        </w:rPr>
      </w:pPr>
    </w:p>
    <w:p w14:paraId="583388D1" w14:textId="062CB1E9" w:rsidR="001518DD" w:rsidRPr="001518DD" w:rsidRDefault="001518DD" w:rsidP="001518DD">
      <w:pPr>
        <w:spacing w:after="0" w:line="276" w:lineRule="auto"/>
        <w:ind w:left="50"/>
        <w:jc w:val="both"/>
        <w:rPr>
          <w:rFonts w:ascii="Calibri" w:eastAsia="Calibri" w:hAnsi="Calibri" w:cs="Arial"/>
          <w:sz w:val="20"/>
          <w:szCs w:val="20"/>
          <w:lang w:eastAsia="pl-PL" w:bidi="fa-IR"/>
        </w:rPr>
      </w:pPr>
    </w:p>
    <w:p w14:paraId="4C148D05" w14:textId="0E2C82E6" w:rsidR="001518DD" w:rsidRPr="00862380" w:rsidRDefault="000A1396" w:rsidP="00862380">
      <w:pPr>
        <w:rPr>
          <w:i/>
          <w:color w:val="2E74B5" w:themeColor="accent5" w:themeShade="BF"/>
          <w:lang w:eastAsia="pl-PL" w:bidi="fa-IR"/>
        </w:rPr>
      </w:pPr>
      <w:bookmarkStart w:id="644" w:name="_Toc59018771"/>
      <w:bookmarkStart w:id="645" w:name="_Toc59018899"/>
      <w:bookmarkStart w:id="646" w:name="_Toc59142148"/>
      <w:r w:rsidRPr="00862380">
        <w:rPr>
          <w:i/>
          <w:color w:val="2E74B5" w:themeColor="accent5" w:themeShade="BF"/>
          <w:lang w:eastAsia="pl-PL" w:bidi="fa-IR"/>
        </w:rPr>
        <w:t xml:space="preserve">2.4.3 </w:t>
      </w:r>
      <w:r w:rsidR="001518DD" w:rsidRPr="00862380">
        <w:rPr>
          <w:i/>
          <w:color w:val="2E74B5" w:themeColor="accent5" w:themeShade="BF"/>
          <w:lang w:eastAsia="pl-PL" w:bidi="fa-IR"/>
        </w:rPr>
        <w:t>Rozruch Instalacji Ułamkowo-Technicznych</w:t>
      </w:r>
      <w:bookmarkEnd w:id="644"/>
      <w:bookmarkEnd w:id="645"/>
      <w:bookmarkEnd w:id="646"/>
    </w:p>
    <w:p w14:paraId="4B72E384"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wymaga, aby w Terminie Doręczenia Wyników Prac Etapu I / dniu rozpoczęcia Testów Instalacji Ułamkowo-Technicznych (dzień „1”), Instalacje Ułamkowo-Techniczne Wykonawcy pracowały z wymaganą produkcją biogazu zgodnie z Załącznikiem nr 1 do Regulaminu. W celu spełnienia ww. warunku, Wykonawca musi przeprowadzić rozruch Instalacji Ułamkowo-Technicznych odpowiednio wcześnie.</w:t>
      </w:r>
    </w:p>
    <w:p w14:paraId="118F0B9C" w14:textId="773DFB8C"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Dzień „1” Testów Instalacji Ułamkowo-Technicznych przypadnie nie wcześniej niż po upływie okresu przeznaczonego na Prace B+R Wykonawc</w:t>
      </w:r>
      <w:r w:rsidR="00D926AB">
        <w:rPr>
          <w:rFonts w:ascii="Calibri" w:eastAsia="Calibri" w:hAnsi="Calibri" w:cs="Arial"/>
          <w:sz w:val="20"/>
          <w:szCs w:val="20"/>
          <w:lang w:eastAsia="pl-PL" w:bidi="fa-IR"/>
        </w:rPr>
        <w:t>ów – nie wcześniej, niż po 10,5</w:t>
      </w:r>
      <w:r w:rsidRPr="001518DD">
        <w:rPr>
          <w:rFonts w:ascii="Calibri" w:eastAsia="Calibri" w:hAnsi="Calibri" w:cs="Arial"/>
          <w:sz w:val="20"/>
          <w:szCs w:val="20"/>
          <w:lang w:eastAsia="pl-PL" w:bidi="fa-IR"/>
        </w:rPr>
        <w:t xml:space="preserve"> miesiącach od podpisania Umowy.</w:t>
      </w:r>
    </w:p>
    <w:p w14:paraId="37BD0C2E"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eastAsia="Calibri" w:cs="Calibri"/>
          <w:sz w:val="20"/>
          <w:szCs w:val="20"/>
          <w:lang w:bidi="fa-IR"/>
        </w:rPr>
        <w:t>Wykonawca przekazuje Zamawiającemu na 60 dni przed planowanym rozruchem Harmonogram dostaw substratów na Instalacje Ułamkowo-Techniczne na poczet rozruchu w oparciu o substraty wskazane w Załączniku nr 7. Podmiot wskazany przez Zamawiającego</w:t>
      </w:r>
      <w:r w:rsidRPr="001518DD">
        <w:rPr>
          <w:rFonts w:ascii="Calibri" w:eastAsia="Calibri" w:hAnsi="Calibri" w:cs="Arial"/>
          <w:sz w:val="20"/>
          <w:szCs w:val="20"/>
          <w:lang w:eastAsia="pl-PL" w:bidi="fa-IR"/>
        </w:rPr>
        <w:t xml:space="preserve"> będzie dostarczał Wykonawcy substraty na potrzeby rozruchu Instalacji Ułamkowo-Technicznych, zgodnie z przedstawionym przez Wykonawcę ww. Harmonogramem.</w:t>
      </w:r>
    </w:p>
    <w:p w14:paraId="6A891680"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Zamawiający pokryje koszt substratów wskazanych w Załączniku nr 7 do Regulaminu, dozowanych maksymalnie przez 30 dni rozruchu na Instalacje Ułamkowo-Techniczne. Jeżeli Wykonawca będzie prowadził rozruch Instalacji przez okres powyżej 30 dni, wówczas pokrywa koszty substratów po cenach rynkowych, dozowanych poza ww. okresem 30 dni. </w:t>
      </w:r>
    </w:p>
    <w:p w14:paraId="28312BE1"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016D287D"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wymaga ponadto, aby rozruch Instalacji Ułamkowo-Technicznych został opisany przez Uczestników Przedsięwzięcia w raporcie końcowym Wykonawcy z Etapu I jako Kamień Milowy. W Raporcie ma zostać zawarty opis i parametry fizykochemiczne inokulum służącego do zaszczepienia Bioreaktorów – m.in.: s.m. inokulum, stężenie inokulum/zaszczepki w Bioreaktorze/ach (dla każdego – jeśli dotyczy wyrażone w kg s.m./m</w:t>
      </w:r>
      <w:r w:rsidRPr="001518DD">
        <w:rPr>
          <w:rFonts w:ascii="Calibri" w:eastAsia="Calibri" w:hAnsi="Calibri" w:cs="Arial"/>
          <w:sz w:val="20"/>
          <w:szCs w:val="20"/>
          <w:vertAlign w:val="superscript"/>
          <w:lang w:eastAsia="pl-PL" w:bidi="fa-IR"/>
        </w:rPr>
        <w:t>3</w:t>
      </w:r>
      <w:r w:rsidRPr="001518DD">
        <w:rPr>
          <w:rFonts w:ascii="Calibri" w:eastAsia="Calibri" w:hAnsi="Calibri" w:cs="Arial"/>
          <w:sz w:val="20"/>
          <w:szCs w:val="20"/>
          <w:lang w:eastAsia="pl-PL" w:bidi="fa-IR"/>
        </w:rPr>
        <w:t>). Zamawiający wymaga szczegółowego opisu obrazującego m.in.: przebieg temperatury, wzrostu obciążenia B</w:t>
      </w:r>
      <w:r w:rsidRPr="001518DD">
        <w:rPr>
          <w:sz w:val="20"/>
          <w:szCs w:val="20"/>
          <w:vertAlign w:val="subscript"/>
          <w:lang w:eastAsia="pl-PL"/>
        </w:rPr>
        <w:t>R</w:t>
      </w:r>
      <w:r w:rsidRPr="001518DD">
        <w:rPr>
          <w:rFonts w:ascii="Calibri" w:eastAsia="Calibri" w:hAnsi="Calibri" w:cs="Arial"/>
          <w:sz w:val="20"/>
          <w:szCs w:val="20"/>
          <w:vertAlign w:val="subscript"/>
          <w:lang w:eastAsia="pl-PL" w:bidi="fa-IR"/>
        </w:rPr>
        <w:t xml:space="preserve"> </w:t>
      </w:r>
      <w:r w:rsidRPr="001518DD">
        <w:rPr>
          <w:rFonts w:ascii="Calibri" w:eastAsia="Calibri" w:hAnsi="Calibri" w:cs="Arial"/>
          <w:sz w:val="20"/>
          <w:szCs w:val="20"/>
          <w:lang w:eastAsia="pl-PL" w:bidi="fa-IR"/>
        </w:rPr>
        <w:lastRenderedPageBreak/>
        <w:t xml:space="preserve">rozumianego jako ilość suchej masy organicznej dozowanej do Bioreaktora/ów w ciągu doby wyrażonej w </w:t>
      </w:r>
      <m:oMath>
        <m:f>
          <m:fPr>
            <m:ctrlPr>
              <w:rPr>
                <w:rFonts w:ascii="Cambria Math" w:eastAsia="Calibri" w:hAnsi="Cambria Math" w:cs="Arial"/>
                <w:i/>
                <w:sz w:val="20"/>
                <w:szCs w:val="20"/>
                <w:lang w:eastAsia="pl-PL" w:bidi="fa-IR"/>
              </w:rPr>
            </m:ctrlPr>
          </m:fPr>
          <m:num>
            <m:r>
              <w:rPr>
                <w:rFonts w:ascii="Cambria Math" w:eastAsia="Calibri" w:hAnsi="Cambria Math" w:cs="Arial"/>
                <w:sz w:val="20"/>
                <w:szCs w:val="20"/>
                <w:lang w:eastAsia="pl-PL" w:bidi="fa-IR"/>
              </w:rPr>
              <m:t>kg s.m.o.</m:t>
            </m:r>
          </m:num>
          <m:den>
            <m:sSup>
              <m:sSupPr>
                <m:ctrlPr>
                  <w:rPr>
                    <w:rFonts w:ascii="Cambria Math" w:eastAsia="Calibri" w:hAnsi="Cambria Math" w:cs="Arial"/>
                    <w:i/>
                    <w:sz w:val="20"/>
                    <w:szCs w:val="20"/>
                    <w:lang w:eastAsia="pl-PL" w:bidi="fa-IR"/>
                  </w:rPr>
                </m:ctrlPr>
              </m:sSupPr>
              <m:e>
                <m:r>
                  <w:rPr>
                    <w:rFonts w:ascii="Cambria Math" w:eastAsia="Calibri" w:hAnsi="Cambria Math" w:cs="Arial"/>
                    <w:sz w:val="20"/>
                    <w:szCs w:val="20"/>
                    <w:lang w:eastAsia="pl-PL" w:bidi="fa-IR"/>
                  </w:rPr>
                  <m:t>m</m:t>
                </m:r>
              </m:e>
              <m:sup>
                <m:r>
                  <w:rPr>
                    <w:rFonts w:ascii="Cambria Math" w:eastAsia="Calibri" w:hAnsi="Cambria Math" w:cs="Arial"/>
                    <w:sz w:val="20"/>
                    <w:szCs w:val="20"/>
                    <w:lang w:eastAsia="pl-PL" w:bidi="fa-IR"/>
                  </w:rPr>
                  <m:t>3</m:t>
                </m:r>
              </m:sup>
            </m:sSup>
            <m:r>
              <w:rPr>
                <w:rFonts w:ascii="Cambria Math" w:eastAsia="Calibri" w:hAnsi="Cambria Math" w:cs="Arial"/>
                <w:sz w:val="20"/>
                <w:szCs w:val="20"/>
                <w:lang w:eastAsia="pl-PL" w:bidi="fa-IR"/>
              </w:rPr>
              <m:t>*doba</m:t>
            </m:r>
          </m:den>
        </m:f>
      </m:oMath>
      <w:r w:rsidRPr="001518DD">
        <w:rPr>
          <w:rFonts w:ascii="Calibri" w:eastAsia="Calibri" w:hAnsi="Calibri" w:cs="Arial"/>
          <w:sz w:val="20"/>
          <w:szCs w:val="20"/>
          <w:lang w:eastAsia="pl-PL" w:bidi="fa-IR"/>
        </w:rPr>
        <w:t>, wzrostu dawki mieszaniny substratów, wartości pH, ilość biogazu i stężenie metanu w biogazie, FOS, TAC, FOS/TAC w czasie trwania rozruchu technologicznego na każdej z Instalacji Ułamkowo-Technicznej Wykonawcy dla każdego uruchamianego Bioreaktora.</w:t>
      </w:r>
    </w:p>
    <w:p w14:paraId="53B6FD67" w14:textId="77777777" w:rsidR="001518DD" w:rsidRPr="001518DD" w:rsidRDefault="001518DD" w:rsidP="001518DD">
      <w:pPr>
        <w:rPr>
          <w:sz w:val="20"/>
          <w:szCs w:val="20"/>
          <w:lang w:eastAsia="pl-PL" w:bidi="fa-IR"/>
        </w:rPr>
      </w:pPr>
    </w:p>
    <w:p w14:paraId="627A30DB" w14:textId="442C7BF2" w:rsidR="001518DD" w:rsidRDefault="001518DD" w:rsidP="001518DD">
      <w:pPr>
        <w:jc w:val="center"/>
        <w:rPr>
          <w:rFonts w:ascii="Calibri" w:eastAsia="Times New Roman" w:hAnsi="Calibri" w:cs="Calibri Light"/>
          <w:b/>
          <w:bCs/>
          <w:color w:val="C00000"/>
          <w:sz w:val="20"/>
          <w:szCs w:val="20"/>
        </w:rPr>
      </w:pPr>
      <w:r w:rsidRPr="001518DD">
        <w:rPr>
          <w:rFonts w:ascii="Calibri" w:eastAsia="Times New Roman" w:hAnsi="Calibri" w:cs="Calibri Light"/>
          <w:b/>
          <w:bCs/>
          <w:color w:val="C00000"/>
          <w:sz w:val="20"/>
          <w:szCs w:val="20"/>
        </w:rPr>
        <w:t>[…]</w:t>
      </w:r>
    </w:p>
    <w:p w14:paraId="541DF7F6" w14:textId="77777777" w:rsidR="00862380" w:rsidRDefault="00862380" w:rsidP="0022689F">
      <w:pPr>
        <w:rPr>
          <w:lang w:eastAsia="pl-PL" w:bidi="fa-IR"/>
        </w:rPr>
      </w:pPr>
      <w:bookmarkStart w:id="647" w:name="_Ref53661827"/>
      <w:bookmarkStart w:id="648" w:name="_Toc59018773"/>
      <w:bookmarkStart w:id="649" w:name="_Toc59018901"/>
      <w:bookmarkStart w:id="650" w:name="_Toc59142150"/>
    </w:p>
    <w:p w14:paraId="04B12F1C" w14:textId="38965E99" w:rsidR="001518DD" w:rsidRPr="00862380" w:rsidRDefault="00862380" w:rsidP="00862380">
      <w:pPr>
        <w:rPr>
          <w:i/>
          <w:color w:val="2E74B5" w:themeColor="accent5" w:themeShade="BF"/>
          <w:sz w:val="28"/>
          <w:lang w:eastAsia="pl-PL" w:bidi="fa-IR"/>
        </w:rPr>
      </w:pPr>
      <w:r w:rsidRPr="00862380">
        <w:rPr>
          <w:i/>
          <w:color w:val="2E74B5" w:themeColor="accent5" w:themeShade="BF"/>
          <w:sz w:val="28"/>
          <w:lang w:eastAsia="pl-PL" w:bidi="fa-IR"/>
        </w:rPr>
        <w:t xml:space="preserve">2.5 </w:t>
      </w:r>
      <w:r w:rsidR="001518DD" w:rsidRPr="00862380">
        <w:rPr>
          <w:i/>
          <w:color w:val="2E74B5" w:themeColor="accent5" w:themeShade="BF"/>
          <w:sz w:val="28"/>
          <w:lang w:eastAsia="pl-PL" w:bidi="fa-IR"/>
        </w:rPr>
        <w:t>Testy Instalacji Ułamkowo-Technicznych</w:t>
      </w:r>
      <w:bookmarkEnd w:id="647"/>
      <w:bookmarkEnd w:id="648"/>
      <w:bookmarkEnd w:id="649"/>
      <w:bookmarkEnd w:id="650"/>
    </w:p>
    <w:p w14:paraId="1C68E7B7"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7F8E2733" w14:textId="77777777" w:rsidR="001518DD" w:rsidRPr="001518DD" w:rsidRDefault="001518DD" w:rsidP="001518DD">
      <w:pPr>
        <w:spacing w:after="0" w:line="276" w:lineRule="auto"/>
        <w:jc w:val="both"/>
        <w:rPr>
          <w:sz w:val="20"/>
          <w:szCs w:val="20"/>
        </w:rPr>
      </w:pPr>
      <w:r w:rsidRPr="001518DD">
        <w:rPr>
          <w:sz w:val="20"/>
          <w:szCs w:val="20"/>
        </w:rPr>
        <w:t>Poniżej przedstawiono ogólne zasady Testów Instalacji Ułamkowo-Technicznych - dokładna procedura testowa zostanie określona prze Zamawiającego w czasie trwania Etapu I Przedsięwzięcia.</w:t>
      </w:r>
    </w:p>
    <w:p w14:paraId="0B82D9EC"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35EEF918"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Testy Instalacji Ułamkowo-Technicznych rozpoczynają się po zakończeniu prac badawczo-rozwojowych prowadzonych przez Uczestników Przedsięwzięcia.</w:t>
      </w:r>
    </w:p>
    <w:p w14:paraId="2BD6D6B3" w14:textId="4C0D6638"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W Terminie Doręczenia Wyników Prac Etapu I / w dniu rozpoczęcia Testów Instalacji Ułamkowo-Technicznych – dniu „1”, Uczestnicy Przedsięwzięcia przedstawiają Instalacje Ułamkowo-Techniczne do Testów. Instalacje Ułamkowo-Techniczne muszą być przygotowane do Testów Instalacji Ułamkowo-Technicznych zgodnie z rozdziałem </w:t>
      </w:r>
      <w:r w:rsidRPr="001518DD">
        <w:rPr>
          <w:rFonts w:ascii="Calibri" w:eastAsia="Calibri" w:hAnsi="Calibri" w:cs="Arial"/>
          <w:sz w:val="20"/>
          <w:szCs w:val="20"/>
          <w:lang w:eastAsia="pl-PL" w:bidi="fa-IR"/>
        </w:rPr>
        <w:fldChar w:fldCharType="begin"/>
      </w:r>
      <w:r w:rsidRPr="001518DD">
        <w:rPr>
          <w:rFonts w:ascii="Calibri" w:eastAsia="Calibri" w:hAnsi="Calibri" w:cs="Arial"/>
          <w:sz w:val="20"/>
          <w:szCs w:val="20"/>
          <w:lang w:eastAsia="pl-PL" w:bidi="fa-IR"/>
        </w:rPr>
        <w:instrText xml:space="preserve"> REF _Ref53694564 \r \h </w:instrText>
      </w:r>
      <w:r>
        <w:rPr>
          <w:rFonts w:ascii="Calibri" w:eastAsia="Calibri" w:hAnsi="Calibri" w:cs="Arial"/>
          <w:sz w:val="20"/>
          <w:szCs w:val="20"/>
          <w:lang w:eastAsia="pl-PL" w:bidi="fa-IR"/>
        </w:rPr>
        <w:instrText xml:space="preserve"> \* MERGEFORMAT </w:instrText>
      </w:r>
      <w:r w:rsidRPr="001518DD">
        <w:rPr>
          <w:rFonts w:ascii="Calibri" w:eastAsia="Calibri" w:hAnsi="Calibri" w:cs="Arial"/>
          <w:sz w:val="20"/>
          <w:szCs w:val="20"/>
          <w:lang w:eastAsia="pl-PL" w:bidi="fa-IR"/>
        </w:rPr>
      </w:r>
      <w:r w:rsidRPr="001518DD">
        <w:rPr>
          <w:rFonts w:ascii="Calibri" w:eastAsia="Calibri" w:hAnsi="Calibri" w:cs="Arial"/>
          <w:sz w:val="20"/>
          <w:szCs w:val="20"/>
          <w:lang w:eastAsia="pl-PL" w:bidi="fa-IR"/>
        </w:rPr>
        <w:fldChar w:fldCharType="separate"/>
      </w:r>
      <w:r w:rsidRPr="001518DD">
        <w:rPr>
          <w:rFonts w:ascii="Calibri" w:eastAsia="Calibri" w:hAnsi="Calibri" w:cs="Arial"/>
          <w:sz w:val="20"/>
          <w:szCs w:val="20"/>
          <w:lang w:eastAsia="pl-PL" w:bidi="fa-IR"/>
        </w:rPr>
        <w:t>2.4</w:t>
      </w:r>
      <w:r w:rsidRPr="001518DD">
        <w:rPr>
          <w:rFonts w:ascii="Calibri" w:eastAsia="Calibri" w:hAnsi="Calibri" w:cs="Arial"/>
          <w:sz w:val="20"/>
          <w:szCs w:val="20"/>
          <w:lang w:eastAsia="pl-PL" w:bidi="fa-IR"/>
        </w:rPr>
        <w:fldChar w:fldCharType="end"/>
      </w:r>
      <w:r w:rsidRPr="001518DD">
        <w:rPr>
          <w:rFonts w:ascii="Calibri" w:eastAsia="Calibri" w:hAnsi="Calibri" w:cs="Arial"/>
          <w:sz w:val="20"/>
          <w:szCs w:val="20"/>
          <w:lang w:eastAsia="pl-PL" w:bidi="fa-IR"/>
        </w:rPr>
        <w:t xml:space="preserve">. </w:t>
      </w:r>
    </w:p>
    <w:p w14:paraId="0D52DDC1" w14:textId="68C8BCC2" w:rsidR="001518DD" w:rsidRPr="001518DD" w:rsidRDefault="001518DD" w:rsidP="001518DD">
      <w:pPr>
        <w:spacing w:after="0" w:line="276" w:lineRule="auto"/>
        <w:jc w:val="both"/>
        <w:rPr>
          <w:rFonts w:ascii="Calibri" w:eastAsia="Calibri" w:hAnsi="Calibri" w:cs="Arial"/>
          <w:b/>
          <w:sz w:val="20"/>
          <w:szCs w:val="20"/>
          <w:lang w:eastAsia="pl-PL" w:bidi="fa-IR"/>
        </w:rPr>
      </w:pPr>
    </w:p>
    <w:p w14:paraId="3F11FBC5" w14:textId="51FE960B" w:rsidR="001518DD" w:rsidRPr="001518DD" w:rsidRDefault="001518DD" w:rsidP="001518DD">
      <w:pPr>
        <w:spacing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Zamawiający rozpocznie dostawy wskazanych przez Zamawiającego dwóch wariantów substratowych w Terminie Doręczenia Wyników Prac Etapu I / w pierwszym dniu Testów Instalacji Ułamkowo-Technicznych (dzień „1”) na okres kolejnych 90 dni, przy użyciu których będą prowadzone Testy pod kątem pracy Instalacji Ułamkowo-Technicznych i weryfikacji określonych parametrów </w:t>
      </w:r>
      <w:r w:rsidRPr="001518DD">
        <w:rPr>
          <w:rFonts w:ascii="Calibri" w:eastAsia="Calibri" w:hAnsi="Calibri" w:cs="Times New Roman"/>
          <w:sz w:val="20"/>
          <w:szCs w:val="20"/>
          <w:lang w:eastAsia="pl-PL" w:bidi="fa-IR"/>
        </w:rPr>
        <w:t>Wymagań Konkursowych</w:t>
      </w:r>
      <w:r w:rsidRPr="001518DD">
        <w:rPr>
          <w:rFonts w:ascii="Calibri" w:eastAsia="Calibri" w:hAnsi="Calibri" w:cs="Arial"/>
          <w:sz w:val="20"/>
          <w:szCs w:val="20"/>
          <w:lang w:eastAsia="pl-PL" w:bidi="fa-IR"/>
        </w:rPr>
        <w:t xml:space="preserve">. Zamawiający przekaże Uczestnikom Przedsięwzięcia informację o wybranych dwóch wariantach substratowych w Terminie zakończenia </w:t>
      </w:r>
      <w:r w:rsidR="00427068">
        <w:rPr>
          <w:rFonts w:ascii="Calibri" w:eastAsia="Calibri" w:hAnsi="Calibri" w:cs="Arial"/>
          <w:sz w:val="20"/>
          <w:szCs w:val="20"/>
          <w:lang w:eastAsia="pl-PL" w:bidi="fa-IR"/>
        </w:rPr>
        <w:t>Prac B+R</w:t>
      </w:r>
      <w:r w:rsidRPr="001518DD">
        <w:rPr>
          <w:rFonts w:ascii="Calibri" w:eastAsia="Calibri" w:hAnsi="Calibri" w:cs="Arial"/>
          <w:sz w:val="20"/>
          <w:szCs w:val="20"/>
          <w:lang w:eastAsia="pl-PL" w:bidi="fa-IR"/>
        </w:rPr>
        <w:t xml:space="preserve"> w ramach Etapu I (na dzień przed rozpoczęciem Testów). </w:t>
      </w:r>
    </w:p>
    <w:p w14:paraId="2FF4996C" w14:textId="77777777" w:rsidR="001518DD" w:rsidRPr="001518DD" w:rsidRDefault="001518DD" w:rsidP="001518DD">
      <w:pPr>
        <w:spacing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Testy Instalacji Ułamkowo-Technicznych będą trwać łącznie 180 dni i będą podzielone na dwie części:</w:t>
      </w:r>
    </w:p>
    <w:p w14:paraId="55AE8A71" w14:textId="77777777" w:rsidR="001518DD" w:rsidRPr="001518DD" w:rsidRDefault="001518DD" w:rsidP="00643162">
      <w:pPr>
        <w:pStyle w:val="Akapitzlist"/>
        <w:numPr>
          <w:ilvl w:val="0"/>
          <w:numId w:val="4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część pierwsza Testów obejmująca pierwsze 90 dni,</w:t>
      </w:r>
    </w:p>
    <w:p w14:paraId="79BF516F" w14:textId="13D8E24A" w:rsidR="001518DD" w:rsidRDefault="001518DD" w:rsidP="00643162">
      <w:pPr>
        <w:pStyle w:val="Akapitzlist"/>
        <w:numPr>
          <w:ilvl w:val="0"/>
          <w:numId w:val="4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część druga Testów obejmująca kolejne 90 dni.</w:t>
      </w:r>
    </w:p>
    <w:p w14:paraId="026DFA3E" w14:textId="77777777" w:rsidR="001518DD" w:rsidRPr="001518DD" w:rsidRDefault="001518DD" w:rsidP="001518DD">
      <w:pPr>
        <w:pStyle w:val="Akapitzlist"/>
        <w:spacing w:after="0" w:line="276" w:lineRule="auto"/>
        <w:jc w:val="both"/>
        <w:rPr>
          <w:rFonts w:ascii="Calibri" w:eastAsia="Calibri" w:hAnsi="Calibri" w:cs="Arial"/>
          <w:sz w:val="20"/>
          <w:szCs w:val="20"/>
          <w:lang w:eastAsia="pl-PL"/>
        </w:rPr>
      </w:pPr>
    </w:p>
    <w:p w14:paraId="3BA414D9" w14:textId="77777777" w:rsidR="001518DD" w:rsidRPr="001518DD" w:rsidRDefault="001518DD" w:rsidP="001518DD">
      <w:pPr>
        <w:spacing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Pierwsze 30 dni danej części Testów Instalacji Ułamkowo-Technicznych (od dnia „1” do dnia „30”) będzie stanowiło okres przejściowy, służący adaptacji procesu biotechnologicznego do nowego wariantu substratowego, w związku z czym wyniki prowadzonych analiz i pomiarów nie będą uwzględniane w wynikach końcowych dla danej części Testów, do określenia parametrów Wymagań Konkursowych, przy czym Zamawiający będzie uprawniony w tym czasie do zwiększenia częstotliwości wykonywania analiz wskazanych w Tabelach 3-6. Do wyników końcowych będą brane pod uwagę wyłącznie wyniki analiz i pomiarów uzyskane od dnia „31” do dnia „90” danej części Testów. </w:t>
      </w:r>
    </w:p>
    <w:p w14:paraId="20C096AF" w14:textId="57318B4B" w:rsidR="001518DD" w:rsidRPr="001518DD" w:rsidRDefault="001518DD" w:rsidP="001518DD">
      <w:pPr>
        <w:spacing w:line="276" w:lineRule="auto"/>
        <w:jc w:val="both"/>
        <w:rPr>
          <w:sz w:val="20"/>
          <w:szCs w:val="20"/>
          <w:lang w:eastAsia="pl-PL"/>
        </w:rPr>
      </w:pPr>
      <w:r w:rsidRPr="001518DD">
        <w:rPr>
          <w:rFonts w:ascii="Calibri" w:eastAsia="Calibri" w:hAnsi="Calibri" w:cs="Arial"/>
          <w:sz w:val="20"/>
          <w:szCs w:val="20"/>
          <w:lang w:eastAsia="pl-PL" w:bidi="fa-IR"/>
        </w:rPr>
        <w:t xml:space="preserve">Po upływie okresu dostawy pierwszych dwóch wariantów substratowych (po części pierwszej Testów), Wykonawca będzie otrzymywał przez kolejne 90 dni (w części drugiej Testów) następne dwa warianty substratowe, przy użyciu których będą prowadzone Testy Instalacji Ułamkowo-Technicznych. Łączna liczba </w:t>
      </w:r>
      <w:r w:rsidRPr="001518DD">
        <w:rPr>
          <w:rFonts w:ascii="Calibri" w:eastAsia="Calibri" w:hAnsi="Calibri" w:cs="Arial"/>
          <w:sz w:val="20"/>
          <w:szCs w:val="20"/>
          <w:lang w:eastAsia="pl-PL" w:bidi="fa-IR"/>
        </w:rPr>
        <w:lastRenderedPageBreak/>
        <w:t xml:space="preserve">wariantów substratowych, jakie zostaną wykorzystane do Testów Instalacji Ułamkowo-Technicznych wynosi maksymalnie </w:t>
      </w:r>
      <w:del w:id="651" w:author="Autor">
        <w:r w:rsidRPr="001518DD" w:rsidDel="000577BB">
          <w:rPr>
            <w:rFonts w:ascii="Calibri" w:eastAsia="Calibri" w:hAnsi="Calibri" w:cs="Arial"/>
            <w:sz w:val="20"/>
            <w:szCs w:val="20"/>
            <w:lang w:eastAsia="pl-PL" w:bidi="fa-IR"/>
          </w:rPr>
          <w:delText>cztery</w:delText>
        </w:r>
      </w:del>
      <w:ins w:id="652" w:author="Autor">
        <w:r w:rsidR="000577BB">
          <w:rPr>
            <w:rFonts w:ascii="Calibri" w:eastAsia="Calibri" w:hAnsi="Calibri" w:cs="Arial"/>
            <w:sz w:val="20"/>
            <w:szCs w:val="20"/>
            <w:lang w:eastAsia="pl-PL" w:bidi="fa-IR"/>
          </w:rPr>
          <w:t>trzy</w:t>
        </w:r>
      </w:ins>
      <w:r w:rsidRPr="001518DD">
        <w:rPr>
          <w:sz w:val="20"/>
          <w:szCs w:val="20"/>
          <w:lang w:eastAsia="pl-PL"/>
        </w:rPr>
        <w:t xml:space="preserve">. </w:t>
      </w:r>
    </w:p>
    <w:p w14:paraId="176186DA"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Wykonawca będzie otrzymywał każdego dnia dobową dawkę substratów zgodną z ilością określoną przez Wykonawcę w Harmonogramie </w:t>
      </w:r>
      <w:r w:rsidRPr="001518DD">
        <w:rPr>
          <w:rFonts w:eastAsia="Calibri" w:cs="Calibri"/>
          <w:sz w:val="20"/>
          <w:szCs w:val="20"/>
          <w:lang w:bidi="fa-IR"/>
        </w:rPr>
        <w:t>dostaw substratów na Instalacje Ułamkowo-Techniczne na poczet danej części Testów</w:t>
      </w:r>
      <w:r w:rsidRPr="001518DD">
        <w:rPr>
          <w:rFonts w:ascii="Calibri" w:eastAsia="Calibri" w:hAnsi="Calibri" w:cs="Arial"/>
          <w:sz w:val="20"/>
          <w:szCs w:val="20"/>
          <w:lang w:eastAsia="pl-PL" w:bidi="fa-IR"/>
        </w:rPr>
        <w:t>.</w:t>
      </w:r>
    </w:p>
    <w:p w14:paraId="137F136B"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0D18A885" w14:textId="77777777" w:rsidR="001518DD" w:rsidRPr="001518DD" w:rsidRDefault="001518DD" w:rsidP="001518DD">
      <w:p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W ramach Testów Instalacji Ułamkowo-Technicznych przeprowadzone zostaną analizy i pomiary dla weryfikacji Technologii w kierunku osiągnięcia deklarowanych parametrów Wymagań Konkursowych oraz spełnienia Wymagań Obligatoryjnych:</w:t>
      </w:r>
    </w:p>
    <w:p w14:paraId="0605B616" w14:textId="77777777" w:rsidR="001518DD" w:rsidRPr="001518DD" w:rsidRDefault="001518DD" w:rsidP="00643162">
      <w:pPr>
        <w:numPr>
          <w:ilvl w:val="0"/>
          <w:numId w:val="46"/>
        </w:num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 xml:space="preserve">Wydajności produkcji metanu, </w:t>
      </w:r>
    </w:p>
    <w:p w14:paraId="24270D36" w14:textId="77777777" w:rsidR="001518DD" w:rsidRPr="001518DD" w:rsidRDefault="001518DD" w:rsidP="00643162">
      <w:pPr>
        <w:numPr>
          <w:ilvl w:val="0"/>
          <w:numId w:val="46"/>
        </w:num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Wydajność produkcji biometanu,</w:t>
      </w:r>
    </w:p>
    <w:p w14:paraId="09329255" w14:textId="77777777" w:rsidR="001518DD" w:rsidRPr="001518DD" w:rsidRDefault="001518DD" w:rsidP="00643162">
      <w:pPr>
        <w:numPr>
          <w:ilvl w:val="0"/>
          <w:numId w:val="46"/>
        </w:num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Badania mikrobiologiczne oraz badania pod kątem zanieczyszczeń masy pofermentacyjnej.</w:t>
      </w:r>
    </w:p>
    <w:p w14:paraId="742485D1" w14:textId="77777777" w:rsidR="001518DD" w:rsidRPr="001518DD" w:rsidRDefault="001518DD" w:rsidP="001518DD">
      <w:pPr>
        <w:tabs>
          <w:tab w:val="left" w:pos="1209"/>
        </w:tabs>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ab/>
      </w:r>
    </w:p>
    <w:p w14:paraId="382E92F2" w14:textId="77777777" w:rsidR="001518DD" w:rsidRPr="001518DD" w:rsidRDefault="001518DD" w:rsidP="001518DD">
      <w:pPr>
        <w:spacing w:after="0" w:line="276" w:lineRule="auto"/>
        <w:jc w:val="both"/>
        <w:rPr>
          <w:rFonts w:ascii="Calibri" w:eastAsia="Calibri" w:hAnsi="Calibri" w:cs="Times New Roman"/>
          <w:sz w:val="20"/>
          <w:szCs w:val="20"/>
          <w:lang w:eastAsia="pl-PL" w:bidi="fa-IR"/>
        </w:rPr>
      </w:pPr>
      <w:r w:rsidRPr="001518DD">
        <w:rPr>
          <w:rFonts w:ascii="Calibri" w:eastAsia="Calibri" w:hAnsi="Calibri" w:cs="Arial"/>
          <w:sz w:val="20"/>
          <w:szCs w:val="20"/>
          <w:lang w:eastAsia="pl-PL" w:bidi="fa-IR"/>
        </w:rPr>
        <w:t>Testy będą prowadzone zgodnie z częstotliwością i wytycznymi przedstawionymi w dalszych rozdziałach.</w:t>
      </w:r>
    </w:p>
    <w:p w14:paraId="301A8646" w14:textId="5025C954" w:rsidR="001518DD" w:rsidRPr="001518DD" w:rsidRDefault="001518DD" w:rsidP="001518DD">
      <w:pPr>
        <w:rPr>
          <w:sz w:val="20"/>
          <w:szCs w:val="20"/>
          <w:lang w:eastAsia="pl-PL" w:bidi="fa-IR"/>
        </w:rPr>
      </w:pPr>
    </w:p>
    <w:p w14:paraId="049DF17E" w14:textId="3292253F" w:rsidR="001518DD" w:rsidRPr="001518DD" w:rsidRDefault="00862380" w:rsidP="00862380">
      <w:pPr>
        <w:rPr>
          <w:rFonts w:ascii="Calibri Light" w:eastAsia="Times New Roman" w:hAnsi="Calibri Light" w:cs="Times New Roman"/>
          <w:i/>
          <w:color w:val="1F4D78"/>
          <w:szCs w:val="20"/>
          <w:lang w:eastAsia="pl-PL" w:bidi="fa-IR"/>
        </w:rPr>
      </w:pPr>
      <w:bookmarkStart w:id="653" w:name="_Toc59018774"/>
      <w:bookmarkStart w:id="654" w:name="_Toc59018902"/>
      <w:bookmarkStart w:id="655" w:name="_Toc59142151"/>
      <w:r w:rsidRPr="00862380">
        <w:rPr>
          <w:i/>
          <w:color w:val="2E74B5" w:themeColor="accent5" w:themeShade="BF"/>
          <w:lang w:eastAsia="pl-PL" w:bidi="fa-IR"/>
        </w:rPr>
        <w:t xml:space="preserve">2.5.1 </w:t>
      </w:r>
      <w:r w:rsidR="001518DD" w:rsidRPr="00862380">
        <w:rPr>
          <w:i/>
          <w:color w:val="2E74B5" w:themeColor="accent5" w:themeShade="BF"/>
          <w:lang w:eastAsia="pl-PL" w:bidi="fa-IR"/>
        </w:rPr>
        <w:t>Rozpoczęcie Testów Instalacji Ułamkowo-Technicznych</w:t>
      </w:r>
      <w:bookmarkEnd w:id="653"/>
      <w:bookmarkEnd w:id="654"/>
      <w:bookmarkEnd w:id="655"/>
    </w:p>
    <w:p w14:paraId="3A461BE2"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W pierwszej części Testów Instalacji Ułamkowo-Technicznych, na dwóch Instalacjach Ułamkowo-Technicznych Uczestników Przedsięwzięcia badane będą dwa odmienne warianty substratowe wybrane przez Zamawiającego spośród podanych w Załączniku nr 7 do Regulaminu. W drugiej części Testów Instalacji Ułamkowo-Technicznych nastąpi zamiana substratów dostarczanych przez Partnera Strategicznego na dwa kolejne warianty substratowe, wybrane przez Zamawiającego spośród wymienionych w Załączniku nr 7 do Regulaminu. Nowe substraty w drugiej części Testów będą dostarczane także przez okres 90 dni. Aby uniknąć wszelkich wątpliwości, Zamawiający informuje, że Testy będą prowadzone jednocześnie na dwóch Instalacjach Ułamkowo-Technicznych danego Wykonawcy z wykorzystaniem dwóch różnych wariantów substratowych w danej części Testów (jeden wariant substratowy na jedną Instalację Wykonawcy). Określone w Załączniku nr 7 do Regulaminu proporcje substratów w ramach konkretnego wariantu substratowego są narzucone przez Zamawiającego. Proporcje substratów mają być stosowane przez Wykonawcę w trakcie trwania Testów, z możliwą Tolerancją Technologiczną </w:t>
      </w:r>
      <w:r w:rsidRPr="001518DD">
        <w:rPr>
          <w:rFonts w:ascii="Calibri" w:eastAsia="Calibri" w:hAnsi="Calibri" w:cs="Calibri"/>
          <w:sz w:val="20"/>
          <w:szCs w:val="20"/>
          <w:lang w:eastAsia="pl-PL" w:bidi="fa-IR"/>
        </w:rPr>
        <w:t>±15</w:t>
      </w:r>
      <w:r w:rsidRPr="001518DD">
        <w:rPr>
          <w:rFonts w:ascii="Calibri" w:eastAsia="Calibri" w:hAnsi="Calibri" w:cs="Arial"/>
          <w:sz w:val="20"/>
          <w:szCs w:val="20"/>
          <w:lang w:eastAsia="pl-PL" w:bidi="fa-IR"/>
        </w:rPr>
        <w:t>% w czasie problemów technologicznych w celu zoptymalizowania Procesu Technologicznego. Suma dozowanych substratów w ciągu doby ma pozostać stała, zgodnie z Harmonogramem dostaw substratów przedstawionym przez Wykonawcę. O skorzystaniu z Tolerancji Technologicznej, Wykonawca musi odpowiednio wcześniej poinformować Zamawiającego, aby ten dostosował dostawy substratów do aktualnego zapotrzebowania. Dodatkowo Zamawiający informuje, że w lokalizacji Testów będą prowadzone równolegle Testy Instalacji Ułamkowo-Technicznych innych Uczestników Przedsięwzięcia</w:t>
      </w:r>
      <w:r w:rsidRPr="001518DD" w:rsidDel="00A812E1">
        <w:rPr>
          <w:rFonts w:ascii="Calibri" w:eastAsia="Calibri" w:hAnsi="Calibri" w:cs="Arial"/>
          <w:sz w:val="20"/>
          <w:szCs w:val="20"/>
          <w:lang w:eastAsia="pl-PL" w:bidi="fa-IR"/>
        </w:rPr>
        <w:t xml:space="preserve"> </w:t>
      </w:r>
      <w:r w:rsidRPr="001518DD">
        <w:rPr>
          <w:rFonts w:ascii="Calibri" w:eastAsia="Calibri" w:hAnsi="Calibri" w:cs="Arial"/>
          <w:sz w:val="20"/>
          <w:szCs w:val="20"/>
          <w:lang w:eastAsia="pl-PL" w:bidi="fa-IR"/>
        </w:rPr>
        <w:t xml:space="preserve">realizujących Przedsięwzięcie. </w:t>
      </w:r>
    </w:p>
    <w:p w14:paraId="2EA86DEA"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Najpóźniej w Terminie Doręczenia Wyników Prac Etapu I (na dzień przed terminem rozpoczęcia Testów), Zamawiający przekaże informację do Wykonawcy o dwóch wariantach substratowych, które będą testowane w pierwszej części Testów. Kolejne dwa testowane warianty substratowe w drugiej części Testów zostaną ogłoszone na dzień przed rozpoczęciem drugiej części Testów (w dniu 90 pierwszej części Testów).</w:t>
      </w:r>
    </w:p>
    <w:p w14:paraId="0E8D886C"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wymaga, aby w dniu „1” – dniu rozpoczęcia pierwszej części Testów Instalacje Ułamkowo-Techniczne pracowały stabilnie z zadeklarowaną produkcją biogazu równą 3% produkcji biogazu brutto Demonstratora Technologi</w:t>
      </w:r>
      <w:r w:rsidRPr="001518DD">
        <w:rPr>
          <w:sz w:val="20"/>
          <w:szCs w:val="20"/>
          <w:lang w:eastAsia="pl-PL"/>
        </w:rPr>
        <w:t>i z uwzględnieniem Tolerancji</w:t>
      </w:r>
      <w:r w:rsidRPr="001518DD">
        <w:rPr>
          <w:rFonts w:ascii="Calibri" w:eastAsia="Calibri" w:hAnsi="Calibri" w:cs="Arial"/>
          <w:sz w:val="20"/>
          <w:szCs w:val="20"/>
          <w:lang w:eastAsia="pl-PL" w:bidi="fa-IR"/>
        </w:rPr>
        <w:t xml:space="preserve"> Technologicznej </w:t>
      </w:r>
      <w:r w:rsidRPr="001518DD">
        <w:rPr>
          <w:rFonts w:ascii="Calibri" w:eastAsia="Calibri" w:hAnsi="Calibri" w:cs="Calibri"/>
          <w:sz w:val="20"/>
          <w:szCs w:val="20"/>
          <w:lang w:eastAsia="pl-PL" w:bidi="fa-IR"/>
        </w:rPr>
        <w:t>±</w:t>
      </w:r>
      <w:r w:rsidRPr="001518DD">
        <w:rPr>
          <w:rFonts w:ascii="Calibri" w:eastAsia="Calibri" w:hAnsi="Calibri" w:cs="Arial"/>
          <w:sz w:val="20"/>
          <w:szCs w:val="20"/>
          <w:lang w:eastAsia="pl-PL" w:bidi="fa-IR"/>
        </w:rPr>
        <w:t>10%.</w:t>
      </w:r>
    </w:p>
    <w:p w14:paraId="66B7459D"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1FF68296" w14:textId="1FE821AC" w:rsid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lastRenderedPageBreak/>
        <w:t xml:space="preserve">W pierwszej części Testów Instalacji Ułamkowo-Technicznych, Zamawiający rozpocznie dostawy substratów wchodzących w skład dwóch badanych wariantów substratowych do Lokalizacji Instalacji Ułamkowo-Technicznych danego Wykonawcy za pomocą sprzętu zapewnionego przez podmiot wskazany przez Zamawiającego. Rodzaj sprzętu zostanie określony i podany do wiadomości Uczestników Przedsięwzięcia w terminie określonym Umową. Dostawy będą realizowane codziennie, zgodnie z przedstawionym przez Wykonawcę Harmonogramem </w:t>
      </w:r>
      <w:r w:rsidRPr="001518DD">
        <w:rPr>
          <w:rFonts w:eastAsia="Calibri" w:cs="Calibri"/>
          <w:sz w:val="20"/>
          <w:szCs w:val="20"/>
          <w:lang w:bidi="fa-IR"/>
        </w:rPr>
        <w:t>dostaw substratów na Instalacje Ułamkowo-Techniczne na poczet pierwszej części Testów</w:t>
      </w:r>
      <w:r w:rsidRPr="001518DD">
        <w:rPr>
          <w:rFonts w:ascii="Calibri" w:eastAsia="Calibri" w:hAnsi="Calibri" w:cs="Arial"/>
          <w:sz w:val="20"/>
          <w:szCs w:val="20"/>
          <w:lang w:eastAsia="pl-PL" w:bidi="fa-IR"/>
        </w:rPr>
        <w:t xml:space="preserve"> na okres opisany w Umowie</w:t>
      </w:r>
      <w:r w:rsidRPr="001518DD">
        <w:rPr>
          <w:sz w:val="20"/>
          <w:szCs w:val="20"/>
          <w:lang w:eastAsia="pl-PL"/>
        </w:rPr>
        <w:t>.</w:t>
      </w:r>
      <w:r w:rsidRPr="001518DD">
        <w:rPr>
          <w:rFonts w:ascii="Calibri" w:eastAsia="Calibri" w:hAnsi="Calibri" w:cs="Arial"/>
          <w:sz w:val="20"/>
          <w:szCs w:val="20"/>
          <w:lang w:eastAsia="pl-PL" w:bidi="fa-IR"/>
        </w:rPr>
        <w:t xml:space="preserve"> Po upływie okresu dostawy pierwszych wariantów substratowych, Wykonawca będzie otrzymywał kolejne dwa warianty substratowe, na których testowane będą Instalacje Ułamkowo-Techniczne, zgodnie z Harmonogramem </w:t>
      </w:r>
      <w:r w:rsidRPr="001518DD">
        <w:rPr>
          <w:rFonts w:eastAsia="Calibri" w:cs="Calibri"/>
          <w:sz w:val="20"/>
          <w:szCs w:val="20"/>
          <w:lang w:bidi="fa-IR"/>
        </w:rPr>
        <w:t>dostaw substratów na Instalacje Ułamkowo-Techniczne na poczet drugiej części Testów</w:t>
      </w:r>
      <w:r w:rsidRPr="001518DD">
        <w:rPr>
          <w:rFonts w:ascii="Calibri" w:eastAsia="Calibri" w:hAnsi="Calibri" w:cs="Arial"/>
          <w:sz w:val="20"/>
          <w:szCs w:val="20"/>
          <w:lang w:eastAsia="pl-PL" w:bidi="fa-IR"/>
        </w:rPr>
        <w:t xml:space="preserve">. </w:t>
      </w:r>
    </w:p>
    <w:p w14:paraId="2760880C" w14:textId="3D4FEF8E" w:rsidR="00D926AB" w:rsidRDefault="00D926AB" w:rsidP="001518DD">
      <w:pPr>
        <w:spacing w:after="0" w:line="276" w:lineRule="auto"/>
        <w:jc w:val="both"/>
        <w:rPr>
          <w:rFonts w:ascii="Calibri" w:eastAsia="Calibri" w:hAnsi="Calibri" w:cs="Arial"/>
          <w:sz w:val="20"/>
          <w:szCs w:val="20"/>
          <w:lang w:eastAsia="pl-PL" w:bidi="fa-IR"/>
        </w:rPr>
      </w:pPr>
    </w:p>
    <w:p w14:paraId="3EA5E118" w14:textId="1CDC4257" w:rsidR="00D926AB" w:rsidRPr="00D926AB" w:rsidRDefault="00D926AB" w:rsidP="00D926AB">
      <w:pPr>
        <w:spacing w:after="0" w:line="276" w:lineRule="auto"/>
        <w:jc w:val="center"/>
        <w:rPr>
          <w:rFonts w:ascii="Calibri" w:eastAsia="Calibri" w:hAnsi="Calibri" w:cs="Arial"/>
          <w:color w:val="FF0000"/>
          <w:sz w:val="24"/>
          <w:szCs w:val="20"/>
          <w:lang w:eastAsia="pl-PL" w:bidi="fa-IR"/>
        </w:rPr>
      </w:pPr>
      <w:r w:rsidRPr="00D926AB">
        <w:rPr>
          <w:rFonts w:ascii="Calibri" w:eastAsia="Calibri" w:hAnsi="Calibri" w:cs="Arial"/>
          <w:color w:val="FF0000"/>
          <w:sz w:val="24"/>
          <w:szCs w:val="20"/>
          <w:lang w:eastAsia="pl-PL" w:bidi="fa-IR"/>
        </w:rPr>
        <w:t>[…]</w:t>
      </w:r>
    </w:p>
    <w:p w14:paraId="00E8C08F"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72221D54" w14:textId="3C8F0C63" w:rsidR="001518DD" w:rsidRPr="00862380" w:rsidRDefault="00862380" w:rsidP="00862380">
      <w:pPr>
        <w:rPr>
          <w:i/>
          <w:color w:val="2E74B5" w:themeColor="accent5" w:themeShade="BF"/>
          <w:lang w:eastAsia="pl-PL" w:bidi="fa-IR"/>
        </w:rPr>
      </w:pPr>
      <w:bookmarkStart w:id="656" w:name="_Ref57155365"/>
      <w:bookmarkStart w:id="657" w:name="_Toc59018777"/>
      <w:bookmarkStart w:id="658" w:name="_Toc59018904"/>
      <w:bookmarkStart w:id="659" w:name="_Toc59142153"/>
      <w:r w:rsidRPr="00862380">
        <w:rPr>
          <w:i/>
          <w:color w:val="2E74B5" w:themeColor="accent5" w:themeShade="BF"/>
          <w:lang w:eastAsia="pl-PL" w:bidi="fa-IR"/>
        </w:rPr>
        <w:t xml:space="preserve">2.5.3 </w:t>
      </w:r>
      <w:r w:rsidR="001518DD" w:rsidRPr="00862380">
        <w:rPr>
          <w:i/>
          <w:color w:val="2E74B5" w:themeColor="accent5" w:themeShade="BF"/>
          <w:lang w:eastAsia="pl-PL" w:bidi="fa-IR"/>
        </w:rPr>
        <w:t>Analizy i pomiary w ramach Testów Instalacji Ułamkowo-Technicznych</w:t>
      </w:r>
      <w:bookmarkEnd w:id="656"/>
      <w:bookmarkEnd w:id="657"/>
      <w:bookmarkEnd w:id="658"/>
      <w:bookmarkEnd w:id="659"/>
    </w:p>
    <w:p w14:paraId="21CC1D79" w14:textId="77777777" w:rsidR="001518DD" w:rsidRPr="001518DD" w:rsidRDefault="001518DD" w:rsidP="001518DD">
      <w:pPr>
        <w:spacing w:after="0" w:line="276" w:lineRule="auto"/>
        <w:rPr>
          <w:rFonts w:ascii="Calibri" w:eastAsia="Calibri" w:hAnsi="Calibri" w:cs="Arial"/>
          <w:sz w:val="20"/>
          <w:szCs w:val="20"/>
          <w:lang w:eastAsia="pl-PL" w:bidi="fa-IR"/>
        </w:rPr>
      </w:pPr>
    </w:p>
    <w:p w14:paraId="2E936B79"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w ramach prowadzonych Testów Instalacji Ułamkowo-Technicznych będzie pobierał próby, wykonywał analizy i weryfikował wskazane w rozdziale 2.5.2. parametry, zgodnie z częstotliwością i wytycznymi przedstawionymi w Tabelach 3-6.</w:t>
      </w:r>
    </w:p>
    <w:p w14:paraId="688EC37E"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Dla uzyskania wiarygodnych i obiektywnych wyników, próbki zostaną poddane analizie w</w:t>
      </w:r>
      <w:r w:rsidRPr="001518DD">
        <w:rPr>
          <w:rFonts w:ascii="Calibri" w:eastAsia="Calibri" w:hAnsi="Calibri" w:cs="Times New Roman"/>
          <w:sz w:val="20"/>
          <w:szCs w:val="20"/>
          <w:lang w:eastAsia="pl-PL" w:bidi="fa-IR"/>
        </w:rPr>
        <w:t xml:space="preserve"> ilości powtórzeń zapewniającej obiektywność i istotność wyników</w:t>
      </w:r>
      <w:r w:rsidRPr="001518DD">
        <w:rPr>
          <w:rFonts w:ascii="Calibri" w:eastAsia="Calibri" w:hAnsi="Calibri" w:cs="Arial"/>
          <w:sz w:val="20"/>
          <w:szCs w:val="20"/>
          <w:lang w:eastAsia="pl-PL" w:bidi="fa-IR"/>
        </w:rPr>
        <w:t>.</w:t>
      </w:r>
    </w:p>
    <w:p w14:paraId="47EE9E00"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Wyniki dotyczące poszczególnych pozycji z rozdziału 2.5.2. będą przekazywane do wiadomości Wykonawcy niezwłocznie po ich uzyskaniu przez Zamawiającego. Wyłączeniem jest analiza prób pod kątem mikrozanieczyszczeń, które przeprowadza Wykonawca w laboratorium zewnętrznym </w:t>
      </w:r>
      <w:r w:rsidRPr="001518DD">
        <w:rPr>
          <w:rFonts w:eastAsia="Calibri"/>
          <w:sz w:val="20"/>
          <w:szCs w:val="20"/>
          <w:lang w:bidi="fa-IR"/>
        </w:rPr>
        <w:t>specjalizującym się w ww. analizach</w:t>
      </w:r>
      <w:r w:rsidRPr="001518DD">
        <w:rPr>
          <w:rFonts w:ascii="Calibri" w:eastAsia="Calibri" w:hAnsi="Calibri" w:cs="Arial"/>
          <w:sz w:val="20"/>
          <w:szCs w:val="20"/>
          <w:lang w:eastAsia="pl-PL" w:bidi="fa-IR"/>
        </w:rPr>
        <w:t xml:space="preserve"> na własny koszt i we własnym zakresie, w przypadku, jeśli we Wniosku lub zaktualizowanej Ofercie wskazał, iż opracowywana przez niego Technologia umożliwia usuwanie ww. mikrozanieczyszczeń. Próby do ww. analizy muszą być pobierane przez próbobiorcę z ww. laboratorium. Protokoły z powyższych badań wraz z wynikami muszą zostać przedstawione Zamawiającemu wraz z Raportem Wykonawcy z Testów.</w:t>
      </w:r>
    </w:p>
    <w:p w14:paraId="28304F0D" w14:textId="77777777" w:rsidR="001518DD" w:rsidRPr="001518DD" w:rsidRDefault="001518DD" w:rsidP="001518DD">
      <w:pPr>
        <w:spacing w:after="0" w:line="276" w:lineRule="auto"/>
        <w:rPr>
          <w:rFonts w:ascii="Calibri" w:eastAsia="Calibri" w:hAnsi="Calibri" w:cs="Arial"/>
          <w:sz w:val="20"/>
          <w:szCs w:val="20"/>
          <w:lang w:eastAsia="pl-PL" w:bidi="fa-IR"/>
        </w:rPr>
      </w:pPr>
    </w:p>
    <w:p w14:paraId="60557286"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W czasie trwania Testów Instalacji Ułamkowo-Technicznych Zamawiający zastrzega prawo poboru przez Zamawiającego dowolnej próby analitycznej z Instalacji Ułamkowo-Technicznej Wykonawcy bez wcześniejszego uzgodnienia, ale w jego obecności. Możliwość poboru próby w ciągu 180 dni Testów.</w:t>
      </w:r>
    </w:p>
    <w:p w14:paraId="49175F7D" w14:textId="77777777" w:rsidR="001518DD" w:rsidRPr="001518DD" w:rsidRDefault="001518DD" w:rsidP="001518DD">
      <w:pPr>
        <w:spacing w:after="0" w:line="276" w:lineRule="auto"/>
        <w:jc w:val="both"/>
        <w:rPr>
          <w:rFonts w:ascii="Calibri" w:eastAsia="Calibri" w:hAnsi="Calibri" w:cs="Arial"/>
          <w:b/>
          <w:sz w:val="20"/>
          <w:szCs w:val="20"/>
          <w:lang w:eastAsia="pl-PL" w:bidi="fa-IR"/>
        </w:rPr>
      </w:pPr>
    </w:p>
    <w:p w14:paraId="20B70BF7"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wymaga od Wykonawcy prowadzenia Dziennika Eksploatacji Instalacji Ułamkowo-Technicznych w formie elektronicznej, zgodnie ze wzorem przekazanym Wykonawcy przez Zamawiającego po zawarciu Umowy. Zamawiający ma prawo w dowolnym momencie zweryfikować i kontrolować wprowadzane zapisy czy są zgodne ze rzeczywistością. Dziennik Eksploatacji Instalacji Ułamkowo-Technicznych musi zawierać zwłaszcza informacje o:</w:t>
      </w:r>
    </w:p>
    <w:p w14:paraId="2952B622" w14:textId="77777777" w:rsidR="001518DD" w:rsidRPr="001518DD" w:rsidRDefault="001518DD" w:rsidP="00643162">
      <w:pPr>
        <w:numPr>
          <w:ilvl w:val="0"/>
          <w:numId w:val="52"/>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łącznej ilości zużywanych substratów oraz ilości poszczególnych substratów, potwierdzonych wskazaniami wagi z zasobnika na substraty stałe (i płynne - jeśli dotyczy), oraz ilość substratów płynnych na podstawie przepływomierza (jeśli dotyczy), </w:t>
      </w:r>
    </w:p>
    <w:p w14:paraId="6522010E" w14:textId="77777777" w:rsidR="001518DD" w:rsidRPr="001518DD" w:rsidRDefault="001518DD" w:rsidP="00643162">
      <w:pPr>
        <w:numPr>
          <w:ilvl w:val="0"/>
          <w:numId w:val="52"/>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ilości, rodzaju, producenta zużywanych preparatów wykorzystywanych w Procesie Technologicznym wraz ze wskazaniem substancji aktywnych i ich stężeń,</w:t>
      </w:r>
    </w:p>
    <w:p w14:paraId="648F5398" w14:textId="39175686" w:rsidR="001518DD" w:rsidRPr="001518DD" w:rsidRDefault="001518DD" w:rsidP="00643162">
      <w:pPr>
        <w:numPr>
          <w:ilvl w:val="0"/>
          <w:numId w:val="52"/>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lastRenderedPageBreak/>
        <w:t xml:space="preserve">o podstawowych parametrach prowadzenia procesu fermentacji i jakości powstającego biogazu, zgodnie z rozdziałem </w:t>
      </w:r>
      <w:r w:rsidRPr="001518DD">
        <w:rPr>
          <w:rFonts w:ascii="Calibri" w:eastAsia="Calibri" w:hAnsi="Calibri" w:cs="Arial"/>
          <w:sz w:val="20"/>
          <w:szCs w:val="20"/>
          <w:lang w:eastAsia="pl-PL" w:bidi="fa-IR"/>
        </w:rPr>
        <w:fldChar w:fldCharType="begin"/>
      </w:r>
      <w:r w:rsidRPr="001518DD">
        <w:rPr>
          <w:rFonts w:ascii="Calibri" w:eastAsia="Calibri" w:hAnsi="Calibri" w:cs="Arial"/>
          <w:sz w:val="20"/>
          <w:szCs w:val="20"/>
          <w:lang w:eastAsia="pl-PL" w:bidi="fa-IR"/>
        </w:rPr>
        <w:instrText xml:space="preserve"> REF _Ref53746450 \r \h </w:instrText>
      </w:r>
      <w:r>
        <w:rPr>
          <w:rFonts w:ascii="Calibri" w:eastAsia="Calibri" w:hAnsi="Calibri" w:cs="Arial"/>
          <w:sz w:val="20"/>
          <w:szCs w:val="20"/>
          <w:lang w:eastAsia="pl-PL" w:bidi="fa-IR"/>
        </w:rPr>
        <w:instrText xml:space="preserve"> \* MERGEFORMAT </w:instrText>
      </w:r>
      <w:r w:rsidRPr="001518DD">
        <w:rPr>
          <w:rFonts w:ascii="Calibri" w:eastAsia="Calibri" w:hAnsi="Calibri" w:cs="Arial"/>
          <w:sz w:val="20"/>
          <w:szCs w:val="20"/>
          <w:lang w:eastAsia="pl-PL" w:bidi="fa-IR"/>
        </w:rPr>
      </w:r>
      <w:r w:rsidRPr="001518DD">
        <w:rPr>
          <w:rFonts w:ascii="Calibri" w:eastAsia="Calibri" w:hAnsi="Calibri" w:cs="Arial"/>
          <w:sz w:val="20"/>
          <w:szCs w:val="20"/>
          <w:lang w:eastAsia="pl-PL" w:bidi="fa-IR"/>
        </w:rPr>
        <w:fldChar w:fldCharType="separate"/>
      </w:r>
      <w:r w:rsidRPr="001518DD">
        <w:rPr>
          <w:rFonts w:ascii="Calibri" w:eastAsia="Calibri" w:hAnsi="Calibri" w:cs="Arial"/>
          <w:sz w:val="20"/>
          <w:szCs w:val="20"/>
          <w:lang w:eastAsia="pl-PL" w:bidi="fa-IR"/>
        </w:rPr>
        <w:t>2.5.2</w:t>
      </w:r>
      <w:r w:rsidRPr="001518DD">
        <w:rPr>
          <w:rFonts w:ascii="Calibri" w:eastAsia="Calibri" w:hAnsi="Calibri" w:cs="Arial"/>
          <w:sz w:val="20"/>
          <w:szCs w:val="20"/>
          <w:lang w:eastAsia="pl-PL" w:bidi="fa-IR"/>
        </w:rPr>
        <w:fldChar w:fldCharType="end"/>
      </w:r>
      <w:r w:rsidRPr="001518DD">
        <w:rPr>
          <w:rFonts w:ascii="Calibri" w:eastAsia="Calibri" w:hAnsi="Calibri" w:cs="Arial"/>
          <w:sz w:val="20"/>
          <w:szCs w:val="20"/>
          <w:lang w:eastAsia="pl-PL" w:bidi="fa-IR"/>
        </w:rPr>
        <w:t>.</w:t>
      </w:r>
    </w:p>
    <w:p w14:paraId="6986E26E" w14:textId="77777777" w:rsidR="001518DD" w:rsidRPr="001518DD" w:rsidRDefault="001518DD" w:rsidP="00643162">
      <w:pPr>
        <w:numPr>
          <w:ilvl w:val="0"/>
          <w:numId w:val="52"/>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przestojach Biogazowni, ewentualnych usterkach i awariach, przy czym uzasadnione przypadki i inne ewentualne sytuacje nadzwyczajne nie będą brane pod uwagę do ostatecznego podsumowania Testów,</w:t>
      </w:r>
    </w:p>
    <w:p w14:paraId="76A98B98" w14:textId="77777777" w:rsidR="001518DD" w:rsidRPr="001518DD" w:rsidRDefault="001518DD" w:rsidP="00643162">
      <w:pPr>
        <w:numPr>
          <w:ilvl w:val="0"/>
          <w:numId w:val="52"/>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ilości recyrkulowanej masy pofermentacyjnej i jej podstawowych parametrach fizyko-chemicznych.</w:t>
      </w:r>
    </w:p>
    <w:p w14:paraId="615D4D2A" w14:textId="77777777" w:rsidR="001518DD" w:rsidRPr="001518DD" w:rsidRDefault="001518DD" w:rsidP="001518DD">
      <w:pPr>
        <w:jc w:val="both"/>
        <w:rPr>
          <w:sz w:val="20"/>
          <w:szCs w:val="20"/>
          <w:lang w:bidi="fa-IR"/>
        </w:rPr>
      </w:pPr>
      <w:r w:rsidRPr="001518DD">
        <w:rPr>
          <w:sz w:val="20"/>
          <w:szCs w:val="20"/>
          <w:lang w:bidi="fa-IR"/>
        </w:rPr>
        <w:t>Zamawiający dopuszcza maksymalny czas przestoju na danej Instalacji Ułamkowo-Technicznej równy 6 dni, co stanowi 5% łącznego czasu Testów Instalacji Ułamkowo-Technicznych, w ramach którego, Zamawiający zbiera wyniki z Instalacji Ułamkowo-Technicznej (doby od 31 do 90 każdej z części Testów, łącznie 120 dni).</w:t>
      </w:r>
    </w:p>
    <w:p w14:paraId="53662357" w14:textId="77777777" w:rsidR="001518DD" w:rsidRPr="001518DD" w:rsidRDefault="001518DD" w:rsidP="001518DD">
      <w:pPr>
        <w:rPr>
          <w:sz w:val="20"/>
          <w:szCs w:val="20"/>
          <w:lang w:bidi="fa-IR"/>
        </w:rPr>
      </w:pPr>
    </w:p>
    <w:p w14:paraId="1066ADB4" w14:textId="12DD6A5F" w:rsidR="001518DD" w:rsidRPr="001518DD" w:rsidRDefault="001518DD" w:rsidP="001518DD">
      <w:pPr>
        <w:pStyle w:val="Legenda"/>
        <w:keepNext/>
        <w:rPr>
          <w:sz w:val="20"/>
          <w:szCs w:val="20"/>
        </w:rPr>
      </w:pPr>
      <w:bookmarkStart w:id="660" w:name="_Ref58584656"/>
      <w:r w:rsidRPr="001518DD">
        <w:rPr>
          <w:sz w:val="20"/>
          <w:szCs w:val="20"/>
        </w:rPr>
        <w:t xml:space="preserve">Tabela </w:t>
      </w:r>
      <w:r w:rsidRPr="001518DD">
        <w:rPr>
          <w:sz w:val="20"/>
          <w:szCs w:val="20"/>
        </w:rPr>
        <w:fldChar w:fldCharType="begin"/>
      </w:r>
      <w:r w:rsidRPr="001518DD">
        <w:rPr>
          <w:sz w:val="20"/>
          <w:szCs w:val="20"/>
        </w:rPr>
        <w:instrText>SEQ Tabela \* ARABIC</w:instrText>
      </w:r>
      <w:r w:rsidRPr="001518DD">
        <w:rPr>
          <w:sz w:val="20"/>
          <w:szCs w:val="20"/>
        </w:rPr>
        <w:fldChar w:fldCharType="separate"/>
      </w:r>
      <w:r w:rsidRPr="001518DD">
        <w:rPr>
          <w:noProof/>
          <w:sz w:val="20"/>
          <w:szCs w:val="20"/>
        </w:rPr>
        <w:t>3</w:t>
      </w:r>
      <w:r w:rsidRPr="001518DD">
        <w:rPr>
          <w:sz w:val="20"/>
          <w:szCs w:val="20"/>
        </w:rPr>
        <w:fldChar w:fldCharType="end"/>
      </w:r>
      <w:bookmarkEnd w:id="660"/>
      <w:r w:rsidRPr="001518DD">
        <w:rPr>
          <w:sz w:val="20"/>
          <w:szCs w:val="20"/>
        </w:rPr>
        <w:t xml:space="preserve">. Opis Testu substratu </w:t>
      </w:r>
    </w:p>
    <w:tbl>
      <w:tblPr>
        <w:tblStyle w:val="Tabela-Siatka"/>
        <w:tblW w:w="9918" w:type="dxa"/>
        <w:tblLook w:val="04A0" w:firstRow="1" w:lastRow="0" w:firstColumn="1" w:lastColumn="0" w:noHBand="0" w:noVBand="1"/>
      </w:tblPr>
      <w:tblGrid>
        <w:gridCol w:w="2405"/>
        <w:gridCol w:w="7513"/>
      </w:tblGrid>
      <w:tr w:rsidR="001518DD" w:rsidRPr="001518DD" w14:paraId="4469D3F0" w14:textId="77777777" w:rsidTr="001518DD">
        <w:tc>
          <w:tcPr>
            <w:tcW w:w="2405" w:type="dxa"/>
            <w:shd w:val="clear" w:color="auto" w:fill="F2F2F2" w:themeFill="background1" w:themeFillShade="F2"/>
          </w:tcPr>
          <w:p w14:paraId="4E2297D9"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Nazwa testu</w:t>
            </w:r>
          </w:p>
        </w:tc>
        <w:tc>
          <w:tcPr>
            <w:tcW w:w="7513" w:type="dxa"/>
            <w:tcBorders>
              <w:bottom w:val="single" w:sz="4" w:space="0" w:color="auto"/>
            </w:tcBorders>
            <w:shd w:val="clear" w:color="auto" w:fill="F2F2F2" w:themeFill="background1" w:themeFillShade="F2"/>
          </w:tcPr>
          <w:p w14:paraId="20284849" w14:textId="77777777" w:rsidR="001518DD" w:rsidRPr="001518DD" w:rsidRDefault="001518DD" w:rsidP="001518DD">
            <w:pPr>
              <w:spacing w:line="276" w:lineRule="auto"/>
              <w:jc w:val="both"/>
              <w:rPr>
                <w:rFonts w:eastAsia="Calibri"/>
                <w:b/>
                <w:sz w:val="18"/>
                <w:szCs w:val="20"/>
                <w:lang w:bidi="fa-IR"/>
              </w:rPr>
            </w:pPr>
            <w:r w:rsidRPr="001518DD">
              <w:rPr>
                <w:rFonts w:eastAsia="Calibri"/>
                <w:b/>
                <w:sz w:val="18"/>
                <w:szCs w:val="20"/>
                <w:lang w:bidi="fa-IR"/>
              </w:rPr>
              <w:t>Badanie substratu wchodzącego w skład wariantu substratowego</w:t>
            </w:r>
          </w:p>
        </w:tc>
      </w:tr>
      <w:tr w:rsidR="001518DD" w:rsidRPr="001518DD" w14:paraId="4863A513" w14:textId="77777777" w:rsidTr="001518DD">
        <w:tc>
          <w:tcPr>
            <w:tcW w:w="2405" w:type="dxa"/>
            <w:shd w:val="clear" w:color="auto" w:fill="F2F2F2" w:themeFill="background1" w:themeFillShade="F2"/>
          </w:tcPr>
          <w:p w14:paraId="2AF4799A"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Cel przeprowadzenia testu</w:t>
            </w:r>
          </w:p>
        </w:tc>
        <w:tc>
          <w:tcPr>
            <w:tcW w:w="7513" w:type="dxa"/>
            <w:tcBorders>
              <w:bottom w:val="single" w:sz="4" w:space="0" w:color="auto"/>
            </w:tcBorders>
            <w:shd w:val="clear" w:color="auto" w:fill="F2F2F2" w:themeFill="background1" w:themeFillShade="F2"/>
          </w:tcPr>
          <w:p w14:paraId="7FE9D37F"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Analiza parametrów fizykochemicznych substratów surowych</w:t>
            </w:r>
          </w:p>
        </w:tc>
      </w:tr>
      <w:tr w:rsidR="001518DD" w:rsidRPr="001518DD" w14:paraId="0E27D495" w14:textId="77777777" w:rsidTr="001518DD">
        <w:tc>
          <w:tcPr>
            <w:tcW w:w="2405" w:type="dxa"/>
            <w:shd w:val="clear" w:color="auto" w:fill="F2F2F2" w:themeFill="background1" w:themeFillShade="F2"/>
          </w:tcPr>
          <w:p w14:paraId="31C0A025"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Zakres analiz</w:t>
            </w:r>
          </w:p>
        </w:tc>
        <w:tc>
          <w:tcPr>
            <w:tcW w:w="7513" w:type="dxa"/>
            <w:tcBorders>
              <w:top w:val="single" w:sz="4" w:space="0" w:color="auto"/>
            </w:tcBorders>
            <w:shd w:val="clear" w:color="auto" w:fill="F2F2F2" w:themeFill="background1" w:themeFillShade="F2"/>
          </w:tcPr>
          <w:p w14:paraId="45CC87E7"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pH, sucha masa, sucha masa organiczna, zawartość węgla organicznego, zawartość azotu ogólnego i amonowego, zawartość siarki, zawartość metali ciężkich (miedzi, cynku, chromu, kadmu, niklu, ołowiu i rtęci).</w:t>
            </w:r>
          </w:p>
          <w:p w14:paraId="5286884D" w14:textId="77777777" w:rsidR="001518DD" w:rsidRPr="001518DD" w:rsidRDefault="001518DD" w:rsidP="001518DD">
            <w:pPr>
              <w:spacing w:line="276" w:lineRule="auto"/>
              <w:jc w:val="both"/>
              <w:rPr>
                <w:rFonts w:eastAsia="Calibri"/>
                <w:sz w:val="18"/>
                <w:szCs w:val="20"/>
                <w:lang w:bidi="fa-IR"/>
              </w:rPr>
            </w:pPr>
          </w:p>
        </w:tc>
      </w:tr>
      <w:tr w:rsidR="001518DD" w:rsidRPr="001518DD" w14:paraId="46DAC1A1" w14:textId="77777777" w:rsidTr="001518DD">
        <w:tc>
          <w:tcPr>
            <w:tcW w:w="2405" w:type="dxa"/>
            <w:shd w:val="clear" w:color="auto" w:fill="F2F2F2" w:themeFill="background1" w:themeFillShade="F2"/>
          </w:tcPr>
          <w:p w14:paraId="29130D1B"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Częstotliwość analiz w czasie trwania Testów Instalacji Ułamkowo-Technicznych (180 dni)</w:t>
            </w:r>
          </w:p>
        </w:tc>
        <w:tc>
          <w:tcPr>
            <w:tcW w:w="7513" w:type="dxa"/>
            <w:shd w:val="clear" w:color="auto" w:fill="FFFFFF" w:themeFill="background1"/>
          </w:tcPr>
          <w:p w14:paraId="5AEA8865"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Co ok. 3 dni: Analiza pH, suchej masy i suchej masy organicznej,</w:t>
            </w:r>
          </w:p>
          <w:p w14:paraId="727F5E62"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Co ok. 7 dni: Analiza zawartości węgla organicznego, zawartość azotu ogólnego i amonowego, zawartość siarki, </w:t>
            </w:r>
          </w:p>
          <w:p w14:paraId="1B54D1AF"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1 raz na daną część Testów Instalacji Ułamkowo-Technicznych: Analiza zawartości metali ciężkich (miedzi, cynku, chromu, kadmu, niklu, ołowiu i rtęci).</w:t>
            </w:r>
          </w:p>
          <w:p w14:paraId="1FFCF89F" w14:textId="77777777" w:rsidR="001518DD" w:rsidRPr="001518DD" w:rsidRDefault="001518DD" w:rsidP="001518DD">
            <w:pPr>
              <w:spacing w:line="276" w:lineRule="auto"/>
              <w:jc w:val="both"/>
              <w:rPr>
                <w:rFonts w:eastAsia="Calibri"/>
                <w:b/>
                <w:sz w:val="18"/>
                <w:szCs w:val="20"/>
                <w:lang w:bidi="fa-IR"/>
              </w:rPr>
            </w:pPr>
          </w:p>
        </w:tc>
      </w:tr>
      <w:tr w:rsidR="001518DD" w:rsidRPr="001518DD" w14:paraId="0F6400DF" w14:textId="77777777" w:rsidTr="001518DD">
        <w:tc>
          <w:tcPr>
            <w:tcW w:w="2405" w:type="dxa"/>
            <w:shd w:val="clear" w:color="auto" w:fill="F2F2F2" w:themeFill="background1" w:themeFillShade="F2"/>
          </w:tcPr>
          <w:p w14:paraId="51431D78"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Przygotowanie Instalacji Ułamkowo-Technicznych do testu przez Wykonawcę</w:t>
            </w:r>
          </w:p>
        </w:tc>
        <w:tc>
          <w:tcPr>
            <w:tcW w:w="7513" w:type="dxa"/>
            <w:shd w:val="clear" w:color="auto" w:fill="FFFFFF" w:themeFill="background1"/>
          </w:tcPr>
          <w:p w14:paraId="16CE7896"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Instalacja Ułamkowo-Techniczna spełniająca Wymagania Obligatoryjne i Opcjonalne (jeśli dotyczy) zgodnie z Załącznikiem nr 1 do Regulaminu oraz przygotowana do Testów zgodnie z rozdziałem </w:t>
            </w:r>
            <w:r w:rsidRPr="001518DD">
              <w:rPr>
                <w:rFonts w:eastAsia="Calibri"/>
                <w:sz w:val="18"/>
                <w:szCs w:val="20"/>
                <w:lang w:bidi="fa-IR"/>
              </w:rPr>
              <w:fldChar w:fldCharType="begin"/>
            </w:r>
            <w:r w:rsidRPr="001518DD">
              <w:rPr>
                <w:rFonts w:eastAsia="Calibri"/>
                <w:sz w:val="18"/>
                <w:szCs w:val="20"/>
                <w:lang w:bidi="fa-IR"/>
              </w:rPr>
              <w:instrText xml:space="preserve"> REF _Ref53694564 \r \h  \* MERGEFORMAT </w:instrText>
            </w:r>
            <w:r w:rsidRPr="001518DD">
              <w:rPr>
                <w:rFonts w:eastAsia="Calibri"/>
                <w:sz w:val="18"/>
                <w:szCs w:val="20"/>
                <w:lang w:bidi="fa-IR"/>
              </w:rPr>
            </w:r>
            <w:r w:rsidRPr="001518DD">
              <w:rPr>
                <w:rFonts w:eastAsia="Calibri"/>
                <w:sz w:val="18"/>
                <w:szCs w:val="20"/>
                <w:lang w:bidi="fa-IR"/>
              </w:rPr>
              <w:fldChar w:fldCharType="separate"/>
            </w:r>
            <w:r w:rsidRPr="001518DD">
              <w:rPr>
                <w:rFonts w:eastAsia="Calibri"/>
                <w:sz w:val="18"/>
                <w:szCs w:val="20"/>
                <w:lang w:bidi="fa-IR"/>
              </w:rPr>
              <w:t>2.4</w:t>
            </w:r>
            <w:r w:rsidRPr="001518DD">
              <w:rPr>
                <w:rFonts w:eastAsia="Calibri"/>
                <w:sz w:val="18"/>
                <w:szCs w:val="20"/>
                <w:lang w:bidi="fa-IR"/>
              </w:rPr>
              <w:fldChar w:fldCharType="end"/>
            </w:r>
            <w:r w:rsidRPr="001518DD">
              <w:rPr>
                <w:rFonts w:eastAsia="Calibri"/>
                <w:sz w:val="18"/>
                <w:szCs w:val="20"/>
                <w:lang w:bidi="fa-IR"/>
              </w:rPr>
              <w:t>. niniejszego Załącznika.</w:t>
            </w:r>
          </w:p>
          <w:p w14:paraId="09F4CCDD" w14:textId="77777777" w:rsidR="001518DD" w:rsidRPr="001518DD" w:rsidRDefault="001518DD" w:rsidP="001518DD">
            <w:pPr>
              <w:spacing w:line="276" w:lineRule="auto"/>
              <w:jc w:val="both"/>
              <w:rPr>
                <w:rFonts w:eastAsia="Calibri"/>
                <w:sz w:val="18"/>
                <w:szCs w:val="20"/>
                <w:lang w:bidi="fa-IR"/>
              </w:rPr>
            </w:pPr>
          </w:p>
        </w:tc>
      </w:tr>
      <w:tr w:rsidR="001518DD" w:rsidRPr="001518DD" w14:paraId="61A966FD" w14:textId="77777777" w:rsidTr="001518DD">
        <w:tc>
          <w:tcPr>
            <w:tcW w:w="2405" w:type="dxa"/>
            <w:shd w:val="clear" w:color="auto" w:fill="F2F2F2" w:themeFill="background1" w:themeFillShade="F2"/>
          </w:tcPr>
          <w:p w14:paraId="0A82228A"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Ilość pobieranej próby analitycznej</w:t>
            </w:r>
          </w:p>
        </w:tc>
        <w:tc>
          <w:tcPr>
            <w:tcW w:w="7513" w:type="dxa"/>
          </w:tcPr>
          <w:p w14:paraId="3D73AC19"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Ok. 0,5 kg w przypadku substratów płynnych,</w:t>
            </w:r>
          </w:p>
          <w:p w14:paraId="199E1C1E" w14:textId="77777777" w:rsidR="001518DD" w:rsidRPr="001518DD" w:rsidRDefault="001518DD" w:rsidP="001518DD">
            <w:pPr>
              <w:spacing w:line="276" w:lineRule="auto"/>
              <w:jc w:val="both"/>
              <w:rPr>
                <w:rFonts w:eastAsia="Calibri"/>
                <w:sz w:val="18"/>
                <w:szCs w:val="20"/>
                <w:highlight w:val="yellow"/>
                <w:lang w:bidi="fa-IR"/>
              </w:rPr>
            </w:pPr>
            <w:r w:rsidRPr="001518DD">
              <w:rPr>
                <w:rFonts w:eastAsia="Calibri"/>
                <w:sz w:val="18"/>
                <w:szCs w:val="20"/>
                <w:lang w:bidi="fa-IR"/>
              </w:rPr>
              <w:t>Ok. 0,5 kg w przypadku substratów stałych.</w:t>
            </w:r>
          </w:p>
        </w:tc>
      </w:tr>
    </w:tbl>
    <w:p w14:paraId="76D3BA81" w14:textId="38CCF455" w:rsidR="001518DD" w:rsidRPr="001518DD" w:rsidRDefault="001518DD" w:rsidP="001518DD">
      <w:pPr>
        <w:spacing w:after="0" w:line="276" w:lineRule="auto"/>
        <w:rPr>
          <w:rFonts w:ascii="Calibri" w:eastAsia="Calibri" w:hAnsi="Calibri" w:cs="Arial"/>
          <w:sz w:val="20"/>
          <w:szCs w:val="20"/>
          <w:lang w:eastAsia="pl-PL" w:bidi="fa-IR"/>
        </w:rPr>
      </w:pPr>
    </w:p>
    <w:p w14:paraId="33A6E21F" w14:textId="77777777" w:rsidR="001518DD" w:rsidRPr="001518DD" w:rsidRDefault="001518DD" w:rsidP="001518DD">
      <w:pPr>
        <w:pStyle w:val="Legenda"/>
        <w:keepNext/>
        <w:rPr>
          <w:sz w:val="20"/>
          <w:szCs w:val="20"/>
        </w:rPr>
      </w:pPr>
    </w:p>
    <w:p w14:paraId="243D9176" w14:textId="459F3DDA" w:rsidR="001518DD" w:rsidRPr="001518DD" w:rsidRDefault="001518DD" w:rsidP="001518DD">
      <w:pPr>
        <w:pStyle w:val="Legenda"/>
        <w:keepNext/>
        <w:rPr>
          <w:sz w:val="20"/>
          <w:szCs w:val="20"/>
        </w:rPr>
      </w:pPr>
      <w:bookmarkStart w:id="661" w:name="_Ref58584665"/>
      <w:r w:rsidRPr="001518DD">
        <w:rPr>
          <w:sz w:val="20"/>
          <w:szCs w:val="20"/>
        </w:rPr>
        <w:t xml:space="preserve">Tabela </w:t>
      </w:r>
      <w:r w:rsidRPr="001518DD">
        <w:rPr>
          <w:sz w:val="20"/>
          <w:szCs w:val="20"/>
        </w:rPr>
        <w:fldChar w:fldCharType="begin"/>
      </w:r>
      <w:r w:rsidRPr="001518DD">
        <w:rPr>
          <w:sz w:val="20"/>
          <w:szCs w:val="20"/>
        </w:rPr>
        <w:instrText>SEQ Tabela \* ARABIC</w:instrText>
      </w:r>
      <w:r w:rsidRPr="001518DD">
        <w:rPr>
          <w:sz w:val="20"/>
          <w:szCs w:val="20"/>
        </w:rPr>
        <w:fldChar w:fldCharType="separate"/>
      </w:r>
      <w:r w:rsidRPr="001518DD">
        <w:rPr>
          <w:noProof/>
          <w:sz w:val="20"/>
          <w:szCs w:val="20"/>
        </w:rPr>
        <w:t>4</w:t>
      </w:r>
      <w:r w:rsidRPr="001518DD">
        <w:rPr>
          <w:sz w:val="20"/>
          <w:szCs w:val="20"/>
        </w:rPr>
        <w:fldChar w:fldCharType="end"/>
      </w:r>
      <w:bookmarkEnd w:id="661"/>
      <w:r w:rsidRPr="001518DD">
        <w:rPr>
          <w:sz w:val="20"/>
          <w:szCs w:val="20"/>
        </w:rPr>
        <w:t xml:space="preserve">. Opis Testu masy fermentującej </w:t>
      </w:r>
    </w:p>
    <w:tbl>
      <w:tblPr>
        <w:tblStyle w:val="Tabela-Siatka"/>
        <w:tblW w:w="9918" w:type="dxa"/>
        <w:tblLook w:val="04A0" w:firstRow="1" w:lastRow="0" w:firstColumn="1" w:lastColumn="0" w:noHBand="0" w:noVBand="1"/>
      </w:tblPr>
      <w:tblGrid>
        <w:gridCol w:w="2405"/>
        <w:gridCol w:w="7513"/>
      </w:tblGrid>
      <w:tr w:rsidR="001518DD" w:rsidRPr="001518DD" w14:paraId="4303946D" w14:textId="77777777" w:rsidTr="001518DD">
        <w:tc>
          <w:tcPr>
            <w:tcW w:w="2405" w:type="dxa"/>
            <w:shd w:val="clear" w:color="auto" w:fill="F2F2F2" w:themeFill="background1" w:themeFillShade="F2"/>
          </w:tcPr>
          <w:p w14:paraId="6902194E"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Nazwa testu</w:t>
            </w:r>
          </w:p>
        </w:tc>
        <w:tc>
          <w:tcPr>
            <w:tcW w:w="7513" w:type="dxa"/>
            <w:shd w:val="clear" w:color="auto" w:fill="F2F2F2" w:themeFill="background1" w:themeFillShade="F2"/>
          </w:tcPr>
          <w:p w14:paraId="1091C372" w14:textId="77777777" w:rsidR="001518DD" w:rsidRPr="001518DD" w:rsidRDefault="001518DD" w:rsidP="001518DD">
            <w:pPr>
              <w:spacing w:line="276" w:lineRule="auto"/>
              <w:jc w:val="both"/>
              <w:rPr>
                <w:rFonts w:eastAsia="Calibri"/>
                <w:b/>
                <w:bCs/>
                <w:sz w:val="18"/>
                <w:szCs w:val="20"/>
                <w:lang w:bidi="fa-IR"/>
              </w:rPr>
            </w:pPr>
            <w:r w:rsidRPr="001518DD">
              <w:rPr>
                <w:rFonts w:eastAsia="Calibri"/>
                <w:b/>
                <w:bCs/>
                <w:sz w:val="18"/>
                <w:szCs w:val="20"/>
                <w:lang w:bidi="fa-IR"/>
              </w:rPr>
              <w:t>Badanie masy</w:t>
            </w:r>
            <w:r w:rsidRPr="001518DD">
              <w:rPr>
                <w:rFonts w:eastAsia="Calibri"/>
                <w:b/>
                <w:bCs/>
                <w:sz w:val="18"/>
                <w:szCs w:val="20"/>
              </w:rPr>
              <w:t xml:space="preserve"> fermentującej</w:t>
            </w:r>
          </w:p>
        </w:tc>
      </w:tr>
      <w:tr w:rsidR="001518DD" w:rsidRPr="001518DD" w14:paraId="7A798C07" w14:textId="77777777" w:rsidTr="001518DD">
        <w:tc>
          <w:tcPr>
            <w:tcW w:w="2405" w:type="dxa"/>
            <w:shd w:val="clear" w:color="auto" w:fill="F2F2F2" w:themeFill="background1" w:themeFillShade="F2"/>
          </w:tcPr>
          <w:p w14:paraId="7B61F349"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Cel przeprowadzenia testu</w:t>
            </w:r>
          </w:p>
        </w:tc>
        <w:tc>
          <w:tcPr>
            <w:tcW w:w="7513" w:type="dxa"/>
            <w:shd w:val="clear" w:color="auto" w:fill="F2F2F2" w:themeFill="background1" w:themeFillShade="F2"/>
          </w:tcPr>
          <w:p w14:paraId="77BF219D"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Analiza parametrów fizykochemicznych masy fermentującej</w:t>
            </w:r>
          </w:p>
        </w:tc>
      </w:tr>
      <w:tr w:rsidR="001518DD" w:rsidRPr="001518DD" w14:paraId="02C807F9" w14:textId="77777777" w:rsidTr="001518DD">
        <w:tc>
          <w:tcPr>
            <w:tcW w:w="2405" w:type="dxa"/>
            <w:shd w:val="clear" w:color="auto" w:fill="F2F2F2" w:themeFill="background1" w:themeFillShade="F2"/>
          </w:tcPr>
          <w:p w14:paraId="23FDDC76"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Zakres analiz</w:t>
            </w:r>
          </w:p>
        </w:tc>
        <w:tc>
          <w:tcPr>
            <w:tcW w:w="7513" w:type="dxa"/>
            <w:shd w:val="clear" w:color="auto" w:fill="F2F2F2" w:themeFill="background1" w:themeFillShade="F2"/>
          </w:tcPr>
          <w:p w14:paraId="5CFF4E57"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pH, sucha masa, sucha masa organiczna, zawartość węgla organicznego, zawartość azotu ogólnego, zawartość azotu amonowego, FOS, TAC, FOS/TAC, ChZT, </w:t>
            </w:r>
            <w:r w:rsidRPr="001518DD">
              <w:rPr>
                <w:rFonts w:eastAsia="Calibri"/>
                <w:sz w:val="18"/>
                <w:szCs w:val="20"/>
              </w:rPr>
              <w:t>profil i stężenie LKT.</w:t>
            </w:r>
          </w:p>
          <w:p w14:paraId="496D57A4" w14:textId="77777777" w:rsidR="001518DD" w:rsidRPr="001518DD" w:rsidRDefault="001518DD" w:rsidP="001518DD">
            <w:pPr>
              <w:spacing w:line="276" w:lineRule="auto"/>
              <w:jc w:val="both"/>
              <w:rPr>
                <w:rFonts w:eastAsia="Calibri"/>
                <w:sz w:val="18"/>
                <w:szCs w:val="20"/>
              </w:rPr>
            </w:pPr>
          </w:p>
        </w:tc>
      </w:tr>
      <w:tr w:rsidR="001518DD" w:rsidRPr="001518DD" w14:paraId="5B426C21" w14:textId="77777777" w:rsidTr="001518DD">
        <w:tc>
          <w:tcPr>
            <w:tcW w:w="2405" w:type="dxa"/>
            <w:shd w:val="clear" w:color="auto" w:fill="F2F2F2" w:themeFill="background1" w:themeFillShade="F2"/>
          </w:tcPr>
          <w:p w14:paraId="4EE68351"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Częstotliwość analiz w czasie trwania Testów Instalacji Ułamkowo-Technicznych (180 dni)</w:t>
            </w:r>
          </w:p>
        </w:tc>
        <w:tc>
          <w:tcPr>
            <w:tcW w:w="7513" w:type="dxa"/>
            <w:shd w:val="clear" w:color="auto" w:fill="FFFFFF" w:themeFill="background1"/>
          </w:tcPr>
          <w:p w14:paraId="7C48AC8A"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Co ok. 3 dni: Analiza pH, suchej masy, suchej masy organicznej, FOS, TAC, FOS/TAC,</w:t>
            </w:r>
          </w:p>
          <w:p w14:paraId="0B10337B"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Co ok. 7 dni: Analiza, zawartości węgla organicznego, zawartości azotu ogólnego, zawartości azotu amonowego,</w:t>
            </w:r>
          </w:p>
          <w:p w14:paraId="0793A737"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Co ok. 14 dni: </w:t>
            </w:r>
            <w:r w:rsidRPr="001518DD">
              <w:rPr>
                <w:rFonts w:eastAsia="Calibri"/>
                <w:sz w:val="18"/>
                <w:szCs w:val="20"/>
              </w:rPr>
              <w:t>profil i stężenie LKT,</w:t>
            </w:r>
          </w:p>
          <w:p w14:paraId="46829EEE"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2 razy na daną część Testów Instalacji Ułamkowo-Technicznych, dla danej Instalacji Ułamkowo-Technicznej: Analiza ChZT.</w:t>
            </w:r>
          </w:p>
          <w:p w14:paraId="1C17E1E9" w14:textId="77777777" w:rsidR="001518DD" w:rsidRPr="001518DD" w:rsidRDefault="001518DD" w:rsidP="001518DD">
            <w:pPr>
              <w:spacing w:line="276" w:lineRule="auto"/>
              <w:jc w:val="both"/>
              <w:rPr>
                <w:rFonts w:eastAsia="Calibri"/>
                <w:b/>
                <w:sz w:val="18"/>
                <w:szCs w:val="20"/>
                <w:lang w:bidi="fa-IR"/>
              </w:rPr>
            </w:pPr>
          </w:p>
        </w:tc>
      </w:tr>
      <w:tr w:rsidR="001518DD" w:rsidRPr="001518DD" w14:paraId="102924C6" w14:textId="77777777" w:rsidTr="001518DD">
        <w:tc>
          <w:tcPr>
            <w:tcW w:w="2405" w:type="dxa"/>
            <w:shd w:val="clear" w:color="auto" w:fill="F2F2F2" w:themeFill="background1" w:themeFillShade="F2"/>
          </w:tcPr>
          <w:p w14:paraId="1E3B0894"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lastRenderedPageBreak/>
              <w:t>Przygotowanie Instalacji Ułamkowo-Technicznych do testu przez Wykonawcę</w:t>
            </w:r>
          </w:p>
        </w:tc>
        <w:tc>
          <w:tcPr>
            <w:tcW w:w="7513" w:type="dxa"/>
            <w:shd w:val="clear" w:color="auto" w:fill="FFFFFF" w:themeFill="background1"/>
          </w:tcPr>
          <w:p w14:paraId="59C4E065"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Instalacja Ułamkowo-Techniczna spełniająca Wymagania Obligatoryjne i Opcjonalne (jeśli dotyczy) zgodnie z Załącznikiem nr 1 do Regulaminu oraz przygotowana do Testów zgodnie z rozdziałem </w:t>
            </w:r>
            <w:r w:rsidRPr="001518DD">
              <w:rPr>
                <w:rFonts w:eastAsia="Calibri"/>
                <w:sz w:val="18"/>
                <w:szCs w:val="20"/>
                <w:lang w:bidi="fa-IR"/>
              </w:rPr>
              <w:fldChar w:fldCharType="begin"/>
            </w:r>
            <w:r w:rsidRPr="001518DD">
              <w:rPr>
                <w:rFonts w:eastAsia="Calibri"/>
                <w:sz w:val="18"/>
                <w:szCs w:val="20"/>
                <w:lang w:bidi="fa-IR"/>
              </w:rPr>
              <w:instrText xml:space="preserve"> REF _Ref53694564 \r \h  \* MERGEFORMAT </w:instrText>
            </w:r>
            <w:r w:rsidRPr="001518DD">
              <w:rPr>
                <w:rFonts w:eastAsia="Calibri"/>
                <w:sz w:val="18"/>
                <w:szCs w:val="20"/>
                <w:lang w:bidi="fa-IR"/>
              </w:rPr>
            </w:r>
            <w:r w:rsidRPr="001518DD">
              <w:rPr>
                <w:rFonts w:eastAsia="Calibri"/>
                <w:sz w:val="18"/>
                <w:szCs w:val="20"/>
                <w:lang w:bidi="fa-IR"/>
              </w:rPr>
              <w:fldChar w:fldCharType="separate"/>
            </w:r>
            <w:r w:rsidRPr="001518DD">
              <w:rPr>
                <w:rFonts w:eastAsia="Calibri"/>
                <w:sz w:val="18"/>
                <w:szCs w:val="20"/>
                <w:lang w:bidi="fa-IR"/>
              </w:rPr>
              <w:t>2.4</w:t>
            </w:r>
            <w:r w:rsidRPr="001518DD">
              <w:rPr>
                <w:rFonts w:eastAsia="Calibri"/>
                <w:sz w:val="18"/>
                <w:szCs w:val="20"/>
                <w:lang w:bidi="fa-IR"/>
              </w:rPr>
              <w:fldChar w:fldCharType="end"/>
            </w:r>
            <w:r w:rsidRPr="001518DD">
              <w:rPr>
                <w:rFonts w:eastAsia="Calibri"/>
                <w:sz w:val="18"/>
                <w:szCs w:val="20"/>
                <w:lang w:bidi="fa-IR"/>
              </w:rPr>
              <w:t>. niniejszego Załącznika.</w:t>
            </w:r>
          </w:p>
          <w:p w14:paraId="70E1593B" w14:textId="77777777" w:rsidR="001518DD" w:rsidRPr="001518DD" w:rsidRDefault="001518DD" w:rsidP="001518DD">
            <w:pPr>
              <w:spacing w:line="276" w:lineRule="auto"/>
              <w:jc w:val="both"/>
              <w:rPr>
                <w:rFonts w:eastAsia="Calibri"/>
                <w:sz w:val="18"/>
                <w:szCs w:val="20"/>
                <w:lang w:bidi="fa-IR"/>
              </w:rPr>
            </w:pPr>
          </w:p>
        </w:tc>
      </w:tr>
      <w:tr w:rsidR="001518DD" w:rsidRPr="001518DD" w14:paraId="42736146" w14:textId="77777777" w:rsidTr="001518DD">
        <w:tc>
          <w:tcPr>
            <w:tcW w:w="2405" w:type="dxa"/>
            <w:shd w:val="clear" w:color="auto" w:fill="F2F2F2" w:themeFill="background1" w:themeFillShade="F2"/>
          </w:tcPr>
          <w:p w14:paraId="1574689E"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Ilość pobieranej próby analitycznej</w:t>
            </w:r>
          </w:p>
        </w:tc>
        <w:tc>
          <w:tcPr>
            <w:tcW w:w="7513" w:type="dxa"/>
          </w:tcPr>
          <w:p w14:paraId="2DDE4114"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Ok. 1,0 kg fermentującej biomasy.</w:t>
            </w:r>
          </w:p>
        </w:tc>
      </w:tr>
    </w:tbl>
    <w:p w14:paraId="5F679F6E" w14:textId="77777777" w:rsidR="001518DD" w:rsidRPr="001518DD" w:rsidRDefault="001518DD" w:rsidP="001518DD">
      <w:pPr>
        <w:keepNext/>
        <w:spacing w:after="120" w:line="240" w:lineRule="auto"/>
        <w:rPr>
          <w:rFonts w:ascii="Calibri" w:eastAsia="Calibri" w:hAnsi="Calibri" w:cs="Arial"/>
          <w:i/>
          <w:iCs/>
          <w:sz w:val="20"/>
          <w:szCs w:val="20"/>
          <w:lang w:bidi="fa-IR"/>
        </w:rPr>
      </w:pPr>
    </w:p>
    <w:p w14:paraId="7B52B728"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informuje, że testy substratu oraz testy masy fermentującej mają na celu uzasadnienia wyników otrzymywanych w toku Testów. Testy z Tabeli 3</w:t>
      </w:r>
      <w:r w:rsidRPr="001518DD">
        <w:rPr>
          <w:sz w:val="20"/>
          <w:szCs w:val="20"/>
        </w:rPr>
        <w:t xml:space="preserve"> </w:t>
      </w:r>
      <w:r w:rsidRPr="001518DD">
        <w:rPr>
          <w:rFonts w:ascii="Calibri" w:eastAsia="Calibri" w:hAnsi="Calibri" w:cs="Arial"/>
          <w:sz w:val="20"/>
          <w:szCs w:val="20"/>
          <w:lang w:eastAsia="pl-PL" w:bidi="fa-IR"/>
        </w:rPr>
        <w:t>i Tabeli 4</w:t>
      </w:r>
      <w:r w:rsidRPr="001518DD">
        <w:rPr>
          <w:sz w:val="20"/>
          <w:szCs w:val="20"/>
        </w:rPr>
        <w:t xml:space="preserve"> </w:t>
      </w:r>
      <w:r w:rsidRPr="001518DD">
        <w:rPr>
          <w:rFonts w:ascii="Calibri" w:eastAsia="Calibri" w:hAnsi="Calibri" w:cs="Arial"/>
          <w:sz w:val="20"/>
          <w:szCs w:val="20"/>
          <w:lang w:eastAsia="pl-PL" w:bidi="fa-IR"/>
        </w:rPr>
        <w:t>nie podlegają ocenie konkursowej.</w:t>
      </w:r>
    </w:p>
    <w:p w14:paraId="308DD5F2" w14:textId="29C62358" w:rsidR="001518DD" w:rsidRPr="001518DD" w:rsidRDefault="001518DD" w:rsidP="001518DD">
      <w:pPr>
        <w:keepNext/>
        <w:spacing w:after="120" w:line="240" w:lineRule="auto"/>
        <w:rPr>
          <w:rFonts w:ascii="Calibri" w:eastAsia="Calibri" w:hAnsi="Calibri" w:cs="Arial"/>
          <w:i/>
          <w:iCs/>
          <w:sz w:val="20"/>
          <w:szCs w:val="20"/>
          <w:lang w:bidi="fa-IR"/>
        </w:rPr>
      </w:pPr>
    </w:p>
    <w:p w14:paraId="4C5569FF" w14:textId="77777777" w:rsidR="001518DD" w:rsidRPr="001518DD" w:rsidRDefault="001518DD" w:rsidP="001518DD">
      <w:pPr>
        <w:pStyle w:val="Legenda"/>
        <w:keepNext/>
        <w:rPr>
          <w:sz w:val="20"/>
          <w:szCs w:val="20"/>
        </w:rPr>
      </w:pPr>
      <w:r w:rsidRPr="001518DD">
        <w:rPr>
          <w:sz w:val="20"/>
          <w:szCs w:val="20"/>
        </w:rPr>
        <w:t xml:space="preserve">Tabela </w:t>
      </w:r>
      <w:r w:rsidRPr="001518DD">
        <w:rPr>
          <w:sz w:val="20"/>
          <w:szCs w:val="20"/>
        </w:rPr>
        <w:fldChar w:fldCharType="begin"/>
      </w:r>
      <w:r w:rsidRPr="001518DD">
        <w:rPr>
          <w:sz w:val="20"/>
          <w:szCs w:val="20"/>
        </w:rPr>
        <w:instrText>SEQ Tabela \* ARABIC</w:instrText>
      </w:r>
      <w:r w:rsidRPr="001518DD">
        <w:rPr>
          <w:sz w:val="20"/>
          <w:szCs w:val="20"/>
        </w:rPr>
        <w:fldChar w:fldCharType="separate"/>
      </w:r>
      <w:r w:rsidRPr="001518DD">
        <w:rPr>
          <w:noProof/>
          <w:sz w:val="20"/>
          <w:szCs w:val="20"/>
        </w:rPr>
        <w:t>5</w:t>
      </w:r>
      <w:r w:rsidRPr="001518DD">
        <w:rPr>
          <w:sz w:val="20"/>
          <w:szCs w:val="20"/>
        </w:rPr>
        <w:fldChar w:fldCharType="end"/>
      </w:r>
      <w:r w:rsidRPr="001518DD">
        <w:rPr>
          <w:sz w:val="20"/>
          <w:szCs w:val="20"/>
        </w:rPr>
        <w:t xml:space="preserve">. Opis testu masy pofermentacyjnej </w:t>
      </w:r>
    </w:p>
    <w:tbl>
      <w:tblPr>
        <w:tblStyle w:val="Tabela-Siatka"/>
        <w:tblW w:w="9918" w:type="dxa"/>
        <w:tblLook w:val="04A0" w:firstRow="1" w:lastRow="0" w:firstColumn="1" w:lastColumn="0" w:noHBand="0" w:noVBand="1"/>
      </w:tblPr>
      <w:tblGrid>
        <w:gridCol w:w="2405"/>
        <w:gridCol w:w="7513"/>
      </w:tblGrid>
      <w:tr w:rsidR="001518DD" w:rsidRPr="001518DD" w14:paraId="125FB535" w14:textId="77777777" w:rsidTr="001518DD">
        <w:tc>
          <w:tcPr>
            <w:tcW w:w="2405" w:type="dxa"/>
            <w:shd w:val="clear" w:color="auto" w:fill="F2F2F2" w:themeFill="background1" w:themeFillShade="F2"/>
          </w:tcPr>
          <w:p w14:paraId="03D0479D"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Nazwa testu</w:t>
            </w:r>
          </w:p>
        </w:tc>
        <w:tc>
          <w:tcPr>
            <w:tcW w:w="7513" w:type="dxa"/>
            <w:shd w:val="clear" w:color="auto" w:fill="F2F2F2" w:themeFill="background1" w:themeFillShade="F2"/>
          </w:tcPr>
          <w:p w14:paraId="6857FBB1" w14:textId="77777777" w:rsidR="001518DD" w:rsidRPr="001518DD" w:rsidRDefault="001518DD" w:rsidP="001518DD">
            <w:pPr>
              <w:spacing w:line="276" w:lineRule="auto"/>
              <w:jc w:val="both"/>
              <w:rPr>
                <w:rFonts w:eastAsia="Calibri"/>
                <w:b/>
                <w:bCs/>
                <w:sz w:val="18"/>
                <w:szCs w:val="20"/>
                <w:lang w:bidi="fa-IR"/>
              </w:rPr>
            </w:pPr>
            <w:r w:rsidRPr="001518DD">
              <w:rPr>
                <w:rFonts w:eastAsia="Calibri"/>
                <w:b/>
                <w:bCs/>
                <w:sz w:val="18"/>
                <w:szCs w:val="20"/>
                <w:lang w:bidi="fa-IR"/>
              </w:rPr>
              <w:t xml:space="preserve">Badanie masy </w:t>
            </w:r>
            <w:r w:rsidRPr="001518DD">
              <w:rPr>
                <w:rFonts w:eastAsia="Calibri"/>
                <w:b/>
                <w:bCs/>
                <w:sz w:val="18"/>
                <w:szCs w:val="20"/>
              </w:rPr>
              <w:t>pofermentacyjnej</w:t>
            </w:r>
          </w:p>
        </w:tc>
      </w:tr>
      <w:tr w:rsidR="001518DD" w:rsidRPr="001518DD" w14:paraId="0FFA4E63" w14:textId="77777777" w:rsidTr="001518DD">
        <w:tc>
          <w:tcPr>
            <w:tcW w:w="2405" w:type="dxa"/>
            <w:shd w:val="clear" w:color="auto" w:fill="F2F2F2" w:themeFill="background1" w:themeFillShade="F2"/>
          </w:tcPr>
          <w:p w14:paraId="7CB7680D"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Cel przeprowadzenia testu</w:t>
            </w:r>
          </w:p>
        </w:tc>
        <w:tc>
          <w:tcPr>
            <w:tcW w:w="7513" w:type="dxa"/>
            <w:shd w:val="clear" w:color="auto" w:fill="F2F2F2" w:themeFill="background1" w:themeFillShade="F2"/>
          </w:tcPr>
          <w:p w14:paraId="231FA499"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Analiza parametrów fizykochemicznych masy pofermentacyjnej </w:t>
            </w:r>
          </w:p>
        </w:tc>
      </w:tr>
      <w:tr w:rsidR="001518DD" w:rsidRPr="001518DD" w14:paraId="28AF03AB" w14:textId="77777777" w:rsidTr="001518DD">
        <w:tc>
          <w:tcPr>
            <w:tcW w:w="2405" w:type="dxa"/>
            <w:shd w:val="clear" w:color="auto" w:fill="F2F2F2" w:themeFill="background1" w:themeFillShade="F2"/>
          </w:tcPr>
          <w:p w14:paraId="109DE66A"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Zakres analiz</w:t>
            </w:r>
          </w:p>
        </w:tc>
        <w:tc>
          <w:tcPr>
            <w:tcW w:w="7513" w:type="dxa"/>
            <w:shd w:val="clear" w:color="auto" w:fill="F2F2F2" w:themeFill="background1" w:themeFillShade="F2"/>
          </w:tcPr>
          <w:p w14:paraId="149D17B3" w14:textId="577F3A4F"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pH,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E.coli, Enterobacteriaceae; żywe jaja pasożytów Ascaris sp., Trichuris sp., Toxocara sp. – ATT), ChZT, badania pod kątem makroskopowych zanieczyszczeń masy pofermentacyjnej (pozostałości po opakowaniach – jeśli dotyczy – w przypadku, gdy urządzenie do rozpakowania przeterminowanej żywności stanowi przedmiot </w:t>
            </w:r>
            <w:r w:rsidR="00427068">
              <w:rPr>
                <w:rFonts w:eastAsia="Calibri"/>
                <w:sz w:val="18"/>
                <w:szCs w:val="20"/>
                <w:lang w:bidi="fa-IR"/>
              </w:rPr>
              <w:t>Prac B+R</w:t>
            </w:r>
            <w:r w:rsidRPr="001518DD">
              <w:rPr>
                <w:rFonts w:eastAsia="Calibri"/>
                <w:sz w:val="18"/>
                <w:szCs w:val="20"/>
                <w:lang w:bidi="fa-IR"/>
              </w:rPr>
              <w:t xml:space="preserve"> Wykonawcy).</w:t>
            </w:r>
          </w:p>
          <w:p w14:paraId="69A2E16D" w14:textId="77777777" w:rsidR="001518DD" w:rsidRPr="001518DD" w:rsidRDefault="001518DD" w:rsidP="001518DD">
            <w:pPr>
              <w:spacing w:line="276" w:lineRule="auto"/>
              <w:jc w:val="both"/>
              <w:rPr>
                <w:rFonts w:eastAsia="Calibri"/>
                <w:sz w:val="18"/>
                <w:szCs w:val="20"/>
                <w:lang w:bidi="fa-IR"/>
              </w:rPr>
            </w:pPr>
          </w:p>
        </w:tc>
      </w:tr>
      <w:tr w:rsidR="001518DD" w:rsidRPr="001518DD" w14:paraId="5EFA3C30" w14:textId="77777777" w:rsidTr="001518DD">
        <w:tc>
          <w:tcPr>
            <w:tcW w:w="2405" w:type="dxa"/>
            <w:shd w:val="clear" w:color="auto" w:fill="F2F2F2" w:themeFill="background1" w:themeFillShade="F2"/>
          </w:tcPr>
          <w:p w14:paraId="5D2C6E44"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Częstotliwość analizy w czasie trwania Testów Instalacji Ułamkowo-Technicznych (180 dni)</w:t>
            </w:r>
          </w:p>
        </w:tc>
        <w:tc>
          <w:tcPr>
            <w:tcW w:w="7513" w:type="dxa"/>
            <w:shd w:val="clear" w:color="auto" w:fill="FFFFFF" w:themeFill="background1"/>
          </w:tcPr>
          <w:p w14:paraId="0C8F1AEC"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Co ok. 10 dni: Analiza pH, suchej masy, suche masy organicznej, zawartości węgla organicznego, zawartości azotu ogólnego i amonowego, zawartości fosforu, zawartości siarki, zawartości potasu, badania mikrobiologiczne i parazytologiczne masy pofermentacyjnej (bakterie z rodzaju Salmonella i grupy coli lub E.coli, Enterobacteriaceae; żywe jaja pasożytów Ascaris sp., Trichuris sp., Toxocara sp. – ATT), ChZT.</w:t>
            </w:r>
          </w:p>
          <w:p w14:paraId="690878A5" w14:textId="77777777" w:rsidR="001518DD" w:rsidRPr="001518DD" w:rsidRDefault="001518DD" w:rsidP="001518DD">
            <w:pPr>
              <w:spacing w:line="276" w:lineRule="auto"/>
              <w:jc w:val="both"/>
              <w:rPr>
                <w:rFonts w:eastAsia="Calibri"/>
                <w:sz w:val="18"/>
                <w:szCs w:val="20"/>
                <w:lang w:bidi="fa-IR"/>
              </w:rPr>
            </w:pPr>
          </w:p>
          <w:p w14:paraId="05093287" w14:textId="03A53D2C"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1 raz na daną część Testów Instalacji Ułamkowo-Technicznych, dla danej Instalacji Ułamkowo-Technicznej: Analiza zawartości metali ciężkich (miedzi, cynku, chromu, kadmu, niklu, ołowiu i rtęci), analiza pod kątem makroskopowych zanieczyszczeń masy pofermentacyjnej (pozostałości po opakowaniach – jeśli dotyczy – w przypadku, gdy urządzenie do rozpakowania przeterminowanej żywności stanowi przedmiot </w:t>
            </w:r>
            <w:r w:rsidR="00427068">
              <w:rPr>
                <w:rFonts w:eastAsia="Calibri"/>
                <w:sz w:val="18"/>
                <w:szCs w:val="20"/>
                <w:lang w:bidi="fa-IR"/>
              </w:rPr>
              <w:t>Prac B+R</w:t>
            </w:r>
            <w:r w:rsidRPr="001518DD">
              <w:rPr>
                <w:rFonts w:eastAsia="Calibri"/>
                <w:sz w:val="18"/>
                <w:szCs w:val="20"/>
                <w:lang w:bidi="fa-IR"/>
              </w:rPr>
              <w:t xml:space="preserve"> Wykonawcy).</w:t>
            </w:r>
          </w:p>
          <w:p w14:paraId="4CE41DB0" w14:textId="77777777" w:rsidR="001518DD" w:rsidRPr="001518DD" w:rsidRDefault="001518DD" w:rsidP="001518DD">
            <w:pPr>
              <w:spacing w:line="276" w:lineRule="auto"/>
              <w:jc w:val="both"/>
              <w:rPr>
                <w:rFonts w:eastAsia="Calibri"/>
                <w:b/>
                <w:sz w:val="18"/>
                <w:szCs w:val="20"/>
                <w:lang w:bidi="fa-IR"/>
              </w:rPr>
            </w:pPr>
          </w:p>
          <w:p w14:paraId="6653CF10"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Badanie pod kątem makroskopowych zanieczyszczeń masy pofermentacyjnej polegać będą na określeniu udziału procentowego zanieczyszczeń w stosunku do suchej masy poszczególnych 10 prób masy pofermentacyjnej.</w:t>
            </w:r>
          </w:p>
          <w:p w14:paraId="383B88C2" w14:textId="77777777" w:rsidR="001518DD" w:rsidRPr="001518DD" w:rsidRDefault="001518DD" w:rsidP="001518DD">
            <w:pPr>
              <w:spacing w:line="276" w:lineRule="auto"/>
              <w:jc w:val="both"/>
              <w:rPr>
                <w:rFonts w:eastAsia="Calibri"/>
                <w:b/>
                <w:sz w:val="18"/>
                <w:szCs w:val="20"/>
                <w:lang w:bidi="fa-IR"/>
              </w:rPr>
            </w:pPr>
          </w:p>
        </w:tc>
      </w:tr>
      <w:tr w:rsidR="001518DD" w:rsidRPr="001518DD" w14:paraId="56F0D703" w14:textId="77777777" w:rsidTr="001518DD">
        <w:tc>
          <w:tcPr>
            <w:tcW w:w="2405" w:type="dxa"/>
            <w:shd w:val="clear" w:color="auto" w:fill="F2F2F2" w:themeFill="background1" w:themeFillShade="F2"/>
          </w:tcPr>
          <w:p w14:paraId="40E3E2BE"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Przygotowanie Instalacji Ułamkowo-Technicznych do testu przez Wykonawcę</w:t>
            </w:r>
          </w:p>
        </w:tc>
        <w:tc>
          <w:tcPr>
            <w:tcW w:w="7513" w:type="dxa"/>
            <w:shd w:val="clear" w:color="auto" w:fill="FFFFFF" w:themeFill="background1"/>
          </w:tcPr>
          <w:p w14:paraId="017E5CAF" w14:textId="4F5F26E6" w:rsidR="001518DD" w:rsidRPr="001518DD" w:rsidRDefault="001518DD" w:rsidP="001518DD">
            <w:pPr>
              <w:spacing w:line="276" w:lineRule="auto"/>
              <w:jc w:val="both"/>
              <w:rPr>
                <w:rFonts w:eastAsia="Calibri"/>
                <w:b/>
                <w:sz w:val="18"/>
                <w:szCs w:val="20"/>
                <w:lang w:bidi="fa-IR"/>
              </w:rPr>
            </w:pPr>
            <w:r w:rsidRPr="001518DD">
              <w:rPr>
                <w:rFonts w:eastAsia="Calibri"/>
                <w:b/>
                <w:sz w:val="18"/>
                <w:szCs w:val="20"/>
                <w:lang w:bidi="fa-IR"/>
              </w:rPr>
              <w:t xml:space="preserve">Instalacja Ułamkowo-Techniczna </w:t>
            </w:r>
            <w:r w:rsidRPr="001518DD">
              <w:rPr>
                <w:rFonts w:eastAsia="Calibri"/>
                <w:sz w:val="18"/>
                <w:szCs w:val="20"/>
                <w:lang w:bidi="fa-IR"/>
              </w:rPr>
              <w:t>spełniająca Wymagania Obligatoryjne i Opcjonalne (jeśli dotyczy) zgodnie</w:t>
            </w:r>
            <w:r w:rsidRPr="001518DD">
              <w:rPr>
                <w:rFonts w:eastAsia="Calibri"/>
                <w:b/>
                <w:sz w:val="18"/>
                <w:szCs w:val="20"/>
                <w:lang w:bidi="fa-IR"/>
              </w:rPr>
              <w:t xml:space="preserve"> z Załącznikiem nr 1 do Regulaminu oraz przygotowana do Testów zgodnie z rozdziałem </w:t>
            </w:r>
            <w:r w:rsidRPr="001518DD">
              <w:rPr>
                <w:rFonts w:eastAsia="Calibri"/>
                <w:b/>
                <w:sz w:val="18"/>
                <w:szCs w:val="20"/>
                <w:lang w:bidi="fa-IR"/>
              </w:rPr>
              <w:fldChar w:fldCharType="begin"/>
            </w:r>
            <w:r w:rsidRPr="001518DD">
              <w:rPr>
                <w:rFonts w:eastAsia="Calibri"/>
                <w:b/>
                <w:sz w:val="18"/>
                <w:szCs w:val="20"/>
                <w:lang w:bidi="fa-IR"/>
              </w:rPr>
              <w:instrText xml:space="preserve"> REF _Ref53694564 \r \h  \* MERGEFORMAT </w:instrText>
            </w:r>
            <w:r w:rsidRPr="001518DD">
              <w:rPr>
                <w:rFonts w:eastAsia="Calibri"/>
                <w:b/>
                <w:sz w:val="18"/>
                <w:szCs w:val="20"/>
                <w:lang w:bidi="fa-IR"/>
              </w:rPr>
            </w:r>
            <w:r w:rsidRPr="001518DD">
              <w:rPr>
                <w:rFonts w:eastAsia="Calibri"/>
                <w:b/>
                <w:sz w:val="18"/>
                <w:szCs w:val="20"/>
                <w:lang w:bidi="fa-IR"/>
              </w:rPr>
              <w:fldChar w:fldCharType="separate"/>
            </w:r>
            <w:r w:rsidRPr="001518DD">
              <w:rPr>
                <w:rFonts w:eastAsia="Calibri"/>
                <w:b/>
                <w:sz w:val="18"/>
                <w:szCs w:val="20"/>
                <w:lang w:bidi="fa-IR"/>
              </w:rPr>
              <w:t>2.4</w:t>
            </w:r>
            <w:r w:rsidRPr="001518DD">
              <w:rPr>
                <w:rFonts w:eastAsia="Calibri"/>
                <w:b/>
                <w:sz w:val="18"/>
                <w:szCs w:val="20"/>
                <w:lang w:bidi="fa-IR"/>
              </w:rPr>
              <w:fldChar w:fldCharType="end"/>
            </w:r>
            <w:r w:rsidRPr="001518DD">
              <w:rPr>
                <w:rFonts w:eastAsia="Calibri"/>
                <w:b/>
                <w:sz w:val="18"/>
                <w:szCs w:val="20"/>
                <w:lang w:bidi="fa-IR"/>
              </w:rPr>
              <w:t xml:space="preserve">. niniejszego Załącznika. </w:t>
            </w:r>
          </w:p>
          <w:p w14:paraId="67B647E4" w14:textId="77777777" w:rsidR="001518DD" w:rsidRPr="001518DD" w:rsidRDefault="001518DD" w:rsidP="001518DD">
            <w:pPr>
              <w:spacing w:line="276" w:lineRule="auto"/>
              <w:jc w:val="both"/>
              <w:rPr>
                <w:rFonts w:eastAsia="Calibri"/>
                <w:sz w:val="18"/>
                <w:szCs w:val="20"/>
                <w:lang w:bidi="fa-IR"/>
              </w:rPr>
            </w:pPr>
          </w:p>
        </w:tc>
      </w:tr>
      <w:tr w:rsidR="001518DD" w:rsidRPr="001518DD" w14:paraId="045BDF16" w14:textId="77777777" w:rsidTr="001518DD">
        <w:tc>
          <w:tcPr>
            <w:tcW w:w="2405" w:type="dxa"/>
            <w:shd w:val="clear" w:color="auto" w:fill="F2F2F2" w:themeFill="background1" w:themeFillShade="F2"/>
          </w:tcPr>
          <w:p w14:paraId="70756395"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Ilość pobieranej próby analitycznej</w:t>
            </w:r>
          </w:p>
        </w:tc>
        <w:tc>
          <w:tcPr>
            <w:tcW w:w="7513" w:type="dxa"/>
          </w:tcPr>
          <w:p w14:paraId="627A2EA2"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Ok. 1,0 kg masy pofermentacyjnej pobieranej przez próbobiorcę Zamawiającego. </w:t>
            </w:r>
          </w:p>
        </w:tc>
      </w:tr>
      <w:tr w:rsidR="001518DD" w:rsidRPr="001518DD" w14:paraId="4FAE0587" w14:textId="77777777" w:rsidTr="001518DD">
        <w:tc>
          <w:tcPr>
            <w:tcW w:w="2405" w:type="dxa"/>
            <w:shd w:val="clear" w:color="auto" w:fill="F2F2F2" w:themeFill="background1" w:themeFillShade="F2"/>
          </w:tcPr>
          <w:p w14:paraId="538A077D"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Warunki akceptacji wyniku testu</w:t>
            </w:r>
          </w:p>
        </w:tc>
        <w:tc>
          <w:tcPr>
            <w:tcW w:w="7513" w:type="dxa"/>
          </w:tcPr>
          <w:p w14:paraId="714E1E99" w14:textId="77777777" w:rsidR="001518DD" w:rsidRPr="001518DD" w:rsidRDefault="001518DD" w:rsidP="001518DD">
            <w:pPr>
              <w:spacing w:line="276" w:lineRule="auto"/>
              <w:ind w:left="42"/>
              <w:jc w:val="both"/>
              <w:rPr>
                <w:rFonts w:eastAsia="Calibri"/>
                <w:sz w:val="18"/>
                <w:szCs w:val="20"/>
              </w:rPr>
            </w:pPr>
            <w:r w:rsidRPr="001518DD">
              <w:rPr>
                <w:rFonts w:eastAsia="Calibri"/>
                <w:sz w:val="18"/>
                <w:szCs w:val="20"/>
                <w:lang w:bidi="fa-IR"/>
              </w:rPr>
              <w:t>Test uznaje się za spełniony pozytywnie</w:t>
            </w:r>
            <w:r w:rsidRPr="001518DD">
              <w:rPr>
                <w:rFonts w:eastAsia="Calibri"/>
                <w:sz w:val="18"/>
                <w:szCs w:val="20"/>
              </w:rPr>
              <w:t>,</w:t>
            </w:r>
            <w:r w:rsidRPr="001518DD">
              <w:rPr>
                <w:rFonts w:eastAsia="Calibri"/>
                <w:sz w:val="18"/>
                <w:szCs w:val="20"/>
                <w:lang w:bidi="fa-IR"/>
              </w:rPr>
              <w:t xml:space="preserve"> jeśli wyniki przeprowadzonych analiz masy pofermentacyjnej spełniają wymagania przedstawione w Załączniku nr 1 do Regulaminu, punkt 1.9. W </w:t>
            </w:r>
            <w:r w:rsidRPr="001518DD">
              <w:rPr>
                <w:rFonts w:eastAsia="Calibri"/>
                <w:sz w:val="18"/>
                <w:szCs w:val="20"/>
              </w:rPr>
              <w:t xml:space="preserve">przypadku przekroczenia wskaźników z przyjętych norm w ww. Rozporządzeniach i opisanych </w:t>
            </w:r>
            <w:r w:rsidRPr="001518DD">
              <w:rPr>
                <w:rFonts w:eastAsia="Calibri"/>
                <w:sz w:val="18"/>
                <w:szCs w:val="20"/>
              </w:rPr>
              <w:lastRenderedPageBreak/>
              <w:t>normach, test zostaje uznany za niespełniony, a Zamawiający ma prawo wstrzymać odbiór masy pofermentacyjnej z analizowanej Instalacji Ułamkowo-Technicznej.</w:t>
            </w:r>
          </w:p>
          <w:p w14:paraId="5CF8CBC4" w14:textId="77777777" w:rsidR="001518DD" w:rsidRPr="001518DD" w:rsidRDefault="001518DD" w:rsidP="001518DD">
            <w:pPr>
              <w:spacing w:line="276" w:lineRule="auto"/>
              <w:jc w:val="both"/>
              <w:rPr>
                <w:rFonts w:eastAsia="Calibri"/>
                <w:sz w:val="18"/>
                <w:szCs w:val="20"/>
                <w:lang w:bidi="fa-IR"/>
              </w:rPr>
            </w:pPr>
          </w:p>
        </w:tc>
      </w:tr>
      <w:tr w:rsidR="001518DD" w:rsidRPr="001518DD" w14:paraId="641FAB18" w14:textId="77777777" w:rsidTr="001518DD">
        <w:tc>
          <w:tcPr>
            <w:tcW w:w="2405" w:type="dxa"/>
            <w:shd w:val="clear" w:color="auto" w:fill="F2F2F2" w:themeFill="background1" w:themeFillShade="F2"/>
          </w:tcPr>
          <w:p w14:paraId="6216F863"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lastRenderedPageBreak/>
              <w:t>Uwagi:</w:t>
            </w:r>
          </w:p>
        </w:tc>
        <w:tc>
          <w:tcPr>
            <w:tcW w:w="7513" w:type="dxa"/>
          </w:tcPr>
          <w:p w14:paraId="2643E0D5"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W przypadku niespełnienia norm przez masę pofermentacyjną, Wykonawca zobligowany będzie zaproponować metodę utylizacji pofermentu, przy czym Wykonawca zostanie obciążony kosztami utylizacji pofermentu. Zamawiający może zagwarantować transport ww. pofermentu na koszt Wykonawcy we wskazane miejsce.</w:t>
            </w:r>
          </w:p>
          <w:p w14:paraId="15151051" w14:textId="77777777" w:rsidR="001518DD" w:rsidRPr="001518DD" w:rsidRDefault="001518DD" w:rsidP="001518DD">
            <w:pPr>
              <w:spacing w:line="276" w:lineRule="auto"/>
              <w:jc w:val="both"/>
              <w:rPr>
                <w:rFonts w:eastAsia="Calibri"/>
                <w:sz w:val="18"/>
                <w:szCs w:val="20"/>
                <w:lang w:bidi="fa-IR"/>
              </w:rPr>
            </w:pPr>
          </w:p>
        </w:tc>
      </w:tr>
    </w:tbl>
    <w:p w14:paraId="2DF3B659" w14:textId="77777777" w:rsidR="001518DD" w:rsidRPr="001518DD" w:rsidRDefault="001518DD" w:rsidP="001518DD">
      <w:pPr>
        <w:spacing w:after="0" w:line="276" w:lineRule="auto"/>
        <w:rPr>
          <w:rFonts w:ascii="Calibri" w:eastAsia="Calibri" w:hAnsi="Calibri" w:cs="Arial"/>
          <w:sz w:val="20"/>
          <w:szCs w:val="20"/>
          <w:lang w:eastAsia="pl-PL" w:bidi="fa-IR"/>
        </w:rPr>
      </w:pPr>
    </w:p>
    <w:p w14:paraId="22468178" w14:textId="31469EDE" w:rsidR="001518DD" w:rsidRPr="001518DD" w:rsidRDefault="001518DD" w:rsidP="001518DD">
      <w:pPr>
        <w:keepNext/>
        <w:spacing w:after="120" w:line="240" w:lineRule="auto"/>
        <w:rPr>
          <w:rFonts w:ascii="Calibri" w:eastAsia="Calibri" w:hAnsi="Calibri" w:cs="Arial"/>
          <w:i/>
          <w:iCs/>
          <w:sz w:val="20"/>
          <w:szCs w:val="20"/>
          <w:lang w:bidi="fa-IR"/>
        </w:rPr>
      </w:pPr>
    </w:p>
    <w:p w14:paraId="05E19EF5" w14:textId="77777777" w:rsidR="001518DD" w:rsidRPr="001518DD" w:rsidRDefault="001518DD" w:rsidP="001518DD">
      <w:pPr>
        <w:pStyle w:val="Legenda"/>
        <w:keepNext/>
        <w:rPr>
          <w:sz w:val="20"/>
          <w:szCs w:val="20"/>
        </w:rPr>
      </w:pPr>
      <w:r w:rsidRPr="001518DD">
        <w:rPr>
          <w:sz w:val="20"/>
          <w:szCs w:val="20"/>
        </w:rPr>
        <w:t xml:space="preserve">Tabela </w:t>
      </w:r>
      <w:r w:rsidRPr="001518DD">
        <w:rPr>
          <w:sz w:val="20"/>
          <w:szCs w:val="20"/>
        </w:rPr>
        <w:fldChar w:fldCharType="begin"/>
      </w:r>
      <w:r w:rsidRPr="001518DD">
        <w:rPr>
          <w:sz w:val="20"/>
          <w:szCs w:val="20"/>
        </w:rPr>
        <w:instrText>SEQ Tabela \* ARABIC</w:instrText>
      </w:r>
      <w:r w:rsidRPr="001518DD">
        <w:rPr>
          <w:sz w:val="20"/>
          <w:szCs w:val="20"/>
        </w:rPr>
        <w:fldChar w:fldCharType="separate"/>
      </w:r>
      <w:r w:rsidRPr="001518DD">
        <w:rPr>
          <w:noProof/>
          <w:sz w:val="20"/>
          <w:szCs w:val="20"/>
        </w:rPr>
        <w:t>6</w:t>
      </w:r>
      <w:r w:rsidRPr="001518DD">
        <w:rPr>
          <w:sz w:val="20"/>
          <w:szCs w:val="20"/>
        </w:rPr>
        <w:fldChar w:fldCharType="end"/>
      </w:r>
      <w:r w:rsidRPr="001518DD">
        <w:rPr>
          <w:sz w:val="20"/>
          <w:szCs w:val="20"/>
        </w:rPr>
        <w:t xml:space="preserve">. Opis testu wydajności produkcji metanu </w:t>
      </w:r>
    </w:p>
    <w:tbl>
      <w:tblPr>
        <w:tblStyle w:val="Tabela-Siatka"/>
        <w:tblW w:w="9918" w:type="dxa"/>
        <w:tblLook w:val="04A0" w:firstRow="1" w:lastRow="0" w:firstColumn="1" w:lastColumn="0" w:noHBand="0" w:noVBand="1"/>
      </w:tblPr>
      <w:tblGrid>
        <w:gridCol w:w="2405"/>
        <w:gridCol w:w="7513"/>
      </w:tblGrid>
      <w:tr w:rsidR="001518DD" w:rsidRPr="001518DD" w14:paraId="32F7FB0D" w14:textId="77777777" w:rsidTr="001518DD">
        <w:tc>
          <w:tcPr>
            <w:tcW w:w="2405" w:type="dxa"/>
            <w:shd w:val="clear" w:color="auto" w:fill="F2F2F2" w:themeFill="background1" w:themeFillShade="F2"/>
          </w:tcPr>
          <w:p w14:paraId="3B9BBF9F"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Nazwa testu</w:t>
            </w:r>
          </w:p>
        </w:tc>
        <w:tc>
          <w:tcPr>
            <w:tcW w:w="7513" w:type="dxa"/>
            <w:shd w:val="clear" w:color="auto" w:fill="F2F2F2" w:themeFill="background1" w:themeFillShade="F2"/>
          </w:tcPr>
          <w:p w14:paraId="61130D74" w14:textId="77777777" w:rsidR="001518DD" w:rsidRPr="001518DD" w:rsidRDefault="001518DD" w:rsidP="001518DD">
            <w:pPr>
              <w:spacing w:line="276" w:lineRule="auto"/>
              <w:jc w:val="both"/>
              <w:rPr>
                <w:rFonts w:eastAsia="Calibri"/>
                <w:b/>
                <w:sz w:val="18"/>
                <w:szCs w:val="20"/>
                <w:lang w:bidi="fa-IR"/>
              </w:rPr>
            </w:pPr>
            <w:r w:rsidRPr="001518DD">
              <w:rPr>
                <w:rFonts w:eastAsia="Calibri"/>
                <w:b/>
                <w:sz w:val="18"/>
                <w:szCs w:val="20"/>
                <w:lang w:bidi="fa-IR"/>
              </w:rPr>
              <w:t>Test wydajności produkcji metanu</w:t>
            </w:r>
          </w:p>
        </w:tc>
      </w:tr>
      <w:tr w:rsidR="001518DD" w:rsidRPr="001518DD" w14:paraId="466F7D14" w14:textId="77777777" w:rsidTr="001518DD">
        <w:tc>
          <w:tcPr>
            <w:tcW w:w="2405" w:type="dxa"/>
            <w:shd w:val="clear" w:color="auto" w:fill="F2F2F2" w:themeFill="background1" w:themeFillShade="F2"/>
          </w:tcPr>
          <w:p w14:paraId="6E66E861"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Cel przeprowadzenia testu</w:t>
            </w:r>
          </w:p>
        </w:tc>
        <w:tc>
          <w:tcPr>
            <w:tcW w:w="7513" w:type="dxa"/>
            <w:shd w:val="clear" w:color="auto" w:fill="F2F2F2" w:themeFill="background1" w:themeFillShade="F2"/>
          </w:tcPr>
          <w:p w14:paraId="7CEDB617"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Określenie ilości produkowanego metanu z analizowanego wariantu substratowego w ramach danej części Testów Instalacji Ułamkowo-Technicznych</w:t>
            </w:r>
          </w:p>
        </w:tc>
      </w:tr>
      <w:tr w:rsidR="001518DD" w:rsidRPr="001518DD" w14:paraId="0DE470B6" w14:textId="77777777" w:rsidTr="001518DD">
        <w:tc>
          <w:tcPr>
            <w:tcW w:w="2405" w:type="dxa"/>
            <w:shd w:val="clear" w:color="auto" w:fill="F2F2F2" w:themeFill="background1" w:themeFillShade="F2"/>
          </w:tcPr>
          <w:p w14:paraId="3E1E3152"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Zakres analizy</w:t>
            </w:r>
          </w:p>
        </w:tc>
        <w:tc>
          <w:tcPr>
            <w:tcW w:w="7513" w:type="dxa"/>
            <w:shd w:val="clear" w:color="auto" w:fill="F2F2F2" w:themeFill="background1" w:themeFillShade="F2"/>
          </w:tcPr>
          <w:p w14:paraId="2756F474"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%CH</w:t>
            </w:r>
            <w:r w:rsidRPr="001518DD">
              <w:rPr>
                <w:rFonts w:eastAsia="Calibri"/>
                <w:sz w:val="18"/>
                <w:szCs w:val="20"/>
                <w:vertAlign w:val="subscript"/>
                <w:lang w:bidi="fa-IR"/>
              </w:rPr>
              <w:t>4</w:t>
            </w:r>
            <w:r w:rsidRPr="001518DD">
              <w:rPr>
                <w:rFonts w:eastAsia="Calibri"/>
                <w:sz w:val="18"/>
                <w:szCs w:val="20"/>
                <w:lang w:bidi="fa-IR"/>
              </w:rPr>
              <w:t>, odczyt ilości produkowanego biogazu w N m</w:t>
            </w:r>
            <w:r w:rsidRPr="001518DD">
              <w:rPr>
                <w:rFonts w:eastAsia="Calibri"/>
                <w:sz w:val="18"/>
                <w:szCs w:val="20"/>
                <w:vertAlign w:val="superscript"/>
                <w:lang w:bidi="fa-IR"/>
              </w:rPr>
              <w:t>3</w:t>
            </w:r>
            <w:r w:rsidRPr="001518DD">
              <w:rPr>
                <w:rFonts w:eastAsia="Calibri"/>
                <w:sz w:val="18"/>
                <w:szCs w:val="20"/>
                <w:lang w:bidi="fa-IR"/>
              </w:rPr>
              <w:t>/h z przepływomierza biogazu, łączna produkcja Nm</w:t>
            </w:r>
            <w:r w:rsidRPr="001518DD">
              <w:rPr>
                <w:rFonts w:eastAsia="Calibri"/>
                <w:sz w:val="18"/>
                <w:szCs w:val="20"/>
                <w:vertAlign w:val="superscript"/>
                <w:lang w:bidi="fa-IR"/>
              </w:rPr>
              <w:t>3</w:t>
            </w:r>
            <w:r w:rsidRPr="001518DD">
              <w:rPr>
                <w:rFonts w:eastAsia="Calibri"/>
                <w:sz w:val="18"/>
                <w:szCs w:val="20"/>
                <w:lang w:bidi="fa-IR"/>
              </w:rPr>
              <w:t xml:space="preserve"> biogazu w okresie trwania Testów.</w:t>
            </w:r>
          </w:p>
          <w:p w14:paraId="4DECBB90" w14:textId="77777777" w:rsidR="001518DD" w:rsidRPr="001518DD" w:rsidRDefault="001518DD" w:rsidP="001518DD">
            <w:pPr>
              <w:spacing w:line="276" w:lineRule="auto"/>
              <w:jc w:val="both"/>
              <w:rPr>
                <w:rFonts w:eastAsia="Calibri"/>
                <w:sz w:val="18"/>
                <w:szCs w:val="20"/>
                <w:lang w:bidi="fa-IR"/>
              </w:rPr>
            </w:pPr>
          </w:p>
        </w:tc>
      </w:tr>
      <w:tr w:rsidR="001518DD" w:rsidRPr="001518DD" w14:paraId="4D491982" w14:textId="77777777" w:rsidTr="001518DD">
        <w:tc>
          <w:tcPr>
            <w:tcW w:w="2405" w:type="dxa"/>
            <w:shd w:val="clear" w:color="auto" w:fill="F2F2F2" w:themeFill="background1" w:themeFillShade="F2"/>
          </w:tcPr>
          <w:p w14:paraId="0FC4B117"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Sposób i częstotliwość pomiaru:</w:t>
            </w:r>
          </w:p>
        </w:tc>
        <w:tc>
          <w:tcPr>
            <w:tcW w:w="7513" w:type="dxa"/>
            <w:shd w:val="clear" w:color="auto" w:fill="F2F2F2" w:themeFill="background1" w:themeFillShade="F2"/>
          </w:tcPr>
          <w:p w14:paraId="07CA70F6"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zgodnie z wymogami opisanymi w Tabeli nr 1 w Załączniku nr 1 do Regulaminu. Pobór próbki biogazu – za systemem odsiarczania. </w:t>
            </w:r>
          </w:p>
          <w:p w14:paraId="7C5C4A48" w14:textId="77777777" w:rsidR="001518DD" w:rsidRPr="001518DD" w:rsidRDefault="001518DD" w:rsidP="001518DD">
            <w:pPr>
              <w:spacing w:line="276" w:lineRule="auto"/>
              <w:ind w:left="33"/>
              <w:contextualSpacing/>
              <w:rPr>
                <w:rFonts w:eastAsia="Calibri"/>
                <w:sz w:val="18"/>
                <w:szCs w:val="20"/>
                <w:lang w:bidi="fa-IR"/>
              </w:rPr>
            </w:pPr>
          </w:p>
          <w:p w14:paraId="7B9A9FD8"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Weryfikacja wydajności produkcji metanu w przeliczeniu na t s.m.o. wprowadzanych substratów będzie prowadzona w okresie od 31 do 90 dnia w danej części Testów, odrębnie dla każdego z wybranych do Testów wariantów substratowych.</w:t>
            </w:r>
          </w:p>
          <w:p w14:paraId="75F30CB0" w14:textId="77777777" w:rsidR="001518DD" w:rsidRPr="001518DD" w:rsidRDefault="001518DD" w:rsidP="001518DD">
            <w:pPr>
              <w:spacing w:line="276" w:lineRule="auto"/>
              <w:jc w:val="both"/>
              <w:rPr>
                <w:rFonts w:eastAsia="Calibri"/>
                <w:sz w:val="18"/>
                <w:szCs w:val="20"/>
                <w:lang w:bidi="fa-IR"/>
              </w:rPr>
            </w:pPr>
          </w:p>
          <w:p w14:paraId="083AB972"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Wydajność produkcji metanu jest liczona w następujący sposób:</w:t>
            </w:r>
          </w:p>
          <w:p w14:paraId="4FE9077B" w14:textId="77777777" w:rsidR="001518DD" w:rsidRPr="001518DD" w:rsidRDefault="001518DD" w:rsidP="001518DD">
            <w:pPr>
              <w:spacing w:line="276" w:lineRule="auto"/>
              <w:ind w:left="33"/>
              <w:contextualSpacing/>
              <w:rPr>
                <w:rFonts w:eastAsia="Calibri"/>
                <w:sz w:val="18"/>
                <w:szCs w:val="20"/>
                <w:lang w:bidi="fa-IR"/>
              </w:rPr>
            </w:pPr>
          </w:p>
          <w:p w14:paraId="39D0D4F2" w14:textId="77777777" w:rsidR="001518DD" w:rsidRPr="001518DD" w:rsidRDefault="001518DD" w:rsidP="00643162">
            <w:pPr>
              <w:numPr>
                <w:ilvl w:val="0"/>
                <w:numId w:val="55"/>
              </w:numPr>
              <w:spacing w:line="276" w:lineRule="auto"/>
              <w:contextualSpacing/>
              <w:rPr>
                <w:rFonts w:eastAsia="Calibri"/>
                <w:sz w:val="18"/>
                <w:szCs w:val="20"/>
                <w:lang w:bidi="fa-IR"/>
              </w:rPr>
            </w:pPr>
            <w:r w:rsidRPr="001518DD">
              <w:rPr>
                <w:rFonts w:eastAsia="Calibri"/>
                <w:sz w:val="18"/>
                <w:szCs w:val="20"/>
                <w:lang w:bidi="fa-IR"/>
              </w:rPr>
              <w:t xml:space="preserve">Wyliczana jest średnia zawartość metanu w biogazie dla wariantu substratowego Wx, dla okresu pomiarowego (w dobie </w:t>
            </w:r>
            <w:r w:rsidRPr="001518DD">
              <w:rPr>
                <w:rFonts w:eastAsia="Calibri"/>
                <w:i/>
                <w:sz w:val="18"/>
                <w:szCs w:val="20"/>
                <w:lang w:bidi="fa-IR"/>
              </w:rPr>
              <w:t>i</w:t>
            </w:r>
            <w:r w:rsidRPr="001518DD">
              <w:rPr>
                <w:rFonts w:eastAsia="Calibri"/>
                <w:sz w:val="18"/>
                <w:szCs w:val="20"/>
                <w:lang w:bidi="fa-IR"/>
              </w:rPr>
              <w:t xml:space="preserve"> od 31 do 90 dnia Testów Instalacji Ułamkowo-Technicznych):</w:t>
            </w:r>
          </w:p>
          <w:p w14:paraId="1B862AE6" w14:textId="77777777" w:rsidR="001518DD" w:rsidRPr="001518DD" w:rsidRDefault="001518DD" w:rsidP="001518DD">
            <w:pPr>
              <w:spacing w:line="276" w:lineRule="auto"/>
              <w:ind w:left="393"/>
              <w:contextualSpacing/>
              <w:rPr>
                <w:rFonts w:eastAsia="Calibri"/>
                <w:sz w:val="18"/>
                <w:szCs w:val="20"/>
                <w:lang w:bidi="fa-IR"/>
              </w:rPr>
            </w:pPr>
          </w:p>
          <w:p w14:paraId="05286B03" w14:textId="77777777" w:rsidR="001518DD" w:rsidRPr="001518DD" w:rsidRDefault="001518DD" w:rsidP="001518DD">
            <w:pPr>
              <w:spacing w:line="276" w:lineRule="auto"/>
              <w:jc w:val="center"/>
              <w:rPr>
                <w:rFonts w:eastAsia="Calibri"/>
                <w:sz w:val="18"/>
                <w:szCs w:val="20"/>
                <w:lang w:bidi="fa-IR"/>
              </w:rPr>
            </w:pPr>
            <m:oMath>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CH</m:t>
                  </m:r>
                </m:e>
                <m:sub>
                  <m:r>
                    <w:rPr>
                      <w:rFonts w:ascii="Cambria Math" w:eastAsia="Calibri" w:hAnsi="Cambria Math"/>
                      <w:sz w:val="18"/>
                      <w:szCs w:val="20"/>
                      <w:lang w:bidi="fa-IR"/>
                    </w:rPr>
                    <m:t>4 śr Wx</m:t>
                  </m:r>
                </m:sub>
              </m:sSub>
              <m:r>
                <w:rPr>
                  <w:rFonts w:ascii="Cambria Math" w:eastAsia="Calibri" w:hAnsi="Cambria Math"/>
                  <w:sz w:val="18"/>
                  <w:szCs w:val="20"/>
                  <w:lang w:bidi="fa-IR"/>
                </w:rPr>
                <m:t xml:space="preserve">= </m:t>
              </m:r>
              <m:f>
                <m:fPr>
                  <m:ctrlPr>
                    <w:rPr>
                      <w:rFonts w:ascii="Cambria Math" w:eastAsia="Calibri" w:hAnsi="Cambria Math"/>
                      <w:i/>
                      <w:sz w:val="18"/>
                      <w:szCs w:val="20"/>
                      <w:lang w:bidi="fa-IR"/>
                    </w:rPr>
                  </m:ctrlPr>
                </m:fPr>
                <m:num>
                  <m:nary>
                    <m:naryPr>
                      <m:chr m:val="∑"/>
                      <m:limLoc m:val="undOvr"/>
                      <m:ctrlPr>
                        <w:rPr>
                          <w:rFonts w:ascii="Cambria Math" w:eastAsia="Calibri" w:hAnsi="Cambria Math"/>
                          <w:i/>
                          <w:sz w:val="18"/>
                          <w:szCs w:val="20"/>
                          <w:lang w:bidi="fa-IR"/>
                        </w:rPr>
                      </m:ctrlPr>
                    </m:naryPr>
                    <m:sub>
                      <m:r>
                        <w:rPr>
                          <w:rFonts w:ascii="Cambria Math" w:eastAsia="Calibri" w:hAnsi="Cambria Math"/>
                          <w:sz w:val="18"/>
                          <w:szCs w:val="20"/>
                          <w:lang w:bidi="fa-IR"/>
                        </w:rPr>
                        <m:t>doba i=31</m:t>
                      </m:r>
                    </m:sub>
                    <m:sup>
                      <m:r>
                        <w:rPr>
                          <w:rFonts w:ascii="Cambria Math" w:eastAsia="Calibri" w:hAnsi="Cambria Math"/>
                          <w:sz w:val="18"/>
                          <w:szCs w:val="20"/>
                          <w:lang w:bidi="fa-IR"/>
                        </w:rPr>
                        <m:t>90</m:t>
                      </m:r>
                    </m:sup>
                    <m:e>
                      <m:sSub>
                        <m:sSubPr>
                          <m:ctrlPr>
                            <w:rPr>
                              <w:rFonts w:ascii="Cambria Math" w:eastAsia="Calibri" w:hAnsi="Cambria Math"/>
                              <w:i/>
                              <w:sz w:val="18"/>
                              <w:szCs w:val="20"/>
                              <w:lang w:bidi="fa-IR"/>
                            </w:rPr>
                          </m:ctrlPr>
                        </m:sSubPr>
                        <m:e>
                          <m:r>
                            <w:rPr>
                              <w:rFonts w:ascii="Cambria Math" w:eastAsia="Calibri" w:hAnsi="Cambria Math"/>
                              <w:sz w:val="18"/>
                              <w:szCs w:val="20"/>
                              <w:lang w:bidi="fa-IR"/>
                            </w:rPr>
                            <m:t>%CH</m:t>
                          </m:r>
                        </m:e>
                        <m:sub>
                          <m:r>
                            <w:rPr>
                              <w:rFonts w:ascii="Cambria Math" w:eastAsia="Calibri" w:hAnsi="Cambria Math"/>
                              <w:sz w:val="18"/>
                              <w:szCs w:val="20"/>
                              <w:lang w:bidi="fa-IR"/>
                            </w:rPr>
                            <m:t>4 doba i Wx</m:t>
                          </m:r>
                        </m:sub>
                      </m:sSub>
                    </m:e>
                  </m:nary>
                </m:num>
                <m:den>
                  <m:sSup>
                    <m:sSupPr>
                      <m:ctrlPr>
                        <w:rPr>
                          <w:rFonts w:ascii="Cambria Math" w:eastAsia="Calibri" w:hAnsi="Cambria Math"/>
                          <w:i/>
                          <w:sz w:val="18"/>
                          <w:szCs w:val="20"/>
                          <w:lang w:bidi="fa-IR"/>
                        </w:rPr>
                      </m:ctrlPr>
                    </m:sSupPr>
                    <m:e>
                      <m:r>
                        <w:rPr>
                          <w:rFonts w:ascii="Cambria Math" w:eastAsia="Calibri" w:hAnsi="Cambria Math"/>
                          <w:sz w:val="18"/>
                          <w:szCs w:val="20"/>
                          <w:lang w:bidi="fa-IR"/>
                        </w:rPr>
                        <m:t>60</m:t>
                      </m:r>
                    </m:e>
                    <m:sup>
                      <m:r>
                        <w:rPr>
                          <w:rFonts w:ascii="Cambria Math" w:eastAsia="Calibri" w:hAnsi="Cambria Math"/>
                          <w:sz w:val="18"/>
                          <w:szCs w:val="20"/>
                          <w:lang w:bidi="fa-IR"/>
                        </w:rPr>
                        <m:t>*</m:t>
                      </m:r>
                    </m:sup>
                  </m:sSup>
                </m:den>
              </m:f>
            </m:oMath>
            <w:r w:rsidRPr="001518DD">
              <w:rPr>
                <w:rFonts w:eastAsia="Calibri"/>
                <w:sz w:val="18"/>
                <w:szCs w:val="20"/>
                <w:lang w:bidi="fa-IR"/>
              </w:rPr>
              <w:t xml:space="preserve"> [%]</w:t>
            </w:r>
          </w:p>
          <w:p w14:paraId="7A9E0111" w14:textId="77777777" w:rsidR="001518DD" w:rsidRPr="001518DD" w:rsidRDefault="001518DD" w:rsidP="001518DD">
            <w:pPr>
              <w:spacing w:line="276" w:lineRule="auto"/>
              <w:ind w:left="33"/>
              <w:contextualSpacing/>
              <w:rPr>
                <w:rFonts w:eastAsia="Calibri"/>
                <w:sz w:val="18"/>
                <w:szCs w:val="20"/>
                <w:lang w:bidi="fa-IR"/>
              </w:rPr>
            </w:pPr>
          </w:p>
          <w:p w14:paraId="1A9BE51C" w14:textId="77777777" w:rsidR="001518DD" w:rsidRPr="001518DD" w:rsidRDefault="001518DD" w:rsidP="001518DD">
            <w:pPr>
              <w:spacing w:line="276" w:lineRule="auto"/>
              <w:ind w:left="720"/>
              <w:contextualSpacing/>
              <w:rPr>
                <w:rFonts w:eastAsia="Calibri"/>
                <w:sz w:val="18"/>
                <w:szCs w:val="20"/>
                <w:lang w:bidi="fa-IR"/>
              </w:rPr>
            </w:pPr>
          </w:p>
          <w:p w14:paraId="69B1276E" w14:textId="77777777" w:rsidR="001518DD" w:rsidRPr="001518DD" w:rsidRDefault="001518DD" w:rsidP="001518DD">
            <w:pPr>
              <w:spacing w:line="276" w:lineRule="auto"/>
              <w:ind w:left="33"/>
              <w:contextualSpacing/>
              <w:rPr>
                <w:rFonts w:eastAsia="Calibri"/>
                <w:sz w:val="18"/>
                <w:szCs w:val="20"/>
                <w:lang w:bidi="fa-IR"/>
              </w:rPr>
            </w:pPr>
            <w:r w:rsidRPr="001518DD">
              <w:rPr>
                <w:rFonts w:eastAsia="Calibri"/>
                <w:sz w:val="18"/>
                <w:szCs w:val="20"/>
                <w:lang w:bidi="fa-IR"/>
              </w:rPr>
              <w:t>gdzie:</w:t>
            </w:r>
          </w:p>
          <w:p w14:paraId="4C429302" w14:textId="77777777" w:rsidR="001518DD" w:rsidRPr="001518DD" w:rsidRDefault="001518DD" w:rsidP="001518DD">
            <w:pPr>
              <w:spacing w:line="276" w:lineRule="auto"/>
              <w:ind w:left="33"/>
              <w:contextualSpacing/>
              <w:rPr>
                <w:rFonts w:eastAsia="Calibri"/>
                <w:sz w:val="18"/>
                <w:szCs w:val="20"/>
                <w:lang w:bidi="fa-IR"/>
              </w:rPr>
            </w:pPr>
            <w:r w:rsidRPr="001518DD">
              <w:rPr>
                <w:rFonts w:eastAsia="Calibri"/>
                <w:i/>
                <w:sz w:val="18"/>
                <w:szCs w:val="20"/>
                <w:lang w:bidi="fa-IR"/>
              </w:rPr>
              <w:t>%CH</w:t>
            </w:r>
            <w:r w:rsidRPr="001518DD">
              <w:rPr>
                <w:rFonts w:eastAsia="Calibri"/>
                <w:i/>
                <w:sz w:val="18"/>
                <w:szCs w:val="20"/>
                <w:vertAlign w:val="subscript"/>
                <w:lang w:bidi="fa-IR"/>
              </w:rPr>
              <w:t>4 śr Wx</w:t>
            </w:r>
            <w:r w:rsidRPr="001518DD">
              <w:rPr>
                <w:rFonts w:eastAsia="Calibri"/>
                <w:sz w:val="18"/>
                <w:szCs w:val="20"/>
                <w:vertAlign w:val="subscript"/>
                <w:lang w:bidi="fa-IR"/>
              </w:rPr>
              <w:t xml:space="preserve"> </w:t>
            </w:r>
            <w:r w:rsidRPr="001518DD">
              <w:rPr>
                <w:rFonts w:eastAsia="Calibri"/>
                <w:sz w:val="18"/>
                <w:szCs w:val="20"/>
                <w:lang w:bidi="fa-IR"/>
              </w:rPr>
              <w:t>– średnia zawartość metanu w biogazie w wariancie substratowym Wx, podana w jednostce [%],</w:t>
            </w:r>
          </w:p>
          <w:p w14:paraId="310E8AB8" w14:textId="77777777" w:rsidR="001518DD" w:rsidRPr="001518DD" w:rsidRDefault="001518DD" w:rsidP="001518DD">
            <w:pPr>
              <w:spacing w:line="276" w:lineRule="auto"/>
              <w:ind w:left="33"/>
              <w:contextualSpacing/>
              <w:rPr>
                <w:rFonts w:eastAsia="Calibri"/>
                <w:sz w:val="18"/>
                <w:szCs w:val="20"/>
                <w:lang w:bidi="fa-IR"/>
              </w:rPr>
            </w:pPr>
          </w:p>
          <w:p w14:paraId="15EC8A44" w14:textId="77777777" w:rsidR="001518DD" w:rsidRPr="001518DD" w:rsidRDefault="001518DD" w:rsidP="001518DD">
            <w:pPr>
              <w:spacing w:line="276" w:lineRule="auto"/>
              <w:ind w:left="33"/>
              <w:contextualSpacing/>
              <w:rPr>
                <w:rFonts w:eastAsia="Calibri"/>
                <w:sz w:val="18"/>
                <w:szCs w:val="20"/>
                <w:lang w:bidi="fa-IR"/>
              </w:rPr>
            </w:pPr>
            <w:r w:rsidRPr="001518DD">
              <w:rPr>
                <w:rFonts w:eastAsia="Calibri"/>
                <w:i/>
                <w:sz w:val="18"/>
                <w:szCs w:val="20"/>
                <w:lang w:bidi="fa-IR"/>
              </w:rPr>
              <w:t>%CH</w:t>
            </w:r>
            <w:r w:rsidRPr="001518DD">
              <w:rPr>
                <w:rFonts w:eastAsia="Calibri"/>
                <w:i/>
                <w:sz w:val="18"/>
                <w:szCs w:val="20"/>
                <w:vertAlign w:val="subscript"/>
                <w:lang w:bidi="fa-IR"/>
              </w:rPr>
              <w:t xml:space="preserve"> 4 doby i Wx </w:t>
            </w:r>
            <w:r w:rsidRPr="001518DD">
              <w:rPr>
                <w:rFonts w:eastAsia="Calibri"/>
                <w:sz w:val="18"/>
                <w:szCs w:val="20"/>
                <w:lang w:bidi="fa-IR"/>
              </w:rPr>
              <w:t xml:space="preserve">- zawartość metanu w biogazie w danej dobie </w:t>
            </w:r>
            <w:r w:rsidRPr="001518DD">
              <w:rPr>
                <w:rFonts w:eastAsia="Calibri"/>
                <w:i/>
                <w:sz w:val="18"/>
                <w:szCs w:val="20"/>
                <w:lang w:bidi="fa-IR"/>
              </w:rPr>
              <w:t xml:space="preserve">i </w:t>
            </w:r>
            <w:r w:rsidRPr="001518DD">
              <w:rPr>
                <w:rFonts w:eastAsia="Calibri"/>
                <w:sz w:val="18"/>
                <w:szCs w:val="20"/>
                <w:lang w:bidi="fa-IR"/>
              </w:rPr>
              <w:t>testów na danym wariancie substratowym, gdzie</w:t>
            </w:r>
            <w:r w:rsidRPr="001518DD">
              <w:rPr>
                <w:rFonts w:eastAsia="Calibri"/>
                <w:i/>
                <w:sz w:val="18"/>
                <w:szCs w:val="20"/>
                <w:lang w:bidi="fa-IR"/>
              </w:rPr>
              <w:t xml:space="preserve"> i </w:t>
            </w:r>
            <w:r w:rsidRPr="001518DD">
              <w:rPr>
                <w:rFonts w:eastAsia="Calibri"/>
                <w:sz w:val="18"/>
                <w:szCs w:val="20"/>
                <w:lang w:bidi="fa-IR"/>
              </w:rPr>
              <w:t>jest numerem dnia danej części Testów, przy czym pierwszym dniem zbierania informacji o zawartości metanu w biogazie jest 31 dzień testów, dniem ostatnim zaś jest 90 dzień. Podawana w [%].</w:t>
            </w:r>
          </w:p>
          <w:p w14:paraId="2E8108E1" w14:textId="77777777" w:rsidR="001518DD" w:rsidRPr="001518DD" w:rsidRDefault="001518DD" w:rsidP="001518DD">
            <w:pPr>
              <w:spacing w:line="276" w:lineRule="auto"/>
              <w:ind w:left="33"/>
              <w:contextualSpacing/>
              <w:rPr>
                <w:rFonts w:eastAsia="Calibri"/>
                <w:sz w:val="18"/>
                <w:szCs w:val="20"/>
                <w:lang w:bidi="fa-IR"/>
              </w:rPr>
            </w:pPr>
          </w:p>
          <w:p w14:paraId="273E5FBB" w14:textId="77777777" w:rsidR="001518DD" w:rsidRPr="001518DD" w:rsidRDefault="001518DD" w:rsidP="001518DD">
            <w:pPr>
              <w:spacing w:line="276" w:lineRule="auto"/>
              <w:ind w:left="33"/>
              <w:contextualSpacing/>
              <w:rPr>
                <w:rFonts w:eastAsia="Calibri"/>
                <w:sz w:val="18"/>
                <w:szCs w:val="20"/>
                <w:lang w:bidi="fa-IR"/>
              </w:rPr>
            </w:pPr>
            <w:r w:rsidRPr="001518DD">
              <w:rPr>
                <w:rFonts w:eastAsia="Calibri"/>
                <w:sz w:val="18"/>
                <w:szCs w:val="20"/>
                <w:lang w:bidi="fa-IR"/>
              </w:rPr>
              <w:t xml:space="preserve">* - w przypadku dopuszczalnego czasu przestoju na danej Instalacji Ułamkowo-Technicznej, do obliczeń stosowany jest okres danej części Testów, w trakcie którego zbierano wyniki z Instalacji Ułamkowo-Technicznej po odjęciu okresu dopuszczalnego przestoju. </w:t>
            </w:r>
          </w:p>
          <w:p w14:paraId="1EEB410F" w14:textId="77777777" w:rsidR="001518DD" w:rsidRPr="001518DD" w:rsidRDefault="001518DD" w:rsidP="001518DD">
            <w:pPr>
              <w:spacing w:line="276" w:lineRule="auto"/>
              <w:ind w:left="33"/>
              <w:contextualSpacing/>
              <w:rPr>
                <w:rFonts w:eastAsia="Calibri"/>
                <w:sz w:val="18"/>
                <w:szCs w:val="20"/>
                <w:lang w:bidi="fa-IR"/>
              </w:rPr>
            </w:pPr>
          </w:p>
          <w:p w14:paraId="422B91CC" w14:textId="77777777" w:rsidR="001518DD" w:rsidRPr="001518DD" w:rsidRDefault="001518DD" w:rsidP="001518DD">
            <w:pPr>
              <w:spacing w:line="276" w:lineRule="auto"/>
              <w:contextualSpacing/>
              <w:rPr>
                <w:rFonts w:eastAsia="Calibri"/>
                <w:sz w:val="18"/>
                <w:szCs w:val="20"/>
                <w:lang w:bidi="fa-IR"/>
              </w:rPr>
            </w:pPr>
            <w:r w:rsidRPr="001518DD">
              <w:rPr>
                <w:rFonts w:eastAsia="Calibri"/>
                <w:sz w:val="18"/>
                <w:szCs w:val="20"/>
                <w:lang w:bidi="fa-IR"/>
              </w:rPr>
              <w:t xml:space="preserve">Średnia zawartość metanu w gazie surowym obliczona na podstawie odczytów z analizatora biogazu, prowadzonych nie rzadziej niż co 1 h. </w:t>
            </w:r>
          </w:p>
          <w:p w14:paraId="1C85258A" w14:textId="77777777" w:rsidR="001518DD" w:rsidRPr="001518DD" w:rsidRDefault="001518DD" w:rsidP="001518DD">
            <w:pPr>
              <w:spacing w:line="276" w:lineRule="auto"/>
              <w:ind w:left="33"/>
              <w:contextualSpacing/>
              <w:rPr>
                <w:rFonts w:eastAsia="Calibri"/>
                <w:sz w:val="18"/>
                <w:szCs w:val="20"/>
                <w:lang w:bidi="fa-IR"/>
              </w:rPr>
            </w:pPr>
          </w:p>
          <w:p w14:paraId="3AFDDE39" w14:textId="77777777" w:rsidR="001518DD" w:rsidRPr="001518DD" w:rsidRDefault="001518DD" w:rsidP="001518DD">
            <w:pPr>
              <w:spacing w:line="276" w:lineRule="auto"/>
              <w:rPr>
                <w:rFonts w:eastAsia="Calibri"/>
                <w:sz w:val="18"/>
                <w:szCs w:val="20"/>
                <w:lang w:bidi="fa-IR"/>
              </w:rPr>
            </w:pPr>
          </w:p>
          <w:p w14:paraId="3843084D" w14:textId="77777777" w:rsidR="001518DD" w:rsidRPr="001518DD" w:rsidRDefault="001518DD" w:rsidP="00643162">
            <w:pPr>
              <w:numPr>
                <w:ilvl w:val="0"/>
                <w:numId w:val="55"/>
              </w:numPr>
              <w:spacing w:line="276" w:lineRule="auto"/>
              <w:contextualSpacing/>
              <w:rPr>
                <w:rFonts w:eastAsia="Calibri"/>
                <w:sz w:val="18"/>
                <w:szCs w:val="20"/>
                <w:lang w:bidi="fa-IR"/>
              </w:rPr>
            </w:pPr>
            <w:r w:rsidRPr="001518DD">
              <w:rPr>
                <w:rFonts w:eastAsia="Calibri"/>
                <w:sz w:val="18"/>
                <w:szCs w:val="20"/>
                <w:lang w:bidi="fa-IR"/>
              </w:rPr>
              <w:t>Łączna ilość wytworzonego biogazu od 31 dnia do 90 dnia danej części Testów dla wariantu substratowego Wx, liczona jako suma dobowych ilości wyprodukowanego biogazu. Łączna ilość wytworzonego biogazu liczona jest zgodnie ze wzorem:</w:t>
            </w:r>
          </w:p>
          <w:p w14:paraId="7EA23268" w14:textId="77777777" w:rsidR="001518DD" w:rsidRPr="001518DD" w:rsidRDefault="001518DD" w:rsidP="001518DD">
            <w:pPr>
              <w:spacing w:line="276" w:lineRule="auto"/>
              <w:ind w:left="393"/>
              <w:contextualSpacing/>
              <w:rPr>
                <w:rFonts w:eastAsia="Calibri"/>
                <w:sz w:val="18"/>
                <w:szCs w:val="20"/>
                <w:lang w:bidi="fa-IR"/>
              </w:rPr>
            </w:pPr>
          </w:p>
          <w:p w14:paraId="2F74C814" w14:textId="77777777" w:rsidR="001518DD" w:rsidRPr="001518DD" w:rsidRDefault="00B6659B" w:rsidP="001518DD">
            <w:pPr>
              <w:spacing w:line="276" w:lineRule="auto"/>
              <w:ind w:left="393"/>
              <w:contextualSpacing/>
              <w:jc w:val="center"/>
              <w:rPr>
                <w:rFonts w:eastAsia="Calibri"/>
                <w:sz w:val="18"/>
                <w:szCs w:val="20"/>
                <w:lang w:bidi="fa-IR"/>
              </w:rPr>
            </w:pPr>
            <m:oMathPara>
              <m:oMath>
                <m:sSub>
                  <m:sSubPr>
                    <m:ctrlPr>
                      <w:rPr>
                        <w:rFonts w:ascii="Cambria Math" w:eastAsia="Calibri" w:hAnsi="Cambria Math"/>
                        <w:i/>
                        <w:sz w:val="18"/>
                        <w:szCs w:val="20"/>
                        <w:lang w:bidi="fa-IR"/>
                      </w:rPr>
                    </m:ctrlPr>
                  </m:sSubPr>
                  <m:e>
                    <m:r>
                      <w:rPr>
                        <w:rFonts w:ascii="Cambria Math" w:eastAsia="Calibri" w:hAnsi="Cambria Math"/>
                        <w:sz w:val="18"/>
                        <w:szCs w:val="20"/>
                        <w:lang w:bidi="fa-IR"/>
                      </w:rPr>
                      <m:t>V</m:t>
                    </m:r>
                  </m:e>
                  <m:sub>
                    <m:r>
                      <w:rPr>
                        <w:rFonts w:ascii="Cambria Math" w:eastAsia="Calibri" w:hAnsi="Cambria Math"/>
                        <w:sz w:val="18"/>
                        <w:szCs w:val="20"/>
                        <w:lang w:bidi="fa-IR"/>
                      </w:rPr>
                      <m:t xml:space="preserve"> Wx</m:t>
                    </m:r>
                  </m:sub>
                </m:sSub>
                <m:r>
                  <w:rPr>
                    <w:rFonts w:ascii="Cambria Math" w:eastAsia="Calibri" w:hAnsi="Cambria Math"/>
                    <w:sz w:val="18"/>
                    <w:szCs w:val="20"/>
                    <w:lang w:bidi="fa-IR"/>
                  </w:rPr>
                  <m:t>=</m:t>
                </m:r>
                <m:nary>
                  <m:naryPr>
                    <m:chr m:val="∑"/>
                    <m:limLoc m:val="undOvr"/>
                    <m:ctrlPr>
                      <w:rPr>
                        <w:rFonts w:ascii="Cambria Math" w:eastAsia="Calibri" w:hAnsi="Cambria Math"/>
                        <w:i/>
                        <w:sz w:val="18"/>
                        <w:szCs w:val="20"/>
                        <w:lang w:bidi="fa-IR"/>
                      </w:rPr>
                    </m:ctrlPr>
                  </m:naryPr>
                  <m:sub>
                    <m:r>
                      <w:rPr>
                        <w:rFonts w:ascii="Cambria Math" w:eastAsia="Calibri" w:hAnsi="Cambria Math"/>
                        <w:sz w:val="18"/>
                        <w:szCs w:val="20"/>
                        <w:lang w:bidi="fa-IR"/>
                      </w:rPr>
                      <m:t>doba i=31</m:t>
                    </m:r>
                  </m:sub>
                  <m:sup>
                    <m:r>
                      <w:rPr>
                        <w:rFonts w:ascii="Cambria Math" w:eastAsia="Calibri" w:hAnsi="Cambria Math"/>
                        <w:sz w:val="18"/>
                        <w:szCs w:val="20"/>
                        <w:lang w:bidi="fa-IR"/>
                      </w:rPr>
                      <m:t>90</m:t>
                    </m:r>
                  </m:sup>
                  <m:e>
                    <m:sSub>
                      <m:sSubPr>
                        <m:ctrlPr>
                          <w:rPr>
                            <w:rFonts w:ascii="Cambria Math" w:eastAsia="Calibri" w:hAnsi="Cambria Math"/>
                            <w:i/>
                            <w:sz w:val="18"/>
                            <w:szCs w:val="20"/>
                            <w:lang w:bidi="fa-IR"/>
                          </w:rPr>
                        </m:ctrlPr>
                      </m:sSubPr>
                      <m:e>
                        <m:r>
                          <w:rPr>
                            <w:rFonts w:ascii="Cambria Math" w:eastAsia="Calibri" w:hAnsi="Cambria Math"/>
                            <w:sz w:val="18"/>
                            <w:szCs w:val="20"/>
                            <w:lang w:bidi="fa-IR"/>
                          </w:rPr>
                          <m:t>V</m:t>
                        </m:r>
                      </m:e>
                      <m:sub>
                        <m:r>
                          <w:rPr>
                            <w:rFonts w:ascii="Cambria Math" w:eastAsia="Calibri" w:hAnsi="Cambria Math"/>
                            <w:sz w:val="18"/>
                            <w:szCs w:val="20"/>
                            <w:lang w:bidi="fa-IR"/>
                          </w:rPr>
                          <m:t xml:space="preserve">d i Wx </m:t>
                        </m:r>
                      </m:sub>
                    </m:sSub>
                  </m:e>
                </m:nary>
                <m:d>
                  <m:dPr>
                    <m:begChr m:val="["/>
                    <m:endChr m:val="]"/>
                    <m:ctrlPr>
                      <w:rPr>
                        <w:rFonts w:ascii="Cambria Math" w:eastAsia="Calibri" w:hAnsi="Cambria Math"/>
                        <w:i/>
                        <w:sz w:val="18"/>
                        <w:szCs w:val="20"/>
                        <w:lang w:bidi="fa-IR"/>
                      </w:rPr>
                    </m:ctrlPr>
                  </m:dPr>
                  <m:e>
                    <m:sSup>
                      <m:sSupPr>
                        <m:ctrlPr>
                          <w:rPr>
                            <w:rFonts w:ascii="Cambria Math" w:eastAsia="Calibri" w:hAnsi="Cambria Math"/>
                            <w:i/>
                            <w:sz w:val="18"/>
                            <w:szCs w:val="20"/>
                            <w:lang w:bidi="fa-IR"/>
                          </w:rPr>
                        </m:ctrlPr>
                      </m:sSupPr>
                      <m:e>
                        <m:r>
                          <w:rPr>
                            <w:rFonts w:ascii="Cambria Math" w:eastAsia="Calibri" w:hAnsi="Cambria Math"/>
                            <w:sz w:val="18"/>
                            <w:szCs w:val="20"/>
                            <w:lang w:bidi="fa-IR"/>
                          </w:rPr>
                          <m:t>Nm</m:t>
                        </m:r>
                      </m:e>
                      <m:sup>
                        <m:r>
                          <w:rPr>
                            <w:rFonts w:ascii="Cambria Math" w:eastAsia="Calibri" w:hAnsi="Cambria Math"/>
                            <w:sz w:val="18"/>
                            <w:szCs w:val="20"/>
                            <w:lang w:bidi="fa-IR"/>
                          </w:rPr>
                          <m:t>3</m:t>
                        </m:r>
                      </m:sup>
                    </m:sSup>
                  </m:e>
                </m:d>
              </m:oMath>
            </m:oMathPara>
          </w:p>
          <w:p w14:paraId="2E2C6A54" w14:textId="77777777" w:rsidR="001518DD" w:rsidRPr="001518DD" w:rsidRDefault="001518DD" w:rsidP="001518DD">
            <w:pPr>
              <w:spacing w:line="276" w:lineRule="auto"/>
              <w:ind w:left="393"/>
              <w:contextualSpacing/>
              <w:rPr>
                <w:rFonts w:eastAsia="Calibri"/>
                <w:sz w:val="18"/>
                <w:szCs w:val="20"/>
                <w:lang w:bidi="fa-IR"/>
              </w:rPr>
            </w:pPr>
            <w:r w:rsidRPr="001518DD">
              <w:rPr>
                <w:rFonts w:eastAsia="Calibri"/>
                <w:sz w:val="18"/>
                <w:szCs w:val="20"/>
                <w:lang w:bidi="fa-IR"/>
              </w:rPr>
              <w:t>Gdzie:</w:t>
            </w:r>
          </w:p>
          <w:p w14:paraId="78F7E1CB" w14:textId="77777777" w:rsidR="001518DD" w:rsidRPr="001518DD" w:rsidRDefault="001518DD" w:rsidP="001518DD">
            <w:pPr>
              <w:spacing w:line="276" w:lineRule="auto"/>
              <w:ind w:left="393"/>
              <w:contextualSpacing/>
              <w:rPr>
                <w:rFonts w:eastAsia="Calibri"/>
                <w:sz w:val="18"/>
                <w:szCs w:val="20"/>
                <w:lang w:bidi="fa-IR"/>
              </w:rPr>
            </w:pPr>
            <w:r w:rsidRPr="001518DD">
              <w:rPr>
                <w:rFonts w:eastAsia="Calibri"/>
                <w:sz w:val="18"/>
                <w:szCs w:val="20"/>
                <w:lang w:bidi="fa-IR"/>
              </w:rPr>
              <w:t>V</w:t>
            </w:r>
            <w:r w:rsidRPr="001518DD">
              <w:rPr>
                <w:rFonts w:eastAsia="Calibri"/>
                <w:sz w:val="18"/>
                <w:szCs w:val="20"/>
                <w:vertAlign w:val="subscript"/>
                <w:lang w:bidi="fa-IR"/>
              </w:rPr>
              <w:t>Wx</w:t>
            </w:r>
            <w:r w:rsidRPr="001518DD">
              <w:rPr>
                <w:rFonts w:eastAsia="Calibri"/>
                <w:sz w:val="18"/>
                <w:szCs w:val="20"/>
                <w:lang w:bidi="fa-IR"/>
              </w:rPr>
              <w:t xml:space="preserve"> – łączna ilość wytworzonego biogazu od 31 dnia do 90 dnia danej części Testów dla wariantu substratowego Wx, wyrażona w [Nm</w:t>
            </w:r>
            <w:r w:rsidRPr="001518DD">
              <w:rPr>
                <w:rFonts w:eastAsia="Calibri"/>
                <w:sz w:val="18"/>
                <w:szCs w:val="20"/>
                <w:vertAlign w:val="superscript"/>
                <w:lang w:bidi="fa-IR"/>
              </w:rPr>
              <w:t>3</w:t>
            </w:r>
            <w:r w:rsidRPr="001518DD">
              <w:rPr>
                <w:rFonts w:eastAsia="Calibri"/>
                <w:sz w:val="18"/>
                <w:szCs w:val="20"/>
                <w:lang w:bidi="fa-IR"/>
              </w:rPr>
              <w:t>],</w:t>
            </w:r>
          </w:p>
          <w:p w14:paraId="589E1B4F" w14:textId="77777777" w:rsidR="001518DD" w:rsidRPr="001518DD" w:rsidRDefault="001518DD" w:rsidP="001518DD">
            <w:pPr>
              <w:spacing w:line="276" w:lineRule="auto"/>
              <w:ind w:left="393"/>
              <w:contextualSpacing/>
              <w:rPr>
                <w:rFonts w:eastAsia="Calibri"/>
                <w:sz w:val="18"/>
                <w:szCs w:val="20"/>
                <w:lang w:bidi="fa-IR"/>
              </w:rPr>
            </w:pPr>
            <w:r w:rsidRPr="001518DD">
              <w:rPr>
                <w:rFonts w:eastAsia="Calibri"/>
                <w:sz w:val="18"/>
                <w:szCs w:val="20"/>
                <w:lang w:bidi="fa-IR"/>
              </w:rPr>
              <w:t>V</w:t>
            </w:r>
            <w:r w:rsidRPr="001518DD">
              <w:rPr>
                <w:rFonts w:eastAsia="Calibri"/>
                <w:sz w:val="18"/>
                <w:szCs w:val="20"/>
                <w:vertAlign w:val="subscript"/>
                <w:lang w:bidi="fa-IR"/>
              </w:rPr>
              <w:t xml:space="preserve">d i Wx </w:t>
            </w:r>
            <w:r w:rsidRPr="001518DD">
              <w:rPr>
                <w:rFonts w:eastAsia="Calibri"/>
                <w:sz w:val="18"/>
                <w:szCs w:val="20"/>
                <w:lang w:bidi="fa-IR"/>
              </w:rPr>
              <w:t>– dobowa objętość wyprodukowanego biogazu wyrażona w N m</w:t>
            </w:r>
            <w:r w:rsidRPr="001518DD">
              <w:rPr>
                <w:rFonts w:eastAsia="Calibri"/>
                <w:sz w:val="18"/>
                <w:szCs w:val="20"/>
                <w:vertAlign w:val="superscript"/>
                <w:lang w:bidi="fa-IR"/>
              </w:rPr>
              <w:t>3</w:t>
            </w:r>
            <w:r w:rsidRPr="001518DD">
              <w:rPr>
                <w:rFonts w:eastAsia="Calibri"/>
                <w:sz w:val="18"/>
                <w:szCs w:val="20"/>
                <w:lang w:bidi="fa-IR"/>
              </w:rPr>
              <w:t xml:space="preserve"> w dobie i trwania danej części Testów, udokumentowana wskazaniami z przepływomierza biogazu. </w:t>
            </w:r>
          </w:p>
          <w:p w14:paraId="448A9B90" w14:textId="77777777" w:rsidR="001518DD" w:rsidRPr="001518DD" w:rsidRDefault="001518DD" w:rsidP="001518DD">
            <w:pPr>
              <w:spacing w:line="276" w:lineRule="auto"/>
              <w:ind w:left="393"/>
              <w:contextualSpacing/>
              <w:rPr>
                <w:rFonts w:eastAsia="Calibri"/>
                <w:sz w:val="18"/>
                <w:szCs w:val="20"/>
                <w:lang w:bidi="fa-IR"/>
              </w:rPr>
            </w:pPr>
          </w:p>
          <w:p w14:paraId="147EB271" w14:textId="77777777" w:rsidR="001518DD" w:rsidRPr="001518DD" w:rsidRDefault="001518DD" w:rsidP="00643162">
            <w:pPr>
              <w:numPr>
                <w:ilvl w:val="0"/>
                <w:numId w:val="55"/>
              </w:numPr>
              <w:spacing w:line="276" w:lineRule="auto"/>
              <w:contextualSpacing/>
              <w:rPr>
                <w:rFonts w:eastAsia="Calibri"/>
                <w:sz w:val="18"/>
                <w:szCs w:val="20"/>
                <w:lang w:bidi="fa-IR"/>
              </w:rPr>
            </w:pPr>
            <w:bookmarkStart w:id="662" w:name="_Hlk56443933"/>
            <w:r w:rsidRPr="001518DD">
              <w:rPr>
                <w:rFonts w:eastAsia="Calibri"/>
                <w:sz w:val="18"/>
                <w:szCs w:val="20"/>
                <w:lang w:bidi="fa-IR"/>
              </w:rPr>
              <w:t>Następnie liczona jest łączna ilość wprowadzanej suchej masy organicznej (t smo) wariantu substratowego Wx, zgodnie z kolejnością poniżej:</w:t>
            </w:r>
          </w:p>
          <w:p w14:paraId="5B904555" w14:textId="77777777" w:rsidR="001518DD" w:rsidRPr="001518DD" w:rsidRDefault="001518DD" w:rsidP="001518DD">
            <w:pPr>
              <w:spacing w:line="276" w:lineRule="auto"/>
              <w:ind w:left="393"/>
              <w:contextualSpacing/>
              <w:rPr>
                <w:rFonts w:eastAsia="Calibri"/>
                <w:sz w:val="18"/>
                <w:szCs w:val="20"/>
                <w:lang w:bidi="fa-IR"/>
              </w:rPr>
            </w:pPr>
            <w:r w:rsidRPr="001518DD">
              <w:rPr>
                <w:rFonts w:eastAsia="Calibri"/>
                <w:sz w:val="18"/>
                <w:szCs w:val="20"/>
                <w:lang w:bidi="fa-IR"/>
              </w:rPr>
              <w:t xml:space="preserve">a. obliczana jest ilość suchej masy organicznej dla każdego z substratów </w:t>
            </w:r>
            <w:r w:rsidRPr="001518DD">
              <w:rPr>
                <w:rFonts w:eastAsia="Calibri"/>
                <w:i/>
                <w:sz w:val="18"/>
                <w:szCs w:val="20"/>
                <w:lang w:bidi="fa-IR"/>
              </w:rPr>
              <w:t>s</w:t>
            </w:r>
            <w:r w:rsidRPr="001518DD">
              <w:rPr>
                <w:rFonts w:eastAsia="Calibri"/>
                <w:sz w:val="18"/>
                <w:szCs w:val="20"/>
                <w:lang w:bidi="fa-IR"/>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1518DD">
              <w:rPr>
                <w:rFonts w:eastAsia="Calibri"/>
                <w:i/>
                <w:sz w:val="18"/>
                <w:szCs w:val="20"/>
                <w:lang w:bidi="fa-IR"/>
              </w:rPr>
              <w:t>smo</w:t>
            </w:r>
            <w:r w:rsidRPr="001518DD">
              <w:rPr>
                <w:rFonts w:eastAsia="Calibri"/>
                <w:sz w:val="18"/>
                <w:szCs w:val="20"/>
                <w:lang w:bidi="fa-IR"/>
              </w:rPr>
              <w:t xml:space="preserve"> dla każdego z czterech substratów):</w:t>
            </w:r>
          </w:p>
          <w:p w14:paraId="48C0B521" w14:textId="77777777" w:rsidR="001518DD" w:rsidRPr="001518DD" w:rsidRDefault="001518DD" w:rsidP="001518DD">
            <w:pPr>
              <w:spacing w:line="276" w:lineRule="auto"/>
              <w:ind w:left="393"/>
              <w:contextualSpacing/>
              <w:rPr>
                <w:rFonts w:eastAsia="Calibri"/>
                <w:sz w:val="18"/>
                <w:szCs w:val="20"/>
                <w:lang w:bidi="fa-IR"/>
              </w:rPr>
            </w:pPr>
          </w:p>
          <w:p w14:paraId="23F1985E" w14:textId="77777777" w:rsidR="001518DD" w:rsidRPr="001518DD" w:rsidRDefault="00B6659B" w:rsidP="001518DD">
            <w:pPr>
              <w:spacing w:line="276" w:lineRule="auto"/>
              <w:ind w:left="393"/>
              <w:contextualSpacing/>
              <w:rPr>
                <w:rFonts w:eastAsia="Calibri"/>
                <w:sz w:val="18"/>
                <w:szCs w:val="20"/>
                <w:lang w:bidi="fa-IR"/>
              </w:rPr>
            </w:pPr>
            <m:oMathPara>
              <m:oMath>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s</m:t>
                    </m:r>
                  </m:sub>
                </m:sSub>
                <m:r>
                  <w:rPr>
                    <w:rFonts w:ascii="Cambria Math" w:eastAsia="Calibri" w:hAnsi="Cambria Math"/>
                    <w:sz w:val="18"/>
                    <w:szCs w:val="20"/>
                    <w:lang w:bidi="fa-IR"/>
                  </w:rPr>
                  <m:t>=</m:t>
                </m:r>
                <m:nary>
                  <m:naryPr>
                    <m:chr m:val="∑"/>
                    <m:limLoc m:val="undOvr"/>
                    <m:ctrlPr>
                      <w:rPr>
                        <w:rFonts w:ascii="Cambria Math" w:eastAsia="Calibri" w:hAnsi="Cambria Math"/>
                        <w:i/>
                        <w:sz w:val="18"/>
                        <w:szCs w:val="20"/>
                        <w:lang w:bidi="fa-IR"/>
                      </w:rPr>
                    </m:ctrlPr>
                  </m:naryPr>
                  <m:sub>
                    <m:r>
                      <w:rPr>
                        <w:rFonts w:ascii="Cambria Math" w:eastAsia="Calibri" w:hAnsi="Cambria Math"/>
                        <w:sz w:val="18"/>
                        <w:szCs w:val="20"/>
                        <w:lang w:bidi="fa-IR"/>
                      </w:rPr>
                      <m:t>doba i=31</m:t>
                    </m:r>
                  </m:sub>
                  <m:sup>
                    <m:r>
                      <w:rPr>
                        <w:rFonts w:ascii="Cambria Math" w:eastAsia="Calibri" w:hAnsi="Cambria Math"/>
                        <w:sz w:val="18"/>
                        <w:szCs w:val="20"/>
                        <w:lang w:bidi="fa-IR"/>
                      </w:rPr>
                      <m:t>90</m:t>
                    </m:r>
                  </m:sup>
                  <m:e>
                    <m:sSub>
                      <m:sSubPr>
                        <m:ctrlPr>
                          <w:rPr>
                            <w:rFonts w:ascii="Cambria Math" w:eastAsia="Calibri" w:hAnsi="Cambria Math"/>
                            <w:i/>
                            <w:sz w:val="18"/>
                            <w:szCs w:val="20"/>
                            <w:lang w:bidi="fa-IR"/>
                          </w:rPr>
                        </m:ctrlPr>
                      </m:sSubPr>
                      <m:e>
                        <m:r>
                          <w:rPr>
                            <w:rFonts w:ascii="Cambria Math" w:eastAsia="Calibri" w:hAnsi="Cambria Math"/>
                            <w:sz w:val="18"/>
                            <w:szCs w:val="20"/>
                            <w:lang w:bidi="fa-IR"/>
                          </w:rPr>
                          <m:t>(m</m:t>
                        </m:r>
                      </m:e>
                      <m:sub>
                        <m:r>
                          <w:rPr>
                            <w:rFonts w:ascii="Cambria Math" w:eastAsia="Calibri" w:hAnsi="Cambria Math"/>
                            <w:sz w:val="18"/>
                            <w:szCs w:val="20"/>
                            <w:lang w:bidi="fa-IR"/>
                          </w:rPr>
                          <m:t>31</m:t>
                        </m:r>
                      </m:sub>
                    </m:sSub>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m</m:t>
                        </m:r>
                      </m:e>
                      <m:sub>
                        <m:r>
                          <w:rPr>
                            <w:rFonts w:ascii="Cambria Math" w:eastAsia="Calibri" w:hAnsi="Cambria Math"/>
                            <w:sz w:val="18"/>
                            <w:szCs w:val="20"/>
                            <w:lang w:bidi="fa-IR"/>
                          </w:rPr>
                          <m:t>32</m:t>
                        </m:r>
                      </m:sub>
                    </m:sSub>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m</m:t>
                        </m:r>
                      </m:e>
                      <m:sub>
                        <m:r>
                          <w:rPr>
                            <w:rFonts w:ascii="Cambria Math" w:eastAsia="Calibri" w:hAnsi="Cambria Math"/>
                            <w:sz w:val="18"/>
                            <w:szCs w:val="20"/>
                            <w:lang w:bidi="fa-IR"/>
                          </w:rPr>
                          <m:t>90</m:t>
                        </m:r>
                      </m:sub>
                    </m:sSub>
                    <m:r>
                      <w:rPr>
                        <w:rFonts w:ascii="Cambria Math" w:eastAsia="Calibri" w:hAnsi="Cambria Math"/>
                        <w:sz w:val="18"/>
                        <w:szCs w:val="20"/>
                        <w:lang w:bidi="fa-IR"/>
                      </w:rPr>
                      <m:t>)*</m:t>
                    </m:r>
                    <m:f>
                      <m:fPr>
                        <m:ctrlPr>
                          <w:rPr>
                            <w:rFonts w:ascii="Cambria Math" w:eastAsia="Calibri" w:hAnsi="Cambria Math"/>
                            <w:i/>
                            <w:sz w:val="18"/>
                            <w:szCs w:val="20"/>
                            <w:lang w:bidi="fa-IR"/>
                          </w:rPr>
                        </m:ctrlPr>
                      </m:fPr>
                      <m:num>
                        <m:nary>
                          <m:naryPr>
                            <m:chr m:val="∑"/>
                            <m:limLoc m:val="undOvr"/>
                            <m:ctrlPr>
                              <w:rPr>
                                <w:rFonts w:ascii="Cambria Math" w:eastAsia="Calibri" w:hAnsi="Cambria Math"/>
                                <w:i/>
                                <w:sz w:val="18"/>
                                <w:szCs w:val="20"/>
                                <w:lang w:bidi="fa-IR"/>
                              </w:rPr>
                            </m:ctrlPr>
                          </m:naryPr>
                          <m:sub>
                            <m:r>
                              <w:rPr>
                                <w:rFonts w:ascii="Cambria Math" w:eastAsia="Calibri" w:hAnsi="Cambria Math"/>
                                <w:sz w:val="18"/>
                                <w:szCs w:val="20"/>
                                <w:lang w:bidi="fa-IR"/>
                              </w:rPr>
                              <m:t>doba i=31</m:t>
                            </m:r>
                          </m:sub>
                          <m:sup>
                            <m:r>
                              <w:rPr>
                                <w:rFonts w:ascii="Cambria Math" w:eastAsia="Calibri" w:hAnsi="Cambria Math"/>
                                <w:sz w:val="18"/>
                                <w:szCs w:val="20"/>
                                <w:lang w:bidi="fa-IR"/>
                              </w:rPr>
                              <m:t>90</m:t>
                            </m:r>
                          </m:sup>
                          <m:e>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m:t>
                                </m:r>
                              </m:e>
                              <m:sub>
                                <m:r>
                                  <w:rPr>
                                    <w:rFonts w:ascii="Cambria Math" w:eastAsia="Calibri" w:hAnsi="Cambria Math"/>
                                    <w:sz w:val="18"/>
                                    <w:szCs w:val="20"/>
                                    <w:lang w:bidi="fa-IR"/>
                                  </w:rPr>
                                  <m:t>1</m:t>
                                </m:r>
                              </m:sub>
                            </m:sSub>
                            <m:r>
                              <w:rPr>
                                <w:rFonts w:ascii="Cambria Math" w:eastAsia="Calibri" w:hAnsi="Cambria Math"/>
                                <w:sz w:val="18"/>
                                <w:szCs w:val="20"/>
                                <w:lang w:bidi="fa-IR"/>
                              </w:rPr>
                              <m:t>+</m:t>
                            </m:r>
                            <m:sSub>
                              <m:sSubPr>
                                <m:ctrlPr>
                                  <w:rPr>
                                    <w:rFonts w:ascii="Cambria Math" w:eastAsia="Calibri" w:hAnsi="Cambria Math"/>
                                    <w:i/>
                                    <w:sz w:val="18"/>
                                    <w:szCs w:val="20"/>
                                    <w:vertAlign w:val="subscript"/>
                                    <w:lang w:bidi="fa-IR"/>
                                  </w:rPr>
                                </m:ctrlPr>
                              </m:sSubPr>
                              <m:e>
                                <m:r>
                                  <w:rPr>
                                    <w:rFonts w:ascii="Cambria Math" w:eastAsia="Calibri" w:hAnsi="Cambria Math"/>
                                    <w:sz w:val="18"/>
                                    <w:szCs w:val="20"/>
                                    <w:vertAlign w:val="subscript"/>
                                    <w:lang w:bidi="fa-IR"/>
                                  </w:rPr>
                                  <m:t>sm</m:t>
                                </m:r>
                              </m:e>
                              <m:sub>
                                <m:r>
                                  <w:rPr>
                                    <w:rFonts w:ascii="Cambria Math" w:eastAsia="Calibri" w:hAnsi="Cambria Math"/>
                                    <w:sz w:val="18"/>
                                    <w:szCs w:val="20"/>
                                    <w:vertAlign w:val="subscript"/>
                                    <w:lang w:bidi="fa-IR"/>
                                  </w:rPr>
                                  <m:t>2</m:t>
                                </m:r>
                              </m:sub>
                            </m:sSub>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m:t>
                                </m:r>
                              </m:e>
                              <m:sub>
                                <m:r>
                                  <w:rPr>
                                    <w:rFonts w:ascii="Cambria Math" w:eastAsia="Calibri" w:hAnsi="Cambria Math"/>
                                    <w:sz w:val="18"/>
                                    <w:szCs w:val="20"/>
                                    <w:lang w:bidi="fa-IR"/>
                                  </w:rPr>
                                  <m:t>n</m:t>
                                </m:r>
                              </m:sub>
                            </m:sSub>
                            <m:r>
                              <w:rPr>
                                <w:rFonts w:ascii="Cambria Math" w:eastAsia="Calibri" w:hAnsi="Cambria Math"/>
                                <w:sz w:val="18"/>
                                <w:szCs w:val="20"/>
                                <w:vertAlign w:val="subscript"/>
                                <w:lang w:bidi="fa-IR"/>
                              </w:rPr>
                              <m:t xml:space="preserve"> </m:t>
                            </m:r>
                            <m:r>
                              <w:rPr>
                                <w:rFonts w:ascii="Cambria Math" w:eastAsia="Calibri" w:hAnsi="Cambria Math"/>
                                <w:sz w:val="18"/>
                                <w:szCs w:val="20"/>
                                <w:lang w:bidi="fa-IR"/>
                              </w:rPr>
                              <m:t>)</m:t>
                            </m:r>
                          </m:e>
                        </m:nary>
                      </m:num>
                      <m:den>
                        <m:r>
                          <w:rPr>
                            <w:rFonts w:ascii="Cambria Math" w:eastAsia="Calibri" w:hAnsi="Cambria Math"/>
                            <w:sz w:val="18"/>
                            <w:szCs w:val="20"/>
                            <w:lang w:bidi="fa-IR"/>
                          </w:rPr>
                          <m:t>n</m:t>
                        </m:r>
                      </m:den>
                    </m:f>
                    <m:r>
                      <w:rPr>
                        <w:rFonts w:ascii="Cambria Math" w:eastAsia="Calibri" w:hAnsi="Cambria Math"/>
                        <w:sz w:val="18"/>
                        <w:szCs w:val="20"/>
                        <w:lang w:bidi="fa-IR"/>
                      </w:rPr>
                      <m:t>*</m:t>
                    </m:r>
                  </m:e>
                </m:nary>
                <m:r>
                  <w:rPr>
                    <w:rFonts w:ascii="Cambria Math" w:eastAsia="Calibri" w:hAnsi="Cambria Math"/>
                    <w:sz w:val="18"/>
                    <w:szCs w:val="20"/>
                    <w:lang w:bidi="fa-IR"/>
                  </w:rPr>
                  <m:t xml:space="preserve"> </m:t>
                </m:r>
                <m:f>
                  <m:fPr>
                    <m:ctrlPr>
                      <w:rPr>
                        <w:rFonts w:ascii="Cambria Math" w:eastAsia="Calibri" w:hAnsi="Cambria Math"/>
                        <w:i/>
                        <w:sz w:val="18"/>
                        <w:szCs w:val="20"/>
                        <w:lang w:bidi="fa-IR"/>
                      </w:rPr>
                    </m:ctrlPr>
                  </m:fPr>
                  <m:num>
                    <m:nary>
                      <m:naryPr>
                        <m:chr m:val="∑"/>
                        <m:limLoc m:val="undOvr"/>
                        <m:ctrlPr>
                          <w:rPr>
                            <w:rFonts w:ascii="Cambria Math" w:eastAsia="Calibri" w:hAnsi="Cambria Math"/>
                            <w:i/>
                            <w:sz w:val="18"/>
                            <w:szCs w:val="20"/>
                            <w:lang w:bidi="fa-IR"/>
                          </w:rPr>
                        </m:ctrlPr>
                      </m:naryPr>
                      <m:sub>
                        <m:r>
                          <w:rPr>
                            <w:rFonts w:ascii="Cambria Math" w:eastAsia="Calibri" w:hAnsi="Cambria Math"/>
                            <w:sz w:val="18"/>
                            <w:szCs w:val="20"/>
                            <w:lang w:bidi="fa-IR"/>
                          </w:rPr>
                          <m:t>doba i=31</m:t>
                        </m:r>
                      </m:sub>
                      <m:sup>
                        <m:r>
                          <w:rPr>
                            <w:rFonts w:ascii="Cambria Math" w:eastAsia="Calibri" w:hAnsi="Cambria Math"/>
                            <w:sz w:val="18"/>
                            <w:szCs w:val="20"/>
                            <w:lang w:bidi="fa-IR"/>
                          </w:rPr>
                          <m:t>90</m:t>
                        </m:r>
                      </m:sup>
                      <m:e>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1</m:t>
                            </m:r>
                          </m:sub>
                        </m:sSub>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2</m:t>
                            </m:r>
                          </m:sub>
                        </m:sSub>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p</m:t>
                            </m:r>
                          </m:sub>
                        </m:sSub>
                        <m:r>
                          <w:rPr>
                            <w:rFonts w:ascii="Cambria Math" w:eastAsia="Calibri" w:hAnsi="Cambria Math"/>
                            <w:sz w:val="18"/>
                            <w:szCs w:val="20"/>
                            <w:lang w:bidi="fa-IR"/>
                          </w:rPr>
                          <m:t>)</m:t>
                        </m:r>
                      </m:e>
                    </m:nary>
                  </m:num>
                  <m:den>
                    <m:r>
                      <w:rPr>
                        <w:rFonts w:ascii="Cambria Math" w:eastAsia="Calibri" w:hAnsi="Cambria Math"/>
                        <w:sz w:val="18"/>
                        <w:szCs w:val="20"/>
                        <w:lang w:bidi="fa-IR"/>
                      </w:rPr>
                      <m:t>p</m:t>
                    </m:r>
                  </m:den>
                </m:f>
                <m:r>
                  <w:rPr>
                    <w:rFonts w:ascii="Cambria Math" w:eastAsia="Calibri" w:hAnsi="Cambria Math"/>
                    <w:sz w:val="18"/>
                    <w:szCs w:val="20"/>
                    <w:lang w:bidi="fa-IR"/>
                  </w:rPr>
                  <m:t xml:space="preserve"> </m:t>
                </m:r>
                <m:d>
                  <m:dPr>
                    <m:begChr m:val="["/>
                    <m:endChr m:val="]"/>
                    <m:ctrlPr>
                      <w:rPr>
                        <w:rFonts w:ascii="Cambria Math" w:eastAsia="Calibri" w:hAnsi="Cambria Math"/>
                        <w:i/>
                        <w:sz w:val="18"/>
                        <w:szCs w:val="20"/>
                        <w:lang w:bidi="fa-IR"/>
                      </w:rPr>
                    </m:ctrlPr>
                  </m:dPr>
                  <m:e>
                    <m:r>
                      <w:rPr>
                        <w:rFonts w:ascii="Cambria Math" w:eastAsia="Calibri" w:hAnsi="Cambria Math"/>
                        <w:sz w:val="18"/>
                        <w:szCs w:val="20"/>
                        <w:lang w:bidi="fa-IR"/>
                      </w:rPr>
                      <m:t>t smo</m:t>
                    </m:r>
                  </m:e>
                </m:d>
              </m:oMath>
            </m:oMathPara>
          </w:p>
          <w:p w14:paraId="066F1EC6" w14:textId="77777777" w:rsidR="001518DD" w:rsidRPr="001518DD" w:rsidRDefault="001518DD" w:rsidP="001518DD">
            <w:pPr>
              <w:spacing w:line="276" w:lineRule="auto"/>
              <w:ind w:left="393"/>
              <w:contextualSpacing/>
              <w:rPr>
                <w:rFonts w:eastAsia="Calibri"/>
                <w:sz w:val="18"/>
                <w:szCs w:val="20"/>
                <w:lang w:bidi="fa-IR"/>
              </w:rPr>
            </w:pPr>
          </w:p>
          <w:p w14:paraId="6FFC567D" w14:textId="77777777" w:rsidR="001518DD" w:rsidRPr="001518DD" w:rsidRDefault="001518DD" w:rsidP="001518DD">
            <w:pPr>
              <w:spacing w:line="276" w:lineRule="auto"/>
              <w:ind w:left="393"/>
              <w:contextualSpacing/>
              <w:rPr>
                <w:rFonts w:eastAsia="Calibri"/>
                <w:sz w:val="18"/>
                <w:szCs w:val="20"/>
                <w:lang w:bidi="fa-IR"/>
              </w:rPr>
            </w:pPr>
            <w:r w:rsidRPr="001518DD">
              <w:rPr>
                <w:rFonts w:eastAsia="Calibri"/>
                <w:sz w:val="18"/>
                <w:szCs w:val="20"/>
                <w:lang w:bidi="fa-IR"/>
              </w:rPr>
              <w:t>Gdzie:</w:t>
            </w:r>
          </w:p>
          <w:p w14:paraId="3E8EDAF8" w14:textId="77777777" w:rsidR="001518DD" w:rsidRPr="001518DD" w:rsidRDefault="001518DD" w:rsidP="001518DD">
            <w:pPr>
              <w:spacing w:line="276" w:lineRule="auto"/>
              <w:rPr>
                <w:rFonts w:eastAsia="Calibri"/>
                <w:i/>
                <w:sz w:val="18"/>
                <w:szCs w:val="20"/>
                <w:lang w:bidi="fa-IR"/>
              </w:rPr>
            </w:pPr>
            <w:r w:rsidRPr="001518DD">
              <w:rPr>
                <w:rFonts w:eastAsia="Calibri"/>
                <w:i/>
                <w:sz w:val="18"/>
                <w:szCs w:val="20"/>
                <w:lang w:bidi="fa-IR"/>
              </w:rPr>
              <w:t>smo</w:t>
            </w:r>
            <w:r w:rsidRPr="001518DD">
              <w:rPr>
                <w:rFonts w:eastAsia="Calibri"/>
                <w:i/>
                <w:sz w:val="18"/>
                <w:szCs w:val="20"/>
                <w:vertAlign w:val="subscript"/>
                <w:lang w:bidi="fa-IR"/>
              </w:rPr>
              <w:t>s</w:t>
            </w:r>
            <w:r w:rsidRPr="001518DD">
              <w:rPr>
                <w:rFonts w:eastAsia="Calibri"/>
                <w:i/>
                <w:sz w:val="18"/>
                <w:szCs w:val="20"/>
                <w:lang w:bidi="fa-IR"/>
              </w:rPr>
              <w:t xml:space="preserve"> – </w:t>
            </w:r>
            <w:r w:rsidRPr="001518DD">
              <w:rPr>
                <w:rFonts w:eastAsia="Calibri"/>
                <w:sz w:val="18"/>
                <w:szCs w:val="20"/>
                <w:lang w:bidi="fa-IR"/>
              </w:rPr>
              <w:t xml:space="preserve">ilość suchej masy organicznej substratu </w:t>
            </w:r>
            <w:r w:rsidRPr="001518DD">
              <w:rPr>
                <w:rFonts w:eastAsia="Calibri"/>
                <w:i/>
                <w:sz w:val="18"/>
                <w:szCs w:val="20"/>
                <w:lang w:bidi="fa-IR"/>
              </w:rPr>
              <w:t xml:space="preserve">s </w:t>
            </w:r>
            <w:r w:rsidRPr="001518DD">
              <w:rPr>
                <w:rFonts w:eastAsia="Calibri"/>
                <w:sz w:val="18"/>
                <w:szCs w:val="20"/>
                <w:lang w:bidi="fa-IR"/>
              </w:rPr>
              <w:t>(gdzie s jest oznaczeniem danego substratu wchodzącego w skład testowanego wariantu substratowego Wx), wyrażona w tonach [t],</w:t>
            </w:r>
          </w:p>
          <w:p w14:paraId="097322C1" w14:textId="77777777" w:rsidR="001518DD" w:rsidRPr="001518DD" w:rsidRDefault="001518DD" w:rsidP="001518DD">
            <w:pPr>
              <w:spacing w:line="276" w:lineRule="auto"/>
              <w:rPr>
                <w:rFonts w:eastAsia="Calibri"/>
                <w:i/>
                <w:sz w:val="18"/>
                <w:szCs w:val="20"/>
                <w:lang w:bidi="fa-IR"/>
              </w:rPr>
            </w:pPr>
          </w:p>
          <w:p w14:paraId="2109049B" w14:textId="77777777" w:rsidR="001518DD" w:rsidRPr="001518DD" w:rsidRDefault="001518DD" w:rsidP="001518DD">
            <w:pPr>
              <w:spacing w:line="276" w:lineRule="auto"/>
              <w:rPr>
                <w:rFonts w:eastAsia="Calibri"/>
                <w:sz w:val="18"/>
                <w:szCs w:val="20"/>
                <w:lang w:bidi="fa-IR"/>
              </w:rPr>
            </w:pPr>
            <w:r w:rsidRPr="001518DD">
              <w:rPr>
                <w:rFonts w:eastAsia="Calibri"/>
                <w:i/>
                <w:sz w:val="18"/>
                <w:szCs w:val="20"/>
                <w:lang w:bidi="fa-IR"/>
              </w:rPr>
              <w:t>m</w:t>
            </w:r>
            <w:r w:rsidRPr="001518DD">
              <w:rPr>
                <w:rFonts w:eastAsia="Calibri"/>
                <w:i/>
                <w:sz w:val="18"/>
                <w:szCs w:val="20"/>
                <w:vertAlign w:val="subscript"/>
                <w:lang w:bidi="fa-IR"/>
              </w:rPr>
              <w:t>31</w:t>
            </w:r>
            <w:r w:rsidRPr="001518DD">
              <w:rPr>
                <w:rFonts w:eastAsia="Calibri"/>
                <w:i/>
                <w:sz w:val="18"/>
                <w:szCs w:val="20"/>
                <w:lang w:bidi="fa-IR"/>
              </w:rPr>
              <w:t>, m</w:t>
            </w:r>
            <w:r w:rsidRPr="001518DD">
              <w:rPr>
                <w:rFonts w:eastAsia="Calibri"/>
                <w:i/>
                <w:sz w:val="18"/>
                <w:szCs w:val="20"/>
                <w:vertAlign w:val="subscript"/>
                <w:lang w:bidi="fa-IR"/>
              </w:rPr>
              <w:t>32</w:t>
            </w:r>
            <w:r w:rsidRPr="001518DD">
              <w:rPr>
                <w:rFonts w:eastAsia="Calibri"/>
                <w:i/>
                <w:sz w:val="18"/>
                <w:szCs w:val="20"/>
                <w:lang w:bidi="fa-IR"/>
              </w:rPr>
              <w:t>, …m</w:t>
            </w:r>
            <w:r w:rsidRPr="001518DD">
              <w:rPr>
                <w:rFonts w:eastAsia="Calibri"/>
                <w:i/>
                <w:sz w:val="18"/>
                <w:szCs w:val="20"/>
                <w:vertAlign w:val="subscript"/>
                <w:lang w:bidi="fa-IR"/>
              </w:rPr>
              <w:t>90</w:t>
            </w:r>
            <w:r w:rsidRPr="001518DD">
              <w:rPr>
                <w:rFonts w:eastAsia="Calibri"/>
                <w:sz w:val="18"/>
                <w:szCs w:val="20"/>
                <w:lang w:bidi="fa-IR"/>
              </w:rPr>
              <w:t xml:space="preserve"> – masa substratu </w:t>
            </w:r>
            <w:r w:rsidRPr="001518DD">
              <w:rPr>
                <w:rFonts w:eastAsia="Calibri"/>
                <w:i/>
                <w:sz w:val="18"/>
                <w:szCs w:val="20"/>
                <w:lang w:bidi="fa-IR"/>
              </w:rPr>
              <w:t>s</w:t>
            </w:r>
            <w:r w:rsidRPr="001518DD">
              <w:rPr>
                <w:rFonts w:eastAsia="Calibri"/>
                <w:sz w:val="18"/>
                <w:szCs w:val="20"/>
                <w:lang w:bidi="fa-IR"/>
              </w:rPr>
              <w:t xml:space="preserve"> wprowadzonego w danym wariancie substratowym Wx do Procesu Technologicznego w dobie </w:t>
            </w:r>
            <w:r w:rsidRPr="001518DD">
              <w:rPr>
                <w:rFonts w:eastAsia="Calibri"/>
                <w:i/>
                <w:sz w:val="18"/>
                <w:szCs w:val="20"/>
                <w:lang w:bidi="fa-IR"/>
              </w:rPr>
              <w:t xml:space="preserve">i </w:t>
            </w:r>
            <w:r w:rsidRPr="001518DD">
              <w:rPr>
                <w:rFonts w:eastAsia="Calibri"/>
                <w:sz w:val="18"/>
                <w:szCs w:val="20"/>
                <w:lang w:bidi="fa-IR"/>
              </w:rPr>
              <w:t>(60 dni – liczone od 31 dnia do 90 dnia danej części Testów), wyrażona w tonach [t],</w:t>
            </w:r>
          </w:p>
          <w:p w14:paraId="72027484" w14:textId="77777777" w:rsidR="001518DD" w:rsidRPr="001518DD" w:rsidRDefault="001518DD" w:rsidP="001518DD">
            <w:pPr>
              <w:spacing w:line="276" w:lineRule="auto"/>
              <w:rPr>
                <w:rFonts w:eastAsia="Calibri"/>
                <w:sz w:val="18"/>
                <w:szCs w:val="20"/>
                <w:lang w:bidi="fa-IR"/>
              </w:rPr>
            </w:pPr>
          </w:p>
          <w:p w14:paraId="633CCD5C" w14:textId="77777777" w:rsidR="001518DD" w:rsidRPr="001518DD" w:rsidRDefault="001518DD" w:rsidP="001518DD">
            <w:pPr>
              <w:spacing w:line="276" w:lineRule="auto"/>
              <w:rPr>
                <w:rFonts w:eastAsia="Calibri"/>
                <w:sz w:val="18"/>
                <w:szCs w:val="20"/>
                <w:lang w:bidi="fa-IR"/>
              </w:rPr>
            </w:pPr>
            <w:r w:rsidRPr="001518DD">
              <w:rPr>
                <w:rFonts w:eastAsia="Calibri"/>
                <w:i/>
                <w:sz w:val="18"/>
                <w:szCs w:val="20"/>
                <w:lang w:bidi="fa-IR"/>
              </w:rPr>
              <w:t>sm</w:t>
            </w:r>
            <w:r w:rsidRPr="001518DD">
              <w:rPr>
                <w:rFonts w:eastAsia="Calibri"/>
                <w:i/>
                <w:sz w:val="18"/>
                <w:szCs w:val="20"/>
                <w:vertAlign w:val="subscript"/>
                <w:lang w:bidi="fa-IR"/>
              </w:rPr>
              <w:t xml:space="preserve">1, </w:t>
            </w:r>
            <w:r w:rsidRPr="001518DD">
              <w:rPr>
                <w:rFonts w:eastAsia="Calibri"/>
                <w:i/>
                <w:sz w:val="18"/>
                <w:szCs w:val="20"/>
                <w:lang w:bidi="fa-IR"/>
              </w:rPr>
              <w:t>sm</w:t>
            </w:r>
            <w:r w:rsidRPr="001518DD">
              <w:rPr>
                <w:rFonts w:eastAsia="Calibri"/>
                <w:i/>
                <w:sz w:val="18"/>
                <w:szCs w:val="20"/>
                <w:vertAlign w:val="subscript"/>
                <w:lang w:bidi="fa-IR"/>
              </w:rPr>
              <w:t>2</w:t>
            </w:r>
            <w:r w:rsidRPr="001518DD">
              <w:rPr>
                <w:rFonts w:eastAsia="Calibri"/>
                <w:i/>
                <w:sz w:val="18"/>
                <w:szCs w:val="20"/>
                <w:lang w:bidi="fa-IR"/>
              </w:rPr>
              <w:t>, …sm</w:t>
            </w:r>
            <w:r w:rsidRPr="001518DD">
              <w:rPr>
                <w:rFonts w:eastAsia="Calibri"/>
                <w:i/>
                <w:sz w:val="18"/>
                <w:szCs w:val="20"/>
                <w:vertAlign w:val="subscript"/>
                <w:lang w:bidi="fa-IR"/>
              </w:rPr>
              <w:t xml:space="preserve">n </w:t>
            </w:r>
            <w:r w:rsidRPr="001518DD">
              <w:rPr>
                <w:rFonts w:eastAsia="Calibri"/>
                <w:sz w:val="18"/>
                <w:szCs w:val="20"/>
                <w:lang w:bidi="fa-IR"/>
              </w:rPr>
              <w:t xml:space="preserve">– zawartość procentowa suchej masy substratu s w danym wariancie substratowym Wx, wprowadzonego w dobie </w:t>
            </w:r>
            <w:r w:rsidRPr="001518DD">
              <w:rPr>
                <w:rFonts w:eastAsia="Calibri"/>
                <w:i/>
                <w:sz w:val="18"/>
                <w:szCs w:val="20"/>
                <w:lang w:bidi="fa-IR"/>
              </w:rPr>
              <w:t>i,</w:t>
            </w:r>
            <w:r w:rsidRPr="001518DD">
              <w:rPr>
                <w:rFonts w:eastAsia="Calibri"/>
                <w:sz w:val="18"/>
                <w:szCs w:val="20"/>
                <w:lang w:bidi="fa-IR"/>
              </w:rPr>
              <w:t xml:space="preserve"> z częstotliwością analizy co ok. 3 dni (liczone od 31 dnia do 90 dnia danej części Testów, łączna liczba wykonanych analiz – n), wyrażona w [%],</w:t>
            </w:r>
          </w:p>
          <w:p w14:paraId="2E9F215B" w14:textId="77777777" w:rsidR="001518DD" w:rsidRPr="001518DD" w:rsidRDefault="001518DD" w:rsidP="001518DD">
            <w:pPr>
              <w:spacing w:line="276" w:lineRule="auto"/>
              <w:rPr>
                <w:rFonts w:eastAsia="Calibri"/>
                <w:sz w:val="18"/>
                <w:szCs w:val="20"/>
                <w:lang w:bidi="fa-IR"/>
              </w:rPr>
            </w:pPr>
          </w:p>
          <w:p w14:paraId="29CF7F38" w14:textId="77777777" w:rsidR="001518DD" w:rsidRPr="001518DD" w:rsidRDefault="001518DD" w:rsidP="001518DD">
            <w:pPr>
              <w:spacing w:line="276" w:lineRule="auto"/>
              <w:rPr>
                <w:rFonts w:eastAsia="Calibri"/>
                <w:sz w:val="18"/>
                <w:szCs w:val="20"/>
                <w:lang w:bidi="fa-IR"/>
              </w:rPr>
            </w:pPr>
            <w:r w:rsidRPr="001518DD">
              <w:rPr>
                <w:rFonts w:eastAsia="Calibri"/>
                <w:i/>
                <w:iCs/>
                <w:sz w:val="18"/>
                <w:szCs w:val="20"/>
                <w:lang w:bidi="fa-IR"/>
              </w:rPr>
              <w:t>smo</w:t>
            </w:r>
            <w:r w:rsidRPr="001518DD">
              <w:rPr>
                <w:rFonts w:eastAsia="Calibri"/>
                <w:i/>
                <w:iCs/>
                <w:sz w:val="18"/>
                <w:szCs w:val="20"/>
                <w:vertAlign w:val="subscript"/>
                <w:lang w:bidi="fa-IR"/>
              </w:rPr>
              <w:t>1</w:t>
            </w:r>
            <w:r w:rsidRPr="001518DD">
              <w:rPr>
                <w:rFonts w:eastAsia="Calibri"/>
                <w:i/>
                <w:iCs/>
                <w:sz w:val="18"/>
                <w:szCs w:val="20"/>
                <w:lang w:bidi="fa-IR"/>
              </w:rPr>
              <w:t>, smo</w:t>
            </w:r>
            <w:r w:rsidRPr="001518DD">
              <w:rPr>
                <w:rFonts w:eastAsia="Calibri"/>
                <w:i/>
                <w:iCs/>
                <w:sz w:val="18"/>
                <w:szCs w:val="20"/>
                <w:vertAlign w:val="subscript"/>
                <w:lang w:bidi="fa-IR"/>
              </w:rPr>
              <w:t>2</w:t>
            </w:r>
            <w:r w:rsidRPr="001518DD">
              <w:rPr>
                <w:rFonts w:eastAsia="Calibri"/>
                <w:i/>
                <w:iCs/>
                <w:sz w:val="18"/>
                <w:szCs w:val="20"/>
                <w:lang w:bidi="fa-IR"/>
              </w:rPr>
              <w:t>, … smo</w:t>
            </w:r>
            <w:r w:rsidRPr="001518DD">
              <w:rPr>
                <w:rFonts w:eastAsia="Calibri"/>
                <w:i/>
                <w:iCs/>
                <w:sz w:val="18"/>
                <w:szCs w:val="20"/>
                <w:vertAlign w:val="subscript"/>
                <w:lang w:bidi="fa-IR"/>
              </w:rPr>
              <w:t>p</w:t>
            </w:r>
            <w:r w:rsidRPr="001518DD">
              <w:rPr>
                <w:rFonts w:eastAsia="Calibri"/>
                <w:i/>
                <w:iCs/>
                <w:sz w:val="18"/>
                <w:szCs w:val="20"/>
                <w:lang w:bidi="fa-IR"/>
              </w:rPr>
              <w:t xml:space="preserve"> –</w:t>
            </w:r>
            <w:r w:rsidRPr="001518DD">
              <w:rPr>
                <w:rFonts w:eastAsia="Calibri"/>
                <w:sz w:val="18"/>
                <w:szCs w:val="20"/>
                <w:lang w:bidi="fa-IR"/>
              </w:rPr>
              <w:t xml:space="preserve"> zawartość procentowa suchej masy organicznej substratu s w danym wariancie substratowym Wx, wprowadzonego w dobie </w:t>
            </w:r>
            <w:r w:rsidRPr="001518DD">
              <w:rPr>
                <w:rFonts w:eastAsia="Calibri"/>
                <w:i/>
                <w:sz w:val="18"/>
                <w:szCs w:val="20"/>
                <w:lang w:bidi="fa-IR"/>
              </w:rPr>
              <w:t>i,</w:t>
            </w:r>
            <w:r w:rsidRPr="001518DD">
              <w:rPr>
                <w:rFonts w:eastAsia="Calibri"/>
                <w:sz w:val="18"/>
                <w:szCs w:val="20"/>
                <w:lang w:bidi="fa-IR"/>
              </w:rPr>
              <w:t xml:space="preserve"> z częstotliwością analizy co ok. 3 dni (liczone od 31 dnia do 90 dnia danej części Testów, łączna liczba wykonanych analiz - p), wyrażona w [% sm],</w:t>
            </w:r>
          </w:p>
          <w:p w14:paraId="1850550C" w14:textId="77777777" w:rsidR="001518DD" w:rsidRPr="001518DD" w:rsidRDefault="001518DD" w:rsidP="001518DD">
            <w:pPr>
              <w:spacing w:line="276" w:lineRule="auto"/>
              <w:rPr>
                <w:rFonts w:eastAsia="Calibri"/>
                <w:sz w:val="18"/>
                <w:szCs w:val="20"/>
                <w:lang w:bidi="fa-IR"/>
              </w:rPr>
            </w:pPr>
          </w:p>
          <w:p w14:paraId="5CDB6EB2"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lastRenderedPageBreak/>
              <w:t>Przy czym masa poszczególnych substratów jest rejestrowana przez Uczestników Przedsięwzięcia, a do przeliczenia na masę organiczną wykorzystuje się dostarczane przez Zamawiającego wyniki badań dla poszczególnych substratów wykonywane co około trzy dni (zawartość suchej masy i zawartość suchej masy organicznej). </w:t>
            </w:r>
          </w:p>
          <w:p w14:paraId="69328B7D" w14:textId="77777777" w:rsidR="001518DD" w:rsidRPr="001518DD" w:rsidRDefault="001518DD" w:rsidP="001518DD">
            <w:pPr>
              <w:spacing w:line="276" w:lineRule="auto"/>
              <w:jc w:val="both"/>
              <w:rPr>
                <w:rFonts w:eastAsia="Calibri"/>
                <w:sz w:val="18"/>
                <w:szCs w:val="20"/>
                <w:lang w:bidi="fa-IR"/>
              </w:rPr>
            </w:pPr>
          </w:p>
          <w:p w14:paraId="531E18AB" w14:textId="77777777" w:rsidR="001518DD" w:rsidRPr="001518DD" w:rsidRDefault="001518DD" w:rsidP="001518DD">
            <w:pPr>
              <w:spacing w:line="276" w:lineRule="auto"/>
              <w:ind w:left="393"/>
              <w:contextualSpacing/>
              <w:rPr>
                <w:rFonts w:eastAsia="Calibri"/>
                <w:sz w:val="18"/>
                <w:szCs w:val="20"/>
                <w:lang w:bidi="fa-IR"/>
              </w:rPr>
            </w:pPr>
            <w:r w:rsidRPr="001518DD">
              <w:rPr>
                <w:rFonts w:eastAsia="Calibri"/>
                <w:sz w:val="18"/>
                <w:szCs w:val="20"/>
                <w:lang w:bidi="fa-IR"/>
              </w:rPr>
              <w:t>b. następnie obliczana jest łączna ilość suchej masy organicznej dla wariantu substratowego Wx, zgodnie ze wzorem poniżej:</w:t>
            </w:r>
          </w:p>
          <w:p w14:paraId="44A5454B" w14:textId="77777777" w:rsidR="001518DD" w:rsidRPr="001518DD" w:rsidRDefault="001518DD" w:rsidP="001518DD">
            <w:pPr>
              <w:spacing w:line="276" w:lineRule="auto"/>
              <w:ind w:left="393"/>
              <w:contextualSpacing/>
              <w:rPr>
                <w:rFonts w:eastAsia="Calibri"/>
                <w:sz w:val="18"/>
                <w:szCs w:val="20"/>
                <w:lang w:bidi="fa-IR"/>
              </w:rPr>
            </w:pPr>
          </w:p>
          <w:p w14:paraId="13601AAD" w14:textId="77777777" w:rsidR="001518DD" w:rsidRPr="001518DD" w:rsidRDefault="00B6659B" w:rsidP="001518DD">
            <w:pPr>
              <w:spacing w:line="276" w:lineRule="auto"/>
              <w:ind w:left="393"/>
              <w:contextualSpacing/>
              <w:rPr>
                <w:rFonts w:eastAsia="Calibri"/>
                <w:sz w:val="18"/>
                <w:szCs w:val="20"/>
                <w:lang w:bidi="fa-IR"/>
              </w:rPr>
            </w:pPr>
            <m:oMathPara>
              <m:oMath>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Wx</m:t>
                    </m:r>
                  </m:sub>
                </m:sSub>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s1</m:t>
                    </m:r>
                  </m:sub>
                </m:sSub>
                <m:r>
                  <w:rPr>
                    <w:rFonts w:ascii="Cambria Math" w:eastAsia="Calibri" w:hAnsi="Cambria Math"/>
                    <w:sz w:val="18"/>
                    <w:szCs w:val="20"/>
                    <w:lang w:bidi="fa-IR"/>
                  </w:rPr>
                  <m:t>+</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s2</m:t>
                    </m:r>
                  </m:sub>
                </m:sSub>
                <m:r>
                  <w:rPr>
                    <w:rFonts w:ascii="Cambria Math" w:eastAsia="Calibri" w:hAnsi="Cambria Math"/>
                    <w:sz w:val="18"/>
                    <w:szCs w:val="20"/>
                    <w:lang w:bidi="fa-IR"/>
                  </w:rPr>
                  <m:t xml:space="preserve">+… </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sx</m:t>
                    </m:r>
                  </m:sub>
                </m:sSub>
                <m:r>
                  <w:rPr>
                    <w:rFonts w:ascii="Cambria Math" w:eastAsia="Calibri" w:hAnsi="Cambria Math"/>
                    <w:sz w:val="18"/>
                    <w:szCs w:val="20"/>
                    <w:lang w:bidi="fa-IR"/>
                  </w:rPr>
                  <m:t xml:space="preserve"> </m:t>
                </m:r>
              </m:oMath>
            </m:oMathPara>
          </w:p>
          <w:bookmarkEnd w:id="662"/>
          <w:p w14:paraId="68EC1CD0" w14:textId="2019078A" w:rsidR="001518DD" w:rsidRPr="001518DD" w:rsidRDefault="001518DD" w:rsidP="001518DD">
            <w:pPr>
              <w:spacing w:line="276" w:lineRule="auto"/>
              <w:rPr>
                <w:rFonts w:eastAsia="Calibri"/>
                <w:sz w:val="18"/>
                <w:szCs w:val="20"/>
                <w:lang w:bidi="fa-IR"/>
              </w:rPr>
            </w:pPr>
          </w:p>
          <w:p w14:paraId="451A39B8" w14:textId="77777777" w:rsidR="001518DD" w:rsidRPr="001518DD" w:rsidRDefault="001518DD" w:rsidP="001518DD">
            <w:pPr>
              <w:spacing w:line="276" w:lineRule="auto"/>
              <w:rPr>
                <w:rFonts w:eastAsia="Calibri"/>
                <w:sz w:val="18"/>
                <w:szCs w:val="20"/>
                <w:lang w:bidi="fa-IR"/>
              </w:rPr>
            </w:pPr>
            <w:r w:rsidRPr="001518DD">
              <w:rPr>
                <w:rFonts w:eastAsia="Calibri"/>
                <w:sz w:val="18"/>
                <w:szCs w:val="20"/>
                <w:lang w:bidi="fa-IR"/>
              </w:rPr>
              <w:t>gdzie:</w:t>
            </w:r>
          </w:p>
          <w:p w14:paraId="1A251FBD" w14:textId="77777777" w:rsidR="001518DD" w:rsidRPr="001518DD" w:rsidRDefault="001518DD" w:rsidP="001518DD">
            <w:pPr>
              <w:spacing w:line="276" w:lineRule="auto"/>
              <w:rPr>
                <w:rFonts w:eastAsia="Calibri"/>
                <w:i/>
                <w:sz w:val="18"/>
                <w:szCs w:val="20"/>
                <w:lang w:bidi="fa-IR"/>
              </w:rPr>
            </w:pPr>
            <w:r w:rsidRPr="001518DD">
              <w:rPr>
                <w:rFonts w:eastAsia="Calibri"/>
                <w:i/>
                <w:sz w:val="18"/>
                <w:szCs w:val="20"/>
                <w:lang w:bidi="fa-IR"/>
              </w:rPr>
              <w:t>smo</w:t>
            </w:r>
            <w:r w:rsidRPr="001518DD">
              <w:rPr>
                <w:rFonts w:eastAsia="Calibri"/>
                <w:i/>
                <w:sz w:val="18"/>
                <w:szCs w:val="20"/>
                <w:vertAlign w:val="subscript"/>
                <w:lang w:bidi="fa-IR"/>
              </w:rPr>
              <w:t>Wx</w:t>
            </w:r>
            <w:r w:rsidRPr="001518DD">
              <w:rPr>
                <w:rFonts w:eastAsia="Calibri"/>
                <w:sz w:val="18"/>
                <w:szCs w:val="20"/>
                <w:lang w:bidi="fa-IR"/>
              </w:rPr>
              <w:t xml:space="preserve"> – łączna ilość suchej masy organicznej wariantu substratowego </w:t>
            </w:r>
            <w:r w:rsidRPr="001518DD">
              <w:rPr>
                <w:rFonts w:eastAsia="Calibri"/>
                <w:i/>
                <w:sz w:val="18"/>
                <w:szCs w:val="20"/>
                <w:lang w:bidi="fa-IR"/>
              </w:rPr>
              <w:t>Wx,</w:t>
            </w:r>
          </w:p>
          <w:p w14:paraId="1D3F4B9C" w14:textId="77777777" w:rsidR="001518DD" w:rsidRPr="001518DD" w:rsidRDefault="001518DD" w:rsidP="001518DD">
            <w:pPr>
              <w:spacing w:line="276" w:lineRule="auto"/>
              <w:rPr>
                <w:rFonts w:eastAsia="Calibri"/>
                <w:sz w:val="18"/>
                <w:szCs w:val="20"/>
                <w:lang w:bidi="fa-IR"/>
              </w:rPr>
            </w:pPr>
            <w:r w:rsidRPr="001518DD">
              <w:rPr>
                <w:rFonts w:eastAsia="Calibri"/>
                <w:i/>
                <w:sz w:val="18"/>
                <w:szCs w:val="20"/>
                <w:lang w:bidi="fa-IR"/>
              </w:rPr>
              <w:t>smo</w:t>
            </w:r>
            <w:r w:rsidRPr="001518DD">
              <w:rPr>
                <w:rFonts w:eastAsia="Calibri"/>
                <w:i/>
                <w:sz w:val="18"/>
                <w:szCs w:val="20"/>
                <w:vertAlign w:val="subscript"/>
                <w:lang w:bidi="fa-IR"/>
              </w:rPr>
              <w:t>s1</w:t>
            </w:r>
            <w:r w:rsidRPr="001518DD">
              <w:rPr>
                <w:rFonts w:eastAsia="Calibri"/>
                <w:i/>
                <w:sz w:val="18"/>
                <w:szCs w:val="20"/>
                <w:lang w:bidi="fa-IR"/>
              </w:rPr>
              <w:t>, smo</w:t>
            </w:r>
            <w:r w:rsidRPr="001518DD">
              <w:rPr>
                <w:rFonts w:eastAsia="Calibri"/>
                <w:i/>
                <w:sz w:val="18"/>
                <w:szCs w:val="20"/>
                <w:vertAlign w:val="subscript"/>
                <w:lang w:bidi="fa-IR"/>
              </w:rPr>
              <w:t>s2</w:t>
            </w:r>
            <w:r w:rsidRPr="001518DD">
              <w:rPr>
                <w:rFonts w:eastAsia="Calibri"/>
                <w:i/>
                <w:sz w:val="18"/>
                <w:szCs w:val="20"/>
                <w:lang w:bidi="fa-IR"/>
              </w:rPr>
              <w:t>, smo</w:t>
            </w:r>
            <w:r w:rsidRPr="001518DD">
              <w:rPr>
                <w:rFonts w:eastAsia="Calibri"/>
                <w:i/>
                <w:sz w:val="18"/>
                <w:szCs w:val="20"/>
                <w:vertAlign w:val="subscript"/>
                <w:lang w:bidi="fa-IR"/>
              </w:rPr>
              <w:t>sx</w:t>
            </w:r>
            <w:r w:rsidRPr="001518DD">
              <w:rPr>
                <w:rFonts w:eastAsia="Calibri"/>
                <w:i/>
                <w:sz w:val="18"/>
                <w:szCs w:val="20"/>
                <w:lang w:bidi="fa-IR"/>
              </w:rPr>
              <w:t xml:space="preserve"> – </w:t>
            </w:r>
            <w:r w:rsidRPr="001518DD">
              <w:rPr>
                <w:rFonts w:eastAsia="Calibri"/>
                <w:sz w:val="18"/>
                <w:szCs w:val="20"/>
                <w:lang w:bidi="fa-IR"/>
              </w:rPr>
              <w:t>ilości suchej masy organicznej poszczególnych substratów (s1, s2, …sx) wchodzących w skład wariantu substratowego Wx.</w:t>
            </w:r>
          </w:p>
          <w:p w14:paraId="2044711F" w14:textId="77777777" w:rsidR="001518DD" w:rsidRPr="001518DD" w:rsidRDefault="001518DD" w:rsidP="001518DD">
            <w:pPr>
              <w:spacing w:line="276" w:lineRule="auto"/>
              <w:rPr>
                <w:rFonts w:eastAsia="Calibri"/>
                <w:sz w:val="18"/>
                <w:szCs w:val="20"/>
                <w:lang w:bidi="fa-IR"/>
              </w:rPr>
            </w:pPr>
          </w:p>
          <w:p w14:paraId="7CB476BE" w14:textId="77777777" w:rsidR="001518DD" w:rsidRPr="001518DD" w:rsidRDefault="001518DD" w:rsidP="001518DD">
            <w:pPr>
              <w:spacing w:line="276" w:lineRule="auto"/>
              <w:rPr>
                <w:rFonts w:eastAsia="Calibri"/>
                <w:sz w:val="18"/>
                <w:szCs w:val="20"/>
                <w:lang w:bidi="fa-IR"/>
              </w:rPr>
            </w:pPr>
            <w:r w:rsidRPr="001518DD">
              <w:rPr>
                <w:rFonts w:eastAsia="Calibri"/>
                <w:sz w:val="18"/>
                <w:szCs w:val="20"/>
                <w:lang w:bidi="fa-IR"/>
              </w:rPr>
              <w:t xml:space="preserve">4. Następnie łączna ilość wyprodukowanego biogazu w danej części Testów (60 dni – liczone od 31 dnia do 90 dnia danej części Testów) jest mnożona przez średnią zawartość metanu w biogazie i przeliczana przez łączną ilość wprowadzonej suchej masy organicznej wyrażonej w [t]: </w:t>
            </w:r>
          </w:p>
          <w:p w14:paraId="323C57FA" w14:textId="77777777" w:rsidR="001518DD" w:rsidRPr="001518DD" w:rsidRDefault="001518DD" w:rsidP="001518DD">
            <w:pPr>
              <w:spacing w:line="276" w:lineRule="auto"/>
              <w:rPr>
                <w:rFonts w:eastAsia="Calibri"/>
                <w:sz w:val="18"/>
                <w:szCs w:val="20"/>
                <w:lang w:bidi="fa-IR"/>
              </w:rPr>
            </w:pPr>
          </w:p>
          <w:p w14:paraId="5007DC86" w14:textId="77777777" w:rsidR="001518DD" w:rsidRPr="001518DD" w:rsidRDefault="00B6659B" w:rsidP="001518DD">
            <w:pPr>
              <w:spacing w:line="276" w:lineRule="auto"/>
              <w:rPr>
                <w:rFonts w:eastAsia="Calibri"/>
                <w:sz w:val="18"/>
                <w:szCs w:val="20"/>
                <w:lang w:bidi="fa-IR"/>
              </w:rPr>
            </w:pPr>
            <m:oMathPara>
              <m:oMath>
                <m:sSub>
                  <m:sSubPr>
                    <m:ctrlPr>
                      <w:rPr>
                        <w:rFonts w:ascii="Cambria Math" w:eastAsia="Calibri" w:hAnsi="Cambria Math"/>
                        <w:i/>
                        <w:sz w:val="18"/>
                        <w:szCs w:val="20"/>
                        <w:lang w:bidi="fa-IR"/>
                      </w:rPr>
                    </m:ctrlPr>
                  </m:sSubPr>
                  <m:e>
                    <m:r>
                      <w:rPr>
                        <w:rFonts w:ascii="Cambria Math" w:eastAsia="Calibri" w:hAnsi="Cambria Math"/>
                        <w:sz w:val="18"/>
                        <w:szCs w:val="20"/>
                        <w:lang w:bidi="fa-IR"/>
                      </w:rPr>
                      <m:t>PCH</m:t>
                    </m:r>
                  </m:e>
                  <m:sub>
                    <m:r>
                      <w:rPr>
                        <w:rFonts w:ascii="Cambria Math" w:eastAsia="Calibri" w:hAnsi="Cambria Math"/>
                        <w:sz w:val="18"/>
                        <w:szCs w:val="20"/>
                        <w:lang w:bidi="fa-IR"/>
                      </w:rPr>
                      <m:t>4 Wx</m:t>
                    </m:r>
                  </m:sub>
                </m:sSub>
                <m:r>
                  <w:rPr>
                    <w:rFonts w:ascii="Cambria Math" w:eastAsia="Calibri" w:hAnsi="Cambria Math"/>
                    <w:sz w:val="18"/>
                    <w:szCs w:val="20"/>
                    <w:lang w:bidi="fa-IR"/>
                  </w:rPr>
                  <m:t>=</m:t>
                </m:r>
                <m:f>
                  <m:fPr>
                    <m:ctrlPr>
                      <w:rPr>
                        <w:rFonts w:ascii="Cambria Math" w:eastAsia="Calibri" w:hAnsi="Cambria Math"/>
                        <w:i/>
                        <w:sz w:val="18"/>
                        <w:szCs w:val="20"/>
                        <w:lang w:bidi="fa-IR"/>
                      </w:rPr>
                    </m:ctrlPr>
                  </m:fPr>
                  <m:num>
                    <m:sSub>
                      <m:sSubPr>
                        <m:ctrlPr>
                          <w:rPr>
                            <w:rFonts w:ascii="Cambria Math" w:eastAsia="Calibri" w:hAnsi="Cambria Math"/>
                            <w:i/>
                            <w:sz w:val="18"/>
                            <w:szCs w:val="20"/>
                            <w:lang w:bidi="fa-IR"/>
                          </w:rPr>
                        </m:ctrlPr>
                      </m:sSubPr>
                      <m:e>
                        <m:r>
                          <w:rPr>
                            <w:rFonts w:ascii="Cambria Math" w:eastAsia="Calibri" w:hAnsi="Cambria Math"/>
                            <w:sz w:val="18"/>
                            <w:szCs w:val="20"/>
                            <w:lang w:bidi="fa-IR"/>
                          </w:rPr>
                          <m:t>V</m:t>
                        </m:r>
                      </m:e>
                      <m:sub>
                        <m:r>
                          <w:rPr>
                            <w:rFonts w:ascii="Cambria Math" w:eastAsia="Calibri" w:hAnsi="Cambria Math"/>
                            <w:sz w:val="18"/>
                            <w:szCs w:val="20"/>
                            <w:lang w:bidi="fa-IR"/>
                          </w:rPr>
                          <m:t xml:space="preserve">Wx </m:t>
                        </m:r>
                      </m:sub>
                    </m:sSub>
                    <m:r>
                      <w:rPr>
                        <w:rFonts w:ascii="Cambria Math" w:eastAsia="Calibri" w:hAnsi="Cambria Math"/>
                        <w:sz w:val="18"/>
                        <w:szCs w:val="20"/>
                        <w:lang w:bidi="fa-IR"/>
                      </w:rPr>
                      <m:t xml:space="preserve">* </m:t>
                    </m:r>
                    <m:sSub>
                      <m:sSubPr>
                        <m:ctrlPr>
                          <w:rPr>
                            <w:rFonts w:ascii="Cambria Math" w:eastAsia="Calibri" w:hAnsi="Cambria Math"/>
                            <w:i/>
                            <w:sz w:val="18"/>
                            <w:szCs w:val="20"/>
                            <w:lang w:bidi="fa-IR"/>
                          </w:rPr>
                        </m:ctrlPr>
                      </m:sSubPr>
                      <m:e>
                        <m:r>
                          <w:rPr>
                            <w:rFonts w:ascii="Cambria Math" w:eastAsia="Calibri" w:hAnsi="Cambria Math"/>
                            <w:sz w:val="18"/>
                            <w:szCs w:val="20"/>
                            <w:lang w:bidi="fa-IR"/>
                          </w:rPr>
                          <m:t>%CH</m:t>
                        </m:r>
                      </m:e>
                      <m:sub>
                        <m:r>
                          <w:rPr>
                            <w:rFonts w:ascii="Cambria Math" w:eastAsia="Calibri" w:hAnsi="Cambria Math"/>
                            <w:sz w:val="18"/>
                            <w:szCs w:val="20"/>
                            <w:lang w:bidi="fa-IR"/>
                          </w:rPr>
                          <m:t>4 śr Wx</m:t>
                        </m:r>
                      </m:sub>
                    </m:sSub>
                  </m:num>
                  <m:den>
                    <m:sSub>
                      <m:sSubPr>
                        <m:ctrlPr>
                          <w:rPr>
                            <w:rFonts w:ascii="Cambria Math" w:eastAsia="Calibri" w:hAnsi="Cambria Math"/>
                            <w:i/>
                            <w:sz w:val="18"/>
                            <w:szCs w:val="20"/>
                            <w:lang w:bidi="fa-IR"/>
                          </w:rPr>
                        </m:ctrlPr>
                      </m:sSubPr>
                      <m:e>
                        <m:r>
                          <w:rPr>
                            <w:rFonts w:ascii="Cambria Math" w:eastAsia="Calibri" w:hAnsi="Cambria Math"/>
                            <w:sz w:val="18"/>
                            <w:szCs w:val="20"/>
                            <w:lang w:bidi="fa-IR"/>
                          </w:rPr>
                          <m:t>smo</m:t>
                        </m:r>
                      </m:e>
                      <m:sub>
                        <m:r>
                          <w:rPr>
                            <w:rFonts w:ascii="Cambria Math" w:eastAsia="Calibri" w:hAnsi="Cambria Math"/>
                            <w:sz w:val="18"/>
                            <w:szCs w:val="20"/>
                            <w:lang w:bidi="fa-IR"/>
                          </w:rPr>
                          <m:t>Wx</m:t>
                        </m:r>
                      </m:sub>
                    </m:sSub>
                  </m:den>
                </m:f>
                <m:r>
                  <w:rPr>
                    <w:rFonts w:ascii="Cambria Math" w:eastAsia="Calibri" w:hAnsi="Cambria Math"/>
                    <w:sz w:val="18"/>
                    <w:szCs w:val="20"/>
                    <w:lang w:bidi="fa-IR"/>
                  </w:rPr>
                  <m:t xml:space="preserve"> </m:t>
                </m:r>
                <m:d>
                  <m:dPr>
                    <m:begChr m:val="["/>
                    <m:endChr m:val="]"/>
                    <m:ctrlPr>
                      <w:rPr>
                        <w:rFonts w:ascii="Cambria Math" w:eastAsia="Calibri" w:hAnsi="Cambria Math"/>
                        <w:i/>
                        <w:sz w:val="18"/>
                        <w:szCs w:val="20"/>
                        <w:lang w:bidi="fa-IR"/>
                      </w:rPr>
                    </m:ctrlPr>
                  </m:dPr>
                  <m:e>
                    <m:f>
                      <m:fPr>
                        <m:ctrlPr>
                          <w:rPr>
                            <w:rFonts w:ascii="Cambria Math" w:eastAsia="Calibri" w:hAnsi="Cambria Math"/>
                            <w:i/>
                            <w:sz w:val="18"/>
                            <w:szCs w:val="20"/>
                            <w:lang w:bidi="fa-IR"/>
                          </w:rPr>
                        </m:ctrlPr>
                      </m:fPr>
                      <m:num>
                        <m:r>
                          <w:rPr>
                            <w:rFonts w:ascii="Cambria Math" w:eastAsia="Calibri" w:hAnsi="Cambria Math"/>
                            <w:sz w:val="18"/>
                            <w:szCs w:val="20"/>
                            <w:lang w:bidi="fa-IR"/>
                          </w:rPr>
                          <m:t>N</m:t>
                        </m:r>
                        <m:sSup>
                          <m:sSupPr>
                            <m:ctrlPr>
                              <w:rPr>
                                <w:rFonts w:ascii="Cambria Math" w:eastAsia="Calibri" w:hAnsi="Cambria Math"/>
                                <w:i/>
                                <w:sz w:val="18"/>
                                <w:szCs w:val="20"/>
                                <w:lang w:bidi="fa-IR"/>
                              </w:rPr>
                            </m:ctrlPr>
                          </m:sSupPr>
                          <m:e>
                            <m:r>
                              <w:rPr>
                                <w:rFonts w:ascii="Cambria Math" w:eastAsia="Calibri" w:hAnsi="Cambria Math"/>
                                <w:sz w:val="18"/>
                                <w:szCs w:val="20"/>
                                <w:lang w:bidi="fa-IR"/>
                              </w:rPr>
                              <m:t>m</m:t>
                            </m:r>
                          </m:e>
                          <m:sup>
                            <m:r>
                              <w:rPr>
                                <w:rFonts w:ascii="Cambria Math" w:eastAsia="Calibri" w:hAnsi="Cambria Math"/>
                                <w:sz w:val="18"/>
                                <w:szCs w:val="20"/>
                                <w:lang w:bidi="fa-IR"/>
                              </w:rPr>
                              <m:t>3</m:t>
                            </m:r>
                          </m:sup>
                        </m:sSup>
                      </m:num>
                      <m:den>
                        <m:r>
                          <w:rPr>
                            <w:rFonts w:ascii="Cambria Math" w:eastAsia="Calibri" w:hAnsi="Cambria Math"/>
                            <w:sz w:val="18"/>
                            <w:szCs w:val="20"/>
                            <w:lang w:bidi="fa-IR"/>
                          </w:rPr>
                          <m:t>t smo</m:t>
                        </m:r>
                      </m:den>
                    </m:f>
                  </m:e>
                </m:d>
              </m:oMath>
            </m:oMathPara>
          </w:p>
          <w:p w14:paraId="58A3DE30" w14:textId="77777777" w:rsidR="001518DD" w:rsidRPr="001518DD" w:rsidRDefault="001518DD" w:rsidP="001518DD">
            <w:pPr>
              <w:spacing w:line="276" w:lineRule="auto"/>
              <w:rPr>
                <w:rFonts w:eastAsia="Calibri"/>
                <w:sz w:val="18"/>
                <w:szCs w:val="20"/>
                <w:lang w:bidi="fa-IR"/>
              </w:rPr>
            </w:pPr>
          </w:p>
          <w:p w14:paraId="218FCBA7" w14:textId="77777777" w:rsidR="001518DD" w:rsidRPr="001518DD" w:rsidRDefault="001518DD" w:rsidP="001518DD">
            <w:pPr>
              <w:rPr>
                <w:rFonts w:eastAsiaTheme="minorEastAsia"/>
                <w:sz w:val="18"/>
                <w:szCs w:val="20"/>
              </w:rPr>
            </w:pPr>
          </w:p>
          <w:p w14:paraId="248494F2" w14:textId="77777777" w:rsidR="001518DD" w:rsidRPr="001518DD" w:rsidRDefault="001518DD" w:rsidP="001518DD">
            <w:pPr>
              <w:spacing w:line="276" w:lineRule="auto"/>
              <w:rPr>
                <w:rFonts w:eastAsia="Calibri"/>
                <w:sz w:val="18"/>
                <w:szCs w:val="20"/>
                <w:lang w:bidi="fa-IR"/>
              </w:rPr>
            </w:pPr>
          </w:p>
          <w:p w14:paraId="0D52C223" w14:textId="77777777" w:rsidR="001518DD" w:rsidRPr="001518DD" w:rsidRDefault="001518DD" w:rsidP="001518DD">
            <w:pPr>
              <w:spacing w:line="276" w:lineRule="auto"/>
              <w:rPr>
                <w:rFonts w:eastAsia="Calibri"/>
                <w:sz w:val="18"/>
                <w:szCs w:val="20"/>
                <w:lang w:bidi="fa-IR"/>
              </w:rPr>
            </w:pPr>
            <w:r w:rsidRPr="001518DD">
              <w:rPr>
                <w:rFonts w:eastAsia="Calibri"/>
                <w:sz w:val="18"/>
                <w:szCs w:val="20"/>
                <w:lang w:bidi="fa-IR"/>
              </w:rPr>
              <w:t>Gdzie:</w:t>
            </w:r>
          </w:p>
          <w:p w14:paraId="3AEE715C" w14:textId="77777777" w:rsidR="001518DD" w:rsidRPr="001518DD" w:rsidRDefault="001518DD" w:rsidP="001518DD">
            <w:pPr>
              <w:spacing w:line="276" w:lineRule="auto"/>
              <w:rPr>
                <w:rFonts w:eastAsia="Calibri"/>
                <w:sz w:val="18"/>
                <w:szCs w:val="20"/>
                <w:lang w:bidi="fa-IR"/>
              </w:rPr>
            </w:pPr>
            <w:r w:rsidRPr="001518DD">
              <w:rPr>
                <w:rFonts w:eastAsia="Calibri"/>
                <w:i/>
                <w:sz w:val="18"/>
                <w:szCs w:val="20"/>
                <w:lang w:bidi="fa-IR"/>
              </w:rPr>
              <w:t>PCH</w:t>
            </w:r>
            <w:r w:rsidRPr="001518DD">
              <w:rPr>
                <w:rFonts w:eastAsia="Calibri"/>
                <w:i/>
                <w:sz w:val="18"/>
                <w:szCs w:val="20"/>
                <w:vertAlign w:val="subscript"/>
                <w:lang w:bidi="fa-IR"/>
              </w:rPr>
              <w:t>4Wx</w:t>
            </w:r>
            <w:r w:rsidRPr="001518DD">
              <w:rPr>
                <w:rFonts w:eastAsia="Calibri"/>
                <w:i/>
                <w:sz w:val="18"/>
                <w:szCs w:val="20"/>
                <w:lang w:bidi="fa-IR"/>
              </w:rPr>
              <w:t xml:space="preserve"> </w:t>
            </w:r>
            <w:r w:rsidRPr="001518DD">
              <w:rPr>
                <w:rFonts w:eastAsia="Calibri"/>
                <w:sz w:val="18"/>
                <w:szCs w:val="20"/>
                <w:lang w:bidi="fa-IR"/>
              </w:rPr>
              <w:t xml:space="preserve">– wydajność produkcji metanu z wariantu substratowego Wx, uzyskana w danej części Testów, wyrażona w </w:t>
            </w:r>
            <m:oMath>
              <m:d>
                <m:dPr>
                  <m:begChr m:val="["/>
                  <m:endChr m:val="]"/>
                  <m:ctrlPr>
                    <w:rPr>
                      <w:rFonts w:ascii="Cambria Math" w:eastAsia="Calibri" w:hAnsi="Cambria Math"/>
                      <w:i/>
                      <w:sz w:val="18"/>
                      <w:szCs w:val="20"/>
                      <w:lang w:bidi="fa-IR"/>
                    </w:rPr>
                  </m:ctrlPr>
                </m:dPr>
                <m:e>
                  <m:f>
                    <m:fPr>
                      <m:ctrlPr>
                        <w:rPr>
                          <w:rFonts w:ascii="Cambria Math" w:eastAsia="Calibri" w:hAnsi="Cambria Math"/>
                          <w:i/>
                          <w:sz w:val="18"/>
                          <w:szCs w:val="20"/>
                          <w:lang w:bidi="fa-IR"/>
                        </w:rPr>
                      </m:ctrlPr>
                    </m:fPr>
                    <m:num>
                      <m:r>
                        <w:rPr>
                          <w:rFonts w:ascii="Cambria Math" w:eastAsia="Calibri" w:hAnsi="Cambria Math"/>
                          <w:sz w:val="18"/>
                          <w:szCs w:val="20"/>
                          <w:lang w:bidi="fa-IR"/>
                        </w:rPr>
                        <m:t>N</m:t>
                      </m:r>
                      <m:sSup>
                        <m:sSupPr>
                          <m:ctrlPr>
                            <w:rPr>
                              <w:rFonts w:ascii="Cambria Math" w:eastAsia="Calibri" w:hAnsi="Cambria Math"/>
                              <w:i/>
                              <w:sz w:val="18"/>
                              <w:szCs w:val="20"/>
                              <w:lang w:bidi="fa-IR"/>
                            </w:rPr>
                          </m:ctrlPr>
                        </m:sSupPr>
                        <m:e>
                          <m:r>
                            <w:rPr>
                              <w:rFonts w:ascii="Cambria Math" w:eastAsia="Calibri" w:hAnsi="Cambria Math"/>
                              <w:sz w:val="18"/>
                              <w:szCs w:val="20"/>
                              <w:lang w:bidi="fa-IR"/>
                            </w:rPr>
                            <m:t>m</m:t>
                          </m:r>
                        </m:e>
                        <m:sup>
                          <m:r>
                            <w:rPr>
                              <w:rFonts w:ascii="Cambria Math" w:eastAsia="Calibri" w:hAnsi="Cambria Math"/>
                              <w:sz w:val="18"/>
                              <w:szCs w:val="20"/>
                              <w:lang w:bidi="fa-IR"/>
                            </w:rPr>
                            <m:t>3</m:t>
                          </m:r>
                        </m:sup>
                      </m:sSup>
                    </m:num>
                    <m:den>
                      <m:r>
                        <w:rPr>
                          <w:rFonts w:ascii="Cambria Math" w:eastAsia="Calibri" w:hAnsi="Cambria Math"/>
                          <w:sz w:val="18"/>
                          <w:szCs w:val="20"/>
                          <w:lang w:bidi="fa-IR"/>
                        </w:rPr>
                        <m:t>t smo</m:t>
                      </m:r>
                    </m:den>
                  </m:f>
                </m:e>
              </m:d>
              <m:r>
                <w:rPr>
                  <w:rFonts w:ascii="Cambria Math" w:eastAsia="Calibri" w:hAnsi="Cambria Math"/>
                  <w:sz w:val="18"/>
                  <w:szCs w:val="20"/>
                  <w:lang w:bidi="fa-IR"/>
                </w:rPr>
                <m:t>,</m:t>
              </m:r>
            </m:oMath>
          </w:p>
          <w:p w14:paraId="687FBC8C" w14:textId="77777777" w:rsidR="001518DD" w:rsidRPr="001518DD" w:rsidRDefault="001518DD" w:rsidP="001518DD">
            <w:pPr>
              <w:spacing w:line="276" w:lineRule="auto"/>
              <w:rPr>
                <w:rFonts w:eastAsia="Calibri"/>
                <w:sz w:val="18"/>
                <w:szCs w:val="20"/>
                <w:lang w:bidi="fa-IR"/>
              </w:rPr>
            </w:pPr>
          </w:p>
          <w:p w14:paraId="077136CE" w14:textId="77777777" w:rsidR="001518DD" w:rsidRPr="001518DD" w:rsidRDefault="001518DD" w:rsidP="001518DD">
            <w:pPr>
              <w:spacing w:line="276" w:lineRule="auto"/>
              <w:rPr>
                <w:rFonts w:eastAsia="Calibri"/>
                <w:sz w:val="18"/>
                <w:szCs w:val="20"/>
                <w:lang w:bidi="fa-IR"/>
              </w:rPr>
            </w:pPr>
            <w:r w:rsidRPr="001518DD">
              <w:rPr>
                <w:rFonts w:eastAsia="Calibri"/>
                <w:i/>
                <w:sz w:val="18"/>
                <w:szCs w:val="20"/>
                <w:lang w:bidi="fa-IR"/>
              </w:rPr>
              <w:t>V</w:t>
            </w:r>
            <w:r w:rsidRPr="001518DD">
              <w:rPr>
                <w:rFonts w:eastAsia="Calibri"/>
                <w:i/>
                <w:sz w:val="18"/>
                <w:szCs w:val="20"/>
                <w:vertAlign w:val="subscript"/>
                <w:lang w:bidi="fa-IR"/>
              </w:rPr>
              <w:t>Wx</w:t>
            </w:r>
            <w:r w:rsidRPr="001518DD">
              <w:rPr>
                <w:rFonts w:eastAsia="Calibri"/>
                <w:i/>
                <w:sz w:val="18"/>
                <w:szCs w:val="20"/>
                <w:lang w:bidi="fa-IR"/>
              </w:rPr>
              <w:t xml:space="preserve"> – </w:t>
            </w:r>
            <w:r w:rsidRPr="001518DD">
              <w:rPr>
                <w:rFonts w:eastAsia="Calibri"/>
                <w:sz w:val="18"/>
                <w:szCs w:val="20"/>
                <w:lang w:bidi="fa-IR"/>
              </w:rPr>
              <w:t>łączna ilość wyprodukowanego biogazu w danej części Testów, wyrażona w [N m</w:t>
            </w:r>
            <w:r w:rsidRPr="001518DD">
              <w:rPr>
                <w:rFonts w:eastAsia="Calibri"/>
                <w:sz w:val="18"/>
                <w:szCs w:val="20"/>
                <w:vertAlign w:val="superscript"/>
                <w:lang w:bidi="fa-IR"/>
              </w:rPr>
              <w:t>3</w:t>
            </w:r>
            <w:r w:rsidRPr="001518DD">
              <w:rPr>
                <w:rFonts w:eastAsia="Calibri"/>
                <w:sz w:val="18"/>
                <w:szCs w:val="20"/>
                <w:lang w:bidi="fa-IR"/>
              </w:rPr>
              <w:t>],</w:t>
            </w:r>
          </w:p>
          <w:p w14:paraId="1D503E8D" w14:textId="77777777" w:rsidR="001518DD" w:rsidRPr="001518DD" w:rsidRDefault="001518DD" w:rsidP="001518DD">
            <w:pPr>
              <w:spacing w:line="276" w:lineRule="auto"/>
              <w:rPr>
                <w:rFonts w:eastAsia="Calibri"/>
                <w:sz w:val="18"/>
                <w:szCs w:val="20"/>
                <w:lang w:bidi="fa-IR"/>
              </w:rPr>
            </w:pPr>
          </w:p>
          <w:p w14:paraId="2A7C662A" w14:textId="77777777" w:rsidR="001518DD" w:rsidRPr="001518DD" w:rsidRDefault="001518DD" w:rsidP="001518DD">
            <w:pPr>
              <w:spacing w:line="276" w:lineRule="auto"/>
              <w:rPr>
                <w:rFonts w:eastAsia="Calibri"/>
                <w:sz w:val="18"/>
                <w:szCs w:val="20"/>
                <w:lang w:bidi="fa-IR"/>
              </w:rPr>
            </w:pPr>
            <w:r w:rsidRPr="001518DD">
              <w:rPr>
                <w:rFonts w:eastAsia="Calibri"/>
                <w:i/>
                <w:sz w:val="18"/>
                <w:szCs w:val="20"/>
                <w:lang w:bidi="fa-IR"/>
              </w:rPr>
              <w:t>%CH</w:t>
            </w:r>
            <w:r w:rsidRPr="001518DD">
              <w:rPr>
                <w:rFonts w:eastAsia="Calibri"/>
                <w:i/>
                <w:sz w:val="18"/>
                <w:szCs w:val="20"/>
                <w:vertAlign w:val="subscript"/>
                <w:lang w:bidi="fa-IR"/>
              </w:rPr>
              <w:t>4śr</w:t>
            </w:r>
            <w:r w:rsidRPr="001518DD">
              <w:rPr>
                <w:rFonts w:eastAsia="Calibri"/>
                <w:sz w:val="18"/>
                <w:szCs w:val="20"/>
                <w:lang w:bidi="fa-IR"/>
              </w:rPr>
              <w:t xml:space="preserve"> – średnia zawartość metanu w biogazie w danej części Testów, wyrażona w [%],</w:t>
            </w:r>
          </w:p>
          <w:p w14:paraId="016822EB" w14:textId="77777777" w:rsidR="001518DD" w:rsidRPr="001518DD" w:rsidRDefault="001518DD" w:rsidP="001518DD">
            <w:pPr>
              <w:spacing w:line="276" w:lineRule="auto"/>
              <w:rPr>
                <w:rFonts w:eastAsia="Calibri"/>
                <w:sz w:val="18"/>
                <w:szCs w:val="20"/>
                <w:lang w:bidi="fa-IR"/>
              </w:rPr>
            </w:pPr>
          </w:p>
          <w:p w14:paraId="131033B1" w14:textId="77777777" w:rsidR="001518DD" w:rsidRPr="001518DD" w:rsidRDefault="001518DD" w:rsidP="001518DD">
            <w:pPr>
              <w:spacing w:line="276" w:lineRule="auto"/>
              <w:rPr>
                <w:rFonts w:eastAsia="Calibri"/>
                <w:sz w:val="18"/>
                <w:szCs w:val="20"/>
                <w:lang w:bidi="fa-IR"/>
              </w:rPr>
            </w:pPr>
            <w:r w:rsidRPr="001518DD">
              <w:rPr>
                <w:rFonts w:eastAsia="Calibri"/>
                <w:i/>
                <w:sz w:val="18"/>
                <w:szCs w:val="20"/>
                <w:lang w:bidi="fa-IR"/>
              </w:rPr>
              <w:t>smo</w:t>
            </w:r>
            <w:r w:rsidRPr="001518DD">
              <w:rPr>
                <w:rFonts w:eastAsia="Calibri"/>
                <w:i/>
                <w:sz w:val="18"/>
                <w:szCs w:val="20"/>
                <w:vertAlign w:val="subscript"/>
                <w:lang w:bidi="fa-IR"/>
              </w:rPr>
              <w:t>Wx</w:t>
            </w:r>
            <w:r w:rsidRPr="001518DD">
              <w:rPr>
                <w:rFonts w:eastAsia="Calibri"/>
                <w:sz w:val="18"/>
                <w:szCs w:val="20"/>
                <w:lang w:bidi="fa-IR"/>
              </w:rPr>
              <w:t xml:space="preserve"> – łączna ilość suchej masy organicznej danego wariantu substratowego Wx, wprowadzona w danej części Testów.</w:t>
            </w:r>
          </w:p>
          <w:p w14:paraId="6F9BC81E" w14:textId="77777777" w:rsidR="001518DD" w:rsidRPr="001518DD" w:rsidRDefault="001518DD" w:rsidP="001518DD">
            <w:pPr>
              <w:spacing w:line="276" w:lineRule="auto"/>
              <w:rPr>
                <w:rFonts w:eastAsia="Calibri"/>
                <w:sz w:val="18"/>
                <w:szCs w:val="20"/>
                <w:lang w:bidi="fa-IR"/>
              </w:rPr>
            </w:pPr>
          </w:p>
          <w:p w14:paraId="465922CB" w14:textId="77777777" w:rsidR="001518DD" w:rsidRPr="001518DD" w:rsidRDefault="001518DD" w:rsidP="001518DD">
            <w:pPr>
              <w:spacing w:line="276" w:lineRule="auto"/>
              <w:rPr>
                <w:rFonts w:eastAsia="Calibri"/>
                <w:sz w:val="18"/>
                <w:szCs w:val="20"/>
                <w:lang w:bidi="fa-IR"/>
              </w:rPr>
            </w:pPr>
            <w:r w:rsidRPr="001518DD">
              <w:rPr>
                <w:rFonts w:eastAsia="Calibri"/>
                <w:sz w:val="18"/>
                <w:szCs w:val="20"/>
                <w:lang w:bidi="fa-IR"/>
              </w:rPr>
              <w:t xml:space="preserve">Uzyskane w Testach wyniki wydajności produkcji metanu z poszczególnych wariantów substratowych są weryfikowane względem wartości zadeklarowanych przez Uczestników Przedsięwzięcia w ramach zaktualizowanej Oferty (stanowiącej element Wyniku Prac Etapu I). </w:t>
            </w:r>
          </w:p>
          <w:p w14:paraId="64989997" w14:textId="77777777" w:rsidR="001518DD" w:rsidRPr="001518DD" w:rsidRDefault="001518DD" w:rsidP="001518DD">
            <w:pPr>
              <w:spacing w:line="276" w:lineRule="auto"/>
              <w:jc w:val="both"/>
              <w:rPr>
                <w:rFonts w:eastAsia="Calibri"/>
                <w:sz w:val="18"/>
                <w:szCs w:val="20"/>
                <w:lang w:bidi="fa-IR"/>
              </w:rPr>
            </w:pPr>
          </w:p>
        </w:tc>
      </w:tr>
      <w:tr w:rsidR="001518DD" w:rsidRPr="001518DD" w14:paraId="01D8F25C" w14:textId="77777777" w:rsidTr="001518DD">
        <w:tc>
          <w:tcPr>
            <w:tcW w:w="2405" w:type="dxa"/>
            <w:shd w:val="clear" w:color="auto" w:fill="F2F2F2" w:themeFill="background1" w:themeFillShade="F2"/>
          </w:tcPr>
          <w:p w14:paraId="08648066"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lastRenderedPageBreak/>
              <w:t>Przygotowanie Instalacji Ułamkowo-Technicznych do Testu przez Wykonawcę</w:t>
            </w:r>
          </w:p>
        </w:tc>
        <w:tc>
          <w:tcPr>
            <w:tcW w:w="7513" w:type="dxa"/>
            <w:shd w:val="clear" w:color="auto" w:fill="FFFFFF" w:themeFill="background1"/>
          </w:tcPr>
          <w:p w14:paraId="129E7950" w14:textId="77777777" w:rsidR="001518DD" w:rsidRPr="001518DD" w:rsidRDefault="001518DD" w:rsidP="001518DD">
            <w:pPr>
              <w:spacing w:line="276" w:lineRule="auto"/>
              <w:jc w:val="both"/>
              <w:rPr>
                <w:rFonts w:eastAsia="Calibri"/>
                <w:sz w:val="18"/>
                <w:szCs w:val="20"/>
                <w:lang w:bidi="fa-IR"/>
              </w:rPr>
            </w:pPr>
            <w:r w:rsidRPr="001518DD">
              <w:rPr>
                <w:rFonts w:eastAsia="Calibri"/>
                <w:sz w:val="18"/>
                <w:szCs w:val="20"/>
                <w:lang w:bidi="fa-IR"/>
              </w:rPr>
              <w:t xml:space="preserve">Instalacja Ułamkowo-Techniczna spełniająca Wymogi Obligatoryjne i Opcjonalne (jeśli dotyczy) zgodnie z Załącznikiem nr 1 do Regulaminu oraz przygotowana do Testów zgodnie z rozdziałem </w:t>
            </w:r>
            <w:r w:rsidRPr="001518DD">
              <w:rPr>
                <w:rFonts w:eastAsia="Calibri"/>
                <w:sz w:val="18"/>
                <w:szCs w:val="20"/>
                <w:lang w:bidi="fa-IR"/>
              </w:rPr>
              <w:fldChar w:fldCharType="begin"/>
            </w:r>
            <w:r w:rsidRPr="001518DD">
              <w:rPr>
                <w:rFonts w:eastAsia="Calibri"/>
                <w:sz w:val="18"/>
                <w:szCs w:val="20"/>
                <w:lang w:bidi="fa-IR"/>
              </w:rPr>
              <w:instrText xml:space="preserve"> REF _Ref53694564 \r \h  \* MERGEFORMAT </w:instrText>
            </w:r>
            <w:r w:rsidRPr="001518DD">
              <w:rPr>
                <w:rFonts w:eastAsia="Calibri"/>
                <w:sz w:val="18"/>
                <w:szCs w:val="20"/>
                <w:lang w:bidi="fa-IR"/>
              </w:rPr>
            </w:r>
            <w:r w:rsidRPr="001518DD">
              <w:rPr>
                <w:rFonts w:eastAsia="Calibri"/>
                <w:sz w:val="18"/>
                <w:szCs w:val="20"/>
                <w:lang w:bidi="fa-IR"/>
              </w:rPr>
              <w:fldChar w:fldCharType="separate"/>
            </w:r>
            <w:r w:rsidRPr="001518DD">
              <w:rPr>
                <w:rFonts w:eastAsia="Calibri"/>
                <w:sz w:val="18"/>
                <w:szCs w:val="20"/>
                <w:lang w:bidi="fa-IR"/>
              </w:rPr>
              <w:t>2.4</w:t>
            </w:r>
            <w:r w:rsidRPr="001518DD">
              <w:rPr>
                <w:rFonts w:eastAsia="Calibri"/>
                <w:sz w:val="18"/>
                <w:szCs w:val="20"/>
                <w:lang w:bidi="fa-IR"/>
              </w:rPr>
              <w:fldChar w:fldCharType="end"/>
            </w:r>
            <w:r w:rsidRPr="001518DD">
              <w:rPr>
                <w:rFonts w:eastAsia="Calibri"/>
                <w:sz w:val="18"/>
                <w:szCs w:val="20"/>
                <w:lang w:bidi="fa-IR"/>
              </w:rPr>
              <w:t>. niniejszego Załącznika.</w:t>
            </w:r>
          </w:p>
          <w:p w14:paraId="64A0A4A3" w14:textId="77777777" w:rsidR="001518DD" w:rsidRPr="001518DD" w:rsidRDefault="001518DD" w:rsidP="001518DD">
            <w:pPr>
              <w:spacing w:line="276" w:lineRule="auto"/>
              <w:jc w:val="both"/>
              <w:rPr>
                <w:rFonts w:eastAsia="Calibri"/>
                <w:sz w:val="18"/>
                <w:szCs w:val="20"/>
                <w:highlight w:val="yellow"/>
                <w:lang w:bidi="fa-IR"/>
              </w:rPr>
            </w:pPr>
          </w:p>
        </w:tc>
      </w:tr>
      <w:tr w:rsidR="001518DD" w:rsidRPr="001518DD" w14:paraId="2C1CC30E" w14:textId="77777777" w:rsidTr="001518DD">
        <w:tc>
          <w:tcPr>
            <w:tcW w:w="2405" w:type="dxa"/>
            <w:shd w:val="clear" w:color="auto" w:fill="F2F2F2" w:themeFill="background1" w:themeFillShade="F2"/>
          </w:tcPr>
          <w:p w14:paraId="7AD67189" w14:textId="77777777" w:rsidR="001518DD" w:rsidRPr="001518DD" w:rsidRDefault="001518DD" w:rsidP="001518DD">
            <w:pPr>
              <w:spacing w:line="276" w:lineRule="auto"/>
              <w:rPr>
                <w:rFonts w:eastAsia="Calibri"/>
                <w:b/>
                <w:sz w:val="18"/>
                <w:szCs w:val="20"/>
                <w:lang w:bidi="fa-IR"/>
              </w:rPr>
            </w:pPr>
            <w:r w:rsidRPr="001518DD">
              <w:rPr>
                <w:rFonts w:eastAsia="Calibri"/>
                <w:b/>
                <w:sz w:val="18"/>
                <w:szCs w:val="20"/>
                <w:lang w:bidi="fa-IR"/>
              </w:rPr>
              <w:t>Warunki akceptacji wyniku testu</w:t>
            </w:r>
          </w:p>
        </w:tc>
        <w:tc>
          <w:tcPr>
            <w:tcW w:w="7513" w:type="dxa"/>
            <w:shd w:val="clear" w:color="auto" w:fill="FFFFFF" w:themeFill="background1"/>
          </w:tcPr>
          <w:p w14:paraId="0FCE84DE" w14:textId="77777777" w:rsidR="001518DD" w:rsidRPr="001518DD" w:rsidRDefault="001518DD" w:rsidP="001518DD">
            <w:pPr>
              <w:spacing w:line="276" w:lineRule="auto"/>
              <w:jc w:val="both"/>
              <w:rPr>
                <w:rFonts w:eastAsia="Calibri"/>
                <w:sz w:val="18"/>
                <w:szCs w:val="20"/>
              </w:rPr>
            </w:pPr>
            <w:r w:rsidRPr="001518DD">
              <w:rPr>
                <w:rFonts w:eastAsia="Calibri"/>
                <w:sz w:val="18"/>
                <w:szCs w:val="20"/>
              </w:rPr>
              <w:t>Test jest uznany za pozytywnie spełniony, jeśli po przeliczeniu zgodnie z podrozdziałem 2.5.4., ilość metanu w przeliczeniu na tonę suchej masy organicznej dla danego wariantu substratowego, stanowiąca wynik Testu jest zgodna z deklaracją Wykonawcy dla danego wariantu substratowego ze zaktualizowanej Oferty, przy uwzględnieniu Granicy Błędu.</w:t>
            </w:r>
          </w:p>
          <w:p w14:paraId="00CBF904" w14:textId="77777777" w:rsidR="001518DD" w:rsidRPr="001518DD" w:rsidRDefault="001518DD" w:rsidP="001518DD">
            <w:pPr>
              <w:spacing w:line="276" w:lineRule="auto"/>
              <w:jc w:val="both"/>
              <w:rPr>
                <w:rFonts w:eastAsia="Calibri"/>
                <w:b/>
                <w:sz w:val="18"/>
                <w:szCs w:val="20"/>
                <w:lang w:bidi="fa-IR"/>
              </w:rPr>
            </w:pPr>
            <w:r w:rsidRPr="001518DD">
              <w:rPr>
                <w:rFonts w:eastAsia="Calibri"/>
                <w:sz w:val="18"/>
                <w:szCs w:val="20"/>
              </w:rPr>
              <w:lastRenderedPageBreak/>
              <w:t xml:space="preserve">Test jest uznany za niespełniony, jeśli ilość metanu w przeliczeniu na tonę suchej masy organicznej, stanowiąca wynik Testu nie jest zgodna z deklaracją Wykonawcy dla danego wariantu substratowego ze zaktualizowanej Oferty i przekracza określoną przez Zamawiającego dolną Granicę Błędu. </w:t>
            </w:r>
          </w:p>
        </w:tc>
      </w:tr>
    </w:tbl>
    <w:p w14:paraId="6673B731" w14:textId="77777777" w:rsidR="001518DD" w:rsidRPr="001518DD" w:rsidRDefault="001518DD" w:rsidP="001518DD">
      <w:pPr>
        <w:spacing w:after="0" w:line="276" w:lineRule="auto"/>
        <w:rPr>
          <w:rFonts w:ascii="Calibri" w:eastAsia="Calibri" w:hAnsi="Calibri" w:cs="Arial"/>
          <w:sz w:val="20"/>
          <w:szCs w:val="20"/>
          <w:lang w:eastAsia="pl-PL" w:bidi="fa-IR"/>
        </w:rPr>
      </w:pPr>
    </w:p>
    <w:p w14:paraId="3D3910D2" w14:textId="059261EF" w:rsidR="001518DD" w:rsidRPr="001518DD" w:rsidRDefault="001518DD" w:rsidP="001518DD">
      <w:pPr>
        <w:spacing w:after="0" w:line="276" w:lineRule="auto"/>
        <w:ind w:left="720"/>
        <w:contextualSpacing/>
        <w:jc w:val="both"/>
        <w:rPr>
          <w:rFonts w:ascii="Calibri" w:eastAsia="Calibri" w:hAnsi="Calibri" w:cs="Times New Roman"/>
          <w:sz w:val="20"/>
          <w:szCs w:val="20"/>
          <w:lang w:eastAsia="pl-PL" w:bidi="fa-IR"/>
        </w:rPr>
      </w:pPr>
    </w:p>
    <w:p w14:paraId="6DDFC73C" w14:textId="4C37067E" w:rsidR="001518DD" w:rsidRPr="001518DD" w:rsidRDefault="001518DD" w:rsidP="001518DD">
      <w:pPr>
        <w:keepNext/>
        <w:keepLines/>
        <w:spacing w:before="40" w:after="0" w:line="276" w:lineRule="auto"/>
        <w:outlineLvl w:val="3"/>
        <w:rPr>
          <w:rFonts w:ascii="Calibri Light" w:eastAsia="Calibri" w:hAnsi="Calibri Light" w:cs="Times New Roman"/>
          <w:i/>
          <w:iCs/>
          <w:color w:val="2F5496"/>
          <w:szCs w:val="20"/>
          <w:lang w:eastAsia="pl-PL" w:bidi="fa-IR"/>
        </w:rPr>
      </w:pPr>
      <w:r w:rsidRPr="001518DD">
        <w:rPr>
          <w:rFonts w:ascii="Calibri Light" w:eastAsia="Calibri" w:hAnsi="Calibri Light" w:cs="Times New Roman"/>
          <w:i/>
          <w:iCs/>
          <w:color w:val="2F5496"/>
          <w:szCs w:val="20"/>
          <w:lang w:eastAsia="pl-PL" w:bidi="fa-IR"/>
        </w:rPr>
        <w:t>Test „Wydajności produkcji biometanu”</w:t>
      </w:r>
    </w:p>
    <w:p w14:paraId="7600ECC2" w14:textId="77777777" w:rsidR="001518DD" w:rsidRPr="001518DD" w:rsidRDefault="001518DD" w:rsidP="0022689F">
      <w:pPr>
        <w:rPr>
          <w:lang w:eastAsia="pl-PL" w:bidi="fa-IR"/>
        </w:rPr>
      </w:pPr>
    </w:p>
    <w:p w14:paraId="3CEB3F42" w14:textId="77777777" w:rsidR="001518DD" w:rsidRPr="001518DD" w:rsidRDefault="001518DD" w:rsidP="001518DD">
      <w:pPr>
        <w:spacing w:line="276" w:lineRule="auto"/>
        <w:jc w:val="both"/>
        <w:rPr>
          <w:rFonts w:eastAsia="Calibri"/>
          <w:sz w:val="20"/>
          <w:szCs w:val="20"/>
          <w:lang w:bidi="fa-IR"/>
        </w:rPr>
      </w:pPr>
      <w:r w:rsidRPr="001518DD">
        <w:rPr>
          <w:rFonts w:eastAsia="Calibri"/>
          <w:sz w:val="20"/>
          <w:szCs w:val="20"/>
          <w:lang w:bidi="fa-IR"/>
        </w:rPr>
        <w:t>Weryfikacja wydajności produkcji biometanu (produkcji biometanu w przeliczeniu na t s.m.o. wprowadzanych substratów) będzie prowadzona dla okresu od 31 do 90 dnia w danej części Testów, odrębnie dla każdego z wybranych do Testów wariantów substratowych.</w:t>
      </w:r>
    </w:p>
    <w:p w14:paraId="44535822" w14:textId="16387403" w:rsidR="001518DD" w:rsidRPr="001518DD" w:rsidRDefault="001518DD" w:rsidP="001518DD">
      <w:pPr>
        <w:spacing w:line="276" w:lineRule="auto"/>
        <w:jc w:val="both"/>
        <w:rPr>
          <w:rFonts w:eastAsia="Calibri"/>
          <w:sz w:val="20"/>
          <w:szCs w:val="20"/>
          <w:lang w:bidi="fa-IR"/>
        </w:rPr>
      </w:pPr>
      <w:r w:rsidRPr="001518DD">
        <w:rPr>
          <w:rFonts w:eastAsia="Calibri"/>
          <w:b/>
          <w:sz w:val="20"/>
          <w:szCs w:val="20"/>
          <w:u w:val="single"/>
          <w:lang w:bidi="fa-IR"/>
        </w:rPr>
        <w:t>Uwaga: Jeśli Wykonawca nie opracowuje w ramach Prac B+R własnego urządzenia do uzdatniania biogazu do biometanu, „Wydajność produkcji biometanu” jest liczona zgodnie ze sposobem i kolejnością wskazaną poniżej.</w:t>
      </w:r>
    </w:p>
    <w:p w14:paraId="4C68D9EE" w14:textId="77777777" w:rsidR="001518DD" w:rsidRPr="001518DD" w:rsidRDefault="001518DD" w:rsidP="00643162">
      <w:pPr>
        <w:numPr>
          <w:ilvl w:val="0"/>
          <w:numId w:val="56"/>
        </w:numPr>
        <w:spacing w:line="276" w:lineRule="auto"/>
        <w:contextualSpacing/>
        <w:jc w:val="both"/>
        <w:rPr>
          <w:rFonts w:eastAsia="Calibri"/>
          <w:sz w:val="20"/>
          <w:szCs w:val="20"/>
          <w:lang w:bidi="fa-IR"/>
        </w:rPr>
      </w:pPr>
      <w:r w:rsidRPr="001518DD">
        <w:rPr>
          <w:rFonts w:eastAsia="Calibri"/>
          <w:sz w:val="20"/>
          <w:szCs w:val="20"/>
          <w:lang w:bidi="fa-IR"/>
        </w:rPr>
        <w:t>Wykonawca podaje %Z - zużycie biogazu z puli brutto na potrzeby własne (biogaz tara) dla Demonstratora Technologii wyrażone jako % biogazu brutto na bazie swojego projektu i bilansu energetycznego. Wykonawca przedstawia wszystkie obliczenia dotyczące zużycia biogazu na potrzeby własne z puli biogazu brutto, co uzasadnia poprzez np. załączenie DTR urządzeń wchodzących w skład Demonstratora Technologii.</w:t>
      </w:r>
    </w:p>
    <w:p w14:paraId="6D7D6789" w14:textId="77777777" w:rsidR="001518DD" w:rsidRPr="001518DD" w:rsidRDefault="001518DD" w:rsidP="001518DD">
      <w:pPr>
        <w:spacing w:line="276" w:lineRule="auto"/>
        <w:ind w:left="393"/>
        <w:contextualSpacing/>
        <w:rPr>
          <w:rFonts w:eastAsia="Calibri"/>
          <w:sz w:val="20"/>
          <w:szCs w:val="20"/>
          <w:lang w:bidi="fa-IR"/>
        </w:rPr>
      </w:pPr>
    </w:p>
    <w:p w14:paraId="7EF9D812" w14:textId="77777777" w:rsidR="001518DD" w:rsidRPr="001518DD" w:rsidRDefault="001518DD" w:rsidP="00643162">
      <w:pPr>
        <w:numPr>
          <w:ilvl w:val="0"/>
          <w:numId w:val="56"/>
        </w:numPr>
        <w:spacing w:line="276" w:lineRule="auto"/>
        <w:contextualSpacing/>
        <w:jc w:val="both"/>
        <w:rPr>
          <w:rFonts w:eastAsia="Calibri"/>
          <w:sz w:val="20"/>
          <w:szCs w:val="20"/>
          <w:lang w:bidi="fa-IR"/>
        </w:rPr>
      </w:pPr>
      <w:r w:rsidRPr="001518DD">
        <w:rPr>
          <w:rFonts w:eastAsia="Calibri"/>
          <w:sz w:val="20"/>
          <w:szCs w:val="20"/>
          <w:lang w:bidi="fa-IR"/>
        </w:rPr>
        <w:t>Łączna ilość wytworzonego biogazu od 31 dnia do 90 dnia danej części Testów Instalacji Ułamkowo-Technicznych dla wariantu substratowego Wx, liczona jest jako suma dobowych ilości wyprodukowanego biogazu. Łączna ilość wytworzonego biogazu liczona jest zgodnie ze wzorem:</w:t>
      </w:r>
    </w:p>
    <w:p w14:paraId="51E31A8E" w14:textId="77777777" w:rsidR="001518DD" w:rsidRPr="001518DD" w:rsidRDefault="001518DD" w:rsidP="001518DD">
      <w:pPr>
        <w:spacing w:line="276" w:lineRule="auto"/>
        <w:ind w:left="393"/>
        <w:contextualSpacing/>
        <w:rPr>
          <w:rFonts w:eastAsia="Calibri"/>
          <w:sz w:val="20"/>
          <w:szCs w:val="20"/>
          <w:lang w:bidi="fa-IR"/>
        </w:rPr>
      </w:pPr>
    </w:p>
    <w:p w14:paraId="107EA8B5" w14:textId="77777777" w:rsidR="001518DD" w:rsidRPr="001518DD" w:rsidRDefault="00B6659B" w:rsidP="001518DD">
      <w:pPr>
        <w:spacing w:line="276" w:lineRule="auto"/>
        <w:ind w:left="393"/>
        <w:contextualSpacing/>
        <w:jc w:val="center"/>
        <w:rPr>
          <w:rFonts w:eastAsia="Calibri"/>
          <w:sz w:val="20"/>
          <w:szCs w:val="20"/>
          <w:lang w:bidi="fa-IR"/>
        </w:rPr>
      </w:pPr>
      <m:oMathPara>
        <m:oMath>
          <m:sSub>
            <m:sSubPr>
              <m:ctrlPr>
                <w:rPr>
                  <w:rFonts w:ascii="Cambria Math" w:eastAsia="Calibri" w:hAnsi="Cambria Math"/>
                  <w:i/>
                  <w:sz w:val="20"/>
                  <w:szCs w:val="20"/>
                  <w:lang w:bidi="fa-IR"/>
                </w:rPr>
              </m:ctrlPr>
            </m:sSubPr>
            <m:e>
              <m:r>
                <w:rPr>
                  <w:rFonts w:ascii="Cambria Math" w:eastAsia="Calibri" w:hAnsi="Cambria Math"/>
                  <w:sz w:val="20"/>
                  <w:szCs w:val="20"/>
                  <w:lang w:bidi="fa-IR"/>
                </w:rPr>
                <m:t>V</m:t>
              </m:r>
            </m:e>
            <m:sub>
              <m:r>
                <w:rPr>
                  <w:rFonts w:ascii="Cambria Math" w:eastAsia="Calibri" w:hAnsi="Cambria Math"/>
                  <w:sz w:val="20"/>
                  <w:szCs w:val="20"/>
                  <w:lang w:bidi="fa-IR"/>
                </w:rPr>
                <m:t>bio IUT Wx</m:t>
              </m:r>
            </m:sub>
          </m:sSub>
          <m:r>
            <w:rPr>
              <w:rFonts w:ascii="Cambria Math" w:eastAsia="Calibri" w:hAnsi="Cambria Math"/>
              <w:sz w:val="20"/>
              <w:szCs w:val="20"/>
              <w:lang w:bidi="fa-IR"/>
            </w:rPr>
            <m:t>=</m:t>
          </m:r>
          <m:nary>
            <m:naryPr>
              <m:chr m:val="∑"/>
              <m:limLoc m:val="undOvr"/>
              <m:ctrlPr>
                <w:rPr>
                  <w:rFonts w:ascii="Cambria Math" w:eastAsia="Calibri" w:hAnsi="Cambria Math"/>
                  <w:i/>
                  <w:sz w:val="20"/>
                  <w:szCs w:val="20"/>
                  <w:lang w:bidi="fa-IR"/>
                </w:rPr>
              </m:ctrlPr>
            </m:naryPr>
            <m:sub>
              <m:r>
                <w:rPr>
                  <w:rFonts w:ascii="Cambria Math" w:eastAsia="Calibri" w:hAnsi="Cambria Math"/>
                  <w:sz w:val="20"/>
                  <w:szCs w:val="20"/>
                  <w:lang w:bidi="fa-IR"/>
                </w:rPr>
                <m:t>doba i=31</m:t>
              </m:r>
            </m:sub>
            <m:sup>
              <m:r>
                <w:rPr>
                  <w:rFonts w:ascii="Cambria Math" w:eastAsia="Calibri" w:hAnsi="Cambria Math"/>
                  <w:sz w:val="20"/>
                  <w:szCs w:val="20"/>
                  <w:lang w:bidi="fa-IR"/>
                </w:rPr>
                <m:t>90</m:t>
              </m:r>
            </m:sup>
            <m:e>
              <m:sSub>
                <m:sSubPr>
                  <m:ctrlPr>
                    <w:rPr>
                      <w:rFonts w:ascii="Cambria Math" w:eastAsia="Calibri" w:hAnsi="Cambria Math"/>
                      <w:i/>
                      <w:sz w:val="20"/>
                      <w:szCs w:val="20"/>
                      <w:lang w:bidi="fa-IR"/>
                    </w:rPr>
                  </m:ctrlPr>
                </m:sSubPr>
                <m:e>
                  <m:r>
                    <w:rPr>
                      <w:rFonts w:ascii="Cambria Math" w:eastAsia="Calibri" w:hAnsi="Cambria Math"/>
                      <w:sz w:val="20"/>
                      <w:szCs w:val="20"/>
                      <w:lang w:bidi="fa-IR"/>
                    </w:rPr>
                    <m:t>V</m:t>
                  </m:r>
                </m:e>
                <m:sub>
                  <m:r>
                    <w:rPr>
                      <w:rFonts w:ascii="Cambria Math" w:eastAsia="Calibri" w:hAnsi="Cambria Math"/>
                      <w:sz w:val="20"/>
                      <w:szCs w:val="20"/>
                      <w:lang w:bidi="fa-IR"/>
                    </w:rPr>
                    <m:t xml:space="preserve">d i Wx </m:t>
                  </m:r>
                </m:sub>
              </m:sSub>
            </m:e>
          </m:nary>
          <m:d>
            <m:dPr>
              <m:begChr m:val="["/>
              <m:endChr m:val="]"/>
              <m:ctrlPr>
                <w:rPr>
                  <w:rFonts w:ascii="Cambria Math" w:eastAsia="Calibri" w:hAnsi="Cambria Math"/>
                  <w:i/>
                  <w:sz w:val="20"/>
                  <w:szCs w:val="20"/>
                  <w:lang w:bidi="fa-IR"/>
                </w:rPr>
              </m:ctrlPr>
            </m:dPr>
            <m:e>
              <m:sSup>
                <m:sSupPr>
                  <m:ctrlPr>
                    <w:rPr>
                      <w:rFonts w:ascii="Cambria Math" w:eastAsia="Calibri" w:hAnsi="Cambria Math"/>
                      <w:i/>
                      <w:sz w:val="20"/>
                      <w:szCs w:val="20"/>
                      <w:lang w:bidi="fa-IR"/>
                    </w:rPr>
                  </m:ctrlPr>
                </m:sSupPr>
                <m:e>
                  <m:r>
                    <w:rPr>
                      <w:rFonts w:ascii="Cambria Math" w:eastAsia="Calibri" w:hAnsi="Cambria Math"/>
                      <w:sz w:val="20"/>
                      <w:szCs w:val="20"/>
                      <w:lang w:bidi="fa-IR"/>
                    </w:rPr>
                    <m:t>Nm</m:t>
                  </m:r>
                </m:e>
                <m:sup>
                  <m:r>
                    <w:rPr>
                      <w:rFonts w:ascii="Cambria Math" w:eastAsia="Calibri" w:hAnsi="Cambria Math"/>
                      <w:sz w:val="20"/>
                      <w:szCs w:val="20"/>
                      <w:lang w:bidi="fa-IR"/>
                    </w:rPr>
                    <m:t>3</m:t>
                  </m:r>
                </m:sup>
              </m:sSup>
            </m:e>
          </m:d>
        </m:oMath>
      </m:oMathPara>
    </w:p>
    <w:p w14:paraId="317E3F68" w14:textId="0EC757C2" w:rsidR="001518DD" w:rsidRPr="001518DD" w:rsidRDefault="001518DD" w:rsidP="001518DD">
      <w:pPr>
        <w:spacing w:line="276" w:lineRule="auto"/>
        <w:ind w:left="393"/>
        <w:contextualSpacing/>
        <w:rPr>
          <w:rFonts w:eastAsia="Calibri"/>
          <w:sz w:val="20"/>
          <w:szCs w:val="20"/>
          <w:lang w:bidi="fa-IR"/>
        </w:rPr>
      </w:pPr>
    </w:p>
    <w:p w14:paraId="53533E50" w14:textId="77777777" w:rsidR="001518DD" w:rsidRPr="001518DD" w:rsidRDefault="001518DD" w:rsidP="001518DD">
      <w:pPr>
        <w:spacing w:line="276" w:lineRule="auto"/>
        <w:ind w:left="393"/>
        <w:contextualSpacing/>
        <w:rPr>
          <w:rFonts w:eastAsia="Calibri"/>
          <w:sz w:val="20"/>
          <w:szCs w:val="20"/>
          <w:lang w:bidi="fa-IR"/>
        </w:rPr>
      </w:pPr>
      <w:r w:rsidRPr="001518DD">
        <w:rPr>
          <w:rFonts w:eastAsia="Calibri"/>
          <w:sz w:val="20"/>
          <w:szCs w:val="20"/>
          <w:lang w:bidi="fa-IR"/>
        </w:rPr>
        <w:t>Gdzie:</w:t>
      </w:r>
    </w:p>
    <w:p w14:paraId="3B8A727B" w14:textId="77777777" w:rsidR="001518DD" w:rsidRPr="001518DD" w:rsidRDefault="001518DD" w:rsidP="001518DD">
      <w:pPr>
        <w:spacing w:line="276" w:lineRule="auto"/>
        <w:ind w:left="393"/>
        <w:contextualSpacing/>
        <w:rPr>
          <w:rFonts w:eastAsia="Calibri"/>
          <w:sz w:val="20"/>
          <w:szCs w:val="20"/>
          <w:lang w:bidi="fa-IR"/>
        </w:rPr>
      </w:pPr>
      <w:r w:rsidRPr="001518DD">
        <w:rPr>
          <w:rFonts w:eastAsia="Calibri"/>
          <w:sz w:val="20"/>
          <w:szCs w:val="20"/>
          <w:lang w:bidi="fa-IR"/>
        </w:rPr>
        <w:t>V</w:t>
      </w:r>
      <w:r w:rsidRPr="001518DD">
        <w:rPr>
          <w:rFonts w:eastAsia="Calibri"/>
          <w:sz w:val="20"/>
          <w:szCs w:val="20"/>
          <w:vertAlign w:val="subscript"/>
          <w:lang w:bidi="fa-IR"/>
        </w:rPr>
        <w:t xml:space="preserve"> bio IUT Wx </w:t>
      </w:r>
      <w:r w:rsidRPr="001518DD">
        <w:rPr>
          <w:rFonts w:eastAsia="Calibri"/>
          <w:sz w:val="20"/>
          <w:szCs w:val="20"/>
          <w:lang w:bidi="fa-IR"/>
        </w:rPr>
        <w:t>– łączna ilość wytworzonego biogazu od 31 dnia do 90 dnia danej części Testów dla wariantu substratowego Wx, wyrażona w [N m</w:t>
      </w:r>
      <w:r w:rsidRPr="001518DD">
        <w:rPr>
          <w:rFonts w:eastAsia="Calibri"/>
          <w:sz w:val="20"/>
          <w:szCs w:val="20"/>
          <w:vertAlign w:val="superscript"/>
          <w:lang w:bidi="fa-IR"/>
        </w:rPr>
        <w:t>3</w:t>
      </w:r>
      <w:r w:rsidRPr="001518DD">
        <w:rPr>
          <w:rFonts w:eastAsia="Calibri"/>
          <w:sz w:val="20"/>
          <w:szCs w:val="20"/>
          <w:lang w:bidi="fa-IR"/>
        </w:rPr>
        <w:t>],</w:t>
      </w:r>
    </w:p>
    <w:p w14:paraId="4956B658" w14:textId="77777777" w:rsidR="001518DD" w:rsidRPr="001518DD" w:rsidRDefault="001518DD" w:rsidP="001518DD">
      <w:pPr>
        <w:spacing w:line="276" w:lineRule="auto"/>
        <w:ind w:left="393"/>
        <w:contextualSpacing/>
        <w:rPr>
          <w:rFonts w:eastAsia="Calibri"/>
          <w:sz w:val="20"/>
          <w:szCs w:val="20"/>
          <w:lang w:bidi="fa-IR"/>
        </w:rPr>
      </w:pPr>
      <w:r w:rsidRPr="001518DD">
        <w:rPr>
          <w:rFonts w:eastAsia="Calibri"/>
          <w:sz w:val="20"/>
          <w:szCs w:val="20"/>
          <w:lang w:bidi="fa-IR"/>
        </w:rPr>
        <w:t>V</w:t>
      </w:r>
      <w:r w:rsidRPr="001518DD">
        <w:rPr>
          <w:rFonts w:eastAsia="Calibri"/>
          <w:sz w:val="20"/>
          <w:szCs w:val="20"/>
          <w:vertAlign w:val="subscript"/>
          <w:lang w:bidi="fa-IR"/>
        </w:rPr>
        <w:t xml:space="preserve">d i Wx </w:t>
      </w:r>
      <w:r w:rsidRPr="001518DD">
        <w:rPr>
          <w:rFonts w:eastAsia="Calibri"/>
          <w:sz w:val="20"/>
          <w:szCs w:val="20"/>
          <w:lang w:bidi="fa-IR"/>
        </w:rPr>
        <w:t>– dobowa objętość wyprodukowanego biogazu wyrażona w N m</w:t>
      </w:r>
      <w:r w:rsidRPr="001518DD">
        <w:rPr>
          <w:rFonts w:eastAsia="Calibri"/>
          <w:sz w:val="20"/>
          <w:szCs w:val="20"/>
          <w:vertAlign w:val="superscript"/>
          <w:lang w:bidi="fa-IR"/>
        </w:rPr>
        <w:t>3</w:t>
      </w:r>
      <w:r w:rsidRPr="001518DD">
        <w:rPr>
          <w:rFonts w:eastAsia="Calibri"/>
          <w:sz w:val="20"/>
          <w:szCs w:val="20"/>
          <w:lang w:bidi="fa-IR"/>
        </w:rPr>
        <w:t xml:space="preserve"> w dobie i trwania danej części Testów, udokumentowana wskazaniami z przepływomierza biogazu. </w:t>
      </w:r>
    </w:p>
    <w:p w14:paraId="1E9E29C2" w14:textId="77777777" w:rsidR="001518DD" w:rsidRPr="001518DD" w:rsidRDefault="001518DD" w:rsidP="001518DD">
      <w:pPr>
        <w:spacing w:line="276" w:lineRule="auto"/>
        <w:ind w:left="393"/>
        <w:contextualSpacing/>
        <w:rPr>
          <w:rFonts w:eastAsia="Calibri"/>
          <w:sz w:val="20"/>
          <w:szCs w:val="20"/>
          <w:lang w:bidi="fa-IR"/>
        </w:rPr>
      </w:pPr>
    </w:p>
    <w:p w14:paraId="34B4BE82" w14:textId="77777777" w:rsidR="001518DD" w:rsidRPr="001518DD" w:rsidRDefault="001518DD" w:rsidP="00643162">
      <w:pPr>
        <w:numPr>
          <w:ilvl w:val="0"/>
          <w:numId w:val="56"/>
        </w:numPr>
        <w:spacing w:line="276" w:lineRule="auto"/>
        <w:contextualSpacing/>
        <w:rPr>
          <w:rFonts w:eastAsia="Calibri"/>
          <w:sz w:val="20"/>
          <w:szCs w:val="20"/>
          <w:lang w:bidi="fa-IR"/>
        </w:rPr>
      </w:pPr>
      <w:r w:rsidRPr="001518DD">
        <w:rPr>
          <w:rFonts w:eastAsia="Calibri"/>
          <w:sz w:val="20"/>
          <w:szCs w:val="20"/>
          <w:lang w:bidi="fa-IR"/>
        </w:rPr>
        <w:t>Następnie liczona jest łączna ilość wprowadzanej suchej masy organicznej (s.m.o.) wariantu substratowego Wx, zgodnie z kolejnością poniżej:</w:t>
      </w:r>
    </w:p>
    <w:p w14:paraId="14FD6290" w14:textId="77777777" w:rsidR="001518DD" w:rsidRPr="001518DD" w:rsidRDefault="001518DD" w:rsidP="001518DD">
      <w:pPr>
        <w:pStyle w:val="Akapitzlist"/>
        <w:spacing w:line="276" w:lineRule="auto"/>
        <w:ind w:left="393"/>
        <w:rPr>
          <w:rFonts w:eastAsia="Calibri"/>
          <w:sz w:val="20"/>
          <w:szCs w:val="20"/>
        </w:rPr>
      </w:pPr>
      <w:r w:rsidRPr="001518DD">
        <w:rPr>
          <w:rFonts w:eastAsia="Calibri"/>
          <w:sz w:val="20"/>
          <w:szCs w:val="20"/>
        </w:rPr>
        <w:t xml:space="preserve">a. obliczana jest ilość suchej masy organicznej dla każdego z substratów </w:t>
      </w:r>
      <w:r w:rsidRPr="001518DD">
        <w:rPr>
          <w:rFonts w:eastAsia="Calibri"/>
          <w:i/>
          <w:sz w:val="20"/>
          <w:szCs w:val="20"/>
        </w:rPr>
        <w:t>s</w:t>
      </w:r>
      <w:r w:rsidRPr="001518DD">
        <w:rPr>
          <w:rFonts w:eastAsia="Calibri"/>
          <w:sz w:val="20"/>
          <w:szCs w:val="20"/>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1518DD">
        <w:rPr>
          <w:rFonts w:eastAsia="Calibri"/>
          <w:i/>
          <w:sz w:val="20"/>
          <w:szCs w:val="20"/>
        </w:rPr>
        <w:t>smo</w:t>
      </w:r>
      <w:r w:rsidRPr="001518DD">
        <w:rPr>
          <w:rFonts w:eastAsia="Calibri"/>
          <w:sz w:val="20"/>
          <w:szCs w:val="20"/>
        </w:rPr>
        <w:t xml:space="preserve"> dla każdego z czterech substratów):</w:t>
      </w:r>
    </w:p>
    <w:p w14:paraId="57BADFEA" w14:textId="77777777" w:rsidR="001518DD" w:rsidRPr="001518DD" w:rsidRDefault="001518DD" w:rsidP="001518DD">
      <w:pPr>
        <w:spacing w:line="276" w:lineRule="auto"/>
        <w:ind w:left="393"/>
        <w:contextualSpacing/>
        <w:rPr>
          <w:rFonts w:eastAsia="Calibri"/>
          <w:sz w:val="20"/>
          <w:szCs w:val="20"/>
          <w:lang w:bidi="fa-IR"/>
        </w:rPr>
      </w:pPr>
    </w:p>
    <w:p w14:paraId="372CF74A" w14:textId="77777777" w:rsidR="001518DD" w:rsidRPr="001518DD" w:rsidRDefault="00B6659B" w:rsidP="001518DD">
      <w:pPr>
        <w:spacing w:line="276" w:lineRule="auto"/>
        <w:ind w:left="393"/>
        <w:contextualSpacing/>
        <w:rPr>
          <w:rFonts w:eastAsia="Calibri"/>
          <w:sz w:val="20"/>
          <w:szCs w:val="20"/>
          <w:lang w:bidi="fa-IR"/>
        </w:rPr>
      </w:pPr>
      <m:oMathPara>
        <m:oMath>
          <m:sSub>
            <m:sSubPr>
              <m:ctrlPr>
                <w:rPr>
                  <w:rFonts w:ascii="Cambria Math" w:eastAsia="Calibri" w:hAnsi="Cambria Math"/>
                  <w:i/>
                  <w:sz w:val="20"/>
                  <w:szCs w:val="20"/>
                  <w:lang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s</m:t>
              </m:r>
            </m:sub>
          </m:sSub>
          <m:r>
            <w:rPr>
              <w:rFonts w:ascii="Cambria Math" w:eastAsia="Calibri" w:hAnsi="Cambria Math"/>
              <w:sz w:val="20"/>
              <w:szCs w:val="20"/>
              <w:lang w:bidi="fa-IR"/>
            </w:rPr>
            <m:t>=</m:t>
          </m:r>
          <m:nary>
            <m:naryPr>
              <m:chr m:val="∑"/>
              <m:limLoc m:val="undOvr"/>
              <m:ctrlPr>
                <w:rPr>
                  <w:rFonts w:ascii="Cambria Math" w:eastAsia="Calibri" w:hAnsi="Cambria Math"/>
                  <w:i/>
                  <w:sz w:val="20"/>
                  <w:szCs w:val="20"/>
                  <w:lang w:bidi="fa-IR"/>
                </w:rPr>
              </m:ctrlPr>
            </m:naryPr>
            <m:sub>
              <m:r>
                <w:rPr>
                  <w:rFonts w:ascii="Cambria Math" w:eastAsia="Calibri" w:hAnsi="Cambria Math"/>
                  <w:sz w:val="20"/>
                  <w:szCs w:val="20"/>
                  <w:lang w:bidi="fa-IR"/>
                </w:rPr>
                <m:t>doba i=31</m:t>
              </m:r>
            </m:sub>
            <m:sup>
              <m:r>
                <w:rPr>
                  <w:rFonts w:ascii="Cambria Math" w:eastAsia="Calibri" w:hAnsi="Cambria Math"/>
                  <w:sz w:val="20"/>
                  <w:szCs w:val="20"/>
                  <w:lang w:bidi="fa-IR"/>
                </w:rPr>
                <m:t>90</m:t>
              </m:r>
            </m:sup>
            <m:e>
              <m:sSub>
                <m:sSubPr>
                  <m:ctrlPr>
                    <w:rPr>
                      <w:rFonts w:ascii="Cambria Math" w:eastAsia="Calibri" w:hAnsi="Cambria Math"/>
                      <w:i/>
                      <w:sz w:val="20"/>
                      <w:szCs w:val="20"/>
                      <w:lang w:bidi="fa-IR"/>
                    </w:rPr>
                  </m:ctrlPr>
                </m:sSubPr>
                <m:e>
                  <m:r>
                    <w:rPr>
                      <w:rFonts w:ascii="Cambria Math" w:eastAsia="Calibri" w:hAnsi="Cambria Math"/>
                      <w:sz w:val="20"/>
                      <w:szCs w:val="20"/>
                      <w:lang w:bidi="fa-IR"/>
                    </w:rPr>
                    <m:t>(m</m:t>
                  </m:r>
                </m:e>
                <m:sub>
                  <m:r>
                    <w:rPr>
                      <w:rFonts w:ascii="Cambria Math" w:eastAsia="Calibri" w:hAnsi="Cambria Math"/>
                      <w:sz w:val="20"/>
                      <w:szCs w:val="20"/>
                      <w:lang w:bidi="fa-IR"/>
                    </w:rPr>
                    <m:t>31</m:t>
                  </m:r>
                </m:sub>
              </m:sSub>
              <m:r>
                <w:rPr>
                  <w:rFonts w:ascii="Cambria Math" w:eastAsia="Calibri" w:hAnsi="Cambria Math"/>
                  <w:sz w:val="20"/>
                  <w:szCs w:val="20"/>
                  <w:lang w:bidi="fa-IR"/>
                </w:rPr>
                <m:t>+</m:t>
              </m:r>
              <m:sSub>
                <m:sSubPr>
                  <m:ctrlPr>
                    <w:rPr>
                      <w:rFonts w:ascii="Cambria Math" w:eastAsia="Calibri" w:hAnsi="Cambria Math"/>
                      <w:i/>
                      <w:sz w:val="20"/>
                      <w:szCs w:val="20"/>
                      <w:lang w:bidi="fa-IR"/>
                    </w:rPr>
                  </m:ctrlPr>
                </m:sSubPr>
                <m:e>
                  <m:r>
                    <w:rPr>
                      <w:rFonts w:ascii="Cambria Math" w:eastAsia="Calibri" w:hAnsi="Cambria Math"/>
                      <w:sz w:val="20"/>
                      <w:szCs w:val="20"/>
                      <w:lang w:bidi="fa-IR"/>
                    </w:rPr>
                    <m:t>m</m:t>
                  </m:r>
                </m:e>
                <m:sub>
                  <m:r>
                    <w:rPr>
                      <w:rFonts w:ascii="Cambria Math" w:eastAsia="Calibri" w:hAnsi="Cambria Math"/>
                      <w:sz w:val="20"/>
                      <w:szCs w:val="20"/>
                      <w:lang w:bidi="fa-IR"/>
                    </w:rPr>
                    <m:t>32</m:t>
                  </m:r>
                </m:sub>
              </m:sSub>
              <m:r>
                <w:rPr>
                  <w:rFonts w:ascii="Cambria Math" w:eastAsia="Calibri" w:hAnsi="Cambria Math"/>
                  <w:sz w:val="20"/>
                  <w:szCs w:val="20"/>
                  <w:lang w:bidi="fa-IR"/>
                </w:rPr>
                <m:t>+…</m:t>
              </m:r>
              <m:sSub>
                <m:sSubPr>
                  <m:ctrlPr>
                    <w:rPr>
                      <w:rFonts w:ascii="Cambria Math" w:eastAsia="Calibri" w:hAnsi="Cambria Math"/>
                      <w:i/>
                      <w:sz w:val="20"/>
                      <w:szCs w:val="20"/>
                      <w:lang w:bidi="fa-IR"/>
                    </w:rPr>
                  </m:ctrlPr>
                </m:sSubPr>
                <m:e>
                  <m:r>
                    <w:rPr>
                      <w:rFonts w:ascii="Cambria Math" w:eastAsia="Calibri" w:hAnsi="Cambria Math"/>
                      <w:sz w:val="20"/>
                      <w:szCs w:val="20"/>
                      <w:lang w:bidi="fa-IR"/>
                    </w:rPr>
                    <m:t>m</m:t>
                  </m:r>
                </m:e>
                <m:sub>
                  <m:r>
                    <w:rPr>
                      <w:rFonts w:ascii="Cambria Math" w:eastAsia="Calibri" w:hAnsi="Cambria Math"/>
                      <w:sz w:val="20"/>
                      <w:szCs w:val="20"/>
                      <w:lang w:bidi="fa-IR"/>
                    </w:rPr>
                    <m:t>90</m:t>
                  </m:r>
                </m:sub>
              </m:sSub>
              <m:r>
                <w:rPr>
                  <w:rFonts w:ascii="Cambria Math" w:eastAsia="Calibri" w:hAnsi="Cambria Math"/>
                  <w:sz w:val="20"/>
                  <w:szCs w:val="20"/>
                  <w:lang w:bidi="fa-IR"/>
                </w:rPr>
                <m:t>)*</m:t>
              </m:r>
              <m:f>
                <m:fPr>
                  <m:ctrlPr>
                    <w:rPr>
                      <w:rFonts w:ascii="Cambria Math" w:eastAsia="Calibri" w:hAnsi="Cambria Math" w:cs="Times New Roman"/>
                      <w:i/>
                      <w:sz w:val="20"/>
                      <w:szCs w:val="20"/>
                      <w:lang w:eastAsia="pl-PL" w:bidi="fa-IR"/>
                    </w:rPr>
                  </m:ctrlPr>
                </m:fPr>
                <m:num>
                  <m:nary>
                    <m:naryPr>
                      <m:chr m:val="∑"/>
                      <m:limLoc m:val="undOvr"/>
                      <m:ctrlPr>
                        <w:rPr>
                          <w:rFonts w:ascii="Cambria Math" w:eastAsia="Calibri" w:hAnsi="Cambria Math" w:cs="Times New Roman"/>
                          <w:i/>
                          <w:sz w:val="20"/>
                          <w:szCs w:val="20"/>
                          <w:lang w:eastAsia="pl-PL" w:bidi="fa-IR"/>
                        </w:rPr>
                      </m:ctrlPr>
                    </m:naryPr>
                    <m:sub>
                      <m:r>
                        <w:rPr>
                          <w:rFonts w:ascii="Cambria Math" w:eastAsia="Calibri" w:hAnsi="Cambria Math"/>
                          <w:sz w:val="20"/>
                          <w:szCs w:val="20"/>
                          <w:lang w:bidi="fa-IR"/>
                        </w:rPr>
                        <m:t>doba i=31</m:t>
                      </m:r>
                    </m:sub>
                    <m:sup>
                      <m:r>
                        <w:rPr>
                          <w:rFonts w:ascii="Cambria Math" w:eastAsia="Calibri" w:hAnsi="Cambria Math"/>
                          <w:sz w:val="20"/>
                          <w:szCs w:val="20"/>
                          <w:lang w:bidi="fa-IR"/>
                        </w:rPr>
                        <m:t>90</m:t>
                      </m:r>
                    </m:sup>
                    <m:e>
                      <m:r>
                        <w:rPr>
                          <w:rFonts w:ascii="Cambria Math" w:eastAsia="Calibri" w:hAnsi="Cambria Math"/>
                          <w:sz w:val="20"/>
                          <w:szCs w:val="20"/>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m:t>
                          </m:r>
                        </m:e>
                        <m:sub>
                          <m:r>
                            <w:rPr>
                              <w:rFonts w:ascii="Cambria Math" w:eastAsia="Calibri" w:hAnsi="Cambria Math"/>
                              <w:sz w:val="20"/>
                              <w:szCs w:val="20"/>
                              <w:lang w:bidi="fa-IR"/>
                            </w:rPr>
                            <m:t>1</m:t>
                          </m:r>
                        </m:sub>
                      </m:sSub>
                      <m:r>
                        <w:rPr>
                          <w:rFonts w:ascii="Cambria Math" w:eastAsia="Calibri" w:hAnsi="Cambria Math"/>
                          <w:sz w:val="20"/>
                          <w:szCs w:val="20"/>
                          <w:lang w:bidi="fa-IR"/>
                        </w:rPr>
                        <m:t>+</m:t>
                      </m:r>
                      <m:sSub>
                        <m:sSubPr>
                          <m:ctrlPr>
                            <w:rPr>
                              <w:rFonts w:ascii="Cambria Math" w:eastAsia="Calibri" w:hAnsi="Cambria Math" w:cs="Times New Roman"/>
                              <w:i/>
                              <w:sz w:val="20"/>
                              <w:szCs w:val="20"/>
                              <w:vertAlign w:val="subscript"/>
                              <w:lang w:eastAsia="pl-PL" w:bidi="fa-IR"/>
                            </w:rPr>
                          </m:ctrlPr>
                        </m:sSubPr>
                        <m:e>
                          <m:r>
                            <w:rPr>
                              <w:rFonts w:ascii="Cambria Math" w:eastAsia="Calibri" w:hAnsi="Cambria Math"/>
                              <w:sz w:val="20"/>
                              <w:szCs w:val="20"/>
                              <w:vertAlign w:val="subscript"/>
                              <w:lang w:bidi="fa-IR"/>
                            </w:rPr>
                            <m:t>sm</m:t>
                          </m:r>
                        </m:e>
                        <m:sub>
                          <m:r>
                            <w:rPr>
                              <w:rFonts w:ascii="Cambria Math" w:eastAsia="Calibri" w:hAnsi="Cambria Math"/>
                              <w:sz w:val="20"/>
                              <w:szCs w:val="20"/>
                              <w:vertAlign w:val="subscript"/>
                              <w:lang w:bidi="fa-IR"/>
                            </w:rPr>
                            <m:t>2</m:t>
                          </m:r>
                        </m:sub>
                      </m:sSub>
                      <m:r>
                        <w:rPr>
                          <w:rFonts w:ascii="Cambria Math" w:eastAsia="Calibri" w:hAnsi="Cambria Math"/>
                          <w:sz w:val="20"/>
                          <w:szCs w:val="20"/>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m:t>
                          </m:r>
                        </m:e>
                        <m:sub>
                          <m:r>
                            <w:rPr>
                              <w:rFonts w:ascii="Cambria Math" w:eastAsia="Calibri" w:hAnsi="Cambria Math"/>
                              <w:sz w:val="20"/>
                              <w:szCs w:val="20"/>
                              <w:lang w:bidi="fa-IR"/>
                            </w:rPr>
                            <m:t>n</m:t>
                          </m:r>
                        </m:sub>
                      </m:sSub>
                      <m:r>
                        <w:rPr>
                          <w:rFonts w:ascii="Cambria Math" w:eastAsia="Calibri" w:hAnsi="Cambria Math"/>
                          <w:sz w:val="20"/>
                          <w:szCs w:val="20"/>
                          <w:vertAlign w:val="subscript"/>
                          <w:lang w:bidi="fa-IR"/>
                        </w:rPr>
                        <m:t xml:space="preserve"> </m:t>
                      </m:r>
                      <m:r>
                        <w:rPr>
                          <w:rFonts w:ascii="Cambria Math" w:eastAsia="Calibri" w:hAnsi="Cambria Math"/>
                          <w:sz w:val="20"/>
                          <w:szCs w:val="20"/>
                          <w:lang w:bidi="fa-IR"/>
                        </w:rPr>
                        <m:t>)</m:t>
                      </m:r>
                    </m:e>
                  </m:nary>
                </m:num>
                <m:den>
                  <m:r>
                    <w:rPr>
                      <w:rFonts w:ascii="Cambria Math" w:eastAsia="Calibri" w:hAnsi="Cambria Math"/>
                      <w:sz w:val="20"/>
                      <w:szCs w:val="20"/>
                      <w:lang w:bidi="fa-IR"/>
                    </w:rPr>
                    <m:t>n</m:t>
                  </m:r>
                </m:den>
              </m:f>
              <m:r>
                <w:rPr>
                  <w:rFonts w:ascii="Cambria Math" w:eastAsia="Calibri" w:hAnsi="Cambria Math"/>
                  <w:sz w:val="20"/>
                  <w:szCs w:val="20"/>
                  <w:lang w:bidi="fa-IR"/>
                </w:rPr>
                <m:t>*</m:t>
              </m:r>
            </m:e>
          </m:nary>
          <m:r>
            <w:rPr>
              <w:rFonts w:ascii="Cambria Math" w:eastAsia="Calibri" w:hAnsi="Cambria Math"/>
              <w:sz w:val="20"/>
              <w:szCs w:val="20"/>
              <w:lang w:bidi="fa-IR"/>
            </w:rPr>
            <m:t xml:space="preserve"> </m:t>
          </m:r>
          <m:f>
            <m:fPr>
              <m:ctrlPr>
                <w:rPr>
                  <w:rFonts w:ascii="Cambria Math" w:eastAsia="Calibri" w:hAnsi="Cambria Math" w:cs="Times New Roman"/>
                  <w:i/>
                  <w:sz w:val="20"/>
                  <w:szCs w:val="20"/>
                  <w:lang w:eastAsia="pl-PL" w:bidi="fa-IR"/>
                </w:rPr>
              </m:ctrlPr>
            </m:fPr>
            <m:num>
              <m:nary>
                <m:naryPr>
                  <m:chr m:val="∑"/>
                  <m:limLoc m:val="undOvr"/>
                  <m:ctrlPr>
                    <w:rPr>
                      <w:rFonts w:ascii="Cambria Math" w:eastAsia="Calibri" w:hAnsi="Cambria Math" w:cs="Times New Roman"/>
                      <w:i/>
                      <w:sz w:val="20"/>
                      <w:szCs w:val="20"/>
                      <w:lang w:eastAsia="pl-PL" w:bidi="fa-IR"/>
                    </w:rPr>
                  </m:ctrlPr>
                </m:naryPr>
                <m:sub>
                  <m:r>
                    <w:rPr>
                      <w:rFonts w:ascii="Cambria Math" w:eastAsia="Calibri" w:hAnsi="Cambria Math"/>
                      <w:sz w:val="20"/>
                      <w:szCs w:val="20"/>
                      <w:lang w:bidi="fa-IR"/>
                    </w:rPr>
                    <m:t>doba i=31</m:t>
                  </m:r>
                </m:sub>
                <m:sup>
                  <m:r>
                    <w:rPr>
                      <w:rFonts w:ascii="Cambria Math" w:eastAsia="Calibri" w:hAnsi="Cambria Math"/>
                      <w:sz w:val="20"/>
                      <w:szCs w:val="20"/>
                      <w:lang w:bidi="fa-IR"/>
                    </w:rPr>
                    <m:t>90</m:t>
                  </m:r>
                </m:sup>
                <m:e>
                  <m:r>
                    <w:rPr>
                      <w:rFonts w:ascii="Cambria Math" w:eastAsia="Calibri" w:hAnsi="Cambria Math"/>
                      <w:sz w:val="20"/>
                      <w:szCs w:val="20"/>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1</m:t>
                      </m:r>
                    </m:sub>
                  </m:sSub>
                  <m:r>
                    <w:rPr>
                      <w:rFonts w:ascii="Cambria Math" w:eastAsia="Calibri" w:hAnsi="Cambria Math"/>
                      <w:sz w:val="20"/>
                      <w:szCs w:val="20"/>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2</m:t>
                      </m:r>
                    </m:sub>
                  </m:sSub>
                  <m:r>
                    <w:rPr>
                      <w:rFonts w:ascii="Cambria Math" w:eastAsia="Calibri" w:hAnsi="Cambria Math"/>
                      <w:sz w:val="20"/>
                      <w:szCs w:val="20"/>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p</m:t>
                      </m:r>
                    </m:sub>
                  </m:sSub>
                  <m:r>
                    <w:rPr>
                      <w:rFonts w:ascii="Cambria Math" w:eastAsia="Calibri" w:hAnsi="Cambria Math"/>
                      <w:sz w:val="20"/>
                      <w:szCs w:val="20"/>
                      <w:lang w:bidi="fa-IR"/>
                    </w:rPr>
                    <m:t>)</m:t>
                  </m:r>
                </m:e>
              </m:nary>
            </m:num>
            <m:den>
              <m:r>
                <w:rPr>
                  <w:rFonts w:ascii="Cambria Math" w:eastAsia="Calibri" w:hAnsi="Cambria Math"/>
                  <w:sz w:val="20"/>
                  <w:szCs w:val="20"/>
                  <w:lang w:bidi="fa-IR"/>
                </w:rPr>
                <m:t>p</m:t>
              </m:r>
            </m:den>
          </m:f>
          <m:r>
            <w:rPr>
              <w:rFonts w:ascii="Cambria Math" w:eastAsia="Calibri" w:hAnsi="Cambria Math"/>
              <w:sz w:val="20"/>
              <w:szCs w:val="20"/>
              <w:lang w:bidi="fa-IR"/>
            </w:rPr>
            <m:t xml:space="preserve"> </m:t>
          </m:r>
          <m:d>
            <m:dPr>
              <m:begChr m:val="["/>
              <m:endChr m:val="]"/>
              <m:ctrlPr>
                <w:rPr>
                  <w:rFonts w:ascii="Cambria Math" w:eastAsia="Calibri" w:hAnsi="Cambria Math"/>
                  <w:i/>
                  <w:sz w:val="20"/>
                  <w:szCs w:val="20"/>
                  <w:lang w:bidi="fa-IR"/>
                </w:rPr>
              </m:ctrlPr>
            </m:dPr>
            <m:e>
              <m:r>
                <w:rPr>
                  <w:rFonts w:ascii="Cambria Math" w:eastAsia="Calibri" w:hAnsi="Cambria Math"/>
                  <w:sz w:val="20"/>
                  <w:szCs w:val="20"/>
                  <w:lang w:bidi="fa-IR"/>
                </w:rPr>
                <m:t>t smo</m:t>
              </m:r>
            </m:e>
          </m:d>
        </m:oMath>
      </m:oMathPara>
    </w:p>
    <w:p w14:paraId="53179F35" w14:textId="77777777" w:rsidR="001518DD" w:rsidRPr="001518DD" w:rsidRDefault="001518DD" w:rsidP="001518DD">
      <w:pPr>
        <w:spacing w:line="276" w:lineRule="auto"/>
        <w:ind w:left="393"/>
        <w:contextualSpacing/>
        <w:rPr>
          <w:rFonts w:eastAsia="Calibri"/>
          <w:sz w:val="20"/>
          <w:szCs w:val="20"/>
          <w:lang w:bidi="fa-IR"/>
        </w:rPr>
      </w:pPr>
    </w:p>
    <w:p w14:paraId="4C439F7A" w14:textId="77777777" w:rsidR="001518DD" w:rsidRPr="001518DD" w:rsidRDefault="001518DD" w:rsidP="001518DD">
      <w:pPr>
        <w:spacing w:line="276" w:lineRule="auto"/>
        <w:ind w:left="393"/>
        <w:contextualSpacing/>
        <w:rPr>
          <w:rFonts w:eastAsia="Calibri"/>
          <w:sz w:val="20"/>
          <w:szCs w:val="20"/>
          <w:lang w:bidi="fa-IR"/>
        </w:rPr>
      </w:pPr>
      <w:r w:rsidRPr="001518DD">
        <w:rPr>
          <w:rFonts w:eastAsia="Calibri"/>
          <w:sz w:val="20"/>
          <w:szCs w:val="20"/>
          <w:lang w:bidi="fa-IR"/>
        </w:rPr>
        <w:t>Gdzie:</w:t>
      </w:r>
    </w:p>
    <w:p w14:paraId="027ECC5B" w14:textId="213C9706" w:rsidR="001518DD" w:rsidRPr="001518DD" w:rsidRDefault="001518DD" w:rsidP="001518DD">
      <w:pPr>
        <w:spacing w:line="276" w:lineRule="auto"/>
        <w:rPr>
          <w:rFonts w:eastAsia="Calibri"/>
          <w:i/>
          <w:sz w:val="20"/>
          <w:szCs w:val="20"/>
          <w:lang w:bidi="fa-IR"/>
        </w:rPr>
      </w:pPr>
      <w:r w:rsidRPr="001518DD">
        <w:rPr>
          <w:rFonts w:eastAsia="Calibri"/>
          <w:i/>
          <w:sz w:val="20"/>
          <w:szCs w:val="20"/>
          <w:lang w:bidi="fa-IR"/>
        </w:rPr>
        <w:t>smo</w:t>
      </w:r>
      <w:r w:rsidRPr="001518DD">
        <w:rPr>
          <w:rFonts w:eastAsia="Calibri"/>
          <w:i/>
          <w:sz w:val="20"/>
          <w:szCs w:val="20"/>
          <w:vertAlign w:val="subscript"/>
          <w:lang w:bidi="fa-IR"/>
        </w:rPr>
        <w:t>s</w:t>
      </w:r>
      <w:r w:rsidRPr="001518DD">
        <w:rPr>
          <w:rFonts w:eastAsia="Calibri"/>
          <w:i/>
          <w:sz w:val="20"/>
          <w:szCs w:val="20"/>
          <w:lang w:bidi="fa-IR"/>
        </w:rPr>
        <w:t xml:space="preserve"> – </w:t>
      </w:r>
      <w:r w:rsidRPr="001518DD">
        <w:rPr>
          <w:rFonts w:eastAsia="Calibri"/>
          <w:sz w:val="20"/>
          <w:szCs w:val="20"/>
          <w:lang w:bidi="fa-IR"/>
        </w:rPr>
        <w:t xml:space="preserve">ilość suchej masy organicznej substratu </w:t>
      </w:r>
      <w:r w:rsidRPr="001518DD">
        <w:rPr>
          <w:rFonts w:eastAsia="Calibri"/>
          <w:i/>
          <w:sz w:val="20"/>
          <w:szCs w:val="20"/>
          <w:lang w:bidi="fa-IR"/>
        </w:rPr>
        <w:t xml:space="preserve">s </w:t>
      </w:r>
      <w:r w:rsidRPr="001518DD">
        <w:rPr>
          <w:rFonts w:eastAsia="Calibri"/>
          <w:sz w:val="20"/>
          <w:szCs w:val="20"/>
          <w:lang w:bidi="fa-IR"/>
        </w:rPr>
        <w:t>(gdzie s jest oznaczeniem danego substratu wchodzącego w skład testowanego wariantu substratowego Wx), wyrażona w tonach [t],</w:t>
      </w:r>
    </w:p>
    <w:p w14:paraId="226A25E7" w14:textId="59F2F27A" w:rsidR="001518DD" w:rsidRPr="001518DD" w:rsidRDefault="001518DD" w:rsidP="001518DD">
      <w:pPr>
        <w:spacing w:line="276" w:lineRule="auto"/>
        <w:rPr>
          <w:rFonts w:eastAsia="Calibri"/>
          <w:sz w:val="20"/>
          <w:szCs w:val="20"/>
          <w:lang w:bidi="fa-IR"/>
        </w:rPr>
      </w:pPr>
      <w:r w:rsidRPr="001518DD">
        <w:rPr>
          <w:rFonts w:eastAsia="Calibri"/>
          <w:i/>
          <w:sz w:val="20"/>
          <w:szCs w:val="20"/>
          <w:lang w:bidi="fa-IR"/>
        </w:rPr>
        <w:t>m</w:t>
      </w:r>
      <w:r w:rsidRPr="001518DD">
        <w:rPr>
          <w:rFonts w:eastAsia="Calibri"/>
          <w:i/>
          <w:sz w:val="20"/>
          <w:szCs w:val="20"/>
          <w:vertAlign w:val="subscript"/>
          <w:lang w:bidi="fa-IR"/>
        </w:rPr>
        <w:t>31</w:t>
      </w:r>
      <w:r w:rsidRPr="001518DD">
        <w:rPr>
          <w:rFonts w:eastAsia="Calibri"/>
          <w:i/>
          <w:sz w:val="20"/>
          <w:szCs w:val="20"/>
          <w:lang w:bidi="fa-IR"/>
        </w:rPr>
        <w:t>, m</w:t>
      </w:r>
      <w:r w:rsidRPr="001518DD">
        <w:rPr>
          <w:rFonts w:eastAsia="Calibri"/>
          <w:i/>
          <w:sz w:val="20"/>
          <w:szCs w:val="20"/>
          <w:vertAlign w:val="subscript"/>
          <w:lang w:bidi="fa-IR"/>
        </w:rPr>
        <w:t>32</w:t>
      </w:r>
      <w:r w:rsidRPr="001518DD">
        <w:rPr>
          <w:rFonts w:eastAsia="Calibri"/>
          <w:i/>
          <w:sz w:val="20"/>
          <w:szCs w:val="20"/>
          <w:lang w:bidi="fa-IR"/>
        </w:rPr>
        <w:t>, …m</w:t>
      </w:r>
      <w:r w:rsidRPr="001518DD">
        <w:rPr>
          <w:rFonts w:eastAsia="Calibri"/>
          <w:i/>
          <w:sz w:val="20"/>
          <w:szCs w:val="20"/>
          <w:vertAlign w:val="subscript"/>
          <w:lang w:bidi="fa-IR"/>
        </w:rPr>
        <w:t>90</w:t>
      </w:r>
      <w:r w:rsidRPr="001518DD">
        <w:rPr>
          <w:rFonts w:eastAsia="Calibri"/>
          <w:sz w:val="20"/>
          <w:szCs w:val="20"/>
          <w:lang w:bidi="fa-IR"/>
        </w:rPr>
        <w:t xml:space="preserve"> – masa substratu s wprowadzonego w danym wariancie substratowym Wx do Procesu Technologicznego w dobie </w:t>
      </w:r>
      <w:r w:rsidRPr="001518DD">
        <w:rPr>
          <w:rFonts w:eastAsia="Calibri"/>
          <w:i/>
          <w:sz w:val="20"/>
          <w:szCs w:val="20"/>
          <w:lang w:bidi="fa-IR"/>
        </w:rPr>
        <w:t xml:space="preserve">i </w:t>
      </w:r>
      <w:r w:rsidRPr="001518DD">
        <w:rPr>
          <w:rFonts w:eastAsia="Calibri"/>
          <w:sz w:val="20"/>
          <w:szCs w:val="20"/>
          <w:lang w:bidi="fa-IR"/>
        </w:rPr>
        <w:t>(60 dni – liczone od 31 dnia do 90 dnia danej części Testów), wyrażona w tonach [t],</w:t>
      </w:r>
    </w:p>
    <w:p w14:paraId="029804B9" w14:textId="71783B96" w:rsidR="001518DD" w:rsidRPr="001518DD" w:rsidRDefault="001518DD" w:rsidP="001518DD">
      <w:pPr>
        <w:spacing w:line="276" w:lineRule="auto"/>
        <w:rPr>
          <w:rFonts w:eastAsia="Calibri"/>
          <w:sz w:val="20"/>
          <w:szCs w:val="20"/>
          <w:lang w:bidi="fa-IR"/>
        </w:rPr>
      </w:pPr>
      <w:r w:rsidRPr="001518DD">
        <w:rPr>
          <w:rFonts w:eastAsia="Calibri"/>
          <w:i/>
          <w:sz w:val="20"/>
          <w:szCs w:val="20"/>
          <w:lang w:bidi="fa-IR"/>
        </w:rPr>
        <w:t>sm</w:t>
      </w:r>
      <w:r w:rsidRPr="001518DD">
        <w:rPr>
          <w:rFonts w:eastAsia="Calibri"/>
          <w:i/>
          <w:sz w:val="20"/>
          <w:szCs w:val="20"/>
          <w:vertAlign w:val="subscript"/>
          <w:lang w:bidi="fa-IR"/>
        </w:rPr>
        <w:t xml:space="preserve">1, </w:t>
      </w:r>
      <w:r w:rsidRPr="001518DD">
        <w:rPr>
          <w:rFonts w:eastAsia="Calibri"/>
          <w:i/>
          <w:sz w:val="20"/>
          <w:szCs w:val="20"/>
          <w:lang w:bidi="fa-IR"/>
        </w:rPr>
        <w:t>sm</w:t>
      </w:r>
      <w:r w:rsidRPr="001518DD">
        <w:rPr>
          <w:rFonts w:eastAsia="Calibri"/>
          <w:i/>
          <w:sz w:val="20"/>
          <w:szCs w:val="20"/>
          <w:vertAlign w:val="subscript"/>
          <w:lang w:bidi="fa-IR"/>
        </w:rPr>
        <w:t>2</w:t>
      </w:r>
      <w:r w:rsidRPr="001518DD">
        <w:rPr>
          <w:rFonts w:eastAsia="Calibri"/>
          <w:i/>
          <w:sz w:val="20"/>
          <w:szCs w:val="20"/>
          <w:lang w:bidi="fa-IR"/>
        </w:rPr>
        <w:t>, …sm</w:t>
      </w:r>
      <w:r w:rsidRPr="001518DD">
        <w:rPr>
          <w:rFonts w:eastAsia="Calibri"/>
          <w:i/>
          <w:sz w:val="20"/>
          <w:szCs w:val="20"/>
          <w:vertAlign w:val="subscript"/>
          <w:lang w:bidi="fa-IR"/>
        </w:rPr>
        <w:t xml:space="preserve">n </w:t>
      </w:r>
      <w:r w:rsidRPr="001518DD">
        <w:rPr>
          <w:rFonts w:eastAsia="Calibri"/>
          <w:sz w:val="20"/>
          <w:szCs w:val="20"/>
          <w:lang w:bidi="fa-IR"/>
        </w:rPr>
        <w:t>– zawartość procentowa suchej masy substratu s w danym wariancie substratowym Wx wprowadzonego w dobie i, z częstotliwością analizy co ok. 3 dni (liczone od 31 dnia do 90 dnia danej części Testów, łączna liczba wykonanych analiz – n), wyrażona w [%],</w:t>
      </w:r>
    </w:p>
    <w:p w14:paraId="1CF9EFF8" w14:textId="77777777" w:rsidR="001518DD" w:rsidRPr="001518DD" w:rsidRDefault="001518DD" w:rsidP="001518DD">
      <w:pPr>
        <w:spacing w:line="276" w:lineRule="auto"/>
        <w:rPr>
          <w:rFonts w:eastAsia="Calibri"/>
          <w:sz w:val="20"/>
          <w:szCs w:val="20"/>
          <w:lang w:bidi="fa-IR"/>
        </w:rPr>
      </w:pPr>
      <w:r w:rsidRPr="001518DD">
        <w:rPr>
          <w:rFonts w:eastAsia="Calibri"/>
          <w:i/>
          <w:sz w:val="20"/>
          <w:szCs w:val="20"/>
          <w:lang w:bidi="fa-IR"/>
        </w:rPr>
        <w:t>smo</w:t>
      </w:r>
      <w:r w:rsidRPr="001518DD">
        <w:rPr>
          <w:rFonts w:eastAsia="Calibri"/>
          <w:i/>
          <w:sz w:val="20"/>
          <w:szCs w:val="20"/>
          <w:vertAlign w:val="subscript"/>
          <w:lang w:bidi="fa-IR"/>
        </w:rPr>
        <w:t xml:space="preserve">1 </w:t>
      </w:r>
      <w:r w:rsidRPr="001518DD">
        <w:rPr>
          <w:rFonts w:eastAsia="Calibri"/>
          <w:i/>
          <w:sz w:val="20"/>
          <w:szCs w:val="20"/>
          <w:lang w:bidi="fa-IR"/>
        </w:rPr>
        <w:t>, smo</w:t>
      </w:r>
      <w:r w:rsidRPr="001518DD">
        <w:rPr>
          <w:rFonts w:eastAsia="Calibri"/>
          <w:i/>
          <w:sz w:val="20"/>
          <w:szCs w:val="20"/>
          <w:vertAlign w:val="subscript"/>
          <w:lang w:bidi="fa-IR"/>
        </w:rPr>
        <w:t>2</w:t>
      </w:r>
      <w:r w:rsidRPr="001518DD">
        <w:rPr>
          <w:rFonts w:eastAsia="Calibri"/>
          <w:i/>
          <w:sz w:val="20"/>
          <w:szCs w:val="20"/>
          <w:lang w:bidi="fa-IR"/>
        </w:rPr>
        <w:t>, … smo</w:t>
      </w:r>
      <w:r w:rsidRPr="001518DD">
        <w:rPr>
          <w:rFonts w:eastAsia="Calibri"/>
          <w:i/>
          <w:sz w:val="20"/>
          <w:szCs w:val="20"/>
          <w:vertAlign w:val="subscript"/>
          <w:lang w:bidi="fa-IR"/>
        </w:rPr>
        <w:t>p</w:t>
      </w:r>
      <w:r w:rsidRPr="001518DD">
        <w:rPr>
          <w:rFonts w:eastAsia="Calibri"/>
          <w:i/>
          <w:sz w:val="20"/>
          <w:szCs w:val="20"/>
          <w:lang w:bidi="fa-IR"/>
        </w:rPr>
        <w:t xml:space="preserve"> –</w:t>
      </w:r>
      <w:r w:rsidRPr="001518DD">
        <w:rPr>
          <w:rFonts w:eastAsia="Calibri"/>
          <w:sz w:val="20"/>
          <w:szCs w:val="20"/>
          <w:lang w:bidi="fa-IR"/>
        </w:rPr>
        <w:t xml:space="preserve"> zawartość procentowa suchej masy organicznej substratu s w danym wariancie substratowym Wx, wprowadzonego w dobie i, z częstotliwością analizy co ok. 3 dni (liczone od 31 dnia do 90 dnia danej części Testów, łączna liczba wykonanych analiz - p), wyrażona w [% sm],</w:t>
      </w:r>
    </w:p>
    <w:p w14:paraId="3B77D0DE" w14:textId="77777777" w:rsidR="001518DD" w:rsidRPr="001518DD" w:rsidRDefault="001518DD" w:rsidP="001518DD">
      <w:pPr>
        <w:spacing w:line="276" w:lineRule="auto"/>
        <w:rPr>
          <w:rFonts w:eastAsia="Calibri"/>
          <w:sz w:val="20"/>
          <w:szCs w:val="20"/>
          <w:lang w:bidi="fa-IR"/>
        </w:rPr>
      </w:pPr>
    </w:p>
    <w:p w14:paraId="7E94A1F9" w14:textId="77777777" w:rsidR="001518DD" w:rsidRPr="001518DD" w:rsidRDefault="001518DD" w:rsidP="001518DD">
      <w:pPr>
        <w:spacing w:line="276" w:lineRule="auto"/>
        <w:jc w:val="both"/>
        <w:rPr>
          <w:rFonts w:eastAsia="Calibri"/>
          <w:sz w:val="20"/>
          <w:szCs w:val="20"/>
          <w:lang w:bidi="fa-IR"/>
        </w:rPr>
      </w:pPr>
      <w:r w:rsidRPr="001518DD">
        <w:rPr>
          <w:rFonts w:eastAsia="Calibri"/>
          <w:sz w:val="20"/>
          <w:szCs w:val="20"/>
          <w:lang w:bidi="fa-IR"/>
        </w:rPr>
        <w:t>Przy czym masa poszczególnych substratów jest rejestrowana przez Uczestników Przedsięwzięcia, a do przeliczenia na suchą masę organiczną wykorzystuje się dostarczane przez Zamawiającego wyniki badań dla poszczególnych substratów wykonywane co około trzy dni (zawartość suchej masy i zawartość suchej masy organicznej). </w:t>
      </w:r>
    </w:p>
    <w:p w14:paraId="2716B8AE" w14:textId="77777777" w:rsidR="001518DD" w:rsidRPr="001518DD" w:rsidRDefault="001518DD" w:rsidP="001518DD">
      <w:pPr>
        <w:spacing w:line="276" w:lineRule="auto"/>
        <w:jc w:val="both"/>
        <w:rPr>
          <w:rFonts w:eastAsia="Calibri"/>
          <w:sz w:val="20"/>
          <w:szCs w:val="20"/>
          <w:lang w:bidi="fa-IR"/>
        </w:rPr>
      </w:pPr>
    </w:p>
    <w:p w14:paraId="2DB7C25B" w14:textId="77777777" w:rsidR="001518DD" w:rsidRPr="001518DD" w:rsidRDefault="001518DD" w:rsidP="001518DD">
      <w:pPr>
        <w:spacing w:line="276" w:lineRule="auto"/>
        <w:ind w:left="393"/>
        <w:contextualSpacing/>
        <w:rPr>
          <w:rFonts w:eastAsia="Calibri"/>
          <w:sz w:val="20"/>
          <w:szCs w:val="20"/>
          <w:lang w:bidi="fa-IR"/>
        </w:rPr>
      </w:pPr>
      <w:r w:rsidRPr="001518DD">
        <w:rPr>
          <w:rFonts w:eastAsia="Calibri"/>
          <w:sz w:val="20"/>
          <w:szCs w:val="20"/>
          <w:lang w:bidi="fa-IR"/>
        </w:rPr>
        <w:t>b. następnie obliczana jest łączna ilość suchej masy organicznej dla wariantu substratowego Wx, zgodnie ze wzorem poniżej:</w:t>
      </w:r>
    </w:p>
    <w:p w14:paraId="7DA7DA0C" w14:textId="77777777" w:rsidR="001518DD" w:rsidRPr="001518DD" w:rsidRDefault="001518DD" w:rsidP="001518DD">
      <w:pPr>
        <w:spacing w:line="276" w:lineRule="auto"/>
        <w:ind w:left="393"/>
        <w:contextualSpacing/>
        <w:rPr>
          <w:rFonts w:eastAsia="Calibri"/>
          <w:sz w:val="20"/>
          <w:szCs w:val="20"/>
          <w:lang w:bidi="fa-IR"/>
        </w:rPr>
      </w:pPr>
    </w:p>
    <w:p w14:paraId="2B64F905" w14:textId="77777777" w:rsidR="001518DD" w:rsidRPr="001518DD" w:rsidRDefault="00B6659B" w:rsidP="001518DD">
      <w:pPr>
        <w:spacing w:line="276" w:lineRule="auto"/>
        <w:ind w:left="393"/>
        <w:contextualSpacing/>
        <w:rPr>
          <w:rFonts w:eastAsia="Calibri"/>
          <w:sz w:val="20"/>
          <w:szCs w:val="20"/>
          <w:lang w:bidi="fa-IR"/>
        </w:rPr>
      </w:pPr>
      <m:oMathPara>
        <m:oMath>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Wx</m:t>
              </m:r>
            </m:sub>
          </m:sSub>
          <m:r>
            <w:rPr>
              <w:rFonts w:ascii="Cambria Math" w:eastAsia="Calibri" w:hAnsi="Cambria Math"/>
              <w:sz w:val="20"/>
              <w:szCs w:val="20"/>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s1</m:t>
              </m:r>
            </m:sub>
          </m:sSub>
          <m:r>
            <w:rPr>
              <w:rFonts w:ascii="Cambria Math" w:eastAsia="Calibri" w:hAnsi="Cambria Math"/>
              <w:sz w:val="20"/>
              <w:szCs w:val="20"/>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s2</m:t>
              </m:r>
            </m:sub>
          </m:sSub>
          <m:r>
            <w:rPr>
              <w:rFonts w:ascii="Cambria Math" w:eastAsia="Calibri" w:hAnsi="Cambria Math"/>
              <w:sz w:val="20"/>
              <w:szCs w:val="20"/>
              <w:lang w:bidi="fa-IR"/>
            </w:rPr>
            <m:t xml:space="preserve">+… </m:t>
          </m:r>
          <m:sSub>
            <m:sSubPr>
              <m:ctrlPr>
                <w:rPr>
                  <w:rFonts w:ascii="Cambria Math" w:eastAsia="Calibri" w:hAnsi="Cambria Math" w:cs="Times New Roman"/>
                  <w:i/>
                  <w:sz w:val="20"/>
                  <w:szCs w:val="20"/>
                  <w:lang w:eastAsia="pl-PL"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sx</m:t>
              </m:r>
            </m:sub>
          </m:sSub>
          <m:r>
            <w:rPr>
              <w:rFonts w:ascii="Cambria Math" w:eastAsia="Calibri" w:hAnsi="Cambria Math"/>
              <w:sz w:val="20"/>
              <w:szCs w:val="20"/>
              <w:lang w:bidi="fa-IR"/>
            </w:rPr>
            <m:t xml:space="preserve"> </m:t>
          </m:r>
        </m:oMath>
      </m:oMathPara>
    </w:p>
    <w:p w14:paraId="5BB1F5A1" w14:textId="77777777" w:rsidR="001518DD" w:rsidRPr="001518DD" w:rsidRDefault="001518DD" w:rsidP="001518DD">
      <w:pPr>
        <w:spacing w:line="276" w:lineRule="auto"/>
        <w:rPr>
          <w:rFonts w:eastAsia="Calibri"/>
          <w:sz w:val="20"/>
          <w:szCs w:val="20"/>
          <w:lang w:bidi="fa-IR"/>
        </w:rPr>
      </w:pPr>
    </w:p>
    <w:p w14:paraId="5528FFE6" w14:textId="77777777" w:rsidR="001518DD" w:rsidRPr="001518DD" w:rsidRDefault="001518DD" w:rsidP="001518DD">
      <w:pPr>
        <w:spacing w:line="276" w:lineRule="auto"/>
        <w:rPr>
          <w:rFonts w:eastAsia="Calibri"/>
          <w:sz w:val="20"/>
          <w:szCs w:val="20"/>
          <w:lang w:bidi="fa-IR"/>
        </w:rPr>
      </w:pPr>
      <w:r w:rsidRPr="001518DD">
        <w:rPr>
          <w:rFonts w:eastAsia="Calibri"/>
          <w:sz w:val="20"/>
          <w:szCs w:val="20"/>
          <w:lang w:bidi="fa-IR"/>
        </w:rPr>
        <w:t>gdzie:</w:t>
      </w:r>
    </w:p>
    <w:p w14:paraId="20EDEF4D" w14:textId="77777777" w:rsidR="001518DD" w:rsidRPr="001518DD" w:rsidRDefault="001518DD" w:rsidP="001518DD">
      <w:pPr>
        <w:spacing w:line="276" w:lineRule="auto"/>
        <w:rPr>
          <w:rFonts w:eastAsia="Calibri"/>
          <w:i/>
          <w:sz w:val="20"/>
          <w:szCs w:val="20"/>
          <w:lang w:bidi="fa-IR"/>
        </w:rPr>
      </w:pPr>
      <w:r w:rsidRPr="001518DD">
        <w:rPr>
          <w:rFonts w:eastAsia="Calibri"/>
          <w:i/>
          <w:sz w:val="20"/>
          <w:szCs w:val="20"/>
          <w:lang w:bidi="fa-IR"/>
        </w:rPr>
        <w:t>smo</w:t>
      </w:r>
      <w:r w:rsidRPr="001518DD">
        <w:rPr>
          <w:rFonts w:eastAsia="Calibri"/>
          <w:i/>
          <w:sz w:val="20"/>
          <w:szCs w:val="20"/>
          <w:vertAlign w:val="subscript"/>
          <w:lang w:bidi="fa-IR"/>
        </w:rPr>
        <w:t>Wx</w:t>
      </w:r>
      <w:r w:rsidRPr="001518DD">
        <w:rPr>
          <w:rFonts w:eastAsia="Calibri"/>
          <w:sz w:val="20"/>
          <w:szCs w:val="20"/>
          <w:lang w:bidi="fa-IR"/>
        </w:rPr>
        <w:t xml:space="preserve"> – łączna ilość suchej masy organicznej wariantu substratowego </w:t>
      </w:r>
      <w:r w:rsidRPr="001518DD">
        <w:rPr>
          <w:rFonts w:eastAsia="Calibri"/>
          <w:i/>
          <w:sz w:val="20"/>
          <w:szCs w:val="20"/>
          <w:lang w:bidi="fa-IR"/>
        </w:rPr>
        <w:t>Wx,</w:t>
      </w:r>
    </w:p>
    <w:p w14:paraId="63BEE09C" w14:textId="4ACB6926" w:rsidR="001518DD" w:rsidRDefault="001518DD" w:rsidP="001518DD">
      <w:pPr>
        <w:spacing w:line="276" w:lineRule="auto"/>
        <w:rPr>
          <w:rFonts w:eastAsia="Calibri"/>
          <w:sz w:val="20"/>
          <w:szCs w:val="20"/>
          <w:lang w:bidi="fa-IR"/>
        </w:rPr>
      </w:pPr>
      <w:r w:rsidRPr="001518DD">
        <w:rPr>
          <w:rFonts w:eastAsia="Calibri"/>
          <w:i/>
          <w:sz w:val="20"/>
          <w:szCs w:val="20"/>
          <w:lang w:bidi="fa-IR"/>
        </w:rPr>
        <w:t>smo</w:t>
      </w:r>
      <w:r w:rsidRPr="001518DD">
        <w:rPr>
          <w:rFonts w:eastAsia="Calibri"/>
          <w:i/>
          <w:sz w:val="20"/>
          <w:szCs w:val="20"/>
          <w:vertAlign w:val="subscript"/>
          <w:lang w:bidi="fa-IR"/>
        </w:rPr>
        <w:t>s1</w:t>
      </w:r>
      <w:r w:rsidRPr="001518DD">
        <w:rPr>
          <w:rFonts w:eastAsia="Calibri"/>
          <w:i/>
          <w:sz w:val="20"/>
          <w:szCs w:val="20"/>
          <w:lang w:bidi="fa-IR"/>
        </w:rPr>
        <w:t>, smo</w:t>
      </w:r>
      <w:r w:rsidRPr="001518DD">
        <w:rPr>
          <w:rFonts w:eastAsia="Calibri"/>
          <w:i/>
          <w:sz w:val="20"/>
          <w:szCs w:val="20"/>
          <w:vertAlign w:val="subscript"/>
          <w:lang w:bidi="fa-IR"/>
        </w:rPr>
        <w:t>s2</w:t>
      </w:r>
      <w:r w:rsidRPr="001518DD">
        <w:rPr>
          <w:rFonts w:eastAsia="Calibri"/>
          <w:i/>
          <w:sz w:val="20"/>
          <w:szCs w:val="20"/>
          <w:lang w:bidi="fa-IR"/>
        </w:rPr>
        <w:t>, smo</w:t>
      </w:r>
      <w:r w:rsidRPr="001518DD">
        <w:rPr>
          <w:rFonts w:eastAsia="Calibri"/>
          <w:i/>
          <w:sz w:val="20"/>
          <w:szCs w:val="20"/>
          <w:vertAlign w:val="subscript"/>
          <w:lang w:bidi="fa-IR"/>
        </w:rPr>
        <w:t>sx</w:t>
      </w:r>
      <w:r w:rsidRPr="001518DD">
        <w:rPr>
          <w:rFonts w:eastAsia="Calibri"/>
          <w:i/>
          <w:sz w:val="20"/>
          <w:szCs w:val="20"/>
          <w:lang w:bidi="fa-IR"/>
        </w:rPr>
        <w:t xml:space="preserve"> – </w:t>
      </w:r>
      <w:r w:rsidRPr="001518DD">
        <w:rPr>
          <w:rFonts w:eastAsia="Calibri"/>
          <w:sz w:val="20"/>
          <w:szCs w:val="20"/>
          <w:lang w:bidi="fa-IR"/>
        </w:rPr>
        <w:t>ilości suchej masy organicznej poszczególnych substratów (s1, s2, …sx) wchodzących w skład wariantu substratowego Wx.</w:t>
      </w:r>
    </w:p>
    <w:p w14:paraId="788DB463" w14:textId="77777777" w:rsidR="001518DD" w:rsidRPr="001518DD" w:rsidRDefault="001518DD" w:rsidP="001518DD">
      <w:pPr>
        <w:spacing w:line="276" w:lineRule="auto"/>
        <w:rPr>
          <w:rFonts w:eastAsia="Calibri"/>
          <w:sz w:val="20"/>
          <w:szCs w:val="20"/>
          <w:lang w:bidi="fa-IR"/>
        </w:rPr>
      </w:pPr>
    </w:p>
    <w:p w14:paraId="2CBB9BC9" w14:textId="77777777" w:rsidR="001518DD" w:rsidRPr="001518DD" w:rsidRDefault="001518DD" w:rsidP="001518DD">
      <w:pPr>
        <w:spacing w:line="276" w:lineRule="auto"/>
        <w:jc w:val="both"/>
        <w:rPr>
          <w:rFonts w:eastAsia="Calibri"/>
          <w:i/>
          <w:sz w:val="20"/>
          <w:szCs w:val="20"/>
          <w:vertAlign w:val="subscript"/>
          <w:lang w:bidi="fa-IR"/>
        </w:rPr>
      </w:pPr>
      <w:r w:rsidRPr="001518DD">
        <w:rPr>
          <w:rFonts w:eastAsia="Calibri"/>
          <w:sz w:val="20"/>
          <w:szCs w:val="20"/>
          <w:lang w:bidi="fa-IR"/>
        </w:rPr>
        <w:t>4. Otrzymana ilość wytworzonego biogazu V</w:t>
      </w:r>
      <w:r w:rsidRPr="001518DD">
        <w:rPr>
          <w:rFonts w:eastAsia="Calibri"/>
          <w:sz w:val="20"/>
          <w:szCs w:val="20"/>
          <w:vertAlign w:val="subscript"/>
          <w:lang w:bidi="fa-IR"/>
        </w:rPr>
        <w:t xml:space="preserve"> bio IUT Wx</w:t>
      </w:r>
      <w:r w:rsidRPr="001518DD">
        <w:rPr>
          <w:rFonts w:eastAsia="Calibri"/>
          <w:sz w:val="20"/>
          <w:szCs w:val="20"/>
          <w:lang w:bidi="fa-IR"/>
        </w:rPr>
        <w:t xml:space="preserve">, oraz otrzymana ilość wprowadzonej suchej masy organicznej </w:t>
      </w:r>
      <w:r w:rsidRPr="001518DD">
        <w:rPr>
          <w:rFonts w:eastAsia="Calibri"/>
          <w:i/>
          <w:sz w:val="20"/>
          <w:szCs w:val="20"/>
          <w:lang w:bidi="fa-IR"/>
        </w:rPr>
        <w:t>smo</w:t>
      </w:r>
      <w:r w:rsidRPr="001518DD">
        <w:rPr>
          <w:rFonts w:eastAsia="Calibri"/>
          <w:i/>
          <w:sz w:val="20"/>
          <w:szCs w:val="20"/>
          <w:vertAlign w:val="subscript"/>
          <w:lang w:bidi="fa-IR"/>
        </w:rPr>
        <w:t>Wx</w:t>
      </w:r>
      <w:r w:rsidRPr="001518DD">
        <w:rPr>
          <w:rFonts w:eastAsia="Calibri"/>
          <w:i/>
          <w:sz w:val="20"/>
          <w:szCs w:val="20"/>
          <w:lang w:bidi="fa-IR"/>
        </w:rPr>
        <w:t xml:space="preserve"> </w:t>
      </w:r>
      <w:r w:rsidRPr="001518DD">
        <w:rPr>
          <w:rFonts w:eastAsia="Calibri"/>
          <w:sz w:val="20"/>
          <w:szCs w:val="20"/>
          <w:lang w:bidi="fa-IR"/>
        </w:rPr>
        <w:t>są przeliczane na ilości dla Demonstratora Technologii oznaczone odpowiednio V</w:t>
      </w:r>
      <w:r w:rsidRPr="001518DD">
        <w:rPr>
          <w:rFonts w:eastAsia="Calibri"/>
          <w:sz w:val="20"/>
          <w:szCs w:val="20"/>
          <w:vertAlign w:val="subscript"/>
          <w:lang w:bidi="fa-IR"/>
        </w:rPr>
        <w:t xml:space="preserve"> bio DT br Wx</w:t>
      </w:r>
      <w:r w:rsidRPr="001518DD">
        <w:rPr>
          <w:rFonts w:eastAsia="Calibri"/>
          <w:sz w:val="20"/>
          <w:szCs w:val="20"/>
          <w:lang w:bidi="fa-IR"/>
        </w:rPr>
        <w:t xml:space="preserve"> i </w:t>
      </w:r>
      <w:r w:rsidRPr="001518DD">
        <w:rPr>
          <w:rFonts w:eastAsia="Calibri"/>
          <w:i/>
          <w:sz w:val="20"/>
          <w:szCs w:val="20"/>
          <w:lang w:bidi="fa-IR"/>
        </w:rPr>
        <w:t>smo</w:t>
      </w:r>
      <w:r w:rsidRPr="001518DD">
        <w:rPr>
          <w:rFonts w:eastAsia="Calibri"/>
          <w:i/>
          <w:sz w:val="20"/>
          <w:szCs w:val="20"/>
          <w:vertAlign w:val="subscript"/>
          <w:lang w:bidi="fa-IR"/>
        </w:rPr>
        <w:t xml:space="preserve">DT Wx. </w:t>
      </w:r>
      <w:r w:rsidRPr="001518DD">
        <w:rPr>
          <w:rFonts w:eastAsia="Calibri"/>
          <w:sz w:val="20"/>
          <w:szCs w:val="20"/>
          <w:lang w:bidi="fa-IR"/>
        </w:rPr>
        <w:t>w następujący sposób:</w:t>
      </w:r>
    </w:p>
    <w:p w14:paraId="34544310" w14:textId="77777777" w:rsidR="001518DD" w:rsidRPr="001518DD" w:rsidRDefault="00B6659B" w:rsidP="001518DD">
      <w:pPr>
        <w:spacing w:line="276" w:lineRule="auto"/>
        <w:jc w:val="both"/>
        <w:rPr>
          <w:rFonts w:eastAsia="Calibri"/>
          <w:sz w:val="20"/>
          <w:szCs w:val="20"/>
          <w:lang w:bidi="fa-IR"/>
        </w:rPr>
      </w:pPr>
      <m:oMathPara>
        <m:oMath>
          <m:sSub>
            <m:sSubPr>
              <m:ctrlPr>
                <w:rPr>
                  <w:rFonts w:ascii="Cambria Math" w:eastAsia="Calibri" w:hAnsi="Cambria Math"/>
                  <w:i/>
                  <w:sz w:val="20"/>
                  <w:szCs w:val="20"/>
                  <w:lang w:bidi="fa-IR"/>
                </w:rPr>
              </m:ctrlPr>
            </m:sSubPr>
            <m:e>
              <m:r>
                <w:rPr>
                  <w:rFonts w:ascii="Cambria Math" w:eastAsia="Calibri" w:hAnsi="Cambria Math"/>
                  <w:sz w:val="20"/>
                  <w:szCs w:val="20"/>
                  <w:lang w:bidi="fa-IR"/>
                </w:rPr>
                <m:t>V</m:t>
              </m:r>
            </m:e>
            <m:sub>
              <m:r>
                <w:rPr>
                  <w:rFonts w:ascii="Cambria Math" w:eastAsia="Calibri" w:hAnsi="Cambria Math"/>
                  <w:sz w:val="20"/>
                  <w:szCs w:val="20"/>
                  <w:lang w:bidi="fa-IR"/>
                </w:rPr>
                <m:t>bio DT br Wx</m:t>
              </m:r>
            </m:sub>
          </m:sSub>
          <m:r>
            <w:rPr>
              <w:rFonts w:ascii="Cambria Math" w:eastAsia="Calibri" w:hAnsi="Cambria Math"/>
              <w:sz w:val="20"/>
              <w:szCs w:val="20"/>
              <w:lang w:bidi="fa-IR"/>
            </w:rPr>
            <m:t>=</m:t>
          </m:r>
          <m:f>
            <m:fPr>
              <m:ctrlPr>
                <w:rPr>
                  <w:rFonts w:ascii="Cambria Math" w:eastAsia="Calibri" w:hAnsi="Cambria Math"/>
                  <w:i/>
                  <w:sz w:val="20"/>
                  <w:szCs w:val="20"/>
                  <w:lang w:bidi="fa-IR"/>
                </w:rPr>
              </m:ctrlPr>
            </m:fPr>
            <m:num>
              <m:sSub>
                <m:sSubPr>
                  <m:ctrlPr>
                    <w:rPr>
                      <w:rFonts w:ascii="Cambria Math" w:eastAsia="Calibri" w:hAnsi="Cambria Math"/>
                      <w:i/>
                      <w:sz w:val="20"/>
                      <w:szCs w:val="20"/>
                      <w:lang w:bidi="fa-IR"/>
                    </w:rPr>
                  </m:ctrlPr>
                </m:sSubPr>
                <m:e>
                  <m:r>
                    <w:rPr>
                      <w:rFonts w:ascii="Cambria Math" w:eastAsia="Calibri" w:hAnsi="Cambria Math"/>
                      <w:sz w:val="20"/>
                      <w:szCs w:val="20"/>
                      <w:lang w:bidi="fa-IR"/>
                    </w:rPr>
                    <m:t>V</m:t>
                  </m:r>
                </m:e>
                <m:sub>
                  <m:r>
                    <w:rPr>
                      <w:rFonts w:ascii="Cambria Math" w:eastAsia="Calibri" w:hAnsi="Cambria Math"/>
                      <w:sz w:val="20"/>
                      <w:szCs w:val="20"/>
                      <w:lang w:bidi="fa-IR"/>
                    </w:rPr>
                    <m:t>bio IUT Wx</m:t>
                  </m:r>
                </m:sub>
              </m:sSub>
              <m:r>
                <w:rPr>
                  <w:rFonts w:ascii="Cambria Math" w:eastAsia="Calibri" w:hAnsi="Cambria Math"/>
                  <w:sz w:val="20"/>
                  <w:szCs w:val="20"/>
                  <w:lang w:bidi="fa-IR"/>
                </w:rPr>
                <m:t>*365</m:t>
              </m:r>
            </m:num>
            <m:den>
              <m:sSup>
                <m:sSupPr>
                  <m:ctrlPr>
                    <w:rPr>
                      <w:rFonts w:ascii="Cambria Math" w:eastAsia="Calibri" w:hAnsi="Cambria Math"/>
                      <w:i/>
                      <w:sz w:val="20"/>
                      <w:szCs w:val="20"/>
                      <w:lang w:bidi="fa-IR"/>
                    </w:rPr>
                  </m:ctrlPr>
                </m:sSupPr>
                <m:e>
                  <m:r>
                    <w:rPr>
                      <w:rFonts w:ascii="Cambria Math" w:eastAsia="Calibri" w:hAnsi="Cambria Math"/>
                      <w:sz w:val="20"/>
                      <w:szCs w:val="20"/>
                      <w:lang w:bidi="fa-IR"/>
                    </w:rPr>
                    <m:t>60</m:t>
                  </m:r>
                </m:e>
                <m:sup>
                  <m:r>
                    <w:rPr>
                      <w:rFonts w:ascii="Cambria Math" w:eastAsia="Calibri" w:hAnsi="Cambria Math"/>
                      <w:sz w:val="20"/>
                      <w:szCs w:val="20"/>
                      <w:lang w:bidi="fa-IR"/>
                    </w:rPr>
                    <m:t>*</m:t>
                  </m:r>
                </m:sup>
              </m:sSup>
            </m:den>
          </m:f>
        </m:oMath>
      </m:oMathPara>
    </w:p>
    <w:p w14:paraId="1F9D9CDF" w14:textId="77777777" w:rsidR="001518DD" w:rsidRPr="001518DD" w:rsidRDefault="001518DD" w:rsidP="001518DD">
      <w:pPr>
        <w:spacing w:line="276" w:lineRule="auto"/>
        <w:jc w:val="both"/>
        <w:rPr>
          <w:rFonts w:eastAsia="Calibri"/>
          <w:sz w:val="20"/>
          <w:szCs w:val="20"/>
          <w:lang w:bidi="fa-IR"/>
        </w:rPr>
      </w:pPr>
    </w:p>
    <w:p w14:paraId="7C97EB9A" w14:textId="77777777" w:rsidR="001518DD" w:rsidRPr="001518DD" w:rsidRDefault="00B6659B" w:rsidP="001518DD">
      <w:pPr>
        <w:spacing w:line="276" w:lineRule="auto"/>
        <w:jc w:val="both"/>
        <w:rPr>
          <w:rFonts w:eastAsia="Calibri"/>
          <w:sz w:val="20"/>
          <w:szCs w:val="20"/>
          <w:lang w:bidi="fa-IR"/>
        </w:rPr>
      </w:pPr>
      <m:oMathPara>
        <m:oMath>
          <m:sSub>
            <m:sSubPr>
              <m:ctrlPr>
                <w:rPr>
                  <w:rFonts w:ascii="Cambria Math" w:eastAsia="Calibri" w:hAnsi="Cambria Math"/>
                  <w:i/>
                  <w:sz w:val="20"/>
                  <w:szCs w:val="20"/>
                  <w:lang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DT Wx</m:t>
              </m:r>
            </m:sub>
          </m:sSub>
          <m:r>
            <w:rPr>
              <w:rFonts w:ascii="Cambria Math" w:eastAsia="Calibri" w:hAnsi="Cambria Math"/>
              <w:sz w:val="20"/>
              <w:szCs w:val="20"/>
              <w:lang w:bidi="fa-IR"/>
            </w:rPr>
            <m:t>=</m:t>
          </m:r>
          <m:f>
            <m:fPr>
              <m:ctrlPr>
                <w:rPr>
                  <w:rFonts w:ascii="Cambria Math" w:eastAsia="Calibri" w:hAnsi="Cambria Math"/>
                  <w:i/>
                  <w:sz w:val="20"/>
                  <w:szCs w:val="20"/>
                  <w:lang w:bidi="fa-IR"/>
                </w:rPr>
              </m:ctrlPr>
            </m:fPr>
            <m:num>
              <m:sSub>
                <m:sSubPr>
                  <m:ctrlPr>
                    <w:rPr>
                      <w:rFonts w:ascii="Cambria Math" w:eastAsia="Calibri" w:hAnsi="Cambria Math"/>
                      <w:i/>
                      <w:sz w:val="20"/>
                      <w:szCs w:val="20"/>
                      <w:lang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Wx</m:t>
                  </m:r>
                </m:sub>
              </m:sSub>
              <m:r>
                <w:rPr>
                  <w:rFonts w:ascii="Cambria Math" w:eastAsia="Calibri" w:hAnsi="Cambria Math"/>
                  <w:sz w:val="20"/>
                  <w:szCs w:val="20"/>
                  <w:lang w:bidi="fa-IR"/>
                </w:rPr>
                <m:t>*365</m:t>
              </m:r>
            </m:num>
            <m:den>
              <m:sSup>
                <m:sSupPr>
                  <m:ctrlPr>
                    <w:rPr>
                      <w:rFonts w:ascii="Cambria Math" w:eastAsia="Calibri" w:hAnsi="Cambria Math"/>
                      <w:i/>
                      <w:sz w:val="20"/>
                      <w:szCs w:val="20"/>
                      <w:lang w:bidi="fa-IR"/>
                    </w:rPr>
                  </m:ctrlPr>
                </m:sSupPr>
                <m:e>
                  <m:r>
                    <w:rPr>
                      <w:rFonts w:ascii="Cambria Math" w:eastAsia="Calibri" w:hAnsi="Cambria Math"/>
                      <w:sz w:val="20"/>
                      <w:szCs w:val="20"/>
                      <w:lang w:bidi="fa-IR"/>
                    </w:rPr>
                    <m:t>60</m:t>
                  </m:r>
                </m:e>
                <m:sup>
                  <m:r>
                    <w:rPr>
                      <w:rFonts w:ascii="Cambria Math" w:eastAsia="Calibri" w:hAnsi="Cambria Math"/>
                      <w:sz w:val="20"/>
                      <w:szCs w:val="20"/>
                      <w:lang w:bidi="fa-IR"/>
                    </w:rPr>
                    <m:t>*</m:t>
                  </m:r>
                </m:sup>
              </m:sSup>
            </m:den>
          </m:f>
        </m:oMath>
      </m:oMathPara>
    </w:p>
    <w:p w14:paraId="6B3675EB" w14:textId="77777777" w:rsidR="001518DD" w:rsidRPr="001518DD" w:rsidRDefault="001518DD" w:rsidP="001518DD">
      <w:pPr>
        <w:spacing w:line="276" w:lineRule="auto"/>
        <w:ind w:left="33"/>
        <w:contextualSpacing/>
        <w:rPr>
          <w:rFonts w:eastAsia="Calibri"/>
          <w:sz w:val="20"/>
          <w:szCs w:val="20"/>
          <w:lang w:bidi="fa-IR"/>
        </w:rPr>
      </w:pPr>
      <w:r w:rsidRPr="001518DD">
        <w:rPr>
          <w:rFonts w:eastAsia="Calibri"/>
          <w:sz w:val="20"/>
          <w:szCs w:val="20"/>
          <w:lang w:bidi="fa-IR"/>
        </w:rPr>
        <w:t xml:space="preserve">* - w przypadku dopuszczalnego czasu przestoju na danej Instalacji Ułamkowo-Technicznej, do obliczeń stosowany jest okres danej części Testów, w trakcie którego zbierano wyniki z Instalacji Ułamkowo-Technicznej po odjęciu okresu dopuszczalnego przestoju. </w:t>
      </w:r>
    </w:p>
    <w:p w14:paraId="2356A5B2" w14:textId="77777777" w:rsidR="001518DD" w:rsidRPr="001518DD" w:rsidRDefault="001518DD" w:rsidP="001518DD">
      <w:pPr>
        <w:spacing w:line="276" w:lineRule="auto"/>
        <w:jc w:val="both"/>
        <w:rPr>
          <w:rFonts w:eastAsia="Calibri"/>
          <w:sz w:val="20"/>
          <w:szCs w:val="20"/>
          <w:lang w:bidi="fa-IR"/>
        </w:rPr>
      </w:pPr>
    </w:p>
    <w:p w14:paraId="4E1F51BD" w14:textId="77777777" w:rsidR="001518DD" w:rsidRPr="001518DD" w:rsidRDefault="001518DD" w:rsidP="001518DD">
      <w:pPr>
        <w:spacing w:line="276" w:lineRule="auto"/>
        <w:jc w:val="both"/>
        <w:rPr>
          <w:rFonts w:eastAsia="Calibri"/>
          <w:sz w:val="20"/>
          <w:szCs w:val="20"/>
          <w:lang w:bidi="fa-IR"/>
        </w:rPr>
      </w:pPr>
      <w:r w:rsidRPr="001518DD">
        <w:rPr>
          <w:rFonts w:eastAsia="Calibri"/>
          <w:sz w:val="20"/>
          <w:szCs w:val="20"/>
          <w:lang w:bidi="fa-IR"/>
        </w:rPr>
        <w:t xml:space="preserve">5. Następnie na podstawie wartości uzyskanych w punkcie 4 powyżej, obliczana jest wartość „Wydajności produkcji biometanu” zgodnie ze wzorem poniżej: </w:t>
      </w:r>
    </w:p>
    <w:p w14:paraId="228FA2B8" w14:textId="77777777" w:rsidR="001518DD" w:rsidRPr="001518DD" w:rsidRDefault="001518DD" w:rsidP="001518DD">
      <w:pPr>
        <w:spacing w:line="276" w:lineRule="auto"/>
        <w:rPr>
          <w:rFonts w:eastAsia="Calibri"/>
          <w:sz w:val="20"/>
          <w:szCs w:val="20"/>
          <w:lang w:bidi="fa-IR"/>
        </w:rPr>
      </w:pPr>
    </w:p>
    <w:p w14:paraId="7B622543" w14:textId="77777777" w:rsidR="001518DD" w:rsidRPr="001518DD" w:rsidRDefault="00B6659B" w:rsidP="001518DD">
      <w:pPr>
        <w:spacing w:line="276" w:lineRule="auto"/>
        <w:rPr>
          <w:rFonts w:eastAsia="Calibri"/>
          <w:sz w:val="20"/>
          <w:szCs w:val="20"/>
          <w:lang w:bidi="fa-IR"/>
        </w:rPr>
      </w:pPr>
      <m:oMathPara>
        <m:oMath>
          <m:sSub>
            <m:sSubPr>
              <m:ctrlPr>
                <w:rPr>
                  <w:rFonts w:ascii="Cambria Math" w:eastAsia="Calibri" w:hAnsi="Cambria Math"/>
                  <w:i/>
                  <w:sz w:val="20"/>
                  <w:szCs w:val="20"/>
                  <w:lang w:bidi="fa-IR"/>
                </w:rPr>
              </m:ctrlPr>
            </m:sSubPr>
            <m:e>
              <m:r>
                <w:rPr>
                  <w:rFonts w:ascii="Cambria Math" w:eastAsia="Calibri" w:hAnsi="Cambria Math"/>
                  <w:sz w:val="20"/>
                  <w:szCs w:val="20"/>
                  <w:lang w:bidi="fa-IR"/>
                </w:rPr>
                <m:t>PB</m:t>
              </m:r>
            </m:e>
            <m:sub>
              <m:r>
                <w:rPr>
                  <w:rFonts w:ascii="Cambria Math" w:eastAsia="Calibri" w:hAnsi="Cambria Math"/>
                  <w:sz w:val="20"/>
                  <w:szCs w:val="20"/>
                  <w:lang w:bidi="fa-IR"/>
                </w:rPr>
                <m:t>Wx</m:t>
              </m:r>
            </m:sub>
          </m:sSub>
          <m:r>
            <w:rPr>
              <w:rFonts w:ascii="Cambria Math" w:eastAsia="Calibri" w:hAnsi="Cambria Math"/>
              <w:sz w:val="20"/>
              <w:szCs w:val="20"/>
              <w:lang w:bidi="fa-IR"/>
            </w:rPr>
            <m:t>=</m:t>
          </m:r>
          <m:f>
            <m:fPr>
              <m:ctrlPr>
                <w:rPr>
                  <w:rFonts w:ascii="Cambria Math" w:eastAsia="Calibri" w:hAnsi="Cambria Math"/>
                  <w:i/>
                  <w:sz w:val="20"/>
                  <w:szCs w:val="20"/>
                  <w:lang w:bidi="fa-IR"/>
                </w:rPr>
              </m:ctrlPr>
            </m:fPr>
            <m:num>
              <m:sSub>
                <m:sSubPr>
                  <m:ctrlPr>
                    <w:rPr>
                      <w:rFonts w:ascii="Cambria Math" w:eastAsia="Calibri" w:hAnsi="Cambria Math"/>
                      <w:i/>
                      <w:sz w:val="20"/>
                      <w:szCs w:val="20"/>
                      <w:lang w:bidi="fa-IR"/>
                    </w:rPr>
                  </m:ctrlPr>
                </m:sSubPr>
                <m:e>
                  <m:d>
                    <m:dPr>
                      <m:begChr m:val="["/>
                      <m:endChr m:val="]"/>
                      <m:ctrlPr>
                        <w:rPr>
                          <w:rFonts w:ascii="Cambria Math" w:eastAsia="Calibri" w:hAnsi="Cambria Math"/>
                          <w:i/>
                          <w:sz w:val="20"/>
                          <w:szCs w:val="20"/>
                          <w:lang w:bidi="fa-IR"/>
                        </w:rPr>
                      </m:ctrlPr>
                    </m:dPr>
                    <m:e>
                      <m:sSub>
                        <m:sSubPr>
                          <m:ctrlPr>
                            <w:rPr>
                              <w:rFonts w:ascii="Cambria Math" w:eastAsia="Calibri" w:hAnsi="Cambria Math"/>
                              <w:i/>
                              <w:sz w:val="20"/>
                              <w:szCs w:val="20"/>
                              <w:lang w:bidi="fa-IR"/>
                            </w:rPr>
                          </m:ctrlPr>
                        </m:sSubPr>
                        <m:e>
                          <m:r>
                            <w:rPr>
                              <w:rFonts w:ascii="Cambria Math" w:eastAsia="Calibri" w:hAnsi="Cambria Math"/>
                              <w:sz w:val="20"/>
                              <w:szCs w:val="20"/>
                              <w:lang w:bidi="fa-IR"/>
                            </w:rPr>
                            <m:t>V</m:t>
                          </m:r>
                        </m:e>
                        <m:sub>
                          <m:r>
                            <w:rPr>
                              <w:rFonts w:ascii="Cambria Math" w:eastAsia="Calibri" w:hAnsi="Cambria Math"/>
                              <w:sz w:val="20"/>
                              <w:szCs w:val="20"/>
                              <w:lang w:bidi="fa-IR"/>
                            </w:rPr>
                            <m:t>bio DT br Wx</m:t>
                          </m:r>
                        </m:sub>
                      </m:sSub>
                      <m:r>
                        <w:rPr>
                          <w:rFonts w:ascii="Cambria Math" w:eastAsia="Calibri" w:hAnsi="Cambria Math"/>
                          <w:sz w:val="20"/>
                          <w:szCs w:val="20"/>
                          <w:lang w:bidi="fa-IR"/>
                        </w:rPr>
                        <m:t>-</m:t>
                      </m:r>
                      <m:d>
                        <m:dPr>
                          <m:ctrlPr>
                            <w:rPr>
                              <w:rFonts w:ascii="Cambria Math" w:eastAsia="Calibri" w:hAnsi="Cambria Math"/>
                              <w:i/>
                              <w:sz w:val="20"/>
                              <w:szCs w:val="20"/>
                              <w:lang w:bidi="fa-IR"/>
                            </w:rPr>
                          </m:ctrlPr>
                        </m:dPr>
                        <m:e>
                          <m:sSub>
                            <m:sSubPr>
                              <m:ctrlPr>
                                <w:rPr>
                                  <w:rFonts w:ascii="Cambria Math" w:eastAsia="Calibri" w:hAnsi="Cambria Math"/>
                                  <w:i/>
                                  <w:sz w:val="20"/>
                                  <w:szCs w:val="20"/>
                                  <w:lang w:bidi="fa-IR"/>
                                </w:rPr>
                              </m:ctrlPr>
                            </m:sSubPr>
                            <m:e>
                              <m:r>
                                <w:rPr>
                                  <w:rFonts w:ascii="Cambria Math" w:eastAsia="Calibri" w:hAnsi="Cambria Math"/>
                                  <w:sz w:val="20"/>
                                  <w:szCs w:val="20"/>
                                  <w:lang w:bidi="fa-IR"/>
                                </w:rPr>
                                <m:t>V</m:t>
                              </m:r>
                            </m:e>
                            <m:sub>
                              <m:r>
                                <w:rPr>
                                  <w:rFonts w:ascii="Cambria Math" w:eastAsia="Calibri" w:hAnsi="Cambria Math"/>
                                  <w:sz w:val="20"/>
                                  <w:szCs w:val="20"/>
                                  <w:lang w:bidi="fa-IR"/>
                                </w:rPr>
                                <m:t>bio DT br Wx</m:t>
                              </m:r>
                            </m:sub>
                          </m:sSub>
                          <m:r>
                            <w:rPr>
                              <w:rFonts w:ascii="Cambria Math" w:eastAsia="Calibri" w:hAnsi="Cambria Math"/>
                              <w:sz w:val="20"/>
                              <w:szCs w:val="20"/>
                              <w:lang w:bidi="fa-IR"/>
                            </w:rPr>
                            <m:t>*%Z</m:t>
                          </m:r>
                        </m:e>
                      </m:d>
                    </m:e>
                  </m:d>
                </m:e>
                <m:sub>
                  <m:r>
                    <w:rPr>
                      <w:rFonts w:ascii="Cambria Math" w:eastAsia="Calibri" w:hAnsi="Cambria Math"/>
                      <w:sz w:val="20"/>
                      <w:szCs w:val="20"/>
                      <w:lang w:bidi="fa-IR"/>
                    </w:rPr>
                    <m:t xml:space="preserve"> </m:t>
                  </m:r>
                </m:sub>
              </m:sSub>
              <m:r>
                <w:rPr>
                  <w:rFonts w:ascii="Cambria Math" w:eastAsia="Calibri" w:hAnsi="Cambria Math"/>
                  <w:sz w:val="20"/>
                  <w:szCs w:val="20"/>
                  <w:lang w:bidi="fa-IR"/>
                </w:rPr>
                <m:t>*</m:t>
              </m:r>
              <m:sSub>
                <m:sSubPr>
                  <m:ctrlPr>
                    <w:rPr>
                      <w:rFonts w:ascii="Cambria Math" w:eastAsia="Calibri" w:hAnsi="Cambria Math"/>
                      <w:i/>
                      <w:sz w:val="20"/>
                      <w:szCs w:val="20"/>
                      <w:lang w:bidi="fa-IR"/>
                    </w:rPr>
                  </m:ctrlPr>
                </m:sSubPr>
                <m:e>
                  <m:r>
                    <w:rPr>
                      <w:rFonts w:ascii="Cambria Math" w:eastAsia="Calibri" w:hAnsi="Cambria Math"/>
                      <w:sz w:val="20"/>
                      <w:szCs w:val="20"/>
                      <w:lang w:bidi="fa-IR"/>
                    </w:rPr>
                    <m:t>%CH</m:t>
                  </m:r>
                </m:e>
                <m:sub>
                  <m:r>
                    <w:rPr>
                      <w:rFonts w:ascii="Cambria Math" w:eastAsia="Calibri" w:hAnsi="Cambria Math"/>
                      <w:sz w:val="20"/>
                      <w:szCs w:val="20"/>
                      <w:lang w:bidi="fa-IR"/>
                    </w:rPr>
                    <m:t>4</m:t>
                  </m:r>
                </m:sub>
              </m:sSub>
              <m:r>
                <w:rPr>
                  <w:rFonts w:ascii="Cambria Math" w:eastAsia="Calibri" w:hAnsi="Cambria Math"/>
                  <w:sz w:val="20"/>
                  <w:szCs w:val="20"/>
                  <w:lang w:bidi="fa-IR"/>
                </w:rPr>
                <m:t>*</m:t>
              </m:r>
              <m:r>
                <m:rPr>
                  <m:sty m:val="p"/>
                </m:rPr>
                <w:rPr>
                  <w:rFonts w:ascii="Cambria Math" w:hAnsi="Cambria Math"/>
                  <w:color w:val="000000" w:themeColor="text1"/>
                  <w:sz w:val="20"/>
                  <w:szCs w:val="20"/>
                </w:rPr>
                <m:t>η</m:t>
              </m:r>
            </m:num>
            <m:den>
              <m:sSub>
                <m:sSubPr>
                  <m:ctrlPr>
                    <w:rPr>
                      <w:rFonts w:ascii="Cambria Math" w:eastAsia="Calibri" w:hAnsi="Cambria Math"/>
                      <w:i/>
                      <w:sz w:val="20"/>
                      <w:szCs w:val="20"/>
                      <w:lang w:bidi="fa-IR"/>
                    </w:rPr>
                  </m:ctrlPr>
                </m:sSubPr>
                <m:e>
                  <m:r>
                    <w:rPr>
                      <w:rFonts w:ascii="Cambria Math" w:eastAsia="Calibri" w:hAnsi="Cambria Math"/>
                      <w:sz w:val="20"/>
                      <w:szCs w:val="20"/>
                      <w:lang w:bidi="fa-IR"/>
                    </w:rPr>
                    <m:t>smo</m:t>
                  </m:r>
                </m:e>
                <m:sub>
                  <m:r>
                    <w:rPr>
                      <w:rFonts w:ascii="Cambria Math" w:eastAsia="Calibri" w:hAnsi="Cambria Math"/>
                      <w:sz w:val="20"/>
                      <w:szCs w:val="20"/>
                      <w:lang w:bidi="fa-IR"/>
                    </w:rPr>
                    <m:t>DT Wx</m:t>
                  </m:r>
                </m:sub>
              </m:sSub>
            </m:den>
          </m:f>
          <m:r>
            <w:rPr>
              <w:rFonts w:ascii="Cambria Math" w:eastAsia="Calibri" w:hAnsi="Cambria Math"/>
              <w:sz w:val="20"/>
              <w:szCs w:val="20"/>
              <w:lang w:bidi="fa-IR"/>
            </w:rPr>
            <m:t xml:space="preserve"> </m:t>
          </m:r>
          <m:d>
            <m:dPr>
              <m:begChr m:val="["/>
              <m:endChr m:val="]"/>
              <m:ctrlPr>
                <w:rPr>
                  <w:rFonts w:ascii="Cambria Math" w:eastAsia="Calibri" w:hAnsi="Cambria Math"/>
                  <w:i/>
                  <w:sz w:val="20"/>
                  <w:szCs w:val="20"/>
                  <w:lang w:bidi="fa-IR"/>
                </w:rPr>
              </m:ctrlPr>
            </m:dPr>
            <m:e>
              <m:f>
                <m:fPr>
                  <m:ctrlPr>
                    <w:rPr>
                      <w:rFonts w:ascii="Cambria Math" w:eastAsia="Calibri" w:hAnsi="Cambria Math"/>
                      <w:i/>
                      <w:sz w:val="20"/>
                      <w:szCs w:val="20"/>
                      <w:lang w:bidi="fa-IR"/>
                    </w:rPr>
                  </m:ctrlPr>
                </m:fPr>
                <m:num>
                  <m:r>
                    <w:rPr>
                      <w:rFonts w:ascii="Cambria Math" w:eastAsia="Calibri" w:hAnsi="Cambria Math"/>
                      <w:sz w:val="20"/>
                      <w:szCs w:val="20"/>
                      <w:lang w:bidi="fa-IR"/>
                    </w:rPr>
                    <m:t>N</m:t>
                  </m:r>
                  <m:sSup>
                    <m:sSupPr>
                      <m:ctrlPr>
                        <w:rPr>
                          <w:rFonts w:ascii="Cambria Math" w:eastAsia="Calibri" w:hAnsi="Cambria Math"/>
                          <w:i/>
                          <w:sz w:val="20"/>
                          <w:szCs w:val="20"/>
                          <w:lang w:bidi="fa-IR"/>
                        </w:rPr>
                      </m:ctrlPr>
                    </m:sSupPr>
                    <m:e>
                      <m:r>
                        <w:rPr>
                          <w:rFonts w:ascii="Cambria Math" w:eastAsia="Calibri" w:hAnsi="Cambria Math"/>
                          <w:sz w:val="20"/>
                          <w:szCs w:val="20"/>
                          <w:lang w:bidi="fa-IR"/>
                        </w:rPr>
                        <m:t>m</m:t>
                      </m:r>
                    </m:e>
                    <m:sup>
                      <m:r>
                        <w:rPr>
                          <w:rFonts w:ascii="Cambria Math" w:eastAsia="Calibri" w:hAnsi="Cambria Math"/>
                          <w:sz w:val="20"/>
                          <w:szCs w:val="20"/>
                          <w:lang w:bidi="fa-IR"/>
                        </w:rPr>
                        <m:t>3</m:t>
                      </m:r>
                    </m:sup>
                  </m:sSup>
                </m:num>
                <m:den>
                  <m:r>
                    <w:rPr>
                      <w:rFonts w:ascii="Cambria Math" w:eastAsia="Calibri" w:hAnsi="Cambria Math"/>
                      <w:sz w:val="20"/>
                      <w:szCs w:val="20"/>
                      <w:lang w:bidi="fa-IR"/>
                    </w:rPr>
                    <m:t>t smo</m:t>
                  </m:r>
                </m:den>
              </m:f>
            </m:e>
          </m:d>
        </m:oMath>
      </m:oMathPara>
    </w:p>
    <w:p w14:paraId="4D11C40A" w14:textId="6F4E3525" w:rsidR="001518DD" w:rsidRPr="001518DD" w:rsidRDefault="001518DD" w:rsidP="001518DD">
      <w:pPr>
        <w:spacing w:line="276" w:lineRule="auto"/>
        <w:rPr>
          <w:rFonts w:eastAsia="Calibri"/>
          <w:sz w:val="20"/>
          <w:szCs w:val="20"/>
          <w:lang w:bidi="fa-IR"/>
        </w:rPr>
      </w:pPr>
    </w:p>
    <w:p w14:paraId="3D9A9AA9" w14:textId="77777777" w:rsidR="001518DD" w:rsidRPr="001518DD" w:rsidRDefault="001518DD" w:rsidP="001518DD">
      <w:pPr>
        <w:spacing w:line="276" w:lineRule="auto"/>
        <w:rPr>
          <w:rFonts w:eastAsia="Calibri"/>
          <w:sz w:val="20"/>
          <w:szCs w:val="20"/>
          <w:lang w:bidi="fa-IR"/>
        </w:rPr>
      </w:pPr>
      <w:r w:rsidRPr="001518DD">
        <w:rPr>
          <w:rFonts w:eastAsia="Calibri"/>
          <w:sz w:val="20"/>
          <w:szCs w:val="20"/>
          <w:lang w:bidi="fa-IR"/>
        </w:rPr>
        <w:t>Gdzie:</w:t>
      </w:r>
    </w:p>
    <w:p w14:paraId="6F2C15DD" w14:textId="77777777" w:rsidR="001518DD" w:rsidRPr="001518DD" w:rsidRDefault="001518DD" w:rsidP="001518DD">
      <w:pPr>
        <w:spacing w:line="276" w:lineRule="auto"/>
        <w:rPr>
          <w:rFonts w:eastAsia="Calibri"/>
          <w:sz w:val="20"/>
          <w:szCs w:val="20"/>
          <w:lang w:bidi="fa-IR"/>
        </w:rPr>
      </w:pPr>
      <w:r w:rsidRPr="001518DD">
        <w:rPr>
          <w:rFonts w:eastAsia="Calibri"/>
          <w:i/>
          <w:sz w:val="20"/>
          <w:szCs w:val="20"/>
          <w:lang w:bidi="fa-IR"/>
        </w:rPr>
        <w:t>PB</w:t>
      </w:r>
      <w:r w:rsidRPr="001518DD">
        <w:rPr>
          <w:rFonts w:eastAsia="Calibri"/>
          <w:i/>
          <w:sz w:val="20"/>
          <w:szCs w:val="20"/>
          <w:vertAlign w:val="subscript"/>
          <w:lang w:bidi="fa-IR"/>
        </w:rPr>
        <w:t>Wx</w:t>
      </w:r>
      <w:r w:rsidRPr="001518DD">
        <w:rPr>
          <w:rFonts w:eastAsia="Calibri"/>
          <w:i/>
          <w:sz w:val="20"/>
          <w:szCs w:val="20"/>
          <w:lang w:bidi="fa-IR"/>
        </w:rPr>
        <w:t xml:space="preserve"> </w:t>
      </w:r>
      <w:r w:rsidRPr="001518DD">
        <w:rPr>
          <w:rFonts w:eastAsia="Calibri"/>
          <w:sz w:val="20"/>
          <w:szCs w:val="20"/>
          <w:lang w:bidi="fa-IR"/>
        </w:rPr>
        <w:t xml:space="preserve">– wydajność produkcji biometanu z wariantu substratowego Wx, obliczona dla danej części Testów, wyrażona w </w:t>
      </w:r>
      <m:oMath>
        <m:d>
          <m:dPr>
            <m:begChr m:val="["/>
            <m:endChr m:val="]"/>
            <m:ctrlPr>
              <w:rPr>
                <w:rFonts w:ascii="Cambria Math" w:eastAsia="Calibri" w:hAnsi="Cambria Math"/>
                <w:i/>
                <w:sz w:val="20"/>
                <w:szCs w:val="20"/>
                <w:lang w:bidi="fa-IR"/>
              </w:rPr>
            </m:ctrlPr>
          </m:dPr>
          <m:e>
            <m:f>
              <m:fPr>
                <m:ctrlPr>
                  <w:rPr>
                    <w:rFonts w:ascii="Cambria Math" w:eastAsia="Calibri" w:hAnsi="Cambria Math"/>
                    <w:i/>
                    <w:sz w:val="20"/>
                    <w:szCs w:val="20"/>
                    <w:lang w:bidi="fa-IR"/>
                  </w:rPr>
                </m:ctrlPr>
              </m:fPr>
              <m:num>
                <m:r>
                  <w:rPr>
                    <w:rFonts w:ascii="Cambria Math" w:eastAsia="Calibri" w:hAnsi="Cambria Math"/>
                    <w:sz w:val="20"/>
                    <w:szCs w:val="20"/>
                    <w:lang w:bidi="fa-IR"/>
                  </w:rPr>
                  <m:t>N</m:t>
                </m:r>
                <m:sSup>
                  <m:sSupPr>
                    <m:ctrlPr>
                      <w:rPr>
                        <w:rFonts w:ascii="Cambria Math" w:eastAsia="Calibri" w:hAnsi="Cambria Math"/>
                        <w:i/>
                        <w:sz w:val="20"/>
                        <w:szCs w:val="20"/>
                        <w:lang w:bidi="fa-IR"/>
                      </w:rPr>
                    </m:ctrlPr>
                  </m:sSupPr>
                  <m:e>
                    <m:r>
                      <w:rPr>
                        <w:rFonts w:ascii="Cambria Math" w:eastAsia="Calibri" w:hAnsi="Cambria Math"/>
                        <w:sz w:val="20"/>
                        <w:szCs w:val="20"/>
                        <w:lang w:bidi="fa-IR"/>
                      </w:rPr>
                      <m:t>m</m:t>
                    </m:r>
                  </m:e>
                  <m:sup>
                    <m:r>
                      <w:rPr>
                        <w:rFonts w:ascii="Cambria Math" w:eastAsia="Calibri" w:hAnsi="Cambria Math"/>
                        <w:sz w:val="20"/>
                        <w:szCs w:val="20"/>
                        <w:lang w:bidi="fa-IR"/>
                      </w:rPr>
                      <m:t>3</m:t>
                    </m:r>
                  </m:sup>
                </m:sSup>
              </m:num>
              <m:den>
                <m:r>
                  <w:rPr>
                    <w:rFonts w:ascii="Cambria Math" w:eastAsia="Calibri" w:hAnsi="Cambria Math"/>
                    <w:sz w:val="20"/>
                    <w:szCs w:val="20"/>
                    <w:lang w:bidi="fa-IR"/>
                  </w:rPr>
                  <m:t>t smo</m:t>
                </m:r>
              </m:den>
            </m:f>
          </m:e>
        </m:d>
        <m:r>
          <w:rPr>
            <w:rFonts w:ascii="Cambria Math" w:eastAsia="Calibri" w:hAnsi="Cambria Math"/>
            <w:sz w:val="20"/>
            <w:szCs w:val="20"/>
            <w:lang w:bidi="fa-IR"/>
          </w:rPr>
          <m:t>,</m:t>
        </m:r>
      </m:oMath>
    </w:p>
    <w:p w14:paraId="094FC2A3" w14:textId="77777777" w:rsidR="001518DD" w:rsidRPr="001518DD" w:rsidRDefault="001518DD" w:rsidP="001518DD">
      <w:pPr>
        <w:spacing w:line="276" w:lineRule="auto"/>
        <w:rPr>
          <w:rFonts w:eastAsia="Calibri"/>
          <w:sz w:val="20"/>
          <w:szCs w:val="20"/>
          <w:lang w:bidi="fa-IR"/>
        </w:rPr>
      </w:pPr>
      <w:r w:rsidRPr="001518DD">
        <w:rPr>
          <w:rFonts w:eastAsia="Calibri"/>
          <w:i/>
          <w:sz w:val="20"/>
          <w:szCs w:val="20"/>
          <w:lang w:bidi="fa-IR"/>
        </w:rPr>
        <w:t xml:space="preserve">V </w:t>
      </w:r>
      <w:r w:rsidRPr="001518DD">
        <w:rPr>
          <w:rFonts w:eastAsia="Calibri"/>
          <w:i/>
          <w:sz w:val="20"/>
          <w:szCs w:val="20"/>
          <w:vertAlign w:val="subscript"/>
          <w:lang w:bidi="fa-IR"/>
        </w:rPr>
        <w:t>bio DT br Wx</w:t>
      </w:r>
      <w:r w:rsidRPr="001518DD">
        <w:rPr>
          <w:rFonts w:eastAsia="Calibri"/>
          <w:i/>
          <w:sz w:val="20"/>
          <w:szCs w:val="20"/>
          <w:lang w:bidi="fa-IR"/>
        </w:rPr>
        <w:t xml:space="preserve"> – </w:t>
      </w:r>
      <w:r w:rsidRPr="001518DD">
        <w:rPr>
          <w:rFonts w:eastAsia="Calibri"/>
          <w:sz w:val="20"/>
          <w:szCs w:val="20"/>
          <w:lang w:bidi="fa-IR"/>
        </w:rPr>
        <w:t>łączna ilość wyprodukowanego biogazu brutto w danej części Testów z danego wariantu substratowego Wx, wyrażona w [N m</w:t>
      </w:r>
      <w:r w:rsidRPr="001518DD">
        <w:rPr>
          <w:rFonts w:eastAsia="Calibri"/>
          <w:sz w:val="20"/>
          <w:szCs w:val="20"/>
          <w:vertAlign w:val="superscript"/>
          <w:lang w:bidi="fa-IR"/>
        </w:rPr>
        <w:t>3</w:t>
      </w:r>
      <w:r w:rsidRPr="001518DD">
        <w:rPr>
          <w:rFonts w:eastAsia="Calibri"/>
          <w:sz w:val="20"/>
          <w:szCs w:val="20"/>
          <w:lang w:bidi="fa-IR"/>
        </w:rPr>
        <w:t>],</w:t>
      </w:r>
    </w:p>
    <w:p w14:paraId="53EAAAB9" w14:textId="77777777" w:rsidR="001518DD" w:rsidRPr="001518DD" w:rsidRDefault="001518DD" w:rsidP="001518DD">
      <w:pPr>
        <w:spacing w:line="276" w:lineRule="auto"/>
        <w:rPr>
          <w:rFonts w:eastAsia="Calibri"/>
          <w:sz w:val="20"/>
          <w:szCs w:val="20"/>
          <w:lang w:bidi="fa-IR"/>
        </w:rPr>
      </w:pPr>
      <w:r w:rsidRPr="001518DD">
        <w:rPr>
          <w:rFonts w:eastAsia="Calibri"/>
          <w:sz w:val="20"/>
          <w:szCs w:val="20"/>
          <w:lang w:bidi="fa-IR"/>
        </w:rPr>
        <w:t>%Z – zużycie biogazu z puli brutto na potrzeby własne - biogaz tara [%],</w:t>
      </w:r>
    </w:p>
    <w:p w14:paraId="6CA46E4B" w14:textId="77777777" w:rsidR="001518DD" w:rsidRPr="001518DD" w:rsidRDefault="001518DD" w:rsidP="001518DD">
      <w:pPr>
        <w:spacing w:line="276" w:lineRule="auto"/>
        <w:rPr>
          <w:rFonts w:eastAsia="Calibri"/>
          <w:sz w:val="20"/>
          <w:szCs w:val="20"/>
          <w:lang w:bidi="fa-IR"/>
        </w:rPr>
      </w:pPr>
      <w:r w:rsidRPr="001518DD">
        <w:rPr>
          <w:rFonts w:eastAsia="Calibri"/>
          <w:i/>
          <w:sz w:val="20"/>
          <w:szCs w:val="20"/>
          <w:lang w:bidi="fa-IR"/>
        </w:rPr>
        <w:t>%CH</w:t>
      </w:r>
      <w:r w:rsidRPr="001518DD">
        <w:rPr>
          <w:rFonts w:eastAsia="Calibri"/>
          <w:i/>
          <w:sz w:val="20"/>
          <w:szCs w:val="20"/>
          <w:vertAlign w:val="subscript"/>
          <w:lang w:bidi="fa-IR"/>
        </w:rPr>
        <w:t>4</w:t>
      </w:r>
      <w:r w:rsidRPr="001518DD">
        <w:rPr>
          <w:rFonts w:eastAsia="Calibri"/>
          <w:sz w:val="20"/>
          <w:szCs w:val="20"/>
          <w:lang w:bidi="fa-IR"/>
        </w:rPr>
        <w:t xml:space="preserve"> – średnia zawartość metanu w biogazie w danej części Testów, wyrażona w [%],</w:t>
      </w:r>
    </w:p>
    <w:p w14:paraId="7B283372" w14:textId="77777777" w:rsidR="001518DD" w:rsidRPr="001518DD" w:rsidRDefault="001518DD" w:rsidP="001518DD">
      <w:pPr>
        <w:spacing w:line="276" w:lineRule="auto"/>
        <w:rPr>
          <w:rFonts w:eastAsia="Calibri"/>
          <w:sz w:val="20"/>
          <w:szCs w:val="20"/>
          <w:lang w:bidi="fa-IR"/>
        </w:rPr>
      </w:pPr>
      <w:r w:rsidRPr="001518DD">
        <w:rPr>
          <w:rFonts w:eastAsia="Calibri"/>
          <w:sz w:val="20"/>
          <w:szCs w:val="20"/>
          <w:lang w:bidi="fa-IR"/>
        </w:rPr>
        <w:t>η – sprawność urządzenia do uzdatniania biogazu do biometanu, wyrażona w [%],</w:t>
      </w:r>
    </w:p>
    <w:p w14:paraId="504A9486" w14:textId="77777777" w:rsidR="001518DD" w:rsidRPr="001518DD" w:rsidRDefault="001518DD" w:rsidP="001518DD">
      <w:pPr>
        <w:spacing w:line="276" w:lineRule="auto"/>
        <w:rPr>
          <w:rFonts w:eastAsia="Calibri"/>
          <w:sz w:val="20"/>
          <w:szCs w:val="20"/>
          <w:lang w:bidi="fa-IR"/>
        </w:rPr>
      </w:pPr>
      <w:r w:rsidRPr="001518DD">
        <w:rPr>
          <w:rFonts w:eastAsia="Calibri"/>
          <w:i/>
          <w:sz w:val="20"/>
          <w:szCs w:val="20"/>
          <w:lang w:bidi="fa-IR"/>
        </w:rPr>
        <w:t>smo</w:t>
      </w:r>
      <w:r w:rsidRPr="001518DD">
        <w:rPr>
          <w:rFonts w:eastAsia="Calibri"/>
          <w:i/>
          <w:sz w:val="20"/>
          <w:szCs w:val="20"/>
          <w:vertAlign w:val="subscript"/>
          <w:lang w:bidi="fa-IR"/>
        </w:rPr>
        <w:t>DT Wx</w:t>
      </w:r>
      <w:r w:rsidRPr="001518DD">
        <w:rPr>
          <w:rFonts w:eastAsia="Calibri"/>
          <w:sz w:val="20"/>
          <w:szCs w:val="20"/>
          <w:lang w:bidi="fa-IR"/>
        </w:rPr>
        <w:t xml:space="preserve"> – łączna ilość suchej masy organicznej danego wariantu substratowego Wx, wprowadzonej w danej części Testów.</w:t>
      </w:r>
    </w:p>
    <w:p w14:paraId="5830B91C" w14:textId="77777777" w:rsidR="001518DD" w:rsidRPr="001518DD" w:rsidRDefault="001518DD" w:rsidP="001518DD">
      <w:pPr>
        <w:spacing w:line="276" w:lineRule="auto"/>
        <w:rPr>
          <w:rFonts w:eastAsia="Calibri"/>
          <w:sz w:val="20"/>
          <w:szCs w:val="20"/>
          <w:lang w:bidi="fa-IR"/>
        </w:rPr>
      </w:pPr>
    </w:p>
    <w:p w14:paraId="603A5E9B" w14:textId="77777777" w:rsidR="001518DD" w:rsidRPr="001518DD" w:rsidRDefault="001518DD" w:rsidP="001518DD">
      <w:pPr>
        <w:spacing w:line="276" w:lineRule="auto"/>
        <w:jc w:val="both"/>
        <w:rPr>
          <w:rFonts w:eastAsia="Calibri"/>
          <w:sz w:val="20"/>
          <w:szCs w:val="20"/>
          <w:lang w:bidi="fa-IR"/>
        </w:rPr>
      </w:pPr>
      <w:r w:rsidRPr="001518DD">
        <w:rPr>
          <w:rFonts w:eastAsia="Calibri"/>
          <w:sz w:val="20"/>
          <w:szCs w:val="20"/>
          <w:lang w:bidi="fa-IR"/>
        </w:rPr>
        <w:t xml:space="preserve">Uzyskane w Testach wyniki wydajności produkcji biometanu z poszczególnych wariantów substratowych są weryfikowane względem wartości zadeklarowanych przez Uczestników Przedsięwzięcia w ramach zaktualizowanej Oferty. </w:t>
      </w:r>
    </w:p>
    <w:p w14:paraId="3A4C4EAE" w14:textId="77777777" w:rsidR="001518DD" w:rsidRPr="001518DD" w:rsidRDefault="001518DD" w:rsidP="001518DD">
      <w:pPr>
        <w:spacing w:line="276" w:lineRule="auto"/>
        <w:jc w:val="both"/>
        <w:rPr>
          <w:rFonts w:eastAsia="Calibri"/>
          <w:sz w:val="20"/>
          <w:szCs w:val="20"/>
        </w:rPr>
      </w:pPr>
      <w:r w:rsidRPr="001518DD">
        <w:rPr>
          <w:rFonts w:eastAsia="Calibri"/>
          <w:sz w:val="20"/>
          <w:szCs w:val="20"/>
        </w:rPr>
        <w:t>Test jest uznany za pozytywnie spełniony, jeśli po przeliczeniu zgodnie z podrozdziałem 2.5.4., ilość biometanu w przeliczeniu na tonę suchej masy organicznej dla danego wariantu substratowego stanowiąca wynik Testu jest zgodna z deklaracją Wykonawcy dla danego wariantu substratowego ze zaktualizowanej Oferty, przy uwzględnieniu Granicy Błędu.</w:t>
      </w:r>
    </w:p>
    <w:p w14:paraId="0A5398C1" w14:textId="5BD94109" w:rsidR="001518DD" w:rsidRPr="001518DD" w:rsidRDefault="001518DD" w:rsidP="001518DD">
      <w:pPr>
        <w:spacing w:line="276" w:lineRule="auto"/>
        <w:jc w:val="both"/>
        <w:rPr>
          <w:rFonts w:ascii="Calibri" w:eastAsia="Calibri" w:hAnsi="Calibri" w:cs="Times New Roman"/>
          <w:sz w:val="20"/>
          <w:szCs w:val="20"/>
          <w:lang w:eastAsia="pl-PL"/>
        </w:rPr>
      </w:pPr>
      <w:r w:rsidRPr="001518DD">
        <w:rPr>
          <w:rFonts w:eastAsia="Calibri"/>
          <w:sz w:val="20"/>
          <w:szCs w:val="20"/>
        </w:rPr>
        <w:lastRenderedPageBreak/>
        <w:t>Test jest uznany za niespełniony, jeśli ilość biometanu w przeliczeniu na tonę suchej masy organicznej stanowiąca wynik Testu jest nie zgodna z deklaracją Wykonawcy dla danego wariantu substratowego ze zaktualizowanej Oferty i przekracza określoną przez Zamawiającego dolną Granicę Błędu.</w:t>
      </w:r>
    </w:p>
    <w:p w14:paraId="4417E5E7" w14:textId="77777777" w:rsidR="001518DD" w:rsidRPr="001518DD" w:rsidRDefault="001518DD" w:rsidP="001518DD">
      <w:pPr>
        <w:spacing w:line="276" w:lineRule="auto"/>
        <w:rPr>
          <w:rFonts w:eastAsia="Calibri"/>
          <w:sz w:val="20"/>
          <w:szCs w:val="20"/>
          <w:lang w:bidi="fa-IR"/>
        </w:rPr>
      </w:pPr>
    </w:p>
    <w:p w14:paraId="63DB94D3" w14:textId="77777777" w:rsidR="001518DD" w:rsidRPr="001518DD" w:rsidRDefault="001518DD" w:rsidP="001518DD">
      <w:pPr>
        <w:spacing w:line="276" w:lineRule="auto"/>
        <w:jc w:val="both"/>
        <w:rPr>
          <w:rFonts w:eastAsia="Calibri"/>
          <w:b/>
          <w:sz w:val="20"/>
          <w:szCs w:val="20"/>
          <w:u w:val="single"/>
          <w:lang w:bidi="fa-IR"/>
        </w:rPr>
      </w:pPr>
      <w:r w:rsidRPr="001518DD">
        <w:rPr>
          <w:rFonts w:eastAsia="Calibri"/>
          <w:b/>
          <w:sz w:val="20"/>
          <w:szCs w:val="20"/>
          <w:u w:val="single"/>
          <w:lang w:bidi="fa-IR"/>
        </w:rPr>
        <w:t>Uwaga: Jeśli Wykonawca opracowuje w ramach Prac B+R własne urządzenia do uzdatniania biogazu do biometanu, „Wydajność produkcji biometanu” jest liczona zgodnie ze sposobem wskazanym w Tabeli poniżej:</w:t>
      </w:r>
    </w:p>
    <w:tbl>
      <w:tblPr>
        <w:tblStyle w:val="Tabela-Siatka"/>
        <w:tblW w:w="9918" w:type="dxa"/>
        <w:tblLook w:val="04A0" w:firstRow="1" w:lastRow="0" w:firstColumn="1" w:lastColumn="0" w:noHBand="0" w:noVBand="1"/>
      </w:tblPr>
      <w:tblGrid>
        <w:gridCol w:w="2405"/>
        <w:gridCol w:w="7513"/>
      </w:tblGrid>
      <w:tr w:rsidR="001518DD" w:rsidRPr="001518DD" w14:paraId="27E9C188" w14:textId="77777777" w:rsidTr="001518DD">
        <w:tc>
          <w:tcPr>
            <w:tcW w:w="2405" w:type="dxa"/>
            <w:shd w:val="clear" w:color="auto" w:fill="F2F2F2" w:themeFill="background1" w:themeFillShade="F2"/>
          </w:tcPr>
          <w:p w14:paraId="79E94E8C" w14:textId="77777777" w:rsidR="001518DD" w:rsidRPr="001518DD" w:rsidRDefault="001518DD" w:rsidP="001518DD">
            <w:pPr>
              <w:spacing w:line="276" w:lineRule="auto"/>
              <w:rPr>
                <w:rFonts w:eastAsia="Calibri"/>
                <w:b/>
                <w:sz w:val="18"/>
                <w:szCs w:val="18"/>
                <w:lang w:bidi="fa-IR"/>
              </w:rPr>
            </w:pPr>
            <w:r w:rsidRPr="001518DD">
              <w:rPr>
                <w:rFonts w:eastAsia="Calibri"/>
                <w:b/>
                <w:sz w:val="18"/>
                <w:szCs w:val="18"/>
                <w:lang w:bidi="fa-IR"/>
              </w:rPr>
              <w:t>Nazwa testu</w:t>
            </w:r>
          </w:p>
        </w:tc>
        <w:tc>
          <w:tcPr>
            <w:tcW w:w="7513" w:type="dxa"/>
            <w:shd w:val="clear" w:color="auto" w:fill="F2F2F2" w:themeFill="background1" w:themeFillShade="F2"/>
          </w:tcPr>
          <w:p w14:paraId="06774048" w14:textId="77777777" w:rsidR="001518DD" w:rsidRPr="001518DD" w:rsidRDefault="001518DD" w:rsidP="001518DD">
            <w:pPr>
              <w:spacing w:line="276" w:lineRule="auto"/>
              <w:jc w:val="both"/>
              <w:rPr>
                <w:rFonts w:eastAsia="Calibri"/>
                <w:b/>
                <w:sz w:val="18"/>
                <w:szCs w:val="18"/>
                <w:lang w:bidi="fa-IR"/>
              </w:rPr>
            </w:pPr>
            <w:r w:rsidRPr="001518DD">
              <w:rPr>
                <w:rFonts w:eastAsia="Calibri"/>
                <w:b/>
                <w:sz w:val="18"/>
                <w:szCs w:val="18"/>
                <w:lang w:bidi="fa-IR"/>
              </w:rPr>
              <w:t>Test wydajności produkcji biometanu</w:t>
            </w:r>
          </w:p>
        </w:tc>
      </w:tr>
      <w:tr w:rsidR="001518DD" w:rsidRPr="001518DD" w14:paraId="49EACA4F" w14:textId="77777777" w:rsidTr="001518DD">
        <w:tc>
          <w:tcPr>
            <w:tcW w:w="2405" w:type="dxa"/>
            <w:shd w:val="clear" w:color="auto" w:fill="F2F2F2" w:themeFill="background1" w:themeFillShade="F2"/>
          </w:tcPr>
          <w:p w14:paraId="4DB23ACC" w14:textId="77777777" w:rsidR="001518DD" w:rsidRPr="001518DD" w:rsidRDefault="001518DD" w:rsidP="001518DD">
            <w:pPr>
              <w:spacing w:line="276" w:lineRule="auto"/>
              <w:rPr>
                <w:rFonts w:eastAsia="Calibri"/>
                <w:b/>
                <w:sz w:val="18"/>
                <w:szCs w:val="18"/>
                <w:lang w:bidi="fa-IR"/>
              </w:rPr>
            </w:pPr>
            <w:r w:rsidRPr="001518DD">
              <w:rPr>
                <w:rFonts w:eastAsia="Calibri"/>
                <w:b/>
                <w:sz w:val="18"/>
                <w:szCs w:val="18"/>
                <w:lang w:bidi="fa-IR"/>
              </w:rPr>
              <w:t>Cel przeprowadzenia testu</w:t>
            </w:r>
          </w:p>
        </w:tc>
        <w:tc>
          <w:tcPr>
            <w:tcW w:w="7513" w:type="dxa"/>
            <w:shd w:val="clear" w:color="auto" w:fill="F2F2F2" w:themeFill="background1" w:themeFillShade="F2"/>
          </w:tcPr>
          <w:p w14:paraId="49868D62"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Określenie ilości produkowanego biometanu (o parametrach zgodnych z Załącznikiem nr 1) z analizowanego wariantu substratowego w ramach danej części Testów Instalacji Ułamkowo-Technicznych</w:t>
            </w:r>
          </w:p>
        </w:tc>
      </w:tr>
      <w:tr w:rsidR="001518DD" w:rsidRPr="001518DD" w14:paraId="43D0D9B2" w14:textId="77777777" w:rsidTr="001518DD">
        <w:tc>
          <w:tcPr>
            <w:tcW w:w="2405" w:type="dxa"/>
            <w:shd w:val="clear" w:color="auto" w:fill="F2F2F2" w:themeFill="background1" w:themeFillShade="F2"/>
          </w:tcPr>
          <w:p w14:paraId="4F600D25" w14:textId="77777777" w:rsidR="001518DD" w:rsidRPr="001518DD" w:rsidRDefault="001518DD" w:rsidP="001518DD">
            <w:pPr>
              <w:spacing w:line="276" w:lineRule="auto"/>
              <w:rPr>
                <w:rFonts w:eastAsia="Calibri"/>
                <w:b/>
                <w:sz w:val="18"/>
                <w:szCs w:val="18"/>
                <w:lang w:bidi="fa-IR"/>
              </w:rPr>
            </w:pPr>
            <w:r w:rsidRPr="001518DD">
              <w:rPr>
                <w:rFonts w:eastAsia="Calibri"/>
                <w:b/>
                <w:sz w:val="18"/>
                <w:szCs w:val="18"/>
                <w:lang w:bidi="fa-IR"/>
              </w:rPr>
              <w:t>Zakres analizy</w:t>
            </w:r>
          </w:p>
        </w:tc>
        <w:tc>
          <w:tcPr>
            <w:tcW w:w="7513" w:type="dxa"/>
            <w:shd w:val="clear" w:color="auto" w:fill="F2F2F2" w:themeFill="background1" w:themeFillShade="F2"/>
          </w:tcPr>
          <w:p w14:paraId="32E5131E"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%CH</w:t>
            </w:r>
            <w:r w:rsidRPr="001518DD">
              <w:rPr>
                <w:rFonts w:eastAsia="Calibri"/>
                <w:sz w:val="18"/>
                <w:szCs w:val="18"/>
                <w:vertAlign w:val="subscript"/>
                <w:lang w:bidi="fa-IR"/>
              </w:rPr>
              <w:t>4</w:t>
            </w:r>
            <w:r w:rsidRPr="001518DD">
              <w:rPr>
                <w:rFonts w:eastAsia="Calibri"/>
                <w:sz w:val="18"/>
                <w:szCs w:val="18"/>
                <w:lang w:bidi="fa-IR"/>
              </w:rPr>
              <w:t>, odczyt ilości produkowanego biometanu w N m</w:t>
            </w:r>
            <w:r w:rsidRPr="001518DD">
              <w:rPr>
                <w:rFonts w:eastAsia="Calibri"/>
                <w:sz w:val="18"/>
                <w:szCs w:val="18"/>
                <w:vertAlign w:val="superscript"/>
                <w:lang w:bidi="fa-IR"/>
              </w:rPr>
              <w:t>3</w:t>
            </w:r>
            <w:r w:rsidRPr="001518DD">
              <w:rPr>
                <w:rFonts w:eastAsia="Calibri"/>
                <w:sz w:val="18"/>
                <w:szCs w:val="18"/>
                <w:lang w:bidi="fa-IR"/>
              </w:rPr>
              <w:t>/h z przepływomierza biometanu, łączna produkcja Nm</w:t>
            </w:r>
            <w:r w:rsidRPr="001518DD">
              <w:rPr>
                <w:rFonts w:eastAsia="Calibri"/>
                <w:sz w:val="18"/>
                <w:szCs w:val="18"/>
                <w:vertAlign w:val="superscript"/>
                <w:lang w:bidi="fa-IR"/>
              </w:rPr>
              <w:t>3</w:t>
            </w:r>
            <w:r w:rsidRPr="001518DD">
              <w:rPr>
                <w:rFonts w:eastAsia="Calibri"/>
                <w:sz w:val="18"/>
                <w:szCs w:val="18"/>
                <w:lang w:bidi="fa-IR"/>
              </w:rPr>
              <w:t xml:space="preserve"> biometanu w okresie trwania Testów.</w:t>
            </w:r>
          </w:p>
          <w:p w14:paraId="191B351A" w14:textId="77777777" w:rsidR="001518DD" w:rsidRPr="001518DD" w:rsidRDefault="001518DD" w:rsidP="001518DD">
            <w:pPr>
              <w:spacing w:line="276" w:lineRule="auto"/>
              <w:jc w:val="both"/>
              <w:rPr>
                <w:rFonts w:eastAsia="Calibri"/>
                <w:sz w:val="18"/>
                <w:szCs w:val="18"/>
                <w:lang w:bidi="fa-IR"/>
              </w:rPr>
            </w:pPr>
          </w:p>
        </w:tc>
      </w:tr>
      <w:tr w:rsidR="001518DD" w:rsidRPr="001518DD" w14:paraId="539791A8" w14:textId="77777777" w:rsidTr="001518DD">
        <w:tc>
          <w:tcPr>
            <w:tcW w:w="2405" w:type="dxa"/>
            <w:shd w:val="clear" w:color="auto" w:fill="F2F2F2" w:themeFill="background1" w:themeFillShade="F2"/>
          </w:tcPr>
          <w:p w14:paraId="3E3C64CB" w14:textId="77777777" w:rsidR="001518DD" w:rsidRPr="001518DD" w:rsidRDefault="001518DD" w:rsidP="001518DD">
            <w:pPr>
              <w:spacing w:line="276" w:lineRule="auto"/>
              <w:rPr>
                <w:rFonts w:eastAsia="Calibri"/>
                <w:b/>
                <w:sz w:val="18"/>
                <w:szCs w:val="18"/>
                <w:lang w:bidi="fa-IR"/>
              </w:rPr>
            </w:pPr>
            <w:r w:rsidRPr="001518DD">
              <w:rPr>
                <w:rFonts w:eastAsia="Calibri"/>
                <w:b/>
                <w:sz w:val="18"/>
                <w:szCs w:val="18"/>
                <w:lang w:bidi="fa-IR"/>
              </w:rPr>
              <w:t>Sposób i częstotliwość pomiaru:</w:t>
            </w:r>
          </w:p>
        </w:tc>
        <w:tc>
          <w:tcPr>
            <w:tcW w:w="7513" w:type="dxa"/>
            <w:shd w:val="clear" w:color="auto" w:fill="F2F2F2" w:themeFill="background1" w:themeFillShade="F2"/>
          </w:tcPr>
          <w:p w14:paraId="2DF3A580"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Odczyt w czasie rzeczywistym z przepływomierza biometanu i archiwizowanie danych, analiza składu procentowego biometanu z wykorzystaniem stacjonarnego analizatora biometanu. Pobór próbki biometanu – za urządzeniem do uzdatniania. </w:t>
            </w:r>
          </w:p>
          <w:p w14:paraId="7720EC99" w14:textId="77777777" w:rsidR="001518DD" w:rsidRPr="001518DD" w:rsidRDefault="001518DD" w:rsidP="001518DD">
            <w:pPr>
              <w:spacing w:line="276" w:lineRule="auto"/>
              <w:ind w:left="33"/>
              <w:contextualSpacing/>
              <w:rPr>
                <w:rFonts w:eastAsia="Calibri"/>
                <w:sz w:val="18"/>
                <w:szCs w:val="18"/>
                <w:lang w:bidi="fa-IR"/>
              </w:rPr>
            </w:pPr>
          </w:p>
          <w:p w14:paraId="4521A643"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Weryfikacja wydajności produkcji biometanu w przeliczeniu na t s.m.o. wprowadzanych substratów będzie prowadzona w okresie od 31 do 90 dnia w danej części Testów, odrębnie dla każdego z wybranych do Testów wariantów substratowych.</w:t>
            </w:r>
          </w:p>
          <w:p w14:paraId="36F43BC5" w14:textId="77777777" w:rsidR="001518DD" w:rsidRPr="001518DD" w:rsidRDefault="001518DD" w:rsidP="001518DD">
            <w:pPr>
              <w:spacing w:line="276" w:lineRule="auto"/>
              <w:jc w:val="both"/>
              <w:rPr>
                <w:rFonts w:eastAsia="Calibri"/>
                <w:sz w:val="18"/>
                <w:szCs w:val="18"/>
                <w:lang w:bidi="fa-IR"/>
              </w:rPr>
            </w:pPr>
          </w:p>
          <w:p w14:paraId="52A5CFD4"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Produkcja biometanu jest liczona w następujący sposób:</w:t>
            </w:r>
          </w:p>
          <w:p w14:paraId="3E22DAFF" w14:textId="77777777" w:rsidR="001518DD" w:rsidRPr="001518DD" w:rsidRDefault="001518DD" w:rsidP="001518DD">
            <w:pPr>
              <w:spacing w:line="276" w:lineRule="auto"/>
              <w:rPr>
                <w:rFonts w:eastAsia="Calibri"/>
                <w:sz w:val="18"/>
                <w:szCs w:val="18"/>
                <w:lang w:bidi="fa-IR"/>
              </w:rPr>
            </w:pPr>
          </w:p>
          <w:p w14:paraId="5A384074" w14:textId="77777777" w:rsidR="001518DD" w:rsidRPr="001518DD" w:rsidRDefault="001518DD" w:rsidP="00643162">
            <w:pPr>
              <w:numPr>
                <w:ilvl w:val="0"/>
                <w:numId w:val="58"/>
              </w:numPr>
              <w:spacing w:line="276" w:lineRule="auto"/>
              <w:contextualSpacing/>
              <w:rPr>
                <w:rFonts w:eastAsia="Calibri"/>
                <w:sz w:val="18"/>
                <w:szCs w:val="18"/>
                <w:lang w:bidi="fa-IR"/>
              </w:rPr>
            </w:pPr>
            <w:r w:rsidRPr="001518DD">
              <w:rPr>
                <w:rFonts w:eastAsia="Calibri"/>
                <w:sz w:val="18"/>
                <w:szCs w:val="18"/>
                <w:lang w:bidi="fa-IR"/>
              </w:rPr>
              <w:t>Łączna ilość wytworzonego biometanu od 31 dnia do 90 dnia danej części Testów dla wariantu substratowego Wx, liczona jako suma dobowych ilości wyprodukowanego biometanu. Łączna ilość wytworzonego biometanu liczona jest zgodnie ze wzorem:</w:t>
            </w:r>
          </w:p>
          <w:p w14:paraId="3B0D777C" w14:textId="77777777" w:rsidR="001518DD" w:rsidRPr="001518DD" w:rsidRDefault="001518DD" w:rsidP="001518DD">
            <w:pPr>
              <w:spacing w:line="276" w:lineRule="auto"/>
              <w:ind w:left="393"/>
              <w:contextualSpacing/>
              <w:rPr>
                <w:rFonts w:eastAsia="Calibri"/>
                <w:sz w:val="18"/>
                <w:szCs w:val="18"/>
                <w:lang w:bidi="fa-IR"/>
              </w:rPr>
            </w:pPr>
          </w:p>
          <w:p w14:paraId="0EADA59E" w14:textId="77777777" w:rsidR="001518DD" w:rsidRPr="001518DD" w:rsidRDefault="00B6659B" w:rsidP="001518DD">
            <w:pPr>
              <w:spacing w:line="276" w:lineRule="auto"/>
              <w:ind w:left="393"/>
              <w:contextualSpacing/>
              <w:jc w:val="center"/>
              <w:rPr>
                <w:rFonts w:eastAsia="Calibri"/>
                <w:sz w:val="18"/>
                <w:szCs w:val="18"/>
                <w:lang w:bidi="fa-IR"/>
              </w:rPr>
            </w:pPr>
            <m:oMathPara>
              <m:oMath>
                <m:sSub>
                  <m:sSubPr>
                    <m:ctrlPr>
                      <w:rPr>
                        <w:rFonts w:ascii="Cambria Math" w:eastAsia="Calibri" w:hAnsi="Cambria Math"/>
                        <w:i/>
                        <w:sz w:val="18"/>
                        <w:szCs w:val="18"/>
                        <w:lang w:bidi="fa-IR"/>
                      </w:rPr>
                    </m:ctrlPr>
                  </m:sSubPr>
                  <m:e>
                    <m:r>
                      <w:rPr>
                        <w:rFonts w:ascii="Cambria Math" w:eastAsia="Calibri" w:hAnsi="Cambria Math"/>
                        <w:sz w:val="18"/>
                        <w:szCs w:val="18"/>
                        <w:lang w:bidi="fa-IR"/>
                      </w:rPr>
                      <m:t>V</m:t>
                    </m:r>
                  </m:e>
                  <m:sub>
                    <m:r>
                      <w:rPr>
                        <w:rFonts w:ascii="Cambria Math" w:eastAsia="Calibri" w:hAnsi="Cambria Math"/>
                        <w:sz w:val="18"/>
                        <w:szCs w:val="18"/>
                        <w:lang w:bidi="fa-IR"/>
                      </w:rPr>
                      <m:t xml:space="preserve"> bio Wx</m:t>
                    </m:r>
                  </m:sub>
                </m:sSub>
                <m:r>
                  <w:rPr>
                    <w:rFonts w:ascii="Cambria Math" w:eastAsia="Calibri" w:hAnsi="Cambria Math"/>
                    <w:sz w:val="18"/>
                    <w:szCs w:val="18"/>
                    <w:lang w:bidi="fa-IR"/>
                  </w:rPr>
                  <m:t>=</m:t>
                </m:r>
                <m:nary>
                  <m:naryPr>
                    <m:chr m:val="∑"/>
                    <m:limLoc m:val="undOvr"/>
                    <m:ctrlPr>
                      <w:rPr>
                        <w:rFonts w:ascii="Cambria Math" w:eastAsia="Calibri" w:hAnsi="Cambria Math"/>
                        <w:i/>
                        <w:sz w:val="18"/>
                        <w:szCs w:val="18"/>
                        <w:lang w:bidi="fa-IR"/>
                      </w:rPr>
                    </m:ctrlPr>
                  </m:naryPr>
                  <m:sub>
                    <m:r>
                      <w:rPr>
                        <w:rFonts w:ascii="Cambria Math" w:eastAsia="Calibri" w:hAnsi="Cambria Math"/>
                        <w:sz w:val="18"/>
                        <w:szCs w:val="18"/>
                        <w:lang w:bidi="fa-IR"/>
                      </w:rPr>
                      <m:t>doba i=31</m:t>
                    </m:r>
                  </m:sub>
                  <m:sup>
                    <m:r>
                      <w:rPr>
                        <w:rFonts w:ascii="Cambria Math" w:eastAsia="Calibri" w:hAnsi="Cambria Math"/>
                        <w:sz w:val="18"/>
                        <w:szCs w:val="18"/>
                        <w:lang w:bidi="fa-IR"/>
                      </w:rPr>
                      <m:t>90</m:t>
                    </m:r>
                  </m:sup>
                  <m:e>
                    <m:sSub>
                      <m:sSubPr>
                        <m:ctrlPr>
                          <w:rPr>
                            <w:rFonts w:ascii="Cambria Math" w:eastAsia="Calibri" w:hAnsi="Cambria Math"/>
                            <w:i/>
                            <w:sz w:val="18"/>
                            <w:szCs w:val="18"/>
                            <w:lang w:bidi="fa-IR"/>
                          </w:rPr>
                        </m:ctrlPr>
                      </m:sSubPr>
                      <m:e>
                        <m:r>
                          <w:rPr>
                            <w:rFonts w:ascii="Cambria Math" w:eastAsia="Calibri" w:hAnsi="Cambria Math"/>
                            <w:sz w:val="18"/>
                            <w:szCs w:val="18"/>
                            <w:lang w:bidi="fa-IR"/>
                          </w:rPr>
                          <m:t>V</m:t>
                        </m:r>
                      </m:e>
                      <m:sub>
                        <m:r>
                          <w:rPr>
                            <w:rFonts w:ascii="Cambria Math" w:eastAsia="Calibri" w:hAnsi="Cambria Math"/>
                            <w:sz w:val="18"/>
                            <w:szCs w:val="18"/>
                            <w:lang w:bidi="fa-IR"/>
                          </w:rPr>
                          <m:t xml:space="preserve">bio d i Wx </m:t>
                        </m:r>
                      </m:sub>
                    </m:sSub>
                  </m:e>
                </m:nary>
                <m:d>
                  <m:dPr>
                    <m:begChr m:val="["/>
                    <m:endChr m:val="]"/>
                    <m:ctrlPr>
                      <w:rPr>
                        <w:rFonts w:ascii="Cambria Math" w:eastAsia="Calibri" w:hAnsi="Cambria Math"/>
                        <w:i/>
                        <w:sz w:val="18"/>
                        <w:szCs w:val="18"/>
                        <w:lang w:bidi="fa-IR"/>
                      </w:rPr>
                    </m:ctrlPr>
                  </m:dPr>
                  <m:e>
                    <m:sSup>
                      <m:sSupPr>
                        <m:ctrlPr>
                          <w:rPr>
                            <w:rFonts w:ascii="Cambria Math" w:eastAsia="Calibri" w:hAnsi="Cambria Math"/>
                            <w:i/>
                            <w:sz w:val="18"/>
                            <w:szCs w:val="18"/>
                            <w:lang w:bidi="fa-IR"/>
                          </w:rPr>
                        </m:ctrlPr>
                      </m:sSupPr>
                      <m:e>
                        <m:r>
                          <w:rPr>
                            <w:rFonts w:ascii="Cambria Math" w:eastAsia="Calibri" w:hAnsi="Cambria Math"/>
                            <w:sz w:val="18"/>
                            <w:szCs w:val="18"/>
                            <w:lang w:bidi="fa-IR"/>
                          </w:rPr>
                          <m:t>Nm</m:t>
                        </m:r>
                      </m:e>
                      <m:sup>
                        <m:r>
                          <w:rPr>
                            <w:rFonts w:ascii="Cambria Math" w:eastAsia="Calibri" w:hAnsi="Cambria Math"/>
                            <w:sz w:val="18"/>
                            <w:szCs w:val="18"/>
                            <w:lang w:bidi="fa-IR"/>
                          </w:rPr>
                          <m:t>3</m:t>
                        </m:r>
                      </m:sup>
                    </m:sSup>
                  </m:e>
                </m:d>
              </m:oMath>
            </m:oMathPara>
          </w:p>
          <w:p w14:paraId="36B76282" w14:textId="77777777" w:rsidR="001518DD" w:rsidRPr="001518DD" w:rsidRDefault="001518DD" w:rsidP="001518DD">
            <w:pPr>
              <w:spacing w:line="276" w:lineRule="auto"/>
              <w:ind w:left="393"/>
              <w:contextualSpacing/>
              <w:rPr>
                <w:rFonts w:eastAsia="Calibri"/>
                <w:sz w:val="18"/>
                <w:szCs w:val="18"/>
                <w:lang w:bidi="fa-IR"/>
              </w:rPr>
            </w:pPr>
            <w:r w:rsidRPr="001518DD">
              <w:rPr>
                <w:rFonts w:eastAsia="Calibri"/>
                <w:sz w:val="18"/>
                <w:szCs w:val="18"/>
                <w:lang w:bidi="fa-IR"/>
              </w:rPr>
              <w:t>Gdzie:</w:t>
            </w:r>
          </w:p>
          <w:p w14:paraId="344AF356" w14:textId="77777777" w:rsidR="001518DD" w:rsidRPr="001518DD" w:rsidRDefault="001518DD" w:rsidP="001518DD">
            <w:pPr>
              <w:spacing w:line="276" w:lineRule="auto"/>
              <w:ind w:left="393"/>
              <w:contextualSpacing/>
              <w:rPr>
                <w:rFonts w:eastAsia="Calibri"/>
                <w:sz w:val="18"/>
                <w:szCs w:val="18"/>
                <w:lang w:bidi="fa-IR"/>
              </w:rPr>
            </w:pPr>
            <w:r w:rsidRPr="001518DD">
              <w:rPr>
                <w:rFonts w:eastAsia="Calibri"/>
                <w:sz w:val="18"/>
                <w:szCs w:val="18"/>
                <w:lang w:bidi="fa-IR"/>
              </w:rPr>
              <w:t>V</w:t>
            </w:r>
            <w:r w:rsidRPr="001518DD">
              <w:rPr>
                <w:rFonts w:eastAsia="Calibri"/>
                <w:sz w:val="18"/>
                <w:szCs w:val="18"/>
                <w:vertAlign w:val="subscript"/>
                <w:lang w:bidi="fa-IR"/>
              </w:rPr>
              <w:t xml:space="preserve">bio d i Wx </w:t>
            </w:r>
            <w:r w:rsidRPr="001518DD">
              <w:rPr>
                <w:rFonts w:eastAsia="Calibri"/>
                <w:sz w:val="18"/>
                <w:szCs w:val="18"/>
                <w:lang w:bidi="fa-IR"/>
              </w:rPr>
              <w:t>– dobowa objętość wyprodukowanego biometanu z danego wariantu substratowego Wx, wyrażona w N m</w:t>
            </w:r>
            <w:r w:rsidRPr="001518DD">
              <w:rPr>
                <w:rFonts w:eastAsia="Calibri"/>
                <w:sz w:val="18"/>
                <w:szCs w:val="18"/>
                <w:vertAlign w:val="superscript"/>
                <w:lang w:bidi="fa-IR"/>
              </w:rPr>
              <w:t>3</w:t>
            </w:r>
            <w:r w:rsidRPr="001518DD">
              <w:rPr>
                <w:rFonts w:eastAsia="Calibri"/>
                <w:sz w:val="18"/>
                <w:szCs w:val="18"/>
                <w:lang w:bidi="fa-IR"/>
              </w:rPr>
              <w:t xml:space="preserve"> w dobie </w:t>
            </w:r>
            <w:r w:rsidRPr="001518DD">
              <w:rPr>
                <w:rFonts w:eastAsia="Calibri"/>
                <w:i/>
                <w:sz w:val="18"/>
                <w:szCs w:val="18"/>
                <w:lang w:bidi="fa-IR"/>
              </w:rPr>
              <w:t>i</w:t>
            </w:r>
            <w:r w:rsidRPr="001518DD">
              <w:rPr>
                <w:rFonts w:eastAsia="Calibri"/>
                <w:sz w:val="18"/>
                <w:szCs w:val="18"/>
                <w:lang w:bidi="fa-IR"/>
              </w:rPr>
              <w:t xml:space="preserve"> trwania danej części Testów, udokumentowana wskazaniami z przepływomierza biometanu. </w:t>
            </w:r>
          </w:p>
          <w:p w14:paraId="3A66097A" w14:textId="77777777" w:rsidR="001518DD" w:rsidRPr="001518DD" w:rsidRDefault="001518DD" w:rsidP="001518DD">
            <w:pPr>
              <w:spacing w:line="276" w:lineRule="auto"/>
              <w:ind w:left="393"/>
              <w:contextualSpacing/>
              <w:rPr>
                <w:rFonts w:eastAsia="Calibri"/>
                <w:sz w:val="18"/>
                <w:szCs w:val="18"/>
                <w:lang w:bidi="fa-IR"/>
              </w:rPr>
            </w:pPr>
          </w:p>
          <w:p w14:paraId="778661FC" w14:textId="77777777" w:rsidR="001518DD" w:rsidRPr="001518DD" w:rsidRDefault="001518DD" w:rsidP="00643162">
            <w:pPr>
              <w:numPr>
                <w:ilvl w:val="0"/>
                <w:numId w:val="58"/>
              </w:numPr>
              <w:spacing w:line="276" w:lineRule="auto"/>
              <w:contextualSpacing/>
              <w:rPr>
                <w:rFonts w:eastAsia="Calibri"/>
                <w:sz w:val="18"/>
                <w:szCs w:val="18"/>
                <w:lang w:bidi="fa-IR"/>
              </w:rPr>
            </w:pPr>
            <w:r w:rsidRPr="001518DD">
              <w:rPr>
                <w:rFonts w:eastAsia="Calibri"/>
                <w:sz w:val="18"/>
                <w:szCs w:val="18"/>
                <w:lang w:bidi="fa-IR"/>
              </w:rPr>
              <w:t>Następnie liczona jest łączna ilość wprowadzanej suchej masy organicznej (smo) wariantu substratowego Wx, zgodnie z kolejnością poniżej:</w:t>
            </w:r>
          </w:p>
          <w:p w14:paraId="796A0A7D" w14:textId="77777777" w:rsidR="001518DD" w:rsidRPr="001518DD" w:rsidRDefault="001518DD" w:rsidP="001518DD">
            <w:pPr>
              <w:spacing w:line="276" w:lineRule="auto"/>
              <w:ind w:left="393"/>
              <w:contextualSpacing/>
              <w:rPr>
                <w:rFonts w:eastAsia="Calibri"/>
                <w:sz w:val="18"/>
                <w:szCs w:val="18"/>
                <w:lang w:bidi="fa-IR"/>
              </w:rPr>
            </w:pPr>
            <w:r w:rsidRPr="001518DD">
              <w:rPr>
                <w:rFonts w:eastAsia="Calibri"/>
                <w:sz w:val="18"/>
                <w:szCs w:val="18"/>
                <w:lang w:bidi="fa-IR"/>
              </w:rPr>
              <w:t xml:space="preserve">a. obliczana jest ilość suchej masy organicznej dla każdego z substratów </w:t>
            </w:r>
            <w:r w:rsidRPr="001518DD">
              <w:rPr>
                <w:rFonts w:eastAsia="Calibri"/>
                <w:i/>
                <w:sz w:val="18"/>
                <w:szCs w:val="18"/>
                <w:lang w:bidi="fa-IR"/>
              </w:rPr>
              <w:t>s</w:t>
            </w:r>
            <w:r w:rsidRPr="001518DD">
              <w:rPr>
                <w:rFonts w:eastAsia="Calibri"/>
                <w:sz w:val="18"/>
                <w:szCs w:val="18"/>
                <w:lang w:bidi="fa-IR"/>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1518DD">
              <w:rPr>
                <w:rFonts w:eastAsia="Calibri"/>
                <w:i/>
                <w:sz w:val="18"/>
                <w:szCs w:val="18"/>
                <w:lang w:bidi="fa-IR"/>
              </w:rPr>
              <w:t>smo</w:t>
            </w:r>
            <w:r w:rsidRPr="001518DD">
              <w:rPr>
                <w:rFonts w:eastAsia="Calibri"/>
                <w:sz w:val="18"/>
                <w:szCs w:val="18"/>
                <w:lang w:bidi="fa-IR"/>
              </w:rPr>
              <w:t xml:space="preserve"> dla każdego z czterech substratów):</w:t>
            </w:r>
          </w:p>
          <w:p w14:paraId="742146AE" w14:textId="77777777" w:rsidR="001518DD" w:rsidRPr="001518DD" w:rsidRDefault="001518DD" w:rsidP="001518DD">
            <w:pPr>
              <w:spacing w:line="276" w:lineRule="auto"/>
              <w:ind w:left="393"/>
              <w:contextualSpacing/>
              <w:rPr>
                <w:rFonts w:eastAsia="Calibri"/>
                <w:sz w:val="18"/>
                <w:szCs w:val="18"/>
                <w:lang w:bidi="fa-IR"/>
              </w:rPr>
            </w:pPr>
          </w:p>
          <w:p w14:paraId="3BA1895B" w14:textId="77777777" w:rsidR="001518DD" w:rsidRPr="001518DD" w:rsidRDefault="001518DD" w:rsidP="001518DD">
            <w:pPr>
              <w:spacing w:line="276" w:lineRule="auto"/>
              <w:ind w:left="393"/>
              <w:contextualSpacing/>
              <w:rPr>
                <w:rFonts w:eastAsia="Calibri"/>
                <w:sz w:val="18"/>
                <w:szCs w:val="18"/>
                <w:lang w:bidi="fa-IR"/>
              </w:rPr>
            </w:pPr>
          </w:p>
          <w:p w14:paraId="3F1F438C" w14:textId="77777777" w:rsidR="001518DD" w:rsidRPr="001518DD" w:rsidRDefault="001518DD" w:rsidP="001518DD">
            <w:pPr>
              <w:spacing w:line="276" w:lineRule="auto"/>
              <w:ind w:left="393"/>
              <w:contextualSpacing/>
              <w:rPr>
                <w:rFonts w:eastAsia="Calibri"/>
                <w:sz w:val="18"/>
                <w:szCs w:val="18"/>
                <w:lang w:bidi="fa-IR"/>
              </w:rPr>
            </w:pPr>
          </w:p>
          <w:p w14:paraId="2D6F2362" w14:textId="77777777" w:rsidR="001518DD" w:rsidRPr="001518DD" w:rsidRDefault="00B6659B" w:rsidP="001518DD">
            <w:pPr>
              <w:spacing w:line="276" w:lineRule="auto"/>
              <w:ind w:left="393"/>
              <w:contextualSpacing/>
              <w:rPr>
                <w:rFonts w:eastAsia="Calibri"/>
                <w:sz w:val="18"/>
                <w:szCs w:val="18"/>
                <w:lang w:bidi="fa-IR"/>
              </w:rPr>
            </w:pPr>
            <m:oMathPara>
              <m:oMath>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s</m:t>
                    </m:r>
                  </m:sub>
                </m:sSub>
                <m:r>
                  <w:rPr>
                    <w:rFonts w:ascii="Cambria Math" w:eastAsia="Calibri" w:hAnsi="Cambria Math"/>
                    <w:sz w:val="18"/>
                    <w:szCs w:val="18"/>
                    <w:lang w:bidi="fa-IR"/>
                  </w:rPr>
                  <m:t>=</m:t>
                </m:r>
                <m:nary>
                  <m:naryPr>
                    <m:chr m:val="∑"/>
                    <m:limLoc m:val="undOvr"/>
                    <m:ctrlPr>
                      <w:rPr>
                        <w:rFonts w:ascii="Cambria Math" w:eastAsia="Calibri" w:hAnsi="Cambria Math"/>
                        <w:i/>
                        <w:sz w:val="18"/>
                        <w:szCs w:val="18"/>
                        <w:lang w:bidi="fa-IR"/>
                      </w:rPr>
                    </m:ctrlPr>
                  </m:naryPr>
                  <m:sub>
                    <m:r>
                      <w:rPr>
                        <w:rFonts w:ascii="Cambria Math" w:eastAsia="Calibri" w:hAnsi="Cambria Math"/>
                        <w:sz w:val="18"/>
                        <w:szCs w:val="18"/>
                        <w:lang w:bidi="fa-IR"/>
                      </w:rPr>
                      <m:t>doba i=31</m:t>
                    </m:r>
                  </m:sub>
                  <m:sup>
                    <m:r>
                      <w:rPr>
                        <w:rFonts w:ascii="Cambria Math" w:eastAsia="Calibri" w:hAnsi="Cambria Math"/>
                        <w:sz w:val="18"/>
                        <w:szCs w:val="18"/>
                        <w:lang w:bidi="fa-IR"/>
                      </w:rPr>
                      <m:t>90</m:t>
                    </m:r>
                  </m:sup>
                  <m:e>
                    <m:sSub>
                      <m:sSubPr>
                        <m:ctrlPr>
                          <w:rPr>
                            <w:rFonts w:ascii="Cambria Math" w:eastAsia="Calibri" w:hAnsi="Cambria Math"/>
                            <w:i/>
                            <w:sz w:val="18"/>
                            <w:szCs w:val="18"/>
                            <w:lang w:bidi="fa-IR"/>
                          </w:rPr>
                        </m:ctrlPr>
                      </m:sSubPr>
                      <m:e>
                        <m:r>
                          <w:rPr>
                            <w:rFonts w:ascii="Cambria Math" w:eastAsia="Calibri" w:hAnsi="Cambria Math"/>
                            <w:sz w:val="18"/>
                            <w:szCs w:val="18"/>
                            <w:lang w:bidi="fa-IR"/>
                          </w:rPr>
                          <m:t>(m</m:t>
                        </m:r>
                      </m:e>
                      <m:sub>
                        <m:r>
                          <w:rPr>
                            <w:rFonts w:ascii="Cambria Math" w:eastAsia="Calibri" w:hAnsi="Cambria Math"/>
                            <w:sz w:val="18"/>
                            <w:szCs w:val="18"/>
                            <w:lang w:bidi="fa-IR"/>
                          </w:rPr>
                          <m:t>31</m:t>
                        </m:r>
                      </m:sub>
                    </m:sSub>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m</m:t>
                        </m:r>
                      </m:e>
                      <m:sub>
                        <m:r>
                          <w:rPr>
                            <w:rFonts w:ascii="Cambria Math" w:eastAsia="Calibri" w:hAnsi="Cambria Math"/>
                            <w:sz w:val="18"/>
                            <w:szCs w:val="18"/>
                            <w:lang w:bidi="fa-IR"/>
                          </w:rPr>
                          <m:t>32</m:t>
                        </m:r>
                      </m:sub>
                    </m:sSub>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m</m:t>
                        </m:r>
                      </m:e>
                      <m:sub>
                        <m:r>
                          <w:rPr>
                            <w:rFonts w:ascii="Cambria Math" w:eastAsia="Calibri" w:hAnsi="Cambria Math"/>
                            <w:sz w:val="18"/>
                            <w:szCs w:val="18"/>
                            <w:lang w:bidi="fa-IR"/>
                          </w:rPr>
                          <m:t>90</m:t>
                        </m:r>
                      </m:sub>
                    </m:sSub>
                    <m:r>
                      <w:rPr>
                        <w:rFonts w:ascii="Cambria Math" w:eastAsia="Calibri" w:hAnsi="Cambria Math"/>
                        <w:sz w:val="18"/>
                        <w:szCs w:val="18"/>
                        <w:lang w:bidi="fa-IR"/>
                      </w:rPr>
                      <m:t>)*</m:t>
                    </m:r>
                    <m:f>
                      <m:fPr>
                        <m:ctrlPr>
                          <w:rPr>
                            <w:rFonts w:ascii="Cambria Math" w:eastAsia="Calibri" w:hAnsi="Cambria Math"/>
                            <w:i/>
                            <w:sz w:val="18"/>
                            <w:szCs w:val="18"/>
                            <w:lang w:bidi="fa-IR"/>
                          </w:rPr>
                        </m:ctrlPr>
                      </m:fPr>
                      <m:num>
                        <m:nary>
                          <m:naryPr>
                            <m:chr m:val="∑"/>
                            <m:limLoc m:val="undOvr"/>
                            <m:ctrlPr>
                              <w:rPr>
                                <w:rFonts w:ascii="Cambria Math" w:eastAsia="Calibri" w:hAnsi="Cambria Math"/>
                                <w:i/>
                                <w:sz w:val="18"/>
                                <w:szCs w:val="18"/>
                                <w:lang w:bidi="fa-IR"/>
                              </w:rPr>
                            </m:ctrlPr>
                          </m:naryPr>
                          <m:sub>
                            <m:r>
                              <w:rPr>
                                <w:rFonts w:ascii="Cambria Math" w:eastAsia="Calibri" w:hAnsi="Cambria Math"/>
                                <w:sz w:val="18"/>
                                <w:szCs w:val="18"/>
                                <w:lang w:bidi="fa-IR"/>
                              </w:rPr>
                              <m:t>doba i=31</m:t>
                            </m:r>
                          </m:sub>
                          <m:sup>
                            <m:r>
                              <w:rPr>
                                <w:rFonts w:ascii="Cambria Math" w:eastAsia="Calibri" w:hAnsi="Cambria Math"/>
                                <w:sz w:val="18"/>
                                <w:szCs w:val="18"/>
                                <w:lang w:bidi="fa-IR"/>
                              </w:rPr>
                              <m:t>90</m:t>
                            </m:r>
                          </m:sup>
                          <m:e>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m:t>
                                </m:r>
                              </m:e>
                              <m:sub>
                                <m:r>
                                  <w:rPr>
                                    <w:rFonts w:ascii="Cambria Math" w:eastAsia="Calibri" w:hAnsi="Cambria Math"/>
                                    <w:sz w:val="18"/>
                                    <w:szCs w:val="18"/>
                                    <w:lang w:bidi="fa-IR"/>
                                  </w:rPr>
                                  <m:t>1</m:t>
                                </m:r>
                              </m:sub>
                            </m:sSub>
                            <m:r>
                              <w:rPr>
                                <w:rFonts w:ascii="Cambria Math" w:eastAsia="Calibri" w:hAnsi="Cambria Math"/>
                                <w:sz w:val="18"/>
                                <w:szCs w:val="18"/>
                                <w:lang w:bidi="fa-IR"/>
                              </w:rPr>
                              <m:t>+</m:t>
                            </m:r>
                            <m:sSub>
                              <m:sSubPr>
                                <m:ctrlPr>
                                  <w:rPr>
                                    <w:rFonts w:ascii="Cambria Math" w:eastAsia="Calibri" w:hAnsi="Cambria Math"/>
                                    <w:i/>
                                    <w:sz w:val="18"/>
                                    <w:szCs w:val="18"/>
                                    <w:vertAlign w:val="subscript"/>
                                    <w:lang w:bidi="fa-IR"/>
                                  </w:rPr>
                                </m:ctrlPr>
                              </m:sSubPr>
                              <m:e>
                                <m:r>
                                  <w:rPr>
                                    <w:rFonts w:ascii="Cambria Math" w:eastAsia="Calibri" w:hAnsi="Cambria Math"/>
                                    <w:sz w:val="18"/>
                                    <w:szCs w:val="18"/>
                                    <w:vertAlign w:val="subscript"/>
                                    <w:lang w:bidi="fa-IR"/>
                                  </w:rPr>
                                  <m:t>sm</m:t>
                                </m:r>
                              </m:e>
                              <m:sub>
                                <m:r>
                                  <w:rPr>
                                    <w:rFonts w:ascii="Cambria Math" w:eastAsia="Calibri" w:hAnsi="Cambria Math"/>
                                    <w:sz w:val="18"/>
                                    <w:szCs w:val="18"/>
                                    <w:vertAlign w:val="subscript"/>
                                    <w:lang w:bidi="fa-IR"/>
                                  </w:rPr>
                                  <m:t>2</m:t>
                                </m:r>
                              </m:sub>
                            </m:sSub>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m:t>
                                </m:r>
                              </m:e>
                              <m:sub>
                                <m:r>
                                  <w:rPr>
                                    <w:rFonts w:ascii="Cambria Math" w:eastAsia="Calibri" w:hAnsi="Cambria Math"/>
                                    <w:sz w:val="18"/>
                                    <w:szCs w:val="18"/>
                                    <w:lang w:bidi="fa-IR"/>
                                  </w:rPr>
                                  <m:t>n</m:t>
                                </m:r>
                              </m:sub>
                            </m:sSub>
                            <m:r>
                              <w:rPr>
                                <w:rFonts w:ascii="Cambria Math" w:eastAsia="Calibri" w:hAnsi="Cambria Math"/>
                                <w:sz w:val="18"/>
                                <w:szCs w:val="18"/>
                                <w:vertAlign w:val="subscript"/>
                                <w:lang w:bidi="fa-IR"/>
                              </w:rPr>
                              <m:t xml:space="preserve"> </m:t>
                            </m:r>
                            <m:r>
                              <w:rPr>
                                <w:rFonts w:ascii="Cambria Math" w:eastAsia="Calibri" w:hAnsi="Cambria Math"/>
                                <w:sz w:val="18"/>
                                <w:szCs w:val="18"/>
                                <w:lang w:bidi="fa-IR"/>
                              </w:rPr>
                              <m:t>)</m:t>
                            </m:r>
                          </m:e>
                        </m:nary>
                      </m:num>
                      <m:den>
                        <m:r>
                          <w:rPr>
                            <w:rFonts w:ascii="Cambria Math" w:eastAsia="Calibri" w:hAnsi="Cambria Math"/>
                            <w:sz w:val="18"/>
                            <w:szCs w:val="18"/>
                            <w:lang w:bidi="fa-IR"/>
                          </w:rPr>
                          <m:t>n</m:t>
                        </m:r>
                      </m:den>
                    </m:f>
                    <m:r>
                      <w:rPr>
                        <w:rFonts w:ascii="Cambria Math" w:eastAsia="Calibri" w:hAnsi="Cambria Math"/>
                        <w:sz w:val="18"/>
                        <w:szCs w:val="18"/>
                        <w:lang w:bidi="fa-IR"/>
                      </w:rPr>
                      <m:t>*</m:t>
                    </m:r>
                  </m:e>
                </m:nary>
                <m:r>
                  <w:rPr>
                    <w:rFonts w:ascii="Cambria Math" w:eastAsia="Calibri" w:hAnsi="Cambria Math"/>
                    <w:sz w:val="18"/>
                    <w:szCs w:val="18"/>
                    <w:lang w:bidi="fa-IR"/>
                  </w:rPr>
                  <m:t xml:space="preserve"> </m:t>
                </m:r>
                <m:f>
                  <m:fPr>
                    <m:ctrlPr>
                      <w:rPr>
                        <w:rFonts w:ascii="Cambria Math" w:eastAsia="Calibri" w:hAnsi="Cambria Math"/>
                        <w:i/>
                        <w:sz w:val="18"/>
                        <w:szCs w:val="18"/>
                        <w:lang w:bidi="fa-IR"/>
                      </w:rPr>
                    </m:ctrlPr>
                  </m:fPr>
                  <m:num>
                    <m:nary>
                      <m:naryPr>
                        <m:chr m:val="∑"/>
                        <m:limLoc m:val="undOvr"/>
                        <m:ctrlPr>
                          <w:rPr>
                            <w:rFonts w:ascii="Cambria Math" w:eastAsia="Calibri" w:hAnsi="Cambria Math"/>
                            <w:i/>
                            <w:sz w:val="18"/>
                            <w:szCs w:val="18"/>
                            <w:lang w:bidi="fa-IR"/>
                          </w:rPr>
                        </m:ctrlPr>
                      </m:naryPr>
                      <m:sub>
                        <m:r>
                          <w:rPr>
                            <w:rFonts w:ascii="Cambria Math" w:eastAsia="Calibri" w:hAnsi="Cambria Math"/>
                            <w:sz w:val="18"/>
                            <w:szCs w:val="18"/>
                            <w:lang w:bidi="fa-IR"/>
                          </w:rPr>
                          <m:t>doba i=31</m:t>
                        </m:r>
                      </m:sub>
                      <m:sup>
                        <m:r>
                          <w:rPr>
                            <w:rFonts w:ascii="Cambria Math" w:eastAsia="Calibri" w:hAnsi="Cambria Math"/>
                            <w:sz w:val="18"/>
                            <w:szCs w:val="18"/>
                            <w:lang w:bidi="fa-IR"/>
                          </w:rPr>
                          <m:t>90</m:t>
                        </m:r>
                      </m:sup>
                      <m:e>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1</m:t>
                            </m:r>
                          </m:sub>
                        </m:sSub>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2</m:t>
                            </m:r>
                          </m:sub>
                        </m:sSub>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p</m:t>
                            </m:r>
                          </m:sub>
                        </m:sSub>
                        <m:r>
                          <w:rPr>
                            <w:rFonts w:ascii="Cambria Math" w:eastAsia="Calibri" w:hAnsi="Cambria Math"/>
                            <w:sz w:val="18"/>
                            <w:szCs w:val="18"/>
                            <w:lang w:bidi="fa-IR"/>
                          </w:rPr>
                          <m:t>)</m:t>
                        </m:r>
                      </m:e>
                    </m:nary>
                  </m:num>
                  <m:den>
                    <m:r>
                      <w:rPr>
                        <w:rFonts w:ascii="Cambria Math" w:eastAsia="Calibri" w:hAnsi="Cambria Math"/>
                        <w:sz w:val="18"/>
                        <w:szCs w:val="18"/>
                        <w:lang w:bidi="fa-IR"/>
                      </w:rPr>
                      <m:t>p</m:t>
                    </m:r>
                  </m:den>
                </m:f>
                <m:r>
                  <w:rPr>
                    <w:rFonts w:ascii="Cambria Math" w:eastAsia="Calibri" w:hAnsi="Cambria Math"/>
                    <w:sz w:val="18"/>
                    <w:szCs w:val="18"/>
                    <w:lang w:bidi="fa-IR"/>
                  </w:rPr>
                  <m:t xml:space="preserve"> </m:t>
                </m:r>
                <m:d>
                  <m:dPr>
                    <m:begChr m:val="["/>
                    <m:endChr m:val="]"/>
                    <m:ctrlPr>
                      <w:rPr>
                        <w:rFonts w:ascii="Cambria Math" w:eastAsia="Calibri" w:hAnsi="Cambria Math"/>
                        <w:i/>
                        <w:sz w:val="18"/>
                        <w:szCs w:val="18"/>
                        <w:lang w:bidi="fa-IR"/>
                      </w:rPr>
                    </m:ctrlPr>
                  </m:dPr>
                  <m:e>
                    <m:r>
                      <w:rPr>
                        <w:rFonts w:ascii="Cambria Math" w:eastAsia="Calibri" w:hAnsi="Cambria Math"/>
                        <w:sz w:val="18"/>
                        <w:szCs w:val="18"/>
                        <w:lang w:bidi="fa-IR"/>
                      </w:rPr>
                      <m:t>t smo</m:t>
                    </m:r>
                  </m:e>
                </m:d>
              </m:oMath>
            </m:oMathPara>
          </w:p>
          <w:p w14:paraId="1BAD320F" w14:textId="77777777" w:rsidR="001518DD" w:rsidRPr="001518DD" w:rsidRDefault="001518DD" w:rsidP="001518DD">
            <w:pPr>
              <w:spacing w:line="276" w:lineRule="auto"/>
              <w:ind w:left="393"/>
              <w:contextualSpacing/>
              <w:rPr>
                <w:rFonts w:eastAsia="Calibri"/>
                <w:sz w:val="18"/>
                <w:szCs w:val="18"/>
                <w:lang w:bidi="fa-IR"/>
              </w:rPr>
            </w:pPr>
          </w:p>
          <w:p w14:paraId="5E66198D" w14:textId="77777777" w:rsidR="001518DD" w:rsidRPr="001518DD" w:rsidRDefault="001518DD" w:rsidP="001518DD">
            <w:pPr>
              <w:spacing w:line="276" w:lineRule="auto"/>
              <w:ind w:left="393"/>
              <w:contextualSpacing/>
              <w:rPr>
                <w:rFonts w:eastAsia="Calibri"/>
                <w:sz w:val="18"/>
                <w:szCs w:val="18"/>
                <w:lang w:bidi="fa-IR"/>
              </w:rPr>
            </w:pPr>
            <w:r w:rsidRPr="001518DD">
              <w:rPr>
                <w:rFonts w:eastAsia="Calibri"/>
                <w:sz w:val="18"/>
                <w:szCs w:val="18"/>
                <w:lang w:bidi="fa-IR"/>
              </w:rPr>
              <w:t>Gdzie:</w:t>
            </w:r>
          </w:p>
          <w:p w14:paraId="0DEF2798" w14:textId="77777777" w:rsidR="001518DD" w:rsidRPr="001518DD" w:rsidRDefault="001518DD" w:rsidP="001518DD">
            <w:pPr>
              <w:spacing w:line="276" w:lineRule="auto"/>
              <w:rPr>
                <w:rFonts w:eastAsia="Calibri"/>
                <w:i/>
                <w:sz w:val="18"/>
                <w:szCs w:val="18"/>
                <w:lang w:bidi="fa-IR"/>
              </w:rPr>
            </w:pPr>
            <w:r w:rsidRPr="001518DD">
              <w:rPr>
                <w:rFonts w:eastAsia="Calibri"/>
                <w:i/>
                <w:sz w:val="18"/>
                <w:szCs w:val="18"/>
                <w:lang w:bidi="fa-IR"/>
              </w:rPr>
              <w:t>smo</w:t>
            </w:r>
            <w:r w:rsidRPr="001518DD">
              <w:rPr>
                <w:rFonts w:eastAsia="Calibri"/>
                <w:i/>
                <w:sz w:val="18"/>
                <w:szCs w:val="18"/>
                <w:vertAlign w:val="subscript"/>
                <w:lang w:bidi="fa-IR"/>
              </w:rPr>
              <w:t>s</w:t>
            </w:r>
            <w:r w:rsidRPr="001518DD">
              <w:rPr>
                <w:rFonts w:eastAsia="Calibri"/>
                <w:i/>
                <w:sz w:val="18"/>
                <w:szCs w:val="18"/>
                <w:lang w:bidi="fa-IR"/>
              </w:rPr>
              <w:t xml:space="preserve"> – </w:t>
            </w:r>
            <w:r w:rsidRPr="001518DD">
              <w:rPr>
                <w:rFonts w:eastAsia="Calibri"/>
                <w:sz w:val="18"/>
                <w:szCs w:val="18"/>
                <w:lang w:bidi="fa-IR"/>
              </w:rPr>
              <w:t xml:space="preserve">ilość suchej masy organicznej substratu </w:t>
            </w:r>
            <w:r w:rsidRPr="001518DD">
              <w:rPr>
                <w:rFonts w:eastAsia="Calibri"/>
                <w:i/>
                <w:sz w:val="18"/>
                <w:szCs w:val="18"/>
                <w:lang w:bidi="fa-IR"/>
              </w:rPr>
              <w:t xml:space="preserve">s </w:t>
            </w:r>
            <w:r w:rsidRPr="001518DD">
              <w:rPr>
                <w:rFonts w:eastAsia="Calibri"/>
                <w:sz w:val="18"/>
                <w:szCs w:val="18"/>
                <w:lang w:bidi="fa-IR"/>
              </w:rPr>
              <w:t>(gdzie s jest oznaczeniem danego substratu wchodzącego w skład testowanego wariantu substratowego Wx), wyrażona w tonach [t],</w:t>
            </w:r>
          </w:p>
          <w:p w14:paraId="2ACE9EE1" w14:textId="77777777" w:rsidR="001518DD" w:rsidRPr="001518DD" w:rsidRDefault="001518DD" w:rsidP="001518DD">
            <w:pPr>
              <w:spacing w:line="276" w:lineRule="auto"/>
              <w:ind w:left="393"/>
              <w:contextualSpacing/>
              <w:rPr>
                <w:rFonts w:eastAsia="Calibri"/>
                <w:sz w:val="18"/>
                <w:szCs w:val="18"/>
                <w:lang w:bidi="fa-IR"/>
              </w:rPr>
            </w:pPr>
          </w:p>
          <w:p w14:paraId="53B1DB1B" w14:textId="77777777" w:rsidR="001518DD" w:rsidRPr="001518DD" w:rsidRDefault="001518DD" w:rsidP="001518DD">
            <w:pPr>
              <w:spacing w:line="276" w:lineRule="auto"/>
              <w:rPr>
                <w:rFonts w:eastAsia="Calibri"/>
                <w:sz w:val="18"/>
                <w:szCs w:val="18"/>
                <w:lang w:bidi="fa-IR"/>
              </w:rPr>
            </w:pPr>
            <w:r w:rsidRPr="001518DD">
              <w:rPr>
                <w:rFonts w:eastAsia="Calibri"/>
                <w:i/>
                <w:sz w:val="18"/>
                <w:szCs w:val="18"/>
                <w:lang w:bidi="fa-IR"/>
              </w:rPr>
              <w:t>m</w:t>
            </w:r>
            <w:r w:rsidRPr="001518DD">
              <w:rPr>
                <w:rFonts w:eastAsia="Calibri"/>
                <w:i/>
                <w:sz w:val="18"/>
                <w:szCs w:val="18"/>
                <w:vertAlign w:val="subscript"/>
                <w:lang w:bidi="fa-IR"/>
              </w:rPr>
              <w:t>31</w:t>
            </w:r>
            <w:r w:rsidRPr="001518DD">
              <w:rPr>
                <w:rFonts w:eastAsia="Calibri"/>
                <w:i/>
                <w:sz w:val="18"/>
                <w:szCs w:val="18"/>
                <w:lang w:bidi="fa-IR"/>
              </w:rPr>
              <w:t>, m</w:t>
            </w:r>
            <w:r w:rsidRPr="001518DD">
              <w:rPr>
                <w:rFonts w:eastAsia="Calibri"/>
                <w:i/>
                <w:sz w:val="18"/>
                <w:szCs w:val="18"/>
                <w:vertAlign w:val="subscript"/>
                <w:lang w:bidi="fa-IR"/>
              </w:rPr>
              <w:t>32</w:t>
            </w:r>
            <w:r w:rsidRPr="001518DD">
              <w:rPr>
                <w:rFonts w:eastAsia="Calibri"/>
                <w:i/>
                <w:sz w:val="18"/>
                <w:szCs w:val="18"/>
                <w:lang w:bidi="fa-IR"/>
              </w:rPr>
              <w:t>, …m</w:t>
            </w:r>
            <w:r w:rsidRPr="001518DD">
              <w:rPr>
                <w:rFonts w:eastAsia="Calibri"/>
                <w:i/>
                <w:sz w:val="18"/>
                <w:szCs w:val="18"/>
                <w:vertAlign w:val="subscript"/>
                <w:lang w:bidi="fa-IR"/>
              </w:rPr>
              <w:t>90</w:t>
            </w:r>
            <w:r w:rsidRPr="001518DD">
              <w:rPr>
                <w:rFonts w:eastAsia="Calibri"/>
                <w:sz w:val="18"/>
                <w:szCs w:val="18"/>
                <w:lang w:bidi="fa-IR"/>
              </w:rPr>
              <w:t xml:space="preserve"> – masa substratu </w:t>
            </w:r>
            <w:r w:rsidRPr="001518DD">
              <w:rPr>
                <w:rFonts w:eastAsia="Calibri"/>
                <w:i/>
                <w:sz w:val="18"/>
                <w:szCs w:val="18"/>
                <w:lang w:bidi="fa-IR"/>
              </w:rPr>
              <w:t>s</w:t>
            </w:r>
            <w:r w:rsidRPr="001518DD">
              <w:rPr>
                <w:rFonts w:eastAsia="Calibri"/>
                <w:sz w:val="18"/>
                <w:szCs w:val="18"/>
                <w:lang w:bidi="fa-IR"/>
              </w:rPr>
              <w:t xml:space="preserve"> wprowadzonego w danym wariancie substratowym Wx do Procesu Technologicznego w dobie </w:t>
            </w:r>
            <w:r w:rsidRPr="001518DD">
              <w:rPr>
                <w:rFonts w:eastAsia="Calibri"/>
                <w:i/>
                <w:sz w:val="18"/>
                <w:szCs w:val="18"/>
                <w:lang w:bidi="fa-IR"/>
              </w:rPr>
              <w:t xml:space="preserve">i </w:t>
            </w:r>
            <w:r w:rsidRPr="001518DD">
              <w:rPr>
                <w:rFonts w:eastAsia="Calibri"/>
                <w:sz w:val="18"/>
                <w:szCs w:val="18"/>
                <w:lang w:bidi="fa-IR"/>
              </w:rPr>
              <w:t>(60 dni – liczone od 31 dnia do 90 dnia danej części Testów), wyrażona w tonach [t],</w:t>
            </w:r>
          </w:p>
          <w:p w14:paraId="692F6B94" w14:textId="77777777" w:rsidR="001518DD" w:rsidRPr="001518DD" w:rsidRDefault="001518DD" w:rsidP="001518DD">
            <w:pPr>
              <w:spacing w:line="276" w:lineRule="auto"/>
              <w:rPr>
                <w:rFonts w:eastAsia="Calibri"/>
                <w:sz w:val="18"/>
                <w:szCs w:val="18"/>
                <w:lang w:bidi="fa-IR"/>
              </w:rPr>
            </w:pPr>
          </w:p>
          <w:p w14:paraId="5B3F05A0" w14:textId="77777777" w:rsidR="001518DD" w:rsidRPr="001518DD" w:rsidRDefault="001518DD" w:rsidP="001518DD">
            <w:pPr>
              <w:spacing w:line="276" w:lineRule="auto"/>
              <w:rPr>
                <w:rFonts w:eastAsia="Calibri"/>
                <w:sz w:val="18"/>
                <w:szCs w:val="18"/>
                <w:lang w:bidi="fa-IR"/>
              </w:rPr>
            </w:pPr>
            <w:r w:rsidRPr="001518DD">
              <w:rPr>
                <w:rFonts w:eastAsia="Calibri"/>
                <w:i/>
                <w:sz w:val="18"/>
                <w:szCs w:val="18"/>
                <w:lang w:bidi="fa-IR"/>
              </w:rPr>
              <w:t>sm</w:t>
            </w:r>
            <w:r w:rsidRPr="001518DD">
              <w:rPr>
                <w:rFonts w:eastAsia="Calibri"/>
                <w:i/>
                <w:sz w:val="18"/>
                <w:szCs w:val="18"/>
                <w:vertAlign w:val="subscript"/>
                <w:lang w:bidi="fa-IR"/>
              </w:rPr>
              <w:t xml:space="preserve">1, </w:t>
            </w:r>
            <w:r w:rsidRPr="001518DD">
              <w:rPr>
                <w:rFonts w:eastAsia="Calibri"/>
                <w:i/>
                <w:sz w:val="18"/>
                <w:szCs w:val="18"/>
                <w:lang w:bidi="fa-IR"/>
              </w:rPr>
              <w:t>sm</w:t>
            </w:r>
            <w:r w:rsidRPr="001518DD">
              <w:rPr>
                <w:rFonts w:eastAsia="Calibri"/>
                <w:i/>
                <w:sz w:val="18"/>
                <w:szCs w:val="18"/>
                <w:vertAlign w:val="subscript"/>
                <w:lang w:bidi="fa-IR"/>
              </w:rPr>
              <w:t>2</w:t>
            </w:r>
            <w:r w:rsidRPr="001518DD">
              <w:rPr>
                <w:rFonts w:eastAsia="Calibri"/>
                <w:i/>
                <w:sz w:val="18"/>
                <w:szCs w:val="18"/>
                <w:lang w:bidi="fa-IR"/>
              </w:rPr>
              <w:t>, …sm</w:t>
            </w:r>
            <w:r w:rsidRPr="001518DD">
              <w:rPr>
                <w:rFonts w:eastAsia="Calibri"/>
                <w:i/>
                <w:sz w:val="18"/>
                <w:szCs w:val="18"/>
                <w:vertAlign w:val="subscript"/>
                <w:lang w:bidi="fa-IR"/>
              </w:rPr>
              <w:t xml:space="preserve">n </w:t>
            </w:r>
            <w:r w:rsidRPr="001518DD">
              <w:rPr>
                <w:rFonts w:eastAsia="Calibri"/>
                <w:sz w:val="18"/>
                <w:szCs w:val="18"/>
                <w:lang w:bidi="fa-IR"/>
              </w:rPr>
              <w:t xml:space="preserve">– zawartość procentowa suchej masy substratu </w:t>
            </w:r>
            <w:r w:rsidRPr="001518DD">
              <w:rPr>
                <w:rFonts w:eastAsia="Calibri"/>
                <w:i/>
                <w:sz w:val="18"/>
                <w:szCs w:val="18"/>
                <w:lang w:bidi="fa-IR"/>
              </w:rPr>
              <w:t>s</w:t>
            </w:r>
            <w:r w:rsidRPr="001518DD">
              <w:rPr>
                <w:rFonts w:eastAsia="Calibri"/>
                <w:sz w:val="18"/>
                <w:szCs w:val="18"/>
                <w:lang w:bidi="fa-IR"/>
              </w:rPr>
              <w:t xml:space="preserve"> w danym wariancie substratowym wprowadzonego w dobie i, z częstotliwością analizy co ok. 3 dni (liczone od 31 dnia do 90 dnia danej części Testów, łączna liczba wykonanych analiz – n), wyrażona w [%],</w:t>
            </w:r>
          </w:p>
          <w:p w14:paraId="1BC7A471" w14:textId="77777777" w:rsidR="001518DD" w:rsidRPr="001518DD" w:rsidRDefault="001518DD" w:rsidP="001518DD">
            <w:pPr>
              <w:spacing w:line="276" w:lineRule="auto"/>
              <w:rPr>
                <w:rFonts w:eastAsia="Calibri"/>
                <w:sz w:val="18"/>
                <w:szCs w:val="18"/>
                <w:lang w:bidi="fa-IR"/>
              </w:rPr>
            </w:pPr>
          </w:p>
          <w:p w14:paraId="54FC4A4E" w14:textId="77777777" w:rsidR="001518DD" w:rsidRPr="001518DD" w:rsidRDefault="001518DD" w:rsidP="001518DD">
            <w:pPr>
              <w:spacing w:line="276" w:lineRule="auto"/>
              <w:rPr>
                <w:rFonts w:eastAsia="Calibri"/>
                <w:sz w:val="18"/>
                <w:szCs w:val="18"/>
                <w:lang w:bidi="fa-IR"/>
              </w:rPr>
            </w:pPr>
            <w:r w:rsidRPr="001518DD">
              <w:rPr>
                <w:rFonts w:eastAsia="Calibri"/>
                <w:i/>
                <w:sz w:val="18"/>
                <w:szCs w:val="18"/>
                <w:lang w:bidi="fa-IR"/>
              </w:rPr>
              <w:t>smo</w:t>
            </w:r>
            <w:r w:rsidRPr="001518DD">
              <w:rPr>
                <w:rFonts w:eastAsia="Calibri"/>
                <w:i/>
                <w:sz w:val="18"/>
                <w:szCs w:val="18"/>
                <w:vertAlign w:val="subscript"/>
                <w:lang w:bidi="fa-IR"/>
              </w:rPr>
              <w:t xml:space="preserve">1 </w:t>
            </w:r>
            <w:r w:rsidRPr="001518DD">
              <w:rPr>
                <w:rFonts w:eastAsia="Calibri"/>
                <w:i/>
                <w:sz w:val="18"/>
                <w:szCs w:val="18"/>
                <w:lang w:bidi="fa-IR"/>
              </w:rPr>
              <w:t>, smo</w:t>
            </w:r>
            <w:r w:rsidRPr="001518DD">
              <w:rPr>
                <w:rFonts w:eastAsia="Calibri"/>
                <w:i/>
                <w:sz w:val="18"/>
                <w:szCs w:val="18"/>
                <w:vertAlign w:val="subscript"/>
                <w:lang w:bidi="fa-IR"/>
              </w:rPr>
              <w:t>2</w:t>
            </w:r>
            <w:r w:rsidRPr="001518DD">
              <w:rPr>
                <w:rFonts w:eastAsia="Calibri"/>
                <w:i/>
                <w:sz w:val="18"/>
                <w:szCs w:val="18"/>
                <w:lang w:bidi="fa-IR"/>
              </w:rPr>
              <w:t>, … smo</w:t>
            </w:r>
            <w:r w:rsidRPr="001518DD">
              <w:rPr>
                <w:rFonts w:eastAsia="Calibri"/>
                <w:i/>
                <w:sz w:val="18"/>
                <w:szCs w:val="18"/>
                <w:vertAlign w:val="subscript"/>
                <w:lang w:bidi="fa-IR"/>
              </w:rPr>
              <w:t>p</w:t>
            </w:r>
            <w:r w:rsidRPr="001518DD">
              <w:rPr>
                <w:rFonts w:eastAsia="Calibri"/>
                <w:i/>
                <w:sz w:val="18"/>
                <w:szCs w:val="18"/>
                <w:lang w:bidi="fa-IR"/>
              </w:rPr>
              <w:t xml:space="preserve"> –</w:t>
            </w:r>
            <w:r w:rsidRPr="001518DD">
              <w:rPr>
                <w:rFonts w:eastAsia="Calibri"/>
                <w:sz w:val="18"/>
                <w:szCs w:val="18"/>
                <w:lang w:bidi="fa-IR"/>
              </w:rPr>
              <w:t xml:space="preserve"> zawartość procentowa suchej masy organicznej substratu </w:t>
            </w:r>
            <w:r w:rsidRPr="001518DD">
              <w:rPr>
                <w:rFonts w:eastAsia="Calibri"/>
                <w:i/>
                <w:sz w:val="18"/>
                <w:szCs w:val="18"/>
                <w:lang w:bidi="fa-IR"/>
              </w:rPr>
              <w:t>s</w:t>
            </w:r>
            <w:r w:rsidRPr="001518DD">
              <w:rPr>
                <w:rFonts w:eastAsia="Calibri"/>
                <w:sz w:val="18"/>
                <w:szCs w:val="18"/>
                <w:lang w:bidi="fa-IR"/>
              </w:rPr>
              <w:t xml:space="preserve"> w danym wariancie substratowym wprowadzonego w dobie i, z częstotliwością analizy co ok. 3 dni (liczone od 31 dnia do 90 dnia danej części Testów, łączna liczba wykonanych analiz - p), wyrażona w [% sm],</w:t>
            </w:r>
          </w:p>
          <w:p w14:paraId="6DBB8892" w14:textId="77777777" w:rsidR="001518DD" w:rsidRPr="001518DD" w:rsidRDefault="001518DD" w:rsidP="001518DD">
            <w:pPr>
              <w:spacing w:line="276" w:lineRule="auto"/>
              <w:rPr>
                <w:rFonts w:eastAsia="Calibri"/>
                <w:sz w:val="18"/>
                <w:szCs w:val="18"/>
                <w:lang w:bidi="fa-IR"/>
              </w:rPr>
            </w:pPr>
          </w:p>
          <w:p w14:paraId="4E733B01"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Przy czym masa poszczególnych substratów jest rejestrowana przez Uczestników Przedsięwzięcia, a do przeliczenia na masę organiczną wykorzystuje się dostarczane przez Zamawiającego wyniki badań dla poszczególnych substratów wykonywane co około trzy dni (zawartość suchej masy i zawartość suchej masy organicznej). </w:t>
            </w:r>
          </w:p>
          <w:p w14:paraId="35AB79D8" w14:textId="77777777" w:rsidR="001518DD" w:rsidRPr="001518DD" w:rsidRDefault="001518DD" w:rsidP="001518DD">
            <w:pPr>
              <w:spacing w:line="276" w:lineRule="auto"/>
              <w:jc w:val="both"/>
              <w:rPr>
                <w:rFonts w:eastAsia="Calibri"/>
                <w:sz w:val="18"/>
                <w:szCs w:val="18"/>
                <w:lang w:bidi="fa-IR"/>
              </w:rPr>
            </w:pPr>
          </w:p>
          <w:p w14:paraId="0E6E1D34" w14:textId="77777777" w:rsidR="001518DD" w:rsidRPr="001518DD" w:rsidRDefault="001518DD" w:rsidP="001518DD">
            <w:pPr>
              <w:spacing w:line="276" w:lineRule="auto"/>
              <w:ind w:left="393"/>
              <w:contextualSpacing/>
              <w:rPr>
                <w:rFonts w:eastAsia="Calibri"/>
                <w:sz w:val="18"/>
                <w:szCs w:val="18"/>
                <w:lang w:bidi="fa-IR"/>
              </w:rPr>
            </w:pPr>
            <w:r w:rsidRPr="001518DD">
              <w:rPr>
                <w:rFonts w:eastAsia="Calibri"/>
                <w:sz w:val="18"/>
                <w:szCs w:val="18"/>
                <w:lang w:bidi="fa-IR"/>
              </w:rPr>
              <w:t>b. następnie obliczana jest łączna ilość suchej masy organicznej dla wariantu substratowego Wx, zgodnie ze wzorem poniżej:</w:t>
            </w:r>
          </w:p>
          <w:p w14:paraId="3162FD2D" w14:textId="77777777" w:rsidR="001518DD" w:rsidRPr="001518DD" w:rsidRDefault="001518DD" w:rsidP="001518DD">
            <w:pPr>
              <w:spacing w:line="276" w:lineRule="auto"/>
              <w:ind w:left="393"/>
              <w:contextualSpacing/>
              <w:rPr>
                <w:rFonts w:eastAsia="Calibri"/>
                <w:sz w:val="18"/>
                <w:szCs w:val="18"/>
                <w:lang w:bidi="fa-IR"/>
              </w:rPr>
            </w:pPr>
          </w:p>
          <w:p w14:paraId="3D978469" w14:textId="77777777" w:rsidR="001518DD" w:rsidRPr="001518DD" w:rsidRDefault="00B6659B" w:rsidP="001518DD">
            <w:pPr>
              <w:spacing w:line="276" w:lineRule="auto"/>
              <w:ind w:left="393"/>
              <w:contextualSpacing/>
              <w:rPr>
                <w:rFonts w:eastAsia="Calibri"/>
                <w:sz w:val="18"/>
                <w:szCs w:val="18"/>
                <w:lang w:bidi="fa-IR"/>
              </w:rPr>
            </w:pPr>
            <m:oMathPara>
              <m:oMath>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Wx</m:t>
                    </m:r>
                  </m:sub>
                </m:sSub>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s1</m:t>
                    </m:r>
                  </m:sub>
                </m:sSub>
                <m:r>
                  <w:rPr>
                    <w:rFonts w:ascii="Cambria Math" w:eastAsia="Calibri" w:hAnsi="Cambria Math"/>
                    <w:sz w:val="18"/>
                    <w:szCs w:val="18"/>
                    <w:lang w:bidi="fa-IR"/>
                  </w:rPr>
                  <m:t>+</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s2</m:t>
                    </m:r>
                  </m:sub>
                </m:sSub>
                <m:r>
                  <w:rPr>
                    <w:rFonts w:ascii="Cambria Math" w:eastAsia="Calibri" w:hAnsi="Cambria Math"/>
                    <w:sz w:val="18"/>
                    <w:szCs w:val="18"/>
                    <w:lang w:bidi="fa-IR"/>
                  </w:rPr>
                  <m:t xml:space="preserve">+… </m:t>
                </m:r>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sx</m:t>
                    </m:r>
                  </m:sub>
                </m:sSub>
                <m:r>
                  <w:rPr>
                    <w:rFonts w:ascii="Cambria Math" w:eastAsia="Calibri" w:hAnsi="Cambria Math"/>
                    <w:sz w:val="18"/>
                    <w:szCs w:val="18"/>
                    <w:lang w:bidi="fa-IR"/>
                  </w:rPr>
                  <m:t xml:space="preserve"> </m:t>
                </m:r>
              </m:oMath>
            </m:oMathPara>
          </w:p>
          <w:p w14:paraId="78BF7A8C" w14:textId="77777777" w:rsidR="001518DD" w:rsidRPr="001518DD" w:rsidRDefault="001518DD" w:rsidP="001518DD">
            <w:pPr>
              <w:spacing w:line="276" w:lineRule="auto"/>
              <w:rPr>
                <w:rFonts w:eastAsia="Calibri"/>
                <w:sz w:val="18"/>
                <w:szCs w:val="18"/>
                <w:lang w:bidi="fa-IR"/>
              </w:rPr>
            </w:pPr>
          </w:p>
          <w:p w14:paraId="64CD34DC"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gdzie:</w:t>
            </w:r>
          </w:p>
          <w:p w14:paraId="2F71BA42" w14:textId="77777777" w:rsidR="001518DD" w:rsidRPr="001518DD" w:rsidRDefault="001518DD" w:rsidP="001518DD">
            <w:pPr>
              <w:spacing w:line="276" w:lineRule="auto"/>
              <w:rPr>
                <w:rFonts w:eastAsia="Calibri"/>
                <w:i/>
                <w:sz w:val="18"/>
                <w:szCs w:val="18"/>
                <w:lang w:bidi="fa-IR"/>
              </w:rPr>
            </w:pPr>
            <w:r w:rsidRPr="001518DD">
              <w:rPr>
                <w:rFonts w:eastAsia="Calibri"/>
                <w:i/>
                <w:sz w:val="18"/>
                <w:szCs w:val="18"/>
                <w:lang w:bidi="fa-IR"/>
              </w:rPr>
              <w:t>smo</w:t>
            </w:r>
            <w:r w:rsidRPr="001518DD">
              <w:rPr>
                <w:rFonts w:eastAsia="Calibri"/>
                <w:i/>
                <w:sz w:val="18"/>
                <w:szCs w:val="18"/>
                <w:vertAlign w:val="subscript"/>
                <w:lang w:bidi="fa-IR"/>
              </w:rPr>
              <w:t>Wx</w:t>
            </w:r>
            <w:r w:rsidRPr="001518DD">
              <w:rPr>
                <w:rFonts w:eastAsia="Calibri"/>
                <w:sz w:val="18"/>
                <w:szCs w:val="18"/>
                <w:lang w:bidi="fa-IR"/>
              </w:rPr>
              <w:t xml:space="preserve"> – łączna ilość suchej masy organicznej wariantu substratowego </w:t>
            </w:r>
            <w:r w:rsidRPr="001518DD">
              <w:rPr>
                <w:rFonts w:eastAsia="Calibri"/>
                <w:i/>
                <w:sz w:val="18"/>
                <w:szCs w:val="18"/>
                <w:lang w:bidi="fa-IR"/>
              </w:rPr>
              <w:t>Wx,</w:t>
            </w:r>
          </w:p>
          <w:p w14:paraId="390343C1" w14:textId="77777777" w:rsidR="001518DD" w:rsidRPr="001518DD" w:rsidRDefault="001518DD" w:rsidP="001518DD">
            <w:pPr>
              <w:spacing w:line="276" w:lineRule="auto"/>
              <w:rPr>
                <w:rFonts w:eastAsia="Calibri"/>
                <w:sz w:val="18"/>
                <w:szCs w:val="18"/>
                <w:lang w:bidi="fa-IR"/>
              </w:rPr>
            </w:pPr>
            <w:r w:rsidRPr="001518DD">
              <w:rPr>
                <w:rFonts w:eastAsia="Calibri"/>
                <w:i/>
                <w:sz w:val="18"/>
                <w:szCs w:val="18"/>
                <w:lang w:bidi="fa-IR"/>
              </w:rPr>
              <w:t>smo</w:t>
            </w:r>
            <w:r w:rsidRPr="001518DD">
              <w:rPr>
                <w:rFonts w:eastAsia="Calibri"/>
                <w:i/>
                <w:sz w:val="18"/>
                <w:szCs w:val="18"/>
                <w:vertAlign w:val="subscript"/>
                <w:lang w:bidi="fa-IR"/>
              </w:rPr>
              <w:t>s1</w:t>
            </w:r>
            <w:r w:rsidRPr="001518DD">
              <w:rPr>
                <w:rFonts w:eastAsia="Calibri"/>
                <w:i/>
                <w:sz w:val="18"/>
                <w:szCs w:val="18"/>
                <w:lang w:bidi="fa-IR"/>
              </w:rPr>
              <w:t>, smo</w:t>
            </w:r>
            <w:r w:rsidRPr="001518DD">
              <w:rPr>
                <w:rFonts w:eastAsia="Calibri"/>
                <w:i/>
                <w:sz w:val="18"/>
                <w:szCs w:val="18"/>
                <w:vertAlign w:val="subscript"/>
                <w:lang w:bidi="fa-IR"/>
              </w:rPr>
              <w:t>s2</w:t>
            </w:r>
            <w:r w:rsidRPr="001518DD">
              <w:rPr>
                <w:rFonts w:eastAsia="Calibri"/>
                <w:i/>
                <w:sz w:val="18"/>
                <w:szCs w:val="18"/>
                <w:lang w:bidi="fa-IR"/>
              </w:rPr>
              <w:t>, smo</w:t>
            </w:r>
            <w:r w:rsidRPr="001518DD">
              <w:rPr>
                <w:rFonts w:eastAsia="Calibri"/>
                <w:i/>
                <w:sz w:val="18"/>
                <w:szCs w:val="18"/>
                <w:vertAlign w:val="subscript"/>
                <w:lang w:bidi="fa-IR"/>
              </w:rPr>
              <w:t>sx</w:t>
            </w:r>
            <w:r w:rsidRPr="001518DD">
              <w:rPr>
                <w:rFonts w:eastAsia="Calibri"/>
                <w:i/>
                <w:sz w:val="18"/>
                <w:szCs w:val="18"/>
                <w:lang w:bidi="fa-IR"/>
              </w:rPr>
              <w:t xml:space="preserve"> – </w:t>
            </w:r>
            <w:r w:rsidRPr="001518DD">
              <w:rPr>
                <w:rFonts w:eastAsia="Calibri"/>
                <w:sz w:val="18"/>
                <w:szCs w:val="18"/>
                <w:lang w:bidi="fa-IR"/>
              </w:rPr>
              <w:t>ilości suchej masy organicznej poszczególnych substratów (s1, s2, …sx) wchodzących w skład wariantu substratowego Wx.</w:t>
            </w:r>
          </w:p>
          <w:p w14:paraId="4D4B0B6B" w14:textId="77777777" w:rsidR="001518DD" w:rsidRPr="001518DD" w:rsidRDefault="001518DD" w:rsidP="001518DD">
            <w:pPr>
              <w:spacing w:line="276" w:lineRule="auto"/>
              <w:jc w:val="both"/>
              <w:rPr>
                <w:rFonts w:eastAsia="Calibri"/>
                <w:sz w:val="18"/>
                <w:szCs w:val="18"/>
                <w:lang w:bidi="fa-IR"/>
              </w:rPr>
            </w:pPr>
          </w:p>
          <w:p w14:paraId="5301EC93"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4. Otrzymana ilość wytworzonego biogazu V</w:t>
            </w:r>
            <w:r w:rsidRPr="001518DD">
              <w:rPr>
                <w:rFonts w:eastAsia="Calibri"/>
                <w:sz w:val="18"/>
                <w:szCs w:val="18"/>
                <w:vertAlign w:val="subscript"/>
                <w:lang w:bidi="fa-IR"/>
              </w:rPr>
              <w:t xml:space="preserve"> bio Wx</w:t>
            </w:r>
            <w:r w:rsidRPr="001518DD">
              <w:rPr>
                <w:rFonts w:eastAsia="Calibri"/>
                <w:sz w:val="18"/>
                <w:szCs w:val="18"/>
                <w:lang w:bidi="fa-IR"/>
              </w:rPr>
              <w:t xml:space="preserve">, oraz otrzymana ilość wprowadzonej suchej masy organicznej </w:t>
            </w:r>
            <w:r w:rsidRPr="001518DD">
              <w:rPr>
                <w:rFonts w:eastAsia="Calibri"/>
                <w:i/>
                <w:sz w:val="18"/>
                <w:szCs w:val="18"/>
                <w:lang w:bidi="fa-IR"/>
              </w:rPr>
              <w:t>smo</w:t>
            </w:r>
            <w:r w:rsidRPr="001518DD">
              <w:rPr>
                <w:rFonts w:eastAsia="Calibri"/>
                <w:i/>
                <w:sz w:val="18"/>
                <w:szCs w:val="18"/>
                <w:vertAlign w:val="subscript"/>
                <w:lang w:bidi="fa-IR"/>
              </w:rPr>
              <w:t>Wx</w:t>
            </w:r>
            <w:r w:rsidRPr="001518DD">
              <w:rPr>
                <w:rFonts w:eastAsia="Calibri"/>
                <w:i/>
                <w:sz w:val="18"/>
                <w:szCs w:val="18"/>
                <w:lang w:bidi="fa-IR"/>
              </w:rPr>
              <w:t xml:space="preserve"> </w:t>
            </w:r>
            <w:r w:rsidRPr="001518DD">
              <w:rPr>
                <w:rFonts w:eastAsia="Calibri"/>
                <w:sz w:val="18"/>
                <w:szCs w:val="18"/>
                <w:lang w:bidi="fa-IR"/>
              </w:rPr>
              <w:t>są przeliczane na ilości dla Demonstratora Technologii oznaczone odpowiednio V</w:t>
            </w:r>
            <w:r w:rsidRPr="001518DD">
              <w:rPr>
                <w:rFonts w:eastAsia="Calibri"/>
                <w:sz w:val="18"/>
                <w:szCs w:val="18"/>
                <w:vertAlign w:val="subscript"/>
                <w:lang w:bidi="fa-IR"/>
              </w:rPr>
              <w:t xml:space="preserve"> bio DT br Wx</w:t>
            </w:r>
            <w:r w:rsidRPr="001518DD">
              <w:rPr>
                <w:rFonts w:eastAsia="Calibri"/>
                <w:sz w:val="18"/>
                <w:szCs w:val="18"/>
                <w:lang w:bidi="fa-IR"/>
              </w:rPr>
              <w:t xml:space="preserve"> i </w:t>
            </w:r>
            <w:r w:rsidRPr="001518DD">
              <w:rPr>
                <w:rFonts w:eastAsia="Calibri"/>
                <w:i/>
                <w:sz w:val="18"/>
                <w:szCs w:val="18"/>
                <w:lang w:bidi="fa-IR"/>
              </w:rPr>
              <w:t>smo</w:t>
            </w:r>
            <w:r w:rsidRPr="001518DD">
              <w:rPr>
                <w:rFonts w:eastAsia="Calibri"/>
                <w:i/>
                <w:sz w:val="18"/>
                <w:szCs w:val="18"/>
                <w:vertAlign w:val="subscript"/>
                <w:lang w:bidi="fa-IR"/>
              </w:rPr>
              <w:t xml:space="preserve">DT Wx. </w:t>
            </w:r>
            <w:r w:rsidRPr="001518DD">
              <w:rPr>
                <w:rFonts w:eastAsia="Calibri"/>
                <w:sz w:val="18"/>
                <w:szCs w:val="18"/>
                <w:lang w:bidi="fa-IR"/>
              </w:rPr>
              <w:t>w następujący sposób:</w:t>
            </w:r>
          </w:p>
          <w:p w14:paraId="0BDDA20A" w14:textId="77777777" w:rsidR="001518DD" w:rsidRPr="001518DD" w:rsidRDefault="001518DD" w:rsidP="001518DD">
            <w:pPr>
              <w:spacing w:line="276" w:lineRule="auto"/>
              <w:jc w:val="both"/>
              <w:rPr>
                <w:rFonts w:eastAsia="Calibri"/>
                <w:i/>
                <w:sz w:val="18"/>
                <w:szCs w:val="18"/>
                <w:vertAlign w:val="subscript"/>
                <w:lang w:bidi="fa-IR"/>
              </w:rPr>
            </w:pPr>
          </w:p>
          <w:p w14:paraId="509E1CEB" w14:textId="77777777" w:rsidR="001518DD" w:rsidRPr="001518DD" w:rsidRDefault="00B6659B" w:rsidP="001518DD">
            <w:pPr>
              <w:spacing w:line="276" w:lineRule="auto"/>
              <w:jc w:val="both"/>
              <w:rPr>
                <w:rFonts w:eastAsia="Calibri"/>
                <w:sz w:val="18"/>
                <w:szCs w:val="18"/>
                <w:lang w:bidi="fa-IR"/>
              </w:rPr>
            </w:pPr>
            <m:oMathPara>
              <m:oMath>
                <m:sSub>
                  <m:sSubPr>
                    <m:ctrlPr>
                      <w:rPr>
                        <w:rFonts w:ascii="Cambria Math" w:eastAsia="Calibri" w:hAnsi="Cambria Math"/>
                        <w:i/>
                        <w:sz w:val="18"/>
                        <w:szCs w:val="18"/>
                        <w:lang w:bidi="fa-IR"/>
                      </w:rPr>
                    </m:ctrlPr>
                  </m:sSubPr>
                  <m:e>
                    <m:r>
                      <w:rPr>
                        <w:rFonts w:ascii="Cambria Math" w:eastAsia="Calibri" w:hAnsi="Cambria Math"/>
                        <w:sz w:val="18"/>
                        <w:szCs w:val="18"/>
                        <w:lang w:bidi="fa-IR"/>
                      </w:rPr>
                      <m:t>V</m:t>
                    </m:r>
                  </m:e>
                  <m:sub>
                    <m:r>
                      <w:rPr>
                        <w:rFonts w:ascii="Cambria Math" w:eastAsia="Calibri" w:hAnsi="Cambria Math"/>
                        <w:sz w:val="18"/>
                        <w:szCs w:val="18"/>
                        <w:lang w:bidi="fa-IR"/>
                      </w:rPr>
                      <m:t>bio DT br Wx</m:t>
                    </m:r>
                  </m:sub>
                </m:sSub>
                <m:r>
                  <w:rPr>
                    <w:rFonts w:ascii="Cambria Math" w:eastAsia="Calibri" w:hAnsi="Cambria Math"/>
                    <w:sz w:val="18"/>
                    <w:szCs w:val="18"/>
                    <w:lang w:bidi="fa-IR"/>
                  </w:rPr>
                  <m:t>=</m:t>
                </m:r>
                <m:f>
                  <m:fPr>
                    <m:ctrlPr>
                      <w:rPr>
                        <w:rFonts w:ascii="Cambria Math" w:eastAsia="Calibri" w:hAnsi="Cambria Math"/>
                        <w:i/>
                        <w:sz w:val="18"/>
                        <w:szCs w:val="18"/>
                        <w:lang w:bidi="fa-IR"/>
                      </w:rPr>
                    </m:ctrlPr>
                  </m:fPr>
                  <m:num>
                    <m:sSub>
                      <m:sSubPr>
                        <m:ctrlPr>
                          <w:rPr>
                            <w:rFonts w:ascii="Cambria Math" w:eastAsia="Calibri" w:hAnsi="Cambria Math"/>
                            <w:i/>
                            <w:sz w:val="18"/>
                            <w:szCs w:val="18"/>
                            <w:lang w:bidi="fa-IR"/>
                          </w:rPr>
                        </m:ctrlPr>
                      </m:sSubPr>
                      <m:e>
                        <m:r>
                          <w:rPr>
                            <w:rFonts w:ascii="Cambria Math" w:eastAsia="Calibri" w:hAnsi="Cambria Math"/>
                            <w:sz w:val="18"/>
                            <w:szCs w:val="18"/>
                            <w:lang w:bidi="fa-IR"/>
                          </w:rPr>
                          <m:t>V</m:t>
                        </m:r>
                      </m:e>
                      <m:sub>
                        <m:r>
                          <w:rPr>
                            <w:rFonts w:ascii="Cambria Math" w:eastAsia="Calibri" w:hAnsi="Cambria Math"/>
                            <w:sz w:val="18"/>
                            <w:szCs w:val="18"/>
                            <w:lang w:bidi="fa-IR"/>
                          </w:rPr>
                          <m:t>bio IUT Wx</m:t>
                        </m:r>
                      </m:sub>
                    </m:sSub>
                    <m:r>
                      <w:rPr>
                        <w:rFonts w:ascii="Cambria Math" w:eastAsia="Calibri" w:hAnsi="Cambria Math"/>
                        <w:sz w:val="18"/>
                        <w:szCs w:val="18"/>
                        <w:lang w:bidi="fa-IR"/>
                      </w:rPr>
                      <m:t>*365</m:t>
                    </m:r>
                  </m:num>
                  <m:den>
                    <m:sSup>
                      <m:sSupPr>
                        <m:ctrlPr>
                          <w:rPr>
                            <w:rFonts w:ascii="Cambria Math" w:eastAsia="Calibri" w:hAnsi="Cambria Math"/>
                            <w:i/>
                            <w:sz w:val="18"/>
                            <w:szCs w:val="18"/>
                            <w:lang w:bidi="fa-IR"/>
                          </w:rPr>
                        </m:ctrlPr>
                      </m:sSupPr>
                      <m:e>
                        <m:r>
                          <w:rPr>
                            <w:rFonts w:ascii="Cambria Math" w:eastAsia="Calibri" w:hAnsi="Cambria Math"/>
                            <w:sz w:val="18"/>
                            <w:szCs w:val="18"/>
                            <w:lang w:bidi="fa-IR"/>
                          </w:rPr>
                          <m:t>60</m:t>
                        </m:r>
                      </m:e>
                      <m:sup>
                        <m:r>
                          <w:rPr>
                            <w:rFonts w:ascii="Cambria Math" w:eastAsia="Calibri" w:hAnsi="Cambria Math"/>
                            <w:sz w:val="18"/>
                            <w:szCs w:val="18"/>
                            <w:lang w:bidi="fa-IR"/>
                          </w:rPr>
                          <m:t>*</m:t>
                        </m:r>
                      </m:sup>
                    </m:sSup>
                  </m:den>
                </m:f>
              </m:oMath>
            </m:oMathPara>
          </w:p>
          <w:p w14:paraId="5CC8418E" w14:textId="77777777" w:rsidR="001518DD" w:rsidRPr="001518DD" w:rsidRDefault="001518DD" w:rsidP="001518DD">
            <w:pPr>
              <w:spacing w:line="276" w:lineRule="auto"/>
              <w:jc w:val="both"/>
              <w:rPr>
                <w:rFonts w:eastAsia="Calibri"/>
                <w:sz w:val="18"/>
                <w:szCs w:val="18"/>
                <w:lang w:bidi="fa-IR"/>
              </w:rPr>
            </w:pPr>
          </w:p>
          <w:p w14:paraId="0987CACB" w14:textId="77777777" w:rsidR="001518DD" w:rsidRPr="001518DD" w:rsidRDefault="00B6659B" w:rsidP="001518DD">
            <w:pPr>
              <w:spacing w:line="276" w:lineRule="auto"/>
              <w:jc w:val="both"/>
              <w:rPr>
                <w:rFonts w:eastAsia="Calibri"/>
                <w:sz w:val="18"/>
                <w:szCs w:val="18"/>
                <w:lang w:bidi="fa-IR"/>
              </w:rPr>
            </w:pPr>
            <m:oMathPara>
              <m:oMath>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DT Wx</m:t>
                    </m:r>
                  </m:sub>
                </m:sSub>
                <m:r>
                  <w:rPr>
                    <w:rFonts w:ascii="Cambria Math" w:eastAsia="Calibri" w:hAnsi="Cambria Math"/>
                    <w:sz w:val="18"/>
                    <w:szCs w:val="18"/>
                    <w:lang w:bidi="fa-IR"/>
                  </w:rPr>
                  <m:t>=</m:t>
                </m:r>
                <m:f>
                  <m:fPr>
                    <m:ctrlPr>
                      <w:rPr>
                        <w:rFonts w:ascii="Cambria Math" w:eastAsia="Calibri" w:hAnsi="Cambria Math"/>
                        <w:i/>
                        <w:sz w:val="18"/>
                        <w:szCs w:val="18"/>
                        <w:lang w:bidi="fa-IR"/>
                      </w:rPr>
                    </m:ctrlPr>
                  </m:fPr>
                  <m:num>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Wx</m:t>
                        </m:r>
                      </m:sub>
                    </m:sSub>
                    <m:r>
                      <w:rPr>
                        <w:rFonts w:ascii="Cambria Math" w:eastAsia="Calibri" w:hAnsi="Cambria Math"/>
                        <w:sz w:val="18"/>
                        <w:szCs w:val="18"/>
                        <w:lang w:bidi="fa-IR"/>
                      </w:rPr>
                      <m:t>*365</m:t>
                    </m:r>
                  </m:num>
                  <m:den>
                    <m:sSup>
                      <m:sSupPr>
                        <m:ctrlPr>
                          <w:rPr>
                            <w:rFonts w:ascii="Cambria Math" w:eastAsia="Calibri" w:hAnsi="Cambria Math"/>
                            <w:i/>
                            <w:sz w:val="18"/>
                            <w:szCs w:val="18"/>
                            <w:lang w:bidi="fa-IR"/>
                          </w:rPr>
                        </m:ctrlPr>
                      </m:sSupPr>
                      <m:e>
                        <m:r>
                          <w:rPr>
                            <w:rFonts w:ascii="Cambria Math" w:eastAsia="Calibri" w:hAnsi="Cambria Math"/>
                            <w:sz w:val="18"/>
                            <w:szCs w:val="18"/>
                            <w:lang w:bidi="fa-IR"/>
                          </w:rPr>
                          <m:t>60</m:t>
                        </m:r>
                      </m:e>
                      <m:sup>
                        <m:r>
                          <w:rPr>
                            <w:rFonts w:ascii="Cambria Math" w:eastAsia="Calibri" w:hAnsi="Cambria Math"/>
                            <w:sz w:val="18"/>
                            <w:szCs w:val="18"/>
                            <w:lang w:bidi="fa-IR"/>
                          </w:rPr>
                          <m:t>*</m:t>
                        </m:r>
                      </m:sup>
                    </m:sSup>
                  </m:den>
                </m:f>
              </m:oMath>
            </m:oMathPara>
          </w:p>
          <w:p w14:paraId="397B77EE" w14:textId="77777777" w:rsidR="001518DD" w:rsidRPr="001518DD" w:rsidRDefault="001518DD" w:rsidP="001518DD">
            <w:pPr>
              <w:spacing w:line="276" w:lineRule="auto"/>
              <w:jc w:val="both"/>
              <w:rPr>
                <w:rFonts w:eastAsia="Calibri"/>
                <w:sz w:val="18"/>
                <w:szCs w:val="18"/>
                <w:lang w:bidi="fa-IR"/>
              </w:rPr>
            </w:pPr>
          </w:p>
          <w:p w14:paraId="50B4C96A" w14:textId="77777777" w:rsidR="001518DD" w:rsidRPr="001518DD" w:rsidRDefault="001518DD" w:rsidP="001518DD">
            <w:pPr>
              <w:spacing w:line="276" w:lineRule="auto"/>
              <w:ind w:left="33"/>
              <w:contextualSpacing/>
              <w:rPr>
                <w:rFonts w:eastAsia="Calibri"/>
                <w:sz w:val="18"/>
                <w:szCs w:val="18"/>
                <w:lang w:bidi="fa-IR"/>
              </w:rPr>
            </w:pPr>
            <w:r w:rsidRPr="001518DD">
              <w:rPr>
                <w:rFonts w:eastAsia="Calibri"/>
                <w:sz w:val="18"/>
                <w:szCs w:val="18"/>
                <w:lang w:bidi="fa-IR"/>
              </w:rPr>
              <w:lastRenderedPageBreak/>
              <w:t xml:space="preserve">* - w przypadku dopuszczalnego czasu przestoju na danej Instalacji Ułamkowo-Technicznej, do obliczeń stosowany jest okres danej części Testów, w trakcie którego zbierano wyniki z Instalacji Ułamkowo-Technicznej po odjęciu okresu dopuszczalnego przestoju. </w:t>
            </w:r>
          </w:p>
          <w:p w14:paraId="429FCD30" w14:textId="77777777" w:rsidR="001518DD" w:rsidRPr="001518DD" w:rsidRDefault="001518DD" w:rsidP="001518DD">
            <w:pPr>
              <w:spacing w:line="276" w:lineRule="auto"/>
              <w:jc w:val="both"/>
              <w:rPr>
                <w:rFonts w:eastAsia="Calibri"/>
                <w:sz w:val="18"/>
                <w:szCs w:val="18"/>
                <w:lang w:bidi="fa-IR"/>
              </w:rPr>
            </w:pPr>
          </w:p>
          <w:p w14:paraId="078F7093" w14:textId="77777777" w:rsidR="001518DD" w:rsidRPr="001518DD" w:rsidRDefault="001518DD" w:rsidP="001518DD">
            <w:pPr>
              <w:spacing w:line="276" w:lineRule="auto"/>
              <w:rPr>
                <w:rFonts w:eastAsia="Calibri"/>
                <w:sz w:val="18"/>
                <w:szCs w:val="18"/>
                <w:lang w:bidi="fa-IR"/>
              </w:rPr>
            </w:pPr>
          </w:p>
          <w:p w14:paraId="24DE6B7B"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5. Następnie na podstawie wartości uzyskanych w punkcie 4 powyżej, obliczana jest wartość „Wydajności produkcji biometanu” zgodnie ze wzorem poniżej: </w:t>
            </w:r>
          </w:p>
          <w:p w14:paraId="03CE0A61" w14:textId="77777777" w:rsidR="001518DD" w:rsidRPr="001518DD" w:rsidRDefault="001518DD" w:rsidP="001518DD">
            <w:pPr>
              <w:spacing w:line="276" w:lineRule="auto"/>
              <w:rPr>
                <w:rFonts w:eastAsia="Calibri"/>
                <w:sz w:val="18"/>
                <w:szCs w:val="18"/>
                <w:lang w:bidi="fa-IR"/>
              </w:rPr>
            </w:pPr>
          </w:p>
          <w:p w14:paraId="1270E3AA" w14:textId="77777777" w:rsidR="001518DD" w:rsidRPr="001518DD" w:rsidRDefault="001518DD" w:rsidP="001518DD">
            <w:pPr>
              <w:spacing w:line="276" w:lineRule="auto"/>
              <w:rPr>
                <w:rFonts w:eastAsia="Calibri"/>
                <w:sz w:val="18"/>
                <w:szCs w:val="18"/>
                <w:lang w:bidi="fa-IR"/>
              </w:rPr>
            </w:pPr>
          </w:p>
          <w:p w14:paraId="0FDA9B9F" w14:textId="77777777" w:rsidR="001518DD" w:rsidRPr="001518DD" w:rsidRDefault="00B6659B" w:rsidP="001518DD">
            <w:pPr>
              <w:spacing w:line="276" w:lineRule="auto"/>
              <w:rPr>
                <w:rFonts w:eastAsia="Calibri"/>
                <w:sz w:val="18"/>
                <w:szCs w:val="18"/>
                <w:lang w:bidi="fa-IR"/>
              </w:rPr>
            </w:pPr>
            <m:oMathPara>
              <m:oMath>
                <m:sSub>
                  <m:sSubPr>
                    <m:ctrlPr>
                      <w:rPr>
                        <w:rFonts w:ascii="Cambria Math" w:eastAsia="Calibri" w:hAnsi="Cambria Math"/>
                        <w:i/>
                        <w:sz w:val="18"/>
                        <w:szCs w:val="18"/>
                        <w:lang w:bidi="fa-IR"/>
                      </w:rPr>
                    </m:ctrlPr>
                  </m:sSubPr>
                  <m:e>
                    <m:r>
                      <w:rPr>
                        <w:rFonts w:ascii="Cambria Math" w:eastAsia="Calibri" w:hAnsi="Cambria Math"/>
                        <w:sz w:val="18"/>
                        <w:szCs w:val="18"/>
                        <w:lang w:bidi="fa-IR"/>
                      </w:rPr>
                      <m:t>PB</m:t>
                    </m:r>
                  </m:e>
                  <m:sub>
                    <m:r>
                      <w:rPr>
                        <w:rFonts w:ascii="Cambria Math" w:eastAsia="Calibri" w:hAnsi="Cambria Math"/>
                        <w:sz w:val="18"/>
                        <w:szCs w:val="18"/>
                        <w:lang w:bidi="fa-IR"/>
                      </w:rPr>
                      <m:t xml:space="preserve"> Wx</m:t>
                    </m:r>
                  </m:sub>
                </m:sSub>
                <m:r>
                  <w:rPr>
                    <w:rFonts w:ascii="Cambria Math" w:eastAsia="Calibri" w:hAnsi="Cambria Math"/>
                    <w:sz w:val="18"/>
                    <w:szCs w:val="18"/>
                    <w:lang w:bidi="fa-IR"/>
                  </w:rPr>
                  <m:t>=</m:t>
                </m:r>
                <m:f>
                  <m:fPr>
                    <m:ctrlPr>
                      <w:rPr>
                        <w:rFonts w:ascii="Cambria Math" w:eastAsia="Calibri" w:hAnsi="Cambria Math"/>
                        <w:i/>
                        <w:sz w:val="18"/>
                        <w:szCs w:val="18"/>
                        <w:lang w:bidi="fa-IR"/>
                      </w:rPr>
                    </m:ctrlPr>
                  </m:fPr>
                  <m:num>
                    <m:sSub>
                      <m:sSubPr>
                        <m:ctrlPr>
                          <w:rPr>
                            <w:rFonts w:ascii="Cambria Math" w:eastAsia="Calibri" w:hAnsi="Cambria Math"/>
                            <w:i/>
                            <w:sz w:val="18"/>
                            <w:szCs w:val="18"/>
                            <w:lang w:bidi="fa-IR"/>
                          </w:rPr>
                        </m:ctrlPr>
                      </m:sSubPr>
                      <m:e>
                        <m:r>
                          <w:rPr>
                            <w:rFonts w:ascii="Cambria Math" w:eastAsia="Calibri" w:hAnsi="Cambria Math"/>
                            <w:sz w:val="18"/>
                            <w:szCs w:val="18"/>
                            <w:lang w:bidi="fa-IR"/>
                          </w:rPr>
                          <m:t>V</m:t>
                        </m:r>
                      </m:e>
                      <m:sub>
                        <m:r>
                          <w:rPr>
                            <w:rFonts w:ascii="Cambria Math" w:eastAsia="Calibri" w:hAnsi="Cambria Math"/>
                            <w:sz w:val="18"/>
                            <w:szCs w:val="18"/>
                            <w:lang w:bidi="fa-IR"/>
                          </w:rPr>
                          <m:t xml:space="preserve">bio DT br Wx </m:t>
                        </m:r>
                      </m:sub>
                    </m:sSub>
                    <m:r>
                      <w:rPr>
                        <w:rFonts w:ascii="Cambria Math" w:eastAsia="Calibri" w:hAnsi="Cambria Math"/>
                        <w:sz w:val="18"/>
                        <w:szCs w:val="18"/>
                        <w:lang w:bidi="fa-IR"/>
                      </w:rPr>
                      <m:t xml:space="preserve"> </m:t>
                    </m:r>
                  </m:num>
                  <m:den>
                    <m:sSub>
                      <m:sSubPr>
                        <m:ctrlPr>
                          <w:rPr>
                            <w:rFonts w:ascii="Cambria Math" w:eastAsia="Calibri" w:hAnsi="Cambria Math"/>
                            <w:i/>
                            <w:sz w:val="18"/>
                            <w:szCs w:val="18"/>
                            <w:lang w:bidi="fa-IR"/>
                          </w:rPr>
                        </m:ctrlPr>
                      </m:sSubPr>
                      <m:e>
                        <m:r>
                          <w:rPr>
                            <w:rFonts w:ascii="Cambria Math" w:eastAsia="Calibri" w:hAnsi="Cambria Math"/>
                            <w:sz w:val="18"/>
                            <w:szCs w:val="18"/>
                            <w:lang w:bidi="fa-IR"/>
                          </w:rPr>
                          <m:t>smo</m:t>
                        </m:r>
                      </m:e>
                      <m:sub>
                        <m:r>
                          <w:rPr>
                            <w:rFonts w:ascii="Cambria Math" w:eastAsia="Calibri" w:hAnsi="Cambria Math"/>
                            <w:sz w:val="18"/>
                            <w:szCs w:val="18"/>
                            <w:lang w:bidi="fa-IR"/>
                          </w:rPr>
                          <m:t>DT Wx</m:t>
                        </m:r>
                      </m:sub>
                    </m:sSub>
                  </m:den>
                </m:f>
                <m:r>
                  <w:rPr>
                    <w:rFonts w:ascii="Cambria Math" w:eastAsia="Calibri" w:hAnsi="Cambria Math"/>
                    <w:sz w:val="18"/>
                    <w:szCs w:val="18"/>
                    <w:lang w:bidi="fa-IR"/>
                  </w:rPr>
                  <m:t xml:space="preserve"> </m:t>
                </m:r>
                <m:d>
                  <m:dPr>
                    <m:begChr m:val="["/>
                    <m:endChr m:val="]"/>
                    <m:ctrlPr>
                      <w:rPr>
                        <w:rFonts w:ascii="Cambria Math" w:eastAsia="Calibri" w:hAnsi="Cambria Math"/>
                        <w:i/>
                        <w:sz w:val="18"/>
                        <w:szCs w:val="18"/>
                        <w:lang w:bidi="fa-IR"/>
                      </w:rPr>
                    </m:ctrlPr>
                  </m:dPr>
                  <m:e>
                    <m:f>
                      <m:fPr>
                        <m:ctrlPr>
                          <w:rPr>
                            <w:rFonts w:ascii="Cambria Math" w:eastAsia="Calibri" w:hAnsi="Cambria Math"/>
                            <w:i/>
                            <w:sz w:val="18"/>
                            <w:szCs w:val="18"/>
                            <w:lang w:bidi="fa-IR"/>
                          </w:rPr>
                        </m:ctrlPr>
                      </m:fPr>
                      <m:num>
                        <m:r>
                          <w:rPr>
                            <w:rFonts w:ascii="Cambria Math" w:eastAsia="Calibri" w:hAnsi="Cambria Math"/>
                            <w:sz w:val="18"/>
                            <w:szCs w:val="18"/>
                            <w:lang w:bidi="fa-IR"/>
                          </w:rPr>
                          <m:t>N</m:t>
                        </m:r>
                        <m:sSup>
                          <m:sSupPr>
                            <m:ctrlPr>
                              <w:rPr>
                                <w:rFonts w:ascii="Cambria Math" w:eastAsia="Calibri" w:hAnsi="Cambria Math"/>
                                <w:i/>
                                <w:sz w:val="18"/>
                                <w:szCs w:val="18"/>
                                <w:lang w:bidi="fa-IR"/>
                              </w:rPr>
                            </m:ctrlPr>
                          </m:sSupPr>
                          <m:e>
                            <m:r>
                              <w:rPr>
                                <w:rFonts w:ascii="Cambria Math" w:eastAsia="Calibri" w:hAnsi="Cambria Math"/>
                                <w:sz w:val="18"/>
                                <w:szCs w:val="18"/>
                                <w:lang w:bidi="fa-IR"/>
                              </w:rPr>
                              <m:t>m</m:t>
                            </m:r>
                          </m:e>
                          <m:sup>
                            <m:r>
                              <w:rPr>
                                <w:rFonts w:ascii="Cambria Math" w:eastAsia="Calibri" w:hAnsi="Cambria Math"/>
                                <w:sz w:val="18"/>
                                <w:szCs w:val="18"/>
                                <w:lang w:bidi="fa-IR"/>
                              </w:rPr>
                              <m:t>3</m:t>
                            </m:r>
                          </m:sup>
                        </m:sSup>
                      </m:num>
                      <m:den>
                        <m:r>
                          <w:rPr>
                            <w:rFonts w:ascii="Cambria Math" w:eastAsia="Calibri" w:hAnsi="Cambria Math"/>
                            <w:sz w:val="18"/>
                            <w:szCs w:val="18"/>
                            <w:lang w:bidi="fa-IR"/>
                          </w:rPr>
                          <m:t>t smo</m:t>
                        </m:r>
                      </m:den>
                    </m:f>
                  </m:e>
                </m:d>
              </m:oMath>
            </m:oMathPara>
          </w:p>
          <w:p w14:paraId="5090D257" w14:textId="77777777" w:rsidR="001518DD" w:rsidRPr="001518DD" w:rsidRDefault="001518DD" w:rsidP="001518DD">
            <w:pPr>
              <w:spacing w:line="276" w:lineRule="auto"/>
              <w:rPr>
                <w:rFonts w:eastAsia="Calibri"/>
                <w:sz w:val="18"/>
                <w:szCs w:val="18"/>
                <w:lang w:bidi="fa-IR"/>
              </w:rPr>
            </w:pPr>
          </w:p>
          <w:p w14:paraId="5EE23A8E" w14:textId="77777777" w:rsidR="001518DD" w:rsidRPr="001518DD" w:rsidRDefault="001518DD" w:rsidP="001518DD">
            <w:pPr>
              <w:rPr>
                <w:rFonts w:eastAsiaTheme="minorEastAsia"/>
                <w:sz w:val="18"/>
                <w:szCs w:val="18"/>
              </w:rPr>
            </w:pPr>
          </w:p>
          <w:p w14:paraId="27ED4975" w14:textId="77777777" w:rsidR="001518DD" w:rsidRPr="001518DD" w:rsidRDefault="001518DD" w:rsidP="001518DD">
            <w:pPr>
              <w:spacing w:line="276" w:lineRule="auto"/>
              <w:rPr>
                <w:rFonts w:eastAsia="Calibri"/>
                <w:sz w:val="18"/>
                <w:szCs w:val="18"/>
                <w:lang w:bidi="fa-IR"/>
              </w:rPr>
            </w:pPr>
          </w:p>
          <w:p w14:paraId="5527C83F"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Gdzie:</w:t>
            </w:r>
          </w:p>
          <w:p w14:paraId="723A024F" w14:textId="77777777" w:rsidR="001518DD" w:rsidRPr="001518DD" w:rsidRDefault="001518DD" w:rsidP="001518DD">
            <w:pPr>
              <w:spacing w:line="276" w:lineRule="auto"/>
              <w:rPr>
                <w:rFonts w:eastAsia="Calibri"/>
                <w:sz w:val="18"/>
                <w:szCs w:val="18"/>
                <w:lang w:bidi="fa-IR"/>
              </w:rPr>
            </w:pPr>
            <w:r w:rsidRPr="001518DD">
              <w:rPr>
                <w:rFonts w:eastAsia="Calibri"/>
                <w:i/>
                <w:sz w:val="18"/>
                <w:szCs w:val="18"/>
                <w:lang w:bidi="fa-IR"/>
              </w:rPr>
              <w:t>PB</w:t>
            </w:r>
            <w:r w:rsidRPr="001518DD">
              <w:rPr>
                <w:rFonts w:eastAsia="Calibri"/>
                <w:i/>
                <w:sz w:val="18"/>
                <w:szCs w:val="18"/>
                <w:vertAlign w:val="subscript"/>
                <w:lang w:bidi="fa-IR"/>
              </w:rPr>
              <w:t xml:space="preserve"> Wx</w:t>
            </w:r>
            <w:r w:rsidRPr="001518DD">
              <w:rPr>
                <w:rFonts w:eastAsia="Calibri"/>
                <w:i/>
                <w:sz w:val="18"/>
                <w:szCs w:val="18"/>
                <w:lang w:bidi="fa-IR"/>
              </w:rPr>
              <w:t xml:space="preserve"> </w:t>
            </w:r>
            <w:r w:rsidRPr="001518DD">
              <w:rPr>
                <w:rFonts w:eastAsia="Calibri"/>
                <w:sz w:val="18"/>
                <w:szCs w:val="18"/>
                <w:lang w:bidi="fa-IR"/>
              </w:rPr>
              <w:t xml:space="preserve">– wydajność produkcji biometanu z wariantu substratowego Wx, wyrażona w </w:t>
            </w:r>
            <m:oMath>
              <m:d>
                <m:dPr>
                  <m:begChr m:val="["/>
                  <m:endChr m:val="]"/>
                  <m:ctrlPr>
                    <w:rPr>
                      <w:rFonts w:ascii="Cambria Math" w:eastAsia="Calibri" w:hAnsi="Cambria Math"/>
                      <w:i/>
                      <w:sz w:val="18"/>
                      <w:szCs w:val="18"/>
                      <w:lang w:bidi="fa-IR"/>
                    </w:rPr>
                  </m:ctrlPr>
                </m:dPr>
                <m:e>
                  <m:f>
                    <m:fPr>
                      <m:ctrlPr>
                        <w:rPr>
                          <w:rFonts w:ascii="Cambria Math" w:eastAsia="Calibri" w:hAnsi="Cambria Math"/>
                          <w:i/>
                          <w:sz w:val="18"/>
                          <w:szCs w:val="18"/>
                          <w:lang w:bidi="fa-IR"/>
                        </w:rPr>
                      </m:ctrlPr>
                    </m:fPr>
                    <m:num>
                      <m:r>
                        <w:rPr>
                          <w:rFonts w:ascii="Cambria Math" w:eastAsia="Calibri" w:hAnsi="Cambria Math"/>
                          <w:sz w:val="18"/>
                          <w:szCs w:val="18"/>
                          <w:lang w:bidi="fa-IR"/>
                        </w:rPr>
                        <m:t>N</m:t>
                      </m:r>
                      <m:sSup>
                        <m:sSupPr>
                          <m:ctrlPr>
                            <w:rPr>
                              <w:rFonts w:ascii="Cambria Math" w:eastAsia="Calibri" w:hAnsi="Cambria Math"/>
                              <w:i/>
                              <w:sz w:val="18"/>
                              <w:szCs w:val="18"/>
                              <w:lang w:bidi="fa-IR"/>
                            </w:rPr>
                          </m:ctrlPr>
                        </m:sSupPr>
                        <m:e>
                          <m:r>
                            <w:rPr>
                              <w:rFonts w:ascii="Cambria Math" w:eastAsia="Calibri" w:hAnsi="Cambria Math"/>
                              <w:sz w:val="18"/>
                              <w:szCs w:val="18"/>
                              <w:lang w:bidi="fa-IR"/>
                            </w:rPr>
                            <m:t>m</m:t>
                          </m:r>
                        </m:e>
                        <m:sup>
                          <m:r>
                            <w:rPr>
                              <w:rFonts w:ascii="Cambria Math" w:eastAsia="Calibri" w:hAnsi="Cambria Math"/>
                              <w:sz w:val="18"/>
                              <w:szCs w:val="18"/>
                              <w:lang w:bidi="fa-IR"/>
                            </w:rPr>
                            <m:t>3</m:t>
                          </m:r>
                        </m:sup>
                      </m:sSup>
                    </m:num>
                    <m:den>
                      <m:r>
                        <w:rPr>
                          <w:rFonts w:ascii="Cambria Math" w:eastAsia="Calibri" w:hAnsi="Cambria Math"/>
                          <w:sz w:val="18"/>
                          <w:szCs w:val="18"/>
                          <w:lang w:bidi="fa-IR"/>
                        </w:rPr>
                        <m:t>t smo</m:t>
                      </m:r>
                    </m:den>
                  </m:f>
                </m:e>
              </m:d>
              <m:r>
                <w:rPr>
                  <w:rFonts w:ascii="Cambria Math" w:eastAsia="Calibri" w:hAnsi="Cambria Math"/>
                  <w:sz w:val="18"/>
                  <w:szCs w:val="18"/>
                  <w:lang w:bidi="fa-IR"/>
                </w:rPr>
                <m:t>,</m:t>
              </m:r>
            </m:oMath>
          </w:p>
          <w:p w14:paraId="36778058" w14:textId="77777777" w:rsidR="001518DD" w:rsidRPr="001518DD" w:rsidRDefault="001518DD" w:rsidP="001518DD">
            <w:pPr>
              <w:spacing w:line="276" w:lineRule="auto"/>
              <w:rPr>
                <w:rFonts w:eastAsia="Calibri"/>
                <w:sz w:val="18"/>
                <w:szCs w:val="18"/>
                <w:lang w:bidi="fa-IR"/>
              </w:rPr>
            </w:pPr>
          </w:p>
          <w:p w14:paraId="21837C53" w14:textId="77777777" w:rsidR="001518DD" w:rsidRPr="001518DD" w:rsidRDefault="001518DD" w:rsidP="001518DD">
            <w:pPr>
              <w:spacing w:line="276" w:lineRule="auto"/>
              <w:rPr>
                <w:rFonts w:eastAsia="Calibri"/>
                <w:sz w:val="18"/>
                <w:szCs w:val="18"/>
                <w:lang w:bidi="fa-IR"/>
              </w:rPr>
            </w:pPr>
            <w:r w:rsidRPr="001518DD">
              <w:rPr>
                <w:rFonts w:eastAsia="Calibri"/>
                <w:i/>
                <w:sz w:val="18"/>
                <w:szCs w:val="18"/>
                <w:lang w:bidi="fa-IR"/>
              </w:rPr>
              <w:t>V</w:t>
            </w:r>
            <w:r w:rsidRPr="001518DD">
              <w:rPr>
                <w:rFonts w:eastAsia="Calibri"/>
                <w:i/>
                <w:sz w:val="18"/>
                <w:szCs w:val="18"/>
                <w:vertAlign w:val="subscript"/>
                <w:lang w:bidi="fa-IR"/>
              </w:rPr>
              <w:t>bio DT</w:t>
            </w:r>
            <w:r w:rsidRPr="001518DD">
              <w:rPr>
                <w:rFonts w:eastAsia="Calibri"/>
                <w:i/>
                <w:sz w:val="18"/>
                <w:szCs w:val="18"/>
                <w:lang w:bidi="fa-IR"/>
              </w:rPr>
              <w:t xml:space="preserve"> </w:t>
            </w:r>
            <w:r w:rsidRPr="001518DD">
              <w:rPr>
                <w:rFonts w:eastAsia="Calibri"/>
                <w:i/>
                <w:sz w:val="18"/>
                <w:szCs w:val="18"/>
                <w:vertAlign w:val="subscript"/>
                <w:lang w:bidi="fa-IR"/>
              </w:rPr>
              <w:t>br</w:t>
            </w:r>
            <w:r w:rsidRPr="001518DD">
              <w:rPr>
                <w:rFonts w:eastAsia="Calibri"/>
                <w:i/>
                <w:sz w:val="18"/>
                <w:szCs w:val="18"/>
                <w:lang w:bidi="fa-IR"/>
              </w:rPr>
              <w:t xml:space="preserve"> </w:t>
            </w:r>
            <w:r w:rsidRPr="001518DD">
              <w:rPr>
                <w:rFonts w:eastAsia="Calibri"/>
                <w:i/>
                <w:sz w:val="18"/>
                <w:szCs w:val="18"/>
                <w:vertAlign w:val="subscript"/>
                <w:lang w:bidi="fa-IR"/>
              </w:rPr>
              <w:t>Wx</w:t>
            </w:r>
            <w:r w:rsidRPr="001518DD">
              <w:rPr>
                <w:rFonts w:eastAsia="Calibri"/>
                <w:i/>
                <w:sz w:val="18"/>
                <w:szCs w:val="18"/>
                <w:lang w:bidi="fa-IR"/>
              </w:rPr>
              <w:t xml:space="preserve"> – </w:t>
            </w:r>
            <w:r w:rsidRPr="001518DD">
              <w:rPr>
                <w:rFonts w:eastAsia="Calibri"/>
                <w:sz w:val="18"/>
                <w:szCs w:val="18"/>
                <w:lang w:bidi="fa-IR"/>
              </w:rPr>
              <w:t>łączna ilość wyprodukowanego biometanu z wariantu Wx w przeliczeniu dla Demonstratora Technologii [Nm</w:t>
            </w:r>
            <w:r w:rsidRPr="001518DD">
              <w:rPr>
                <w:rFonts w:eastAsia="Calibri"/>
                <w:sz w:val="18"/>
                <w:szCs w:val="18"/>
                <w:vertAlign w:val="superscript"/>
                <w:lang w:bidi="fa-IR"/>
              </w:rPr>
              <w:t>3</w:t>
            </w:r>
            <w:r w:rsidRPr="001518DD">
              <w:rPr>
                <w:rFonts w:eastAsia="Calibri"/>
                <w:sz w:val="18"/>
                <w:szCs w:val="18"/>
                <w:lang w:bidi="fa-IR"/>
              </w:rPr>
              <w:t>],</w:t>
            </w:r>
          </w:p>
          <w:p w14:paraId="4C453326" w14:textId="77777777" w:rsidR="001518DD" w:rsidRPr="001518DD" w:rsidRDefault="001518DD" w:rsidP="001518DD">
            <w:pPr>
              <w:spacing w:line="276" w:lineRule="auto"/>
              <w:rPr>
                <w:rFonts w:eastAsia="Calibri"/>
                <w:sz w:val="18"/>
                <w:szCs w:val="18"/>
                <w:lang w:bidi="fa-IR"/>
              </w:rPr>
            </w:pPr>
          </w:p>
          <w:p w14:paraId="15C81F16" w14:textId="77777777" w:rsidR="001518DD" w:rsidRPr="001518DD" w:rsidRDefault="001518DD" w:rsidP="001518DD">
            <w:pPr>
              <w:spacing w:line="276" w:lineRule="auto"/>
              <w:rPr>
                <w:rFonts w:eastAsia="Calibri"/>
                <w:sz w:val="18"/>
                <w:szCs w:val="18"/>
                <w:lang w:bidi="fa-IR"/>
              </w:rPr>
            </w:pPr>
            <w:r w:rsidRPr="001518DD">
              <w:rPr>
                <w:rFonts w:eastAsia="Calibri"/>
                <w:i/>
                <w:sz w:val="18"/>
                <w:szCs w:val="18"/>
                <w:lang w:bidi="fa-IR"/>
              </w:rPr>
              <w:t>smo</w:t>
            </w:r>
            <w:r w:rsidRPr="001518DD">
              <w:rPr>
                <w:rFonts w:eastAsia="Calibri"/>
                <w:i/>
                <w:sz w:val="18"/>
                <w:szCs w:val="18"/>
                <w:vertAlign w:val="subscript"/>
                <w:lang w:bidi="fa-IR"/>
              </w:rPr>
              <w:t>DTWx</w:t>
            </w:r>
            <w:r w:rsidRPr="001518DD">
              <w:rPr>
                <w:rFonts w:eastAsia="Calibri"/>
                <w:sz w:val="18"/>
                <w:szCs w:val="18"/>
                <w:lang w:bidi="fa-IR"/>
              </w:rPr>
              <w:t xml:space="preserve"> – łączna ilość suchej masy organicznej danego wariantu substratowego Wx, w przeliczeniu dla Demonstratora Technologii.</w:t>
            </w:r>
          </w:p>
          <w:p w14:paraId="395D4025" w14:textId="77777777" w:rsidR="001518DD" w:rsidRPr="001518DD" w:rsidRDefault="001518DD" w:rsidP="001518DD">
            <w:pPr>
              <w:spacing w:line="276" w:lineRule="auto"/>
              <w:rPr>
                <w:rFonts w:eastAsia="Calibri"/>
                <w:sz w:val="18"/>
                <w:szCs w:val="18"/>
                <w:lang w:bidi="fa-IR"/>
              </w:rPr>
            </w:pPr>
          </w:p>
          <w:p w14:paraId="4972AB46"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 xml:space="preserve">Uzyskane w Testach wyniki produkcji biometanu z poszczególnych wariantów substratowych są weryfikowane względem wartości zadeklarowanych przez Uczestników Przedsięwzięcia w ramach zaktualizowanej Oferty (stanowiącej element Wyniku Prac Etapu I). </w:t>
            </w:r>
          </w:p>
          <w:p w14:paraId="4F21827B" w14:textId="77777777" w:rsidR="001518DD" w:rsidRPr="001518DD" w:rsidRDefault="001518DD" w:rsidP="001518DD">
            <w:pPr>
              <w:spacing w:line="276" w:lineRule="auto"/>
              <w:jc w:val="both"/>
              <w:rPr>
                <w:rFonts w:eastAsia="Calibri"/>
                <w:sz w:val="18"/>
                <w:szCs w:val="18"/>
                <w:lang w:bidi="fa-IR"/>
              </w:rPr>
            </w:pPr>
          </w:p>
        </w:tc>
      </w:tr>
      <w:tr w:rsidR="001518DD" w:rsidRPr="001518DD" w14:paraId="33369881" w14:textId="77777777" w:rsidTr="001518DD">
        <w:tc>
          <w:tcPr>
            <w:tcW w:w="2405" w:type="dxa"/>
            <w:shd w:val="clear" w:color="auto" w:fill="F2F2F2" w:themeFill="background1" w:themeFillShade="F2"/>
          </w:tcPr>
          <w:p w14:paraId="78BBC639" w14:textId="77777777" w:rsidR="001518DD" w:rsidRPr="001518DD" w:rsidRDefault="001518DD" w:rsidP="001518DD">
            <w:pPr>
              <w:spacing w:line="276" w:lineRule="auto"/>
              <w:rPr>
                <w:rFonts w:eastAsia="Calibri"/>
                <w:b/>
                <w:sz w:val="18"/>
                <w:szCs w:val="18"/>
                <w:lang w:bidi="fa-IR"/>
              </w:rPr>
            </w:pPr>
            <w:r w:rsidRPr="001518DD">
              <w:rPr>
                <w:rFonts w:eastAsia="Calibri"/>
                <w:b/>
                <w:sz w:val="18"/>
                <w:szCs w:val="18"/>
                <w:lang w:bidi="fa-IR"/>
              </w:rPr>
              <w:lastRenderedPageBreak/>
              <w:t>Przygotowanie Instalacji Ułamkowo-Technicznych do Testu przez Wykonawcę</w:t>
            </w:r>
          </w:p>
        </w:tc>
        <w:tc>
          <w:tcPr>
            <w:tcW w:w="7513" w:type="dxa"/>
            <w:shd w:val="clear" w:color="auto" w:fill="FFFFFF" w:themeFill="background1"/>
          </w:tcPr>
          <w:p w14:paraId="56B083FF"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Instalacja Ułamkowo-Techniczna spełniająca wymogi obligatoryjne i opcjonalne (jeśli dotyczy) zgodnie z Załącznikiem nr 1 do Regulaminu oraz przygotowana do Testów zgodnie z rozdziałem </w:t>
            </w:r>
            <w:r w:rsidRPr="001518DD">
              <w:rPr>
                <w:rFonts w:eastAsia="Calibri"/>
                <w:sz w:val="18"/>
                <w:szCs w:val="18"/>
                <w:lang w:bidi="fa-IR"/>
              </w:rPr>
              <w:fldChar w:fldCharType="begin"/>
            </w:r>
            <w:r w:rsidRPr="001518DD">
              <w:rPr>
                <w:rFonts w:eastAsia="Calibri"/>
                <w:sz w:val="18"/>
                <w:szCs w:val="18"/>
                <w:lang w:bidi="fa-IR"/>
              </w:rPr>
              <w:instrText xml:space="preserve"> REF _Ref53694564 \r \h  \* MERGEFORMAT </w:instrText>
            </w:r>
            <w:r w:rsidRPr="001518DD">
              <w:rPr>
                <w:rFonts w:eastAsia="Calibri"/>
                <w:sz w:val="18"/>
                <w:szCs w:val="18"/>
                <w:lang w:bidi="fa-IR"/>
              </w:rPr>
            </w:r>
            <w:r w:rsidRPr="001518DD">
              <w:rPr>
                <w:rFonts w:eastAsia="Calibri"/>
                <w:sz w:val="18"/>
                <w:szCs w:val="18"/>
                <w:lang w:bidi="fa-IR"/>
              </w:rPr>
              <w:fldChar w:fldCharType="separate"/>
            </w:r>
            <w:r w:rsidRPr="001518DD">
              <w:rPr>
                <w:rFonts w:eastAsia="Calibri"/>
                <w:sz w:val="18"/>
                <w:szCs w:val="18"/>
                <w:lang w:bidi="fa-IR"/>
              </w:rPr>
              <w:t>2.4</w:t>
            </w:r>
            <w:r w:rsidRPr="001518DD">
              <w:rPr>
                <w:rFonts w:eastAsia="Calibri"/>
                <w:sz w:val="18"/>
                <w:szCs w:val="18"/>
                <w:lang w:bidi="fa-IR"/>
              </w:rPr>
              <w:fldChar w:fldCharType="end"/>
            </w:r>
            <w:r w:rsidRPr="001518DD">
              <w:rPr>
                <w:rFonts w:eastAsia="Calibri"/>
                <w:sz w:val="18"/>
                <w:szCs w:val="18"/>
                <w:lang w:bidi="fa-IR"/>
              </w:rPr>
              <w:t>. niniejszego Załącznika.</w:t>
            </w:r>
          </w:p>
          <w:p w14:paraId="4CC4C140" w14:textId="77777777" w:rsidR="001518DD" w:rsidRPr="001518DD" w:rsidRDefault="001518DD" w:rsidP="001518DD">
            <w:pPr>
              <w:spacing w:line="276" w:lineRule="auto"/>
              <w:jc w:val="both"/>
              <w:rPr>
                <w:rFonts w:eastAsia="Calibri"/>
                <w:sz w:val="18"/>
                <w:szCs w:val="18"/>
                <w:highlight w:val="yellow"/>
                <w:lang w:bidi="fa-IR"/>
              </w:rPr>
            </w:pPr>
          </w:p>
        </w:tc>
      </w:tr>
      <w:tr w:rsidR="001518DD" w:rsidRPr="001518DD" w14:paraId="72BE80C3" w14:textId="77777777" w:rsidTr="001518DD">
        <w:tc>
          <w:tcPr>
            <w:tcW w:w="2405" w:type="dxa"/>
            <w:shd w:val="clear" w:color="auto" w:fill="F2F2F2" w:themeFill="background1" w:themeFillShade="F2"/>
          </w:tcPr>
          <w:p w14:paraId="5085680D" w14:textId="77777777" w:rsidR="001518DD" w:rsidRPr="001518DD" w:rsidRDefault="001518DD" w:rsidP="001518DD">
            <w:pPr>
              <w:spacing w:line="276" w:lineRule="auto"/>
              <w:rPr>
                <w:rFonts w:eastAsia="Calibri"/>
                <w:b/>
                <w:sz w:val="18"/>
                <w:szCs w:val="18"/>
                <w:lang w:bidi="fa-IR"/>
              </w:rPr>
            </w:pPr>
            <w:r w:rsidRPr="001518DD">
              <w:rPr>
                <w:rFonts w:eastAsia="Calibri"/>
                <w:b/>
                <w:sz w:val="18"/>
                <w:szCs w:val="18"/>
                <w:lang w:bidi="fa-IR"/>
              </w:rPr>
              <w:t>Warunki akceptacji wyniku testu</w:t>
            </w:r>
          </w:p>
        </w:tc>
        <w:tc>
          <w:tcPr>
            <w:tcW w:w="7513" w:type="dxa"/>
            <w:shd w:val="clear" w:color="auto" w:fill="FFFFFF" w:themeFill="background1"/>
          </w:tcPr>
          <w:p w14:paraId="28F596BD" w14:textId="77777777" w:rsidR="001518DD" w:rsidRPr="001518DD" w:rsidRDefault="001518DD" w:rsidP="001518DD">
            <w:pPr>
              <w:spacing w:line="276" w:lineRule="auto"/>
              <w:jc w:val="both"/>
              <w:rPr>
                <w:rFonts w:eastAsia="Calibri"/>
                <w:sz w:val="18"/>
                <w:szCs w:val="18"/>
              </w:rPr>
            </w:pPr>
            <w:r w:rsidRPr="001518DD">
              <w:rPr>
                <w:rFonts w:eastAsia="Calibri"/>
                <w:sz w:val="18"/>
                <w:szCs w:val="18"/>
              </w:rPr>
              <w:t>Test jest uznany za pozytywnie spełniony, jeśli po przeliczeniu zgodnie z podrozdziałem 2.5.4., ilość biometanu w przeliczeniu na tonę suchej masy organicznej dla danego wariantu substratowego, stanowiąca wynik Testu jest zgodna z deklaracją Wykonawcy dla danego wariantu substratowego ze zaktualizowanej Oferty, przy uwzględnieniu Granicy Błędu, bądź wynik Testu przewyższa wartość deklarowaną.</w:t>
            </w:r>
          </w:p>
          <w:p w14:paraId="70A4863B" w14:textId="77777777" w:rsidR="001518DD" w:rsidRPr="001518DD" w:rsidRDefault="001518DD" w:rsidP="001518DD">
            <w:pPr>
              <w:spacing w:line="276" w:lineRule="auto"/>
              <w:jc w:val="both"/>
              <w:rPr>
                <w:rFonts w:eastAsia="Calibri"/>
                <w:b/>
                <w:sz w:val="18"/>
                <w:szCs w:val="18"/>
                <w:lang w:bidi="fa-IR"/>
              </w:rPr>
            </w:pPr>
            <w:r w:rsidRPr="001518DD">
              <w:rPr>
                <w:rFonts w:eastAsia="Calibri"/>
                <w:sz w:val="18"/>
                <w:szCs w:val="18"/>
              </w:rPr>
              <w:t xml:space="preserve">Test jest uznany za niespełniony, jeśli ilość biometanu w przeliczeniu na tonę suchej masy organicznej, stanowiąca wynik Testu nie jest zgodna z deklaracją Wykonawcy dla danego wariantu substratowego ze zaktualizowanej Oferty i przekracza określoną przez Zamawiającego dolną Granicę Błędu. </w:t>
            </w:r>
          </w:p>
        </w:tc>
      </w:tr>
    </w:tbl>
    <w:p w14:paraId="79D6ADC6" w14:textId="60423048" w:rsidR="001518DD" w:rsidRPr="001518DD" w:rsidRDefault="001518DD" w:rsidP="001518DD">
      <w:pPr>
        <w:spacing w:line="276" w:lineRule="auto"/>
        <w:jc w:val="both"/>
        <w:rPr>
          <w:rFonts w:ascii="Calibri" w:eastAsia="Calibri" w:hAnsi="Calibri" w:cs="Times New Roman"/>
          <w:sz w:val="20"/>
          <w:szCs w:val="20"/>
          <w:lang w:eastAsia="pl-PL"/>
        </w:rPr>
      </w:pPr>
    </w:p>
    <w:p w14:paraId="3BD58642" w14:textId="77777777" w:rsidR="001518DD" w:rsidRPr="001518DD" w:rsidRDefault="001518DD" w:rsidP="001518DD">
      <w:pPr>
        <w:spacing w:line="276" w:lineRule="auto"/>
        <w:jc w:val="both"/>
        <w:rPr>
          <w:rFonts w:ascii="Calibri" w:eastAsia="Calibri" w:hAnsi="Calibri" w:cs="Times New Roman"/>
          <w:sz w:val="20"/>
          <w:szCs w:val="20"/>
          <w:lang w:eastAsia="pl-PL"/>
        </w:rPr>
      </w:pPr>
      <w:r w:rsidRPr="001518DD">
        <w:rPr>
          <w:rFonts w:ascii="Calibri" w:eastAsia="Calibri" w:hAnsi="Calibri" w:cs="Times New Roman"/>
          <w:sz w:val="20"/>
          <w:szCs w:val="20"/>
          <w:lang w:eastAsia="pl-PL"/>
        </w:rPr>
        <w:t>Szczegółowe procedury weryfikacji wszystkich wymienionych w niniejszym podrozdziale parametrów zostaną przekazane do wiadomości Wykonawcy do 180 dni przed Terminem rozpoczęcia Testów Instalacji Ułamkowo-Technicznych. Wykonawca będzie uprawniony do zgłoszenia uwag do powyższych procedur, przy czym ostateczna decyzja o ich uwzględnieniu należy do Zamawiającego.</w:t>
      </w:r>
    </w:p>
    <w:p w14:paraId="098C593D" w14:textId="77777777" w:rsidR="001518DD" w:rsidRPr="001518DD" w:rsidRDefault="001518DD" w:rsidP="001518DD">
      <w:pPr>
        <w:spacing w:line="276" w:lineRule="auto"/>
        <w:jc w:val="both"/>
        <w:rPr>
          <w:rFonts w:ascii="Calibri" w:eastAsia="Calibri" w:hAnsi="Calibri" w:cs="Times New Roman"/>
          <w:sz w:val="20"/>
          <w:szCs w:val="20"/>
          <w:lang w:eastAsia="pl-PL"/>
        </w:rPr>
      </w:pPr>
    </w:p>
    <w:p w14:paraId="3B1A38FE" w14:textId="30033E2A" w:rsidR="001518DD" w:rsidRDefault="001518DD" w:rsidP="00127785">
      <w:pPr>
        <w:jc w:val="center"/>
        <w:rPr>
          <w:rFonts w:ascii="Calibri" w:eastAsia="Times New Roman" w:hAnsi="Calibri" w:cs="Calibri Light"/>
          <w:b/>
          <w:bCs/>
          <w:color w:val="C00000"/>
          <w:sz w:val="20"/>
          <w:szCs w:val="20"/>
        </w:rPr>
      </w:pPr>
      <w:r w:rsidRPr="001518DD">
        <w:rPr>
          <w:rFonts w:ascii="Calibri" w:eastAsia="Times New Roman" w:hAnsi="Calibri" w:cs="Calibri Light"/>
          <w:b/>
          <w:bCs/>
          <w:color w:val="C00000"/>
          <w:sz w:val="20"/>
          <w:szCs w:val="20"/>
        </w:rPr>
        <w:lastRenderedPageBreak/>
        <w:t>[…]</w:t>
      </w:r>
    </w:p>
    <w:p w14:paraId="0774A628" w14:textId="77777777" w:rsidR="001518DD" w:rsidRPr="001518DD" w:rsidRDefault="001518DD" w:rsidP="00127785">
      <w:pPr>
        <w:jc w:val="center"/>
        <w:rPr>
          <w:rFonts w:ascii="Calibri" w:eastAsia="Times New Roman" w:hAnsi="Calibri" w:cs="Calibri Light"/>
          <w:b/>
          <w:bCs/>
          <w:color w:val="C00000"/>
          <w:sz w:val="20"/>
          <w:szCs w:val="20"/>
        </w:rPr>
      </w:pPr>
    </w:p>
    <w:p w14:paraId="05D032F8" w14:textId="325079B4" w:rsidR="001518DD" w:rsidRPr="00862380" w:rsidRDefault="00862380" w:rsidP="00862380">
      <w:pPr>
        <w:rPr>
          <w:i/>
          <w:color w:val="2E74B5" w:themeColor="accent5" w:themeShade="BF"/>
          <w:sz w:val="28"/>
          <w:lang w:eastAsia="pl-PL" w:bidi="fa-IR"/>
        </w:rPr>
      </w:pPr>
      <w:bookmarkStart w:id="663" w:name="_Toc59018780"/>
      <w:bookmarkStart w:id="664" w:name="_Toc59018907"/>
      <w:bookmarkStart w:id="665" w:name="_Toc59142156"/>
      <w:r w:rsidRPr="00862380">
        <w:rPr>
          <w:i/>
          <w:color w:val="2E74B5" w:themeColor="accent5" w:themeShade="BF"/>
          <w:sz w:val="28"/>
          <w:lang w:eastAsia="pl-PL" w:bidi="fa-IR"/>
        </w:rPr>
        <w:t xml:space="preserve">2.7 </w:t>
      </w:r>
      <w:r w:rsidR="001518DD" w:rsidRPr="00862380">
        <w:rPr>
          <w:i/>
          <w:color w:val="2E74B5" w:themeColor="accent5" w:themeShade="BF"/>
          <w:sz w:val="28"/>
          <w:lang w:eastAsia="pl-PL" w:bidi="fa-IR"/>
        </w:rPr>
        <w:t>Warunki przekazania jednej Instalacji Ułamkowo-Technicznej Wykonawcy</w:t>
      </w:r>
      <w:bookmarkEnd w:id="663"/>
      <w:bookmarkEnd w:id="664"/>
      <w:bookmarkEnd w:id="665"/>
    </w:p>
    <w:p w14:paraId="1F400686" w14:textId="77777777" w:rsidR="001518DD" w:rsidRPr="001518DD" w:rsidRDefault="001518DD" w:rsidP="001518DD">
      <w:pPr>
        <w:rPr>
          <w:sz w:val="20"/>
          <w:szCs w:val="20"/>
          <w:lang w:eastAsia="pl-PL" w:bidi="fa-IR"/>
        </w:rPr>
      </w:pPr>
    </w:p>
    <w:p w14:paraId="7646FF85" w14:textId="77777777" w:rsidR="001518DD" w:rsidRPr="001518DD" w:rsidRDefault="001518DD" w:rsidP="001518DD">
      <w:pPr>
        <w:spacing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Po zakończeniu Testów Instalacji Ułamkowo-Technicznych, Wykonawca będzie uprawniony do wykorzystania na własne potrzeby jednej z opracowanych przez siebie Instalacji Ułamkowo-Technicznych. Zamawiający umożliwi Uczestnikom Przedsięwzięcia demontaż wszystkich elementów składowych jednej z Instalacji Ułamkowo-Technicznej wybudowanych przez danego Wykonawcę, z zastrzeżeniem, że uzyskanie niezbędnych zgłoszeń lub decyzji administracyjnych niezbędnych do demontażu leży po stronie Wykonawcy, działającego w oparciu o pełnomocnictwo Partnera Strategicznego. Druga z Instalacji Ułamkowo-Technicznych pozostanie własnością i do dyspozycji</w:t>
      </w:r>
      <w:r w:rsidRPr="001518DD">
        <w:rPr>
          <w:rFonts w:ascii="Calibri" w:eastAsia="Calibri" w:hAnsi="Calibri" w:cs="Times New Roman"/>
          <w:sz w:val="20"/>
          <w:szCs w:val="20"/>
          <w:lang w:eastAsia="pl-PL"/>
        </w:rPr>
        <w:t xml:space="preserve"> </w:t>
      </w:r>
      <w:r w:rsidRPr="001518DD">
        <w:rPr>
          <w:rFonts w:ascii="Calibri" w:eastAsia="Calibri" w:hAnsi="Calibri" w:cs="Times New Roman"/>
          <w:sz w:val="20"/>
          <w:szCs w:val="20"/>
          <w:lang w:eastAsia="pl-PL" w:bidi="fa-IR"/>
        </w:rPr>
        <w:t>Partnera Strategicznego, przy zachowaniu pełnej funkcjonalności i sprawności Biogazowni. Aby uzyskać prawo do zatrzymania jednej Instalacji Ułamkowo-Technicznej, Wykonawca musi spełnić następujące warunki:</w:t>
      </w:r>
    </w:p>
    <w:p w14:paraId="1CC57E0A" w14:textId="77777777" w:rsidR="001518DD" w:rsidRPr="001518DD" w:rsidRDefault="001518DD" w:rsidP="00643162">
      <w:pPr>
        <w:numPr>
          <w:ilvl w:val="0"/>
          <w:numId w:val="50"/>
        </w:numPr>
        <w:spacing w:after="0" w:line="276" w:lineRule="auto"/>
        <w:contextualSpacing/>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Wykonawca przekaże Partnerowi Strategicznemu:</w:t>
      </w:r>
    </w:p>
    <w:p w14:paraId="5F810EB0"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dokumentację Projektową Instalacji Ułamkowo-Technicznej, </w:t>
      </w:r>
    </w:p>
    <w:p w14:paraId="751D5398"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opis monitorowania i optymalizacji Procesu Technologicznego oraz wykaz elementów i punktów krytycznych, wraz z podaniem harmonogramu ich monitorowania,</w:t>
      </w:r>
    </w:p>
    <w:p w14:paraId="011CF060"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instrukcję rozruchu Instalacji Ułamkowo-Technicznej, </w:t>
      </w:r>
    </w:p>
    <w:p w14:paraId="4E3E339E"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instrukcję eksploatacji Instalacji Ułamkowo-Technicznej,</w:t>
      </w:r>
    </w:p>
    <w:p w14:paraId="434F1CB3"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instrukcję serwisową oraz wykaz planowych przeglądów serwisowych i wymian części eksploatacyjnych,</w:t>
      </w:r>
    </w:p>
    <w:p w14:paraId="4D0CDE56"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DTR urządzeń wchodzących w skład Instalacji Ułamkowo-Technicznej,</w:t>
      </w:r>
    </w:p>
    <w:p w14:paraId="01BA64E2"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licencję na oprogramowanie, backup oprogramowania do sterowania Instalacją,</w:t>
      </w:r>
    </w:p>
    <w:p w14:paraId="66BCEB32" w14:textId="77777777" w:rsidR="001518DD" w:rsidRPr="001518DD" w:rsidRDefault="001518DD" w:rsidP="00643162">
      <w:pPr>
        <w:numPr>
          <w:ilvl w:val="1"/>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kody dostępu do systemu np. typu SCADA zaimplementowanego na Instalacji Ułamkowo-Technicznej.</w:t>
      </w:r>
    </w:p>
    <w:p w14:paraId="7897C6BD" w14:textId="77777777" w:rsidR="001518DD" w:rsidRPr="001518DD" w:rsidRDefault="001518DD" w:rsidP="00643162">
      <w:pPr>
        <w:numPr>
          <w:ilvl w:val="0"/>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Wykonawca przeprowadzi szkolenie z obsługi Instalacji Ułamkowo-Technicznej dla Partnera Strategicznego, zakończone protokołem ze szkolenia, zawierającym listę obecności z podpisami pracowników Partnera Strategicznego.</w:t>
      </w:r>
    </w:p>
    <w:p w14:paraId="71B02EE1" w14:textId="77777777" w:rsidR="001518DD" w:rsidRPr="001518DD" w:rsidRDefault="001518DD" w:rsidP="00643162">
      <w:pPr>
        <w:numPr>
          <w:ilvl w:val="0"/>
          <w:numId w:val="50"/>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Zamawiający z Partnerem Strategicznym zastrzegają sobie prawo do udostępnienia wyników parametrów pracy (w szczególności parametrów </w:t>
      </w:r>
      <w:r w:rsidRPr="001518DD">
        <w:rPr>
          <w:rFonts w:ascii="Calibri" w:eastAsia="Calibri" w:hAnsi="Calibri" w:cs="Times New Roman"/>
          <w:sz w:val="20"/>
          <w:szCs w:val="20"/>
          <w:lang w:eastAsia="pl-PL" w:bidi="fa-IR"/>
        </w:rPr>
        <w:t xml:space="preserve">Wymagań Konkursowych </w:t>
      </w:r>
      <w:r w:rsidRPr="001518DD">
        <w:rPr>
          <w:rFonts w:ascii="Calibri" w:eastAsia="Calibri" w:hAnsi="Calibri" w:cs="Arial"/>
          <w:sz w:val="20"/>
          <w:szCs w:val="20"/>
          <w:lang w:eastAsia="pl-PL" w:bidi="fa-IR"/>
        </w:rPr>
        <w:t xml:space="preserve">„Wydajność produkcji metanu” oraz „Wydajność produkcji biometanu”) oraz </w:t>
      </w:r>
      <w:r w:rsidRPr="001518DD">
        <w:rPr>
          <w:rStyle w:val="normaltextrun"/>
          <w:rFonts w:ascii="Calibri" w:hAnsi="Calibri" w:cs="Calibri"/>
          <w:color w:val="000000"/>
          <w:sz w:val="20"/>
          <w:szCs w:val="20"/>
          <w:shd w:val="clear" w:color="auto" w:fill="FFFFFF"/>
        </w:rPr>
        <w:t xml:space="preserve">średniej produkcji biogazu na rok </w:t>
      </w:r>
      <w:r w:rsidRPr="001518DD">
        <w:rPr>
          <w:rFonts w:ascii="Calibri" w:eastAsia="Calibri" w:hAnsi="Calibri" w:cs="Arial"/>
          <w:sz w:val="20"/>
          <w:szCs w:val="20"/>
          <w:lang w:eastAsia="pl-PL" w:bidi="fa-IR"/>
        </w:rPr>
        <w:t xml:space="preserve"> Instalacji Ułamkowo-Technicznych, które pozostaną własnością Partnera Strategicznego, osiąganych przez Instalacje po zakończeniu Etapu I oraz do wglądu do Instalacji Ułamkowo-Technicznych (bez możliwości ich demontażu i bez umożliwienia inżynierii odwrotnej). Wykonawca będzie zobowiązany określić, które informacje prócz ww. dotyczące Instalacji Ułamkowo-Technicznej, pozostającej własnością Partnera Strategicznego, powinny być traktowane jako poufne i nie udostępniane osobom trzecim. </w:t>
      </w:r>
      <w:bookmarkStart w:id="666" w:name="_Hlk59048295"/>
      <w:bookmarkEnd w:id="666"/>
    </w:p>
    <w:p w14:paraId="37FB89F6" w14:textId="2116F84B" w:rsidR="001518DD" w:rsidRDefault="001518DD" w:rsidP="001518DD">
      <w:pPr>
        <w:spacing w:line="276" w:lineRule="auto"/>
        <w:jc w:val="both"/>
        <w:rPr>
          <w:rFonts w:ascii="Calibri" w:eastAsia="Calibri" w:hAnsi="Calibri" w:cs="Times New Roman"/>
          <w:sz w:val="20"/>
          <w:szCs w:val="20"/>
          <w:lang w:eastAsia="pl-PL" w:bidi="fa-IR"/>
        </w:rPr>
      </w:pPr>
    </w:p>
    <w:p w14:paraId="09400BB9" w14:textId="5AFC3A43" w:rsidR="001518DD" w:rsidRPr="00D926AB" w:rsidRDefault="00D926AB" w:rsidP="00D926AB">
      <w:pPr>
        <w:spacing w:line="276" w:lineRule="auto"/>
        <w:jc w:val="center"/>
        <w:rPr>
          <w:rFonts w:ascii="Calibri" w:eastAsia="Calibri" w:hAnsi="Calibri" w:cs="Times New Roman"/>
          <w:color w:val="FF0000"/>
          <w:sz w:val="24"/>
          <w:szCs w:val="20"/>
          <w:lang w:eastAsia="pl-PL" w:bidi="fa-IR"/>
        </w:rPr>
      </w:pPr>
      <w:r w:rsidRPr="00D926AB">
        <w:rPr>
          <w:rFonts w:ascii="Calibri" w:eastAsia="Calibri" w:hAnsi="Calibri" w:cs="Times New Roman"/>
          <w:color w:val="FF0000"/>
          <w:sz w:val="24"/>
          <w:szCs w:val="20"/>
          <w:lang w:eastAsia="pl-PL" w:bidi="fa-IR"/>
        </w:rPr>
        <w:t>[…]</w:t>
      </w:r>
    </w:p>
    <w:p w14:paraId="340E2A09" w14:textId="77777777" w:rsidR="001518DD" w:rsidRPr="001518DD" w:rsidRDefault="001518DD" w:rsidP="00643162">
      <w:pPr>
        <w:pStyle w:val="Akapitzlist"/>
        <w:keepNext/>
        <w:keepLines/>
        <w:numPr>
          <w:ilvl w:val="0"/>
          <w:numId w:val="59"/>
        </w:numPr>
        <w:spacing w:after="0" w:line="276" w:lineRule="auto"/>
        <w:contextualSpacing w:val="0"/>
        <w:jc w:val="both"/>
        <w:outlineLvl w:val="2"/>
        <w:rPr>
          <w:rFonts w:ascii="Calibri Light" w:eastAsia="Times New Roman" w:hAnsi="Calibri Light" w:cs="Times New Roman"/>
          <w:vanish/>
          <w:color w:val="1F4D78"/>
          <w:sz w:val="26"/>
          <w:szCs w:val="26"/>
          <w:lang w:eastAsia="pl-PL" w:bidi="fa-IR"/>
        </w:rPr>
      </w:pPr>
      <w:bookmarkStart w:id="667" w:name="_Toc75974333"/>
      <w:bookmarkStart w:id="668" w:name="_Toc75974688"/>
      <w:bookmarkStart w:id="669" w:name="_Toc75974766"/>
      <w:bookmarkStart w:id="670" w:name="_Toc75974844"/>
      <w:bookmarkStart w:id="671" w:name="_Toc75974978"/>
      <w:bookmarkStart w:id="672" w:name="_Toc75975055"/>
      <w:bookmarkStart w:id="673" w:name="_Toc75975485"/>
      <w:bookmarkStart w:id="674" w:name="_Toc75975659"/>
      <w:bookmarkStart w:id="675" w:name="_Toc75975735"/>
      <w:bookmarkStart w:id="676" w:name="_Toc75975811"/>
      <w:bookmarkStart w:id="677" w:name="_Toc75977905"/>
      <w:bookmarkStart w:id="678" w:name="_Toc75977981"/>
      <w:bookmarkStart w:id="679" w:name="_Toc75978056"/>
      <w:bookmarkStart w:id="680" w:name="_Toc75978110"/>
      <w:bookmarkStart w:id="681" w:name="_Toc75978300"/>
      <w:bookmarkStart w:id="682" w:name="_Toc75978580"/>
      <w:bookmarkStart w:id="683" w:name="_Toc75978620"/>
      <w:bookmarkStart w:id="684" w:name="_Toc76025635"/>
      <w:bookmarkStart w:id="685" w:name="_Toc76026345"/>
      <w:bookmarkStart w:id="686" w:name="_Toc76032566"/>
      <w:bookmarkStart w:id="687" w:name="_Toc59018784"/>
      <w:bookmarkStart w:id="688" w:name="_Toc59018911"/>
      <w:bookmarkStart w:id="689" w:name="_Toc59142160"/>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14:paraId="34570B92" w14:textId="77777777" w:rsidR="001518DD" w:rsidRPr="001518DD" w:rsidRDefault="001518DD" w:rsidP="00643162">
      <w:pPr>
        <w:pStyle w:val="Akapitzlist"/>
        <w:keepNext/>
        <w:keepLines/>
        <w:numPr>
          <w:ilvl w:val="1"/>
          <w:numId w:val="59"/>
        </w:numPr>
        <w:spacing w:after="0" w:line="276" w:lineRule="auto"/>
        <w:contextualSpacing w:val="0"/>
        <w:jc w:val="both"/>
        <w:outlineLvl w:val="2"/>
        <w:rPr>
          <w:rFonts w:ascii="Calibri Light" w:eastAsia="Times New Roman" w:hAnsi="Calibri Light" w:cs="Times New Roman"/>
          <w:vanish/>
          <w:color w:val="1F4D78"/>
          <w:sz w:val="26"/>
          <w:szCs w:val="26"/>
          <w:lang w:eastAsia="pl-PL" w:bidi="fa-IR"/>
        </w:rPr>
      </w:pPr>
      <w:bookmarkStart w:id="690" w:name="_Toc75974334"/>
      <w:bookmarkStart w:id="691" w:name="_Toc75974689"/>
      <w:bookmarkStart w:id="692" w:name="_Toc75974767"/>
      <w:bookmarkStart w:id="693" w:name="_Toc75974845"/>
      <w:bookmarkStart w:id="694" w:name="_Toc75974979"/>
      <w:bookmarkStart w:id="695" w:name="_Toc75975056"/>
      <w:bookmarkStart w:id="696" w:name="_Toc75975486"/>
      <w:bookmarkStart w:id="697" w:name="_Toc75975660"/>
      <w:bookmarkStart w:id="698" w:name="_Toc75975736"/>
      <w:bookmarkStart w:id="699" w:name="_Toc75975812"/>
      <w:bookmarkStart w:id="700" w:name="_Toc75977906"/>
      <w:bookmarkStart w:id="701" w:name="_Toc75977982"/>
      <w:bookmarkStart w:id="702" w:name="_Toc75978057"/>
      <w:bookmarkStart w:id="703" w:name="_Toc75978111"/>
      <w:bookmarkStart w:id="704" w:name="_Toc75978301"/>
      <w:bookmarkStart w:id="705" w:name="_Toc75978581"/>
      <w:bookmarkStart w:id="706" w:name="_Toc75978621"/>
      <w:bookmarkStart w:id="707" w:name="_Toc76025636"/>
      <w:bookmarkStart w:id="708" w:name="_Toc76026346"/>
      <w:bookmarkStart w:id="709" w:name="_Toc76032567"/>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2C6C1A9B" w14:textId="77777777" w:rsidR="001518DD" w:rsidRPr="001518DD" w:rsidRDefault="001518DD" w:rsidP="00643162">
      <w:pPr>
        <w:pStyle w:val="Akapitzlist"/>
        <w:keepNext/>
        <w:keepLines/>
        <w:numPr>
          <w:ilvl w:val="1"/>
          <w:numId w:val="59"/>
        </w:numPr>
        <w:spacing w:after="0" w:line="276" w:lineRule="auto"/>
        <w:contextualSpacing w:val="0"/>
        <w:jc w:val="both"/>
        <w:outlineLvl w:val="2"/>
        <w:rPr>
          <w:rFonts w:ascii="Calibri Light" w:eastAsia="Times New Roman" w:hAnsi="Calibri Light" w:cs="Times New Roman"/>
          <w:vanish/>
          <w:color w:val="1F4D78"/>
          <w:sz w:val="26"/>
          <w:szCs w:val="26"/>
          <w:lang w:eastAsia="pl-PL" w:bidi="fa-IR"/>
        </w:rPr>
      </w:pPr>
      <w:bookmarkStart w:id="710" w:name="_Toc75974335"/>
      <w:bookmarkStart w:id="711" w:name="_Toc75974690"/>
      <w:bookmarkStart w:id="712" w:name="_Toc75974768"/>
      <w:bookmarkStart w:id="713" w:name="_Toc75974846"/>
      <w:bookmarkStart w:id="714" w:name="_Toc75974980"/>
      <w:bookmarkStart w:id="715" w:name="_Toc75975057"/>
      <w:bookmarkStart w:id="716" w:name="_Toc75975487"/>
      <w:bookmarkStart w:id="717" w:name="_Toc75975661"/>
      <w:bookmarkStart w:id="718" w:name="_Toc75975737"/>
      <w:bookmarkStart w:id="719" w:name="_Toc75975813"/>
      <w:bookmarkStart w:id="720" w:name="_Toc75977907"/>
      <w:bookmarkStart w:id="721" w:name="_Toc75977983"/>
      <w:bookmarkStart w:id="722" w:name="_Toc75978058"/>
      <w:bookmarkStart w:id="723" w:name="_Toc75978112"/>
      <w:bookmarkStart w:id="724" w:name="_Toc75978302"/>
      <w:bookmarkStart w:id="725" w:name="_Toc75978582"/>
      <w:bookmarkStart w:id="726" w:name="_Toc75978622"/>
      <w:bookmarkStart w:id="727" w:name="_Toc76025637"/>
      <w:bookmarkStart w:id="728" w:name="_Toc76026347"/>
      <w:bookmarkStart w:id="729" w:name="_Toc76032568"/>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14:paraId="47E8729D" w14:textId="57BE7396" w:rsidR="001518DD" w:rsidRPr="00862380" w:rsidRDefault="00862380" w:rsidP="00862380">
      <w:pPr>
        <w:rPr>
          <w:i/>
          <w:color w:val="2E74B5" w:themeColor="accent5" w:themeShade="BF"/>
          <w:sz w:val="28"/>
          <w:lang w:eastAsia="pl-PL" w:bidi="fa-IR"/>
        </w:rPr>
      </w:pPr>
      <w:r>
        <w:rPr>
          <w:i/>
          <w:color w:val="2E74B5" w:themeColor="accent5" w:themeShade="BF"/>
          <w:sz w:val="28"/>
          <w:lang w:eastAsia="pl-PL" w:bidi="fa-IR"/>
        </w:rPr>
        <w:t xml:space="preserve">3.3 </w:t>
      </w:r>
      <w:r w:rsidR="001518DD" w:rsidRPr="00862380">
        <w:rPr>
          <w:i/>
          <w:color w:val="2E74B5" w:themeColor="accent5" w:themeShade="BF"/>
          <w:sz w:val="28"/>
          <w:lang w:eastAsia="pl-PL" w:bidi="fa-IR"/>
        </w:rPr>
        <w:t>Wyniki Prac Etapu II</w:t>
      </w:r>
      <w:bookmarkEnd w:id="687"/>
      <w:bookmarkEnd w:id="688"/>
      <w:bookmarkEnd w:id="689"/>
    </w:p>
    <w:p w14:paraId="3B81DF7B" w14:textId="106425B1" w:rsidR="001518DD" w:rsidRPr="001518DD" w:rsidRDefault="001518DD" w:rsidP="001518DD">
      <w:pPr>
        <w:spacing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lastRenderedPageBreak/>
        <w:t xml:space="preserve">W ramach Etapu II, Wykonawca opracowuje obligatoryjne Wyniki Prac Etapu II, które przedstawia Zamawiającemu do oceny po zakończeniu Prac B+R w Etapie II. Listę Wyników Prac Etapu II przedstawiono w </w:t>
      </w:r>
      <w:r w:rsidRPr="001518DD">
        <w:rPr>
          <w:rFonts w:ascii="Calibri" w:eastAsia="Calibri" w:hAnsi="Calibri" w:cs="Times New Roman"/>
          <w:sz w:val="20"/>
          <w:szCs w:val="20"/>
          <w:lang w:eastAsia="pl-PL" w:bidi="fa-IR"/>
        </w:rPr>
        <w:fldChar w:fldCharType="begin"/>
      </w:r>
      <w:r w:rsidRPr="001518DD">
        <w:rPr>
          <w:rFonts w:ascii="Calibri" w:eastAsia="Calibri" w:hAnsi="Calibri" w:cs="Times New Roman"/>
          <w:sz w:val="20"/>
          <w:szCs w:val="20"/>
          <w:lang w:eastAsia="pl-PL" w:bidi="fa-IR"/>
        </w:rPr>
        <w:instrText xml:space="preserve"> REF _Ref58630621 \h </w:instrText>
      </w:r>
      <w:r>
        <w:rPr>
          <w:rFonts w:ascii="Calibri" w:eastAsia="Calibri" w:hAnsi="Calibri" w:cs="Times New Roman"/>
          <w:sz w:val="20"/>
          <w:szCs w:val="20"/>
          <w:lang w:eastAsia="pl-PL" w:bidi="fa-IR"/>
        </w:rPr>
        <w:instrText xml:space="preserve"> \* MERGEFORMAT </w:instrText>
      </w:r>
      <w:r w:rsidRPr="001518DD">
        <w:rPr>
          <w:rFonts w:ascii="Calibri" w:eastAsia="Calibri" w:hAnsi="Calibri" w:cs="Times New Roman"/>
          <w:sz w:val="20"/>
          <w:szCs w:val="20"/>
          <w:lang w:eastAsia="pl-PL" w:bidi="fa-IR"/>
        </w:rPr>
      </w:r>
      <w:r w:rsidRPr="001518DD">
        <w:rPr>
          <w:rFonts w:ascii="Calibri" w:eastAsia="Calibri" w:hAnsi="Calibri" w:cs="Times New Roman"/>
          <w:sz w:val="20"/>
          <w:szCs w:val="20"/>
          <w:lang w:eastAsia="pl-PL" w:bidi="fa-IR"/>
        </w:rPr>
        <w:fldChar w:fldCharType="separate"/>
      </w:r>
      <w:r w:rsidRPr="001518DD">
        <w:rPr>
          <w:sz w:val="20"/>
          <w:szCs w:val="20"/>
        </w:rPr>
        <w:t xml:space="preserve">Tabeli </w:t>
      </w:r>
      <w:r w:rsidRPr="001518DD">
        <w:rPr>
          <w:noProof/>
          <w:sz w:val="20"/>
          <w:szCs w:val="20"/>
        </w:rPr>
        <w:t>7</w:t>
      </w:r>
      <w:r w:rsidRPr="001518DD">
        <w:rPr>
          <w:rFonts w:ascii="Calibri" w:eastAsia="Calibri" w:hAnsi="Calibri" w:cs="Times New Roman"/>
          <w:sz w:val="20"/>
          <w:szCs w:val="20"/>
          <w:lang w:eastAsia="pl-PL" w:bidi="fa-IR"/>
        </w:rPr>
        <w:fldChar w:fldCharType="end"/>
      </w:r>
      <w:r w:rsidRPr="001518DD">
        <w:rPr>
          <w:rFonts w:ascii="Calibri" w:eastAsia="Calibri" w:hAnsi="Calibri" w:cs="Times New Roman"/>
          <w:sz w:val="20"/>
          <w:szCs w:val="20"/>
          <w:lang w:eastAsia="pl-PL" w:bidi="fa-IR"/>
        </w:rPr>
        <w:t xml:space="preserve"> poniżej. </w:t>
      </w:r>
    </w:p>
    <w:p w14:paraId="0067417D" w14:textId="77777777" w:rsidR="001518DD" w:rsidRPr="001518DD" w:rsidRDefault="001518DD" w:rsidP="001518DD">
      <w:pPr>
        <w:spacing w:line="276" w:lineRule="auto"/>
        <w:jc w:val="both"/>
        <w:rPr>
          <w:rFonts w:ascii="Calibri" w:eastAsia="Calibri" w:hAnsi="Calibri" w:cs="Times New Roman"/>
          <w:sz w:val="20"/>
          <w:szCs w:val="20"/>
          <w:lang w:eastAsia="pl-PL" w:bidi="fa-IR"/>
        </w:rPr>
      </w:pPr>
    </w:p>
    <w:p w14:paraId="1447F6AF" w14:textId="77777777" w:rsidR="001518DD" w:rsidRPr="001518DD" w:rsidRDefault="001518DD" w:rsidP="001518DD">
      <w:pPr>
        <w:pStyle w:val="Legenda"/>
        <w:keepNext/>
        <w:rPr>
          <w:szCs w:val="20"/>
        </w:rPr>
      </w:pPr>
      <w:bookmarkStart w:id="730" w:name="_Ref58630621"/>
      <w:r w:rsidRPr="001518DD">
        <w:rPr>
          <w:szCs w:val="20"/>
        </w:rPr>
        <w:t xml:space="preserve">Tabela </w:t>
      </w:r>
      <w:r w:rsidRPr="001518DD">
        <w:rPr>
          <w:szCs w:val="20"/>
        </w:rPr>
        <w:fldChar w:fldCharType="begin"/>
      </w:r>
      <w:r w:rsidRPr="001518DD">
        <w:rPr>
          <w:szCs w:val="20"/>
        </w:rPr>
        <w:instrText>SEQ Tabela \* ARABIC</w:instrText>
      </w:r>
      <w:r w:rsidRPr="001518DD">
        <w:rPr>
          <w:szCs w:val="20"/>
        </w:rPr>
        <w:fldChar w:fldCharType="separate"/>
      </w:r>
      <w:r w:rsidRPr="001518DD">
        <w:rPr>
          <w:noProof/>
          <w:szCs w:val="20"/>
        </w:rPr>
        <w:t>7</w:t>
      </w:r>
      <w:r w:rsidRPr="001518DD">
        <w:rPr>
          <w:szCs w:val="20"/>
        </w:rPr>
        <w:fldChar w:fldCharType="end"/>
      </w:r>
      <w:bookmarkEnd w:id="730"/>
      <w:r w:rsidRPr="001518DD">
        <w:rPr>
          <w:szCs w:val="20"/>
        </w:rPr>
        <w:t>. 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1518DD" w:rsidRPr="001518DD" w14:paraId="2F0260FD" w14:textId="77777777" w:rsidTr="001518DD">
        <w:tc>
          <w:tcPr>
            <w:tcW w:w="988" w:type="dxa"/>
            <w:shd w:val="clear" w:color="auto" w:fill="C5E0B3" w:themeFill="accent6" w:themeFillTint="66"/>
            <w:vAlign w:val="center"/>
          </w:tcPr>
          <w:p w14:paraId="27CF59BD" w14:textId="77777777" w:rsidR="001518DD" w:rsidRPr="001518DD" w:rsidRDefault="001518DD" w:rsidP="00862380">
            <w:pPr>
              <w:rPr>
                <w:lang w:bidi="fa-IR"/>
              </w:rPr>
            </w:pPr>
            <w:r w:rsidRPr="001518DD">
              <w:rPr>
                <w:lang w:bidi="fa-IR"/>
              </w:rPr>
              <w:t>L.p.</w:t>
            </w:r>
          </w:p>
        </w:tc>
        <w:tc>
          <w:tcPr>
            <w:tcW w:w="3118" w:type="dxa"/>
            <w:shd w:val="clear" w:color="auto" w:fill="C5E0B3" w:themeFill="accent6" w:themeFillTint="66"/>
            <w:vAlign w:val="center"/>
          </w:tcPr>
          <w:p w14:paraId="58B2786A"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Wynik Prac Etapu II</w:t>
            </w:r>
          </w:p>
        </w:tc>
        <w:tc>
          <w:tcPr>
            <w:tcW w:w="3969" w:type="dxa"/>
            <w:shd w:val="clear" w:color="auto" w:fill="C5E0B3" w:themeFill="accent6" w:themeFillTint="66"/>
            <w:vAlign w:val="center"/>
          </w:tcPr>
          <w:p w14:paraId="51C254DF"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Wymagania dla Wyniku Prac Etapu II</w:t>
            </w:r>
          </w:p>
        </w:tc>
        <w:tc>
          <w:tcPr>
            <w:tcW w:w="2126" w:type="dxa"/>
            <w:shd w:val="clear" w:color="auto" w:fill="C5E0B3" w:themeFill="accent6" w:themeFillTint="66"/>
          </w:tcPr>
          <w:p w14:paraId="273ECB1A"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Termin przekazania Zamawiającemu Wyniku Prac Etapu II</w:t>
            </w:r>
          </w:p>
        </w:tc>
      </w:tr>
      <w:tr w:rsidR="001518DD" w:rsidRPr="001518DD" w14:paraId="40F180BB" w14:textId="77777777" w:rsidTr="00D97AD5">
        <w:trPr>
          <w:trHeight w:val="2196"/>
        </w:trPr>
        <w:tc>
          <w:tcPr>
            <w:tcW w:w="988" w:type="dxa"/>
            <w:shd w:val="clear" w:color="auto" w:fill="E2EFD9" w:themeFill="accent6" w:themeFillTint="33"/>
          </w:tcPr>
          <w:p w14:paraId="094F9AC3" w14:textId="556DFEBF" w:rsidR="001518DD" w:rsidRPr="001518DD" w:rsidRDefault="00862380" w:rsidP="00862380">
            <w:pPr>
              <w:rPr>
                <w:rFonts w:cs="Calibri"/>
                <w:lang w:bidi="fa-IR"/>
              </w:rPr>
            </w:pPr>
            <w:bookmarkStart w:id="731" w:name="_Toc59018785"/>
            <w:bookmarkStart w:id="732" w:name="_Toc59018912"/>
            <w:bookmarkStart w:id="733" w:name="_Toc59142161"/>
            <w:bookmarkStart w:id="734" w:name="_Toc59018786"/>
            <w:bookmarkStart w:id="735" w:name="_Toc59018913"/>
            <w:bookmarkStart w:id="736" w:name="_Toc59142162"/>
            <w:bookmarkStart w:id="737" w:name="_Toc59018787"/>
            <w:bookmarkStart w:id="738" w:name="_Toc59018914"/>
            <w:bookmarkStart w:id="739" w:name="_Toc59142163"/>
            <w:bookmarkEnd w:id="731"/>
            <w:bookmarkEnd w:id="732"/>
            <w:bookmarkEnd w:id="733"/>
            <w:bookmarkEnd w:id="734"/>
            <w:bookmarkEnd w:id="735"/>
            <w:bookmarkEnd w:id="736"/>
            <w:bookmarkEnd w:id="737"/>
            <w:bookmarkEnd w:id="738"/>
            <w:bookmarkEnd w:id="739"/>
            <w:r>
              <w:rPr>
                <w:rFonts w:cs="Calibri"/>
                <w:lang w:bidi="fa-IR"/>
              </w:rPr>
              <w:t>3.3.1</w:t>
            </w:r>
          </w:p>
        </w:tc>
        <w:tc>
          <w:tcPr>
            <w:tcW w:w="3118" w:type="dxa"/>
          </w:tcPr>
          <w:p w14:paraId="4DF0DDF1" w14:textId="77777777" w:rsidR="001518DD" w:rsidRPr="001518DD" w:rsidRDefault="001518DD" w:rsidP="001518DD">
            <w:pPr>
              <w:spacing w:line="276" w:lineRule="auto"/>
              <w:ind w:left="30"/>
              <w:contextualSpacing/>
              <w:jc w:val="both"/>
              <w:rPr>
                <w:rFonts w:eastAsia="Calibri" w:cs="Calibri"/>
                <w:sz w:val="18"/>
                <w:szCs w:val="18"/>
                <w:lang w:bidi="fa-IR"/>
              </w:rPr>
            </w:pPr>
            <w:r w:rsidRPr="001518DD">
              <w:rPr>
                <w:rFonts w:eastAsia="Calibri" w:cs="Calibri"/>
                <w:sz w:val="18"/>
                <w:szCs w:val="18"/>
                <w:lang w:bidi="fa-IR"/>
              </w:rPr>
              <w:t>Potwierdzenie wystąpienia o wydanie decyzji o pozwolenie na budowę oraz decyzji o warunkach zabudowy (jeśli dotyczy) dla Demonstratora Technologii</w:t>
            </w:r>
          </w:p>
          <w:p w14:paraId="2C7F3BBF" w14:textId="77777777" w:rsidR="001518DD" w:rsidRPr="001518DD" w:rsidRDefault="001518DD" w:rsidP="001518DD">
            <w:pPr>
              <w:spacing w:line="276" w:lineRule="auto"/>
              <w:jc w:val="both"/>
              <w:rPr>
                <w:rFonts w:eastAsia="Calibri"/>
                <w:sz w:val="18"/>
                <w:szCs w:val="18"/>
                <w:lang w:bidi="fa-IR"/>
              </w:rPr>
            </w:pPr>
          </w:p>
        </w:tc>
        <w:tc>
          <w:tcPr>
            <w:tcW w:w="3969" w:type="dxa"/>
          </w:tcPr>
          <w:p w14:paraId="2823D605" w14:textId="77777777" w:rsidR="001518DD" w:rsidRPr="001518DD" w:rsidRDefault="001518DD" w:rsidP="001518DD">
            <w:pPr>
              <w:spacing w:line="276" w:lineRule="auto"/>
              <w:jc w:val="both"/>
              <w:rPr>
                <w:rFonts w:eastAsia="Calibri"/>
                <w:sz w:val="18"/>
                <w:szCs w:val="18"/>
                <w:lang w:bidi="fa-IR"/>
              </w:rPr>
            </w:pPr>
            <w:r w:rsidRPr="001518DD">
              <w:rPr>
                <w:sz w:val="18"/>
                <w:szCs w:val="18"/>
              </w:rPr>
              <w:t xml:space="preserve"> </w:t>
            </w:r>
            <w:r w:rsidRPr="001518DD">
              <w:rPr>
                <w:rFonts w:eastAsia="Calibri"/>
                <w:sz w:val="18"/>
                <w:szCs w:val="18"/>
                <w:lang w:bidi="fa-IR"/>
              </w:rPr>
              <w:t>Wykonawca zobowiązany jest do wystąpienia do właściwego organu administracji architektoniczno-budowlanej, o wydanie decyzji o pozwoleniu na budowę oraz decyzji o warunkach zabudowy (jeśli dotyczy).</w:t>
            </w:r>
          </w:p>
          <w:p w14:paraId="01D64A2C" w14:textId="77777777" w:rsidR="001518DD" w:rsidRPr="001518DD" w:rsidRDefault="001518DD" w:rsidP="001518DD">
            <w:pPr>
              <w:spacing w:line="276" w:lineRule="auto"/>
              <w:jc w:val="both"/>
              <w:rPr>
                <w:rFonts w:eastAsia="Calibri"/>
                <w:sz w:val="18"/>
                <w:szCs w:val="18"/>
                <w:lang w:bidi="fa-IR"/>
              </w:rPr>
            </w:pPr>
          </w:p>
          <w:p w14:paraId="4C2F67B9" w14:textId="77777777" w:rsidR="001518DD" w:rsidRDefault="001518DD" w:rsidP="001518DD">
            <w:pPr>
              <w:spacing w:line="276" w:lineRule="auto"/>
              <w:jc w:val="both"/>
              <w:rPr>
                <w:rFonts w:eastAsia="Calibri"/>
                <w:sz w:val="18"/>
                <w:szCs w:val="18"/>
                <w:lang w:bidi="fa-IR"/>
              </w:rPr>
            </w:pPr>
            <w:r w:rsidRPr="001518DD">
              <w:rPr>
                <w:rFonts w:eastAsia="Calibri"/>
                <w:sz w:val="18"/>
                <w:szCs w:val="18"/>
                <w:lang w:bidi="fa-IR"/>
              </w:rPr>
              <w:t>Na dowód wykonania tej czynności Wykonawca dostarcza Zamawiającemu potwie</w:t>
            </w:r>
            <w:r w:rsidR="00D97AD5">
              <w:rPr>
                <w:rFonts w:eastAsia="Calibri"/>
                <w:sz w:val="18"/>
                <w:szCs w:val="18"/>
                <w:lang w:bidi="fa-IR"/>
              </w:rPr>
              <w:t xml:space="preserve">rdzenie złożenia wniosków. </w:t>
            </w:r>
          </w:p>
          <w:p w14:paraId="2AABF377" w14:textId="2F64E199" w:rsidR="00D97AD5" w:rsidRPr="001518DD" w:rsidRDefault="00D97AD5" w:rsidP="001518DD">
            <w:pPr>
              <w:spacing w:line="276" w:lineRule="auto"/>
              <w:jc w:val="both"/>
              <w:rPr>
                <w:rFonts w:eastAsia="Calibri"/>
                <w:sz w:val="18"/>
                <w:szCs w:val="18"/>
                <w:lang w:bidi="fa-IR"/>
              </w:rPr>
            </w:pPr>
          </w:p>
        </w:tc>
        <w:tc>
          <w:tcPr>
            <w:tcW w:w="2126" w:type="dxa"/>
          </w:tcPr>
          <w:p w14:paraId="21A7E463"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Nie później niż do 30 dnia po rozpoczęciu Etapu II.</w:t>
            </w:r>
          </w:p>
        </w:tc>
      </w:tr>
      <w:tr w:rsidR="001518DD" w:rsidRPr="001518DD" w14:paraId="59281528" w14:textId="77777777" w:rsidTr="001518DD">
        <w:tc>
          <w:tcPr>
            <w:tcW w:w="988" w:type="dxa"/>
            <w:shd w:val="clear" w:color="auto" w:fill="E2EFD9" w:themeFill="accent6" w:themeFillTint="33"/>
          </w:tcPr>
          <w:p w14:paraId="0BE46CD0" w14:textId="03135BAA" w:rsidR="001518DD" w:rsidRPr="001518DD" w:rsidRDefault="00862380" w:rsidP="00862380">
            <w:pPr>
              <w:rPr>
                <w:rFonts w:cs="Calibri"/>
                <w:lang w:bidi="fa-IR"/>
              </w:rPr>
            </w:pPr>
            <w:r>
              <w:rPr>
                <w:rFonts w:cs="Calibri"/>
                <w:lang w:bidi="fa-IR"/>
              </w:rPr>
              <w:t>3.3.2</w:t>
            </w:r>
          </w:p>
        </w:tc>
        <w:tc>
          <w:tcPr>
            <w:tcW w:w="3118" w:type="dxa"/>
          </w:tcPr>
          <w:p w14:paraId="552F2A19"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Kopia pozwolenia na budowę Demonstratora Technologii</w:t>
            </w:r>
          </w:p>
        </w:tc>
        <w:tc>
          <w:tcPr>
            <w:tcW w:w="3969" w:type="dxa"/>
          </w:tcPr>
          <w:p w14:paraId="0D6EE650"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Wykonawca zobowiązany jest przekazać Zamawiającemu kopię uzyskanego pozwolenia na budowę Demonstratora Technologii. </w:t>
            </w:r>
          </w:p>
          <w:p w14:paraId="72864DBF" w14:textId="77777777" w:rsidR="001518DD" w:rsidRPr="001518DD" w:rsidRDefault="001518DD" w:rsidP="001518DD">
            <w:pPr>
              <w:spacing w:line="276" w:lineRule="auto"/>
              <w:jc w:val="both"/>
              <w:rPr>
                <w:rFonts w:eastAsia="Calibri"/>
                <w:sz w:val="18"/>
                <w:szCs w:val="18"/>
                <w:lang w:bidi="fa-IR"/>
              </w:rPr>
            </w:pPr>
          </w:p>
          <w:p w14:paraId="25618B8E"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Nieuzyskanie przez Wykonawcę pozwolenia na budowę w terminie 5 miesięcy od rozpoczęcia Etapu II uprawnia Zamawiającego do wypowiedzenia Umowy. </w:t>
            </w:r>
          </w:p>
          <w:p w14:paraId="2A33811B" w14:textId="77777777" w:rsidR="001518DD" w:rsidRPr="001518DD" w:rsidRDefault="001518DD" w:rsidP="001518DD">
            <w:pPr>
              <w:spacing w:line="276" w:lineRule="auto"/>
              <w:jc w:val="both"/>
              <w:rPr>
                <w:rFonts w:eastAsia="Calibri"/>
                <w:sz w:val="18"/>
                <w:szCs w:val="18"/>
                <w:lang w:bidi="fa-IR"/>
              </w:rPr>
            </w:pPr>
          </w:p>
        </w:tc>
        <w:tc>
          <w:tcPr>
            <w:tcW w:w="2126" w:type="dxa"/>
          </w:tcPr>
          <w:p w14:paraId="14ECBD55"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Do 5 miesięcy po rozpoczęciu Etapu II.</w:t>
            </w:r>
          </w:p>
        </w:tc>
      </w:tr>
      <w:tr w:rsidR="001518DD" w:rsidRPr="001518DD" w14:paraId="3C60B9C3" w14:textId="77777777" w:rsidTr="001518DD">
        <w:tc>
          <w:tcPr>
            <w:tcW w:w="988" w:type="dxa"/>
            <w:shd w:val="clear" w:color="auto" w:fill="E2EFD9" w:themeFill="accent6" w:themeFillTint="33"/>
          </w:tcPr>
          <w:p w14:paraId="71C090F8" w14:textId="2F3FB7D6" w:rsidR="001518DD" w:rsidRPr="001518DD" w:rsidRDefault="00862380" w:rsidP="00862380">
            <w:pPr>
              <w:rPr>
                <w:rFonts w:cs="Calibri"/>
                <w:lang w:bidi="fa-IR"/>
              </w:rPr>
            </w:pPr>
            <w:r>
              <w:rPr>
                <w:rFonts w:cs="Calibri"/>
                <w:lang w:bidi="fa-IR"/>
              </w:rPr>
              <w:t>3.3.3.</w:t>
            </w:r>
          </w:p>
        </w:tc>
        <w:tc>
          <w:tcPr>
            <w:tcW w:w="3118" w:type="dxa"/>
          </w:tcPr>
          <w:p w14:paraId="03867A73"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Materiały dotyczące Demonstratora Technologii</w:t>
            </w:r>
          </w:p>
        </w:tc>
        <w:tc>
          <w:tcPr>
            <w:tcW w:w="3969" w:type="dxa"/>
          </w:tcPr>
          <w:p w14:paraId="59144719"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 xml:space="preserve">Wykonawca zobowiązany jest przekazać Zamawiającemu materiały z informacjami dotyczącymi Demonstratora Technologii w celu uzyskania wpisu do rejestru wytwórców biogazu rolniczego Krajowego Ośrodka Wsparcia Rolnictwa. </w:t>
            </w:r>
          </w:p>
          <w:p w14:paraId="79F86232" w14:textId="77777777" w:rsidR="001518DD" w:rsidRPr="001518DD" w:rsidRDefault="001518DD" w:rsidP="001518DD">
            <w:pPr>
              <w:spacing w:line="276" w:lineRule="auto"/>
              <w:jc w:val="both"/>
              <w:rPr>
                <w:rFonts w:eastAsia="Calibri"/>
                <w:sz w:val="18"/>
                <w:szCs w:val="18"/>
                <w:lang w:bidi="fa-IR"/>
              </w:rPr>
            </w:pPr>
          </w:p>
        </w:tc>
        <w:tc>
          <w:tcPr>
            <w:tcW w:w="2126" w:type="dxa"/>
          </w:tcPr>
          <w:p w14:paraId="48DC0961"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Do 60 dni przed przyłączeniem Demonstratora Technologii do sieci dystrybucyjnej.</w:t>
            </w:r>
          </w:p>
        </w:tc>
      </w:tr>
      <w:tr w:rsidR="001518DD" w:rsidRPr="001518DD" w14:paraId="5358D6A6" w14:textId="77777777" w:rsidTr="001518DD">
        <w:tc>
          <w:tcPr>
            <w:tcW w:w="988" w:type="dxa"/>
            <w:shd w:val="clear" w:color="auto" w:fill="E2EFD9" w:themeFill="accent6" w:themeFillTint="33"/>
          </w:tcPr>
          <w:p w14:paraId="65C33A6A" w14:textId="7697C8F8" w:rsidR="001518DD" w:rsidRPr="001518DD" w:rsidRDefault="00862380" w:rsidP="00862380">
            <w:pPr>
              <w:rPr>
                <w:rFonts w:cs="Calibri"/>
                <w:lang w:bidi="fa-IR"/>
              </w:rPr>
            </w:pPr>
            <w:r>
              <w:rPr>
                <w:rFonts w:cs="Calibri"/>
                <w:lang w:bidi="fa-IR"/>
              </w:rPr>
              <w:t>3.3.4.</w:t>
            </w:r>
          </w:p>
        </w:tc>
        <w:tc>
          <w:tcPr>
            <w:tcW w:w="3118" w:type="dxa"/>
          </w:tcPr>
          <w:p w14:paraId="0DA4E6C7" w14:textId="77777777" w:rsidR="001518DD" w:rsidRPr="001518DD" w:rsidRDefault="001518DD" w:rsidP="001518DD">
            <w:pPr>
              <w:spacing w:line="276" w:lineRule="auto"/>
              <w:jc w:val="both"/>
              <w:rPr>
                <w:rFonts w:cs="Calibri"/>
                <w:sz w:val="18"/>
                <w:szCs w:val="18"/>
                <w:lang w:bidi="fa-IR"/>
              </w:rPr>
            </w:pPr>
            <w:r w:rsidRPr="001518DD">
              <w:rPr>
                <w:rFonts w:eastAsia="Calibri"/>
                <w:sz w:val="18"/>
                <w:szCs w:val="18"/>
                <w:lang w:bidi="fa-IR"/>
              </w:rPr>
              <w:t>Demonstrator Technologii – instalacja pełnoskalowa</w:t>
            </w:r>
          </w:p>
        </w:tc>
        <w:tc>
          <w:tcPr>
            <w:tcW w:w="3969" w:type="dxa"/>
          </w:tcPr>
          <w:p w14:paraId="0A3613D9"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Instalacja zbudowana zgodnie z wymaganiami określonymi w Załączniku nr 1 do Regulaminu, w Lokalizacji Demonstratora Technologii wskazanej przez Zamawiającego.</w:t>
            </w:r>
          </w:p>
          <w:p w14:paraId="57A41E1C" w14:textId="77777777" w:rsidR="001518DD" w:rsidRPr="001518DD" w:rsidRDefault="001518DD" w:rsidP="001518DD">
            <w:pPr>
              <w:spacing w:line="276" w:lineRule="auto"/>
              <w:jc w:val="both"/>
              <w:rPr>
                <w:sz w:val="18"/>
                <w:szCs w:val="18"/>
                <w:lang w:bidi="fa-IR"/>
              </w:rPr>
            </w:pPr>
          </w:p>
        </w:tc>
        <w:tc>
          <w:tcPr>
            <w:tcW w:w="2126" w:type="dxa"/>
          </w:tcPr>
          <w:p w14:paraId="4E23ED71"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 Terminie Doręczenia Wyniku Prac Etapu II.</w:t>
            </w:r>
          </w:p>
        </w:tc>
      </w:tr>
      <w:tr w:rsidR="001518DD" w:rsidRPr="001518DD" w14:paraId="18C0BEA5" w14:textId="77777777" w:rsidTr="001518DD">
        <w:tc>
          <w:tcPr>
            <w:tcW w:w="988" w:type="dxa"/>
            <w:shd w:val="clear" w:color="auto" w:fill="E2EFD9" w:themeFill="accent6" w:themeFillTint="33"/>
          </w:tcPr>
          <w:p w14:paraId="122F8CE7" w14:textId="52471D1B" w:rsidR="001518DD" w:rsidRPr="001518DD" w:rsidRDefault="00862380" w:rsidP="00862380">
            <w:pPr>
              <w:rPr>
                <w:rFonts w:cs="Calibri"/>
                <w:lang w:bidi="fa-IR"/>
              </w:rPr>
            </w:pPr>
            <w:bookmarkStart w:id="740" w:name="_Toc59018788"/>
            <w:bookmarkStart w:id="741" w:name="_Toc59018915"/>
            <w:bookmarkStart w:id="742" w:name="_Toc59142164"/>
            <w:bookmarkEnd w:id="740"/>
            <w:bookmarkEnd w:id="741"/>
            <w:bookmarkEnd w:id="742"/>
            <w:r>
              <w:rPr>
                <w:rFonts w:cs="Calibri"/>
                <w:lang w:bidi="fa-IR"/>
              </w:rPr>
              <w:t>3.3.5.</w:t>
            </w:r>
          </w:p>
        </w:tc>
        <w:tc>
          <w:tcPr>
            <w:tcW w:w="3118" w:type="dxa"/>
          </w:tcPr>
          <w:p w14:paraId="453D314A" w14:textId="77777777" w:rsidR="001518DD" w:rsidRPr="001518DD" w:rsidRDefault="001518DD" w:rsidP="001518DD">
            <w:pPr>
              <w:spacing w:line="276" w:lineRule="auto"/>
              <w:jc w:val="both"/>
              <w:rPr>
                <w:rFonts w:eastAsia="Calibri"/>
                <w:sz w:val="18"/>
                <w:szCs w:val="18"/>
                <w:lang w:bidi="fa-IR"/>
              </w:rPr>
            </w:pPr>
            <w:r w:rsidRPr="001518DD">
              <w:rPr>
                <w:rFonts w:cs="Calibri"/>
                <w:sz w:val="18"/>
                <w:szCs w:val="18"/>
                <w:lang w:bidi="fa-IR"/>
              </w:rPr>
              <w:t>Dokumentacja Wykonawcza dla Demonstratora Technologii</w:t>
            </w:r>
          </w:p>
          <w:p w14:paraId="5798C6A3" w14:textId="77777777" w:rsidR="001518DD" w:rsidRPr="001518DD" w:rsidRDefault="001518DD" w:rsidP="001518DD">
            <w:pPr>
              <w:jc w:val="center"/>
              <w:rPr>
                <w:rFonts w:eastAsia="Calibri"/>
                <w:sz w:val="18"/>
                <w:szCs w:val="18"/>
                <w:lang w:bidi="fa-IR"/>
              </w:rPr>
            </w:pPr>
          </w:p>
        </w:tc>
        <w:tc>
          <w:tcPr>
            <w:tcW w:w="3969" w:type="dxa"/>
          </w:tcPr>
          <w:p w14:paraId="1B09447E" w14:textId="77777777" w:rsidR="001518DD" w:rsidRPr="001518DD" w:rsidRDefault="001518DD" w:rsidP="001518DD">
            <w:pPr>
              <w:spacing w:line="276" w:lineRule="auto"/>
              <w:jc w:val="both"/>
              <w:rPr>
                <w:sz w:val="18"/>
                <w:szCs w:val="18"/>
                <w:lang w:bidi="fa-IR"/>
              </w:rPr>
            </w:pPr>
            <w:r w:rsidRPr="001518DD">
              <w:rPr>
                <w:sz w:val="18"/>
                <w:szCs w:val="18"/>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4D95511E" w14:textId="77777777" w:rsidR="001518DD" w:rsidRPr="001518DD" w:rsidRDefault="001518DD" w:rsidP="001518DD">
            <w:pPr>
              <w:spacing w:line="276" w:lineRule="auto"/>
              <w:jc w:val="both"/>
              <w:rPr>
                <w:rFonts w:eastAsia="Calibri"/>
                <w:sz w:val="18"/>
                <w:szCs w:val="18"/>
                <w:lang w:bidi="fa-IR"/>
              </w:rPr>
            </w:pPr>
          </w:p>
        </w:tc>
        <w:tc>
          <w:tcPr>
            <w:tcW w:w="2126" w:type="dxa"/>
          </w:tcPr>
          <w:p w14:paraId="7455C057" w14:textId="77777777" w:rsidR="001518DD" w:rsidRPr="001518DD" w:rsidRDefault="001518DD" w:rsidP="001518DD">
            <w:pPr>
              <w:spacing w:line="276" w:lineRule="auto"/>
              <w:jc w:val="both"/>
              <w:rPr>
                <w:sz w:val="18"/>
                <w:szCs w:val="18"/>
                <w:lang w:bidi="fa-IR"/>
              </w:rPr>
            </w:pPr>
            <w:r w:rsidRPr="001518DD">
              <w:rPr>
                <w:rFonts w:eastAsia="Calibri"/>
                <w:sz w:val="18"/>
                <w:szCs w:val="18"/>
                <w:lang w:bidi="fa-IR"/>
              </w:rPr>
              <w:t>W Terminie Doręczenia Wyniku Prac Etapu II.</w:t>
            </w:r>
          </w:p>
        </w:tc>
      </w:tr>
      <w:tr w:rsidR="001518DD" w:rsidRPr="001518DD" w14:paraId="7F798B51" w14:textId="77777777" w:rsidTr="001518DD">
        <w:tc>
          <w:tcPr>
            <w:tcW w:w="988" w:type="dxa"/>
            <w:shd w:val="clear" w:color="auto" w:fill="E2EFD9" w:themeFill="accent6" w:themeFillTint="33"/>
          </w:tcPr>
          <w:p w14:paraId="355E8F4B" w14:textId="260E9D8F" w:rsidR="001518DD" w:rsidRPr="001518DD" w:rsidRDefault="00862380" w:rsidP="00862380">
            <w:pPr>
              <w:rPr>
                <w:rFonts w:cs="Calibri"/>
                <w:lang w:bidi="fa-IR"/>
              </w:rPr>
            </w:pPr>
            <w:bookmarkStart w:id="743" w:name="_Toc59018789"/>
            <w:bookmarkStart w:id="744" w:name="_Toc59018916"/>
            <w:bookmarkStart w:id="745" w:name="_Toc59142165"/>
            <w:bookmarkEnd w:id="743"/>
            <w:bookmarkEnd w:id="744"/>
            <w:bookmarkEnd w:id="745"/>
            <w:r>
              <w:rPr>
                <w:rFonts w:cs="Calibri"/>
                <w:lang w:bidi="fa-IR"/>
              </w:rPr>
              <w:lastRenderedPageBreak/>
              <w:t>3.3.6.</w:t>
            </w:r>
          </w:p>
        </w:tc>
        <w:tc>
          <w:tcPr>
            <w:tcW w:w="3118" w:type="dxa"/>
          </w:tcPr>
          <w:p w14:paraId="07ABF170" w14:textId="77777777" w:rsidR="001518DD" w:rsidRPr="001518DD" w:rsidRDefault="001518DD" w:rsidP="001518DD">
            <w:pPr>
              <w:spacing w:line="276" w:lineRule="auto"/>
              <w:rPr>
                <w:sz w:val="18"/>
                <w:szCs w:val="18"/>
                <w:lang w:bidi="fa-IR"/>
              </w:rPr>
            </w:pPr>
            <w:r w:rsidRPr="001518DD">
              <w:rPr>
                <w:rFonts w:eastAsia="Calibri" w:cs="Calibri"/>
                <w:sz w:val="18"/>
                <w:szCs w:val="18"/>
                <w:lang w:bidi="fa-IR"/>
              </w:rPr>
              <w:t>Raport z przeprowadzenia prób ciśnieniowych</w:t>
            </w:r>
            <w:r w:rsidRPr="001518DD">
              <w:rPr>
                <w:rFonts w:eastAsia="Calibri"/>
                <w:sz w:val="18"/>
                <w:szCs w:val="18"/>
                <w:lang w:bidi="fa-IR"/>
              </w:rPr>
              <w:t xml:space="preserve"> na Demonstratorze Technologii</w:t>
            </w:r>
          </w:p>
        </w:tc>
        <w:tc>
          <w:tcPr>
            <w:tcW w:w="3969" w:type="dxa"/>
            <w:shd w:val="clear" w:color="auto" w:fill="auto"/>
          </w:tcPr>
          <w:p w14:paraId="6A5A0A36" w14:textId="77777777" w:rsidR="001518DD" w:rsidRPr="001518DD" w:rsidRDefault="001518DD" w:rsidP="001518DD">
            <w:pPr>
              <w:spacing w:line="276" w:lineRule="auto"/>
              <w:jc w:val="both"/>
              <w:rPr>
                <w:sz w:val="18"/>
                <w:szCs w:val="18"/>
                <w:lang w:bidi="fa-IR"/>
              </w:rPr>
            </w:pPr>
            <w:r w:rsidRPr="001518DD">
              <w:rPr>
                <w:rFonts w:eastAsia="Calibri" w:cs="Calibri"/>
                <w:sz w:val="18"/>
                <w:szCs w:val="18"/>
                <w:lang w:bidi="fa-IR"/>
              </w:rPr>
              <w:t xml:space="preserve">Wykonawca przedkłada Zamawiającemu Raport z przeprowadzenia prób ciśnieniowych na Demonstratorze Technologii. </w:t>
            </w:r>
          </w:p>
        </w:tc>
        <w:tc>
          <w:tcPr>
            <w:tcW w:w="2126" w:type="dxa"/>
          </w:tcPr>
          <w:p w14:paraId="1B46A01F" w14:textId="77777777" w:rsidR="001518DD" w:rsidRPr="001518DD" w:rsidRDefault="001518DD" w:rsidP="001518DD">
            <w:pPr>
              <w:spacing w:line="276" w:lineRule="auto"/>
              <w:jc w:val="both"/>
              <w:rPr>
                <w:rFonts w:eastAsia="Calibri" w:cs="Calibri"/>
                <w:sz w:val="18"/>
                <w:szCs w:val="18"/>
                <w:lang w:bidi="fa-IR"/>
              </w:rPr>
            </w:pPr>
            <w:r w:rsidRPr="001518DD">
              <w:rPr>
                <w:rFonts w:eastAsia="Calibri"/>
                <w:sz w:val="18"/>
                <w:szCs w:val="18"/>
                <w:lang w:bidi="fa-IR"/>
              </w:rPr>
              <w:t>W Terminie Doręczenia Wyniku Prac Etapu II.</w:t>
            </w:r>
          </w:p>
        </w:tc>
      </w:tr>
      <w:tr w:rsidR="001518DD" w:rsidRPr="001518DD" w14:paraId="3AE16312" w14:textId="77777777" w:rsidTr="001518DD">
        <w:tc>
          <w:tcPr>
            <w:tcW w:w="988" w:type="dxa"/>
            <w:shd w:val="clear" w:color="auto" w:fill="E2EFD9" w:themeFill="accent6" w:themeFillTint="33"/>
          </w:tcPr>
          <w:p w14:paraId="74E29C42" w14:textId="73E30532" w:rsidR="001518DD" w:rsidRPr="001518DD" w:rsidRDefault="00862380" w:rsidP="00862380">
            <w:pPr>
              <w:rPr>
                <w:rFonts w:cs="Calibri"/>
                <w:lang w:bidi="fa-IR"/>
              </w:rPr>
            </w:pPr>
            <w:bookmarkStart w:id="746" w:name="_Toc59018790"/>
            <w:bookmarkStart w:id="747" w:name="_Toc59018917"/>
            <w:bookmarkStart w:id="748" w:name="_Toc59142166"/>
            <w:bookmarkEnd w:id="746"/>
            <w:bookmarkEnd w:id="747"/>
            <w:bookmarkEnd w:id="748"/>
            <w:r>
              <w:rPr>
                <w:rFonts w:cs="Calibri"/>
                <w:lang w:bidi="fa-IR"/>
              </w:rPr>
              <w:t>3.3.7.</w:t>
            </w:r>
          </w:p>
        </w:tc>
        <w:tc>
          <w:tcPr>
            <w:tcW w:w="3118" w:type="dxa"/>
          </w:tcPr>
          <w:p w14:paraId="3491774E" w14:textId="77777777" w:rsidR="001518DD" w:rsidRPr="001518DD" w:rsidRDefault="001518DD" w:rsidP="001518DD">
            <w:pPr>
              <w:spacing w:line="276" w:lineRule="auto"/>
              <w:rPr>
                <w:rFonts w:eastAsia="Calibri" w:cs="Calibri"/>
                <w:sz w:val="18"/>
                <w:szCs w:val="18"/>
                <w:lang w:bidi="fa-IR"/>
              </w:rPr>
            </w:pPr>
            <w:r w:rsidRPr="001518DD">
              <w:rPr>
                <w:rFonts w:eastAsia="Calibri"/>
                <w:sz w:val="18"/>
                <w:szCs w:val="18"/>
                <w:lang w:bidi="fa-IR"/>
              </w:rPr>
              <w:t>Raport z przeprowadzenia prób szczelności na Demonstratorze Technologii</w:t>
            </w:r>
          </w:p>
        </w:tc>
        <w:tc>
          <w:tcPr>
            <w:tcW w:w="3969" w:type="dxa"/>
            <w:shd w:val="clear" w:color="auto" w:fill="auto"/>
          </w:tcPr>
          <w:p w14:paraId="4B9AB165" w14:textId="77777777" w:rsidR="001518DD" w:rsidRPr="001518DD" w:rsidRDefault="001518DD" w:rsidP="001518DD">
            <w:pPr>
              <w:spacing w:line="276" w:lineRule="auto"/>
              <w:jc w:val="both"/>
              <w:rPr>
                <w:rFonts w:eastAsia="Calibri" w:cs="Calibri"/>
                <w:sz w:val="18"/>
                <w:szCs w:val="18"/>
                <w:lang w:bidi="fa-IR"/>
              </w:rPr>
            </w:pPr>
            <w:r w:rsidRPr="001518DD">
              <w:rPr>
                <w:rFonts w:eastAsia="Calibri" w:cs="Calibri"/>
                <w:sz w:val="18"/>
                <w:szCs w:val="18"/>
                <w:lang w:bidi="fa-IR"/>
              </w:rPr>
              <w:t xml:space="preserve">Wykonawca przedkłada Zamawiającemu Raport z przeprowadzenia prób szczelności na Demonstratorze Technologii. </w:t>
            </w:r>
          </w:p>
        </w:tc>
        <w:tc>
          <w:tcPr>
            <w:tcW w:w="2126" w:type="dxa"/>
          </w:tcPr>
          <w:p w14:paraId="0894432A" w14:textId="77777777" w:rsidR="001518DD" w:rsidRPr="001518DD" w:rsidRDefault="001518DD" w:rsidP="001518DD">
            <w:pPr>
              <w:spacing w:line="276" w:lineRule="auto"/>
              <w:jc w:val="both"/>
              <w:rPr>
                <w:rFonts w:eastAsia="Calibri" w:cs="Calibri"/>
                <w:sz w:val="18"/>
                <w:szCs w:val="18"/>
                <w:lang w:bidi="fa-IR"/>
              </w:rPr>
            </w:pPr>
            <w:r w:rsidRPr="001518DD">
              <w:rPr>
                <w:rFonts w:eastAsia="Calibri"/>
                <w:sz w:val="18"/>
                <w:szCs w:val="18"/>
                <w:lang w:bidi="fa-IR"/>
              </w:rPr>
              <w:t>W Terminie Doręczenia Wyniku Prac Etapu II.</w:t>
            </w:r>
          </w:p>
        </w:tc>
      </w:tr>
      <w:tr w:rsidR="001518DD" w:rsidRPr="001518DD" w14:paraId="2217534A" w14:textId="77777777" w:rsidTr="001518DD">
        <w:tc>
          <w:tcPr>
            <w:tcW w:w="988" w:type="dxa"/>
            <w:shd w:val="clear" w:color="auto" w:fill="E2EFD9" w:themeFill="accent6" w:themeFillTint="33"/>
          </w:tcPr>
          <w:p w14:paraId="73A287F2" w14:textId="5D573109" w:rsidR="001518DD" w:rsidRPr="001518DD" w:rsidRDefault="00862380" w:rsidP="00862380">
            <w:pPr>
              <w:rPr>
                <w:rFonts w:cs="Calibri"/>
                <w:lang w:bidi="fa-IR"/>
              </w:rPr>
            </w:pPr>
            <w:bookmarkStart w:id="749" w:name="_Toc59018791"/>
            <w:bookmarkStart w:id="750" w:name="_Toc59018918"/>
            <w:bookmarkStart w:id="751" w:name="_Toc59142167"/>
            <w:bookmarkEnd w:id="749"/>
            <w:bookmarkEnd w:id="750"/>
            <w:bookmarkEnd w:id="751"/>
            <w:r>
              <w:rPr>
                <w:rFonts w:cs="Calibri"/>
                <w:lang w:bidi="fa-IR"/>
              </w:rPr>
              <w:t>3.3.8.</w:t>
            </w:r>
          </w:p>
        </w:tc>
        <w:tc>
          <w:tcPr>
            <w:tcW w:w="3118" w:type="dxa"/>
          </w:tcPr>
          <w:p w14:paraId="3D464A06"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Inne dokumenty</w:t>
            </w:r>
          </w:p>
        </w:tc>
        <w:tc>
          <w:tcPr>
            <w:tcW w:w="3969" w:type="dxa"/>
            <w:shd w:val="clear" w:color="auto" w:fill="auto"/>
          </w:tcPr>
          <w:p w14:paraId="4C928C70" w14:textId="77777777" w:rsidR="001518DD" w:rsidRPr="001518DD" w:rsidRDefault="001518DD" w:rsidP="001518DD">
            <w:pPr>
              <w:spacing w:line="276" w:lineRule="auto"/>
              <w:jc w:val="both"/>
              <w:rPr>
                <w:rFonts w:eastAsia="Calibri" w:cs="Calibri"/>
                <w:sz w:val="18"/>
                <w:szCs w:val="18"/>
                <w:lang w:bidi="fa-IR"/>
              </w:rPr>
            </w:pPr>
            <w:r w:rsidRPr="001518DD">
              <w:rPr>
                <w:rFonts w:eastAsia="Calibri" w:cs="Calibri"/>
                <w:sz w:val="18"/>
                <w:szCs w:val="18"/>
                <w:lang w:bidi="fa-IR"/>
              </w:rPr>
              <w:t xml:space="preserve">Wykonawca musi przedstawić dodatkowo inne, </w:t>
            </w:r>
            <w:r w:rsidRPr="001518DD">
              <w:rPr>
                <w:sz w:val="18"/>
                <w:szCs w:val="18"/>
              </w:rP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2D2290BC"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 Terminie Doręczenia Wyniku Prac Etapu II.</w:t>
            </w:r>
          </w:p>
        </w:tc>
      </w:tr>
      <w:tr w:rsidR="001518DD" w:rsidRPr="001518DD" w14:paraId="28D22641" w14:textId="77777777" w:rsidTr="001518DD">
        <w:tc>
          <w:tcPr>
            <w:tcW w:w="988" w:type="dxa"/>
            <w:shd w:val="clear" w:color="auto" w:fill="E2EFD9" w:themeFill="accent6" w:themeFillTint="33"/>
          </w:tcPr>
          <w:p w14:paraId="73E3134C" w14:textId="31B7E24D" w:rsidR="001518DD" w:rsidRPr="001518DD" w:rsidRDefault="00862380" w:rsidP="00862380">
            <w:pPr>
              <w:rPr>
                <w:rFonts w:cs="Calibri"/>
                <w:lang w:bidi="fa-IR"/>
              </w:rPr>
            </w:pPr>
            <w:bookmarkStart w:id="752" w:name="_Toc59018792"/>
            <w:bookmarkStart w:id="753" w:name="_Toc59018919"/>
            <w:bookmarkStart w:id="754" w:name="_Toc59142168"/>
            <w:bookmarkEnd w:id="752"/>
            <w:bookmarkEnd w:id="753"/>
            <w:bookmarkEnd w:id="754"/>
            <w:r>
              <w:rPr>
                <w:rFonts w:cs="Calibri"/>
                <w:lang w:bidi="fa-IR"/>
              </w:rPr>
              <w:t>3.3.9.</w:t>
            </w:r>
          </w:p>
        </w:tc>
        <w:tc>
          <w:tcPr>
            <w:tcW w:w="3118" w:type="dxa"/>
          </w:tcPr>
          <w:p w14:paraId="69684D82" w14:textId="77777777" w:rsidR="001518DD" w:rsidRPr="001518DD" w:rsidRDefault="001518DD" w:rsidP="001518DD">
            <w:pPr>
              <w:spacing w:line="276" w:lineRule="auto"/>
              <w:rPr>
                <w:sz w:val="18"/>
                <w:szCs w:val="18"/>
                <w:lang w:bidi="fa-IR"/>
              </w:rPr>
            </w:pPr>
            <w:r w:rsidRPr="001518DD">
              <w:rPr>
                <w:sz w:val="18"/>
                <w:szCs w:val="18"/>
                <w:lang w:bidi="fa-IR"/>
              </w:rPr>
              <w:t>Raport końcowy z realizacji Etapu II</w:t>
            </w:r>
          </w:p>
        </w:tc>
        <w:tc>
          <w:tcPr>
            <w:tcW w:w="3969" w:type="dxa"/>
            <w:shd w:val="clear" w:color="auto" w:fill="auto"/>
          </w:tcPr>
          <w:p w14:paraId="61725AA7" w14:textId="77777777" w:rsidR="001518DD" w:rsidRPr="001518DD" w:rsidRDefault="001518DD" w:rsidP="001518DD">
            <w:pPr>
              <w:rPr>
                <w:sz w:val="18"/>
                <w:szCs w:val="18"/>
                <w:lang w:bidi="fa-IR"/>
              </w:rPr>
            </w:pPr>
            <w:r w:rsidRPr="001518DD">
              <w:rPr>
                <w:sz w:val="18"/>
                <w:szCs w:val="18"/>
                <w:lang w:bidi="fa-IR"/>
              </w:rPr>
              <w:t xml:space="preserve">Raport zawierający m.in.: </w:t>
            </w:r>
          </w:p>
          <w:p w14:paraId="7B0C9E1E" w14:textId="77777777" w:rsidR="001518DD" w:rsidRPr="001518DD" w:rsidRDefault="001518DD" w:rsidP="00643162">
            <w:pPr>
              <w:numPr>
                <w:ilvl w:val="0"/>
                <w:numId w:val="49"/>
              </w:numPr>
              <w:spacing w:line="276" w:lineRule="auto"/>
              <w:contextualSpacing/>
              <w:rPr>
                <w:rFonts w:eastAsia="Calibri"/>
                <w:sz w:val="18"/>
                <w:szCs w:val="18"/>
                <w:lang w:bidi="fa-IR"/>
              </w:rPr>
            </w:pPr>
            <w:r w:rsidRPr="001518DD">
              <w:rPr>
                <w:rFonts w:eastAsia="Calibri"/>
                <w:sz w:val="18"/>
                <w:szCs w:val="18"/>
                <w:lang w:bidi="fa-IR"/>
              </w:rPr>
              <w:t>Podsumowanie raportów z budowy Demonstratora Technologii,</w:t>
            </w:r>
          </w:p>
          <w:p w14:paraId="2E1AE2DB" w14:textId="77777777" w:rsidR="001518DD" w:rsidRPr="001518DD" w:rsidRDefault="001518DD" w:rsidP="00643162">
            <w:pPr>
              <w:numPr>
                <w:ilvl w:val="0"/>
                <w:numId w:val="49"/>
              </w:numPr>
              <w:spacing w:line="276" w:lineRule="auto"/>
              <w:contextualSpacing/>
              <w:rPr>
                <w:rFonts w:eastAsia="Calibri"/>
                <w:sz w:val="18"/>
                <w:szCs w:val="18"/>
                <w:lang w:bidi="fa-IR"/>
              </w:rPr>
            </w:pPr>
            <w:r w:rsidRPr="001518DD">
              <w:rPr>
                <w:sz w:val="18"/>
                <w:szCs w:val="18"/>
                <w:lang w:bidi="fa-IR"/>
              </w:rPr>
              <w:t xml:space="preserve">Podsumowanie informacji dotyczących rozruchu Demonstratora Technologii, </w:t>
            </w:r>
          </w:p>
          <w:p w14:paraId="587DAC12" w14:textId="77777777" w:rsidR="001518DD" w:rsidRPr="001518DD" w:rsidRDefault="001518DD" w:rsidP="00643162">
            <w:pPr>
              <w:numPr>
                <w:ilvl w:val="0"/>
                <w:numId w:val="49"/>
              </w:numPr>
              <w:spacing w:line="276" w:lineRule="auto"/>
              <w:contextualSpacing/>
              <w:rPr>
                <w:rFonts w:eastAsia="Calibri"/>
                <w:sz w:val="18"/>
                <w:szCs w:val="18"/>
                <w:lang w:bidi="fa-IR"/>
              </w:rPr>
            </w:pPr>
            <w:r w:rsidRPr="001518DD">
              <w:rPr>
                <w:sz w:val="18"/>
                <w:szCs w:val="18"/>
                <w:lang w:bidi="fa-IR"/>
              </w:rPr>
              <w:t>Raport z badań Demonstratora Technologii jako instalacji pełnoskalowej,</w:t>
            </w:r>
          </w:p>
          <w:p w14:paraId="683F1770" w14:textId="77777777" w:rsidR="001518DD" w:rsidRPr="001518DD" w:rsidRDefault="001518DD" w:rsidP="00643162">
            <w:pPr>
              <w:numPr>
                <w:ilvl w:val="0"/>
                <w:numId w:val="49"/>
              </w:numPr>
              <w:spacing w:line="276" w:lineRule="auto"/>
              <w:contextualSpacing/>
              <w:rPr>
                <w:sz w:val="18"/>
                <w:szCs w:val="18"/>
                <w:lang w:bidi="fa-IR"/>
              </w:rPr>
            </w:pPr>
            <w:r w:rsidRPr="001518DD">
              <w:rPr>
                <w:sz w:val="18"/>
                <w:szCs w:val="18"/>
                <w:lang w:bidi="fa-IR"/>
              </w:rPr>
              <w:t>Podsumowanie informacji dotyczących eksploatacji i konserwacji Demonstratora Technologii.</w:t>
            </w:r>
          </w:p>
          <w:p w14:paraId="577308EA" w14:textId="77777777" w:rsidR="001518DD" w:rsidRPr="001518DD" w:rsidRDefault="001518DD" w:rsidP="001518DD">
            <w:pPr>
              <w:spacing w:line="276" w:lineRule="auto"/>
              <w:contextualSpacing/>
              <w:jc w:val="both"/>
              <w:rPr>
                <w:sz w:val="18"/>
                <w:szCs w:val="18"/>
                <w:lang w:bidi="fa-IR"/>
              </w:rPr>
            </w:pPr>
            <w:r w:rsidRPr="001518DD">
              <w:rPr>
                <w:rFonts w:eastAsia="Calibri"/>
                <w:sz w:val="18"/>
                <w:szCs w:val="18"/>
                <w:lang w:bidi="fa-IR"/>
              </w:rPr>
              <w:t>Wykonawca przekazuje Zamawiającemu Raport z Realizacji Etapu II w wersji papierowej w dwóch egzemplarzach oraz w wersji elektronicznej,</w:t>
            </w:r>
          </w:p>
        </w:tc>
        <w:tc>
          <w:tcPr>
            <w:tcW w:w="2126" w:type="dxa"/>
          </w:tcPr>
          <w:p w14:paraId="7329E20E" w14:textId="77777777" w:rsidR="001518DD" w:rsidRPr="001518DD" w:rsidRDefault="001518DD" w:rsidP="001518DD">
            <w:pPr>
              <w:spacing w:line="276" w:lineRule="auto"/>
              <w:jc w:val="both"/>
              <w:rPr>
                <w:sz w:val="18"/>
                <w:szCs w:val="18"/>
                <w:lang w:bidi="fa-IR"/>
              </w:rPr>
            </w:pPr>
            <w:r w:rsidRPr="001518DD">
              <w:rPr>
                <w:sz w:val="18"/>
                <w:szCs w:val="18"/>
                <w:lang w:bidi="fa-IR"/>
              </w:rPr>
              <w:t>W terminie do 7 dni po zakończeniu Testów Demonstratora Technologii.</w:t>
            </w:r>
          </w:p>
        </w:tc>
      </w:tr>
      <w:tr w:rsidR="001518DD" w:rsidRPr="001518DD" w14:paraId="49DB3AE2" w14:textId="77777777" w:rsidTr="001518DD">
        <w:tc>
          <w:tcPr>
            <w:tcW w:w="988" w:type="dxa"/>
            <w:shd w:val="clear" w:color="auto" w:fill="E2EFD9" w:themeFill="accent6" w:themeFillTint="33"/>
          </w:tcPr>
          <w:p w14:paraId="21124622" w14:textId="0C72D887" w:rsidR="001518DD" w:rsidRPr="001518DD" w:rsidRDefault="00862380" w:rsidP="00862380">
            <w:pPr>
              <w:rPr>
                <w:rFonts w:cs="Calibri"/>
                <w:lang w:bidi="fa-IR"/>
              </w:rPr>
            </w:pPr>
            <w:bookmarkStart w:id="755" w:name="_Toc59018793"/>
            <w:bookmarkStart w:id="756" w:name="_Toc59018920"/>
            <w:bookmarkStart w:id="757" w:name="_Toc59142169"/>
            <w:bookmarkEnd w:id="755"/>
            <w:bookmarkEnd w:id="756"/>
            <w:bookmarkEnd w:id="757"/>
            <w:r>
              <w:rPr>
                <w:rFonts w:cs="Calibri"/>
                <w:lang w:bidi="fa-IR"/>
              </w:rPr>
              <w:t>3.3.10.</w:t>
            </w:r>
          </w:p>
        </w:tc>
        <w:tc>
          <w:tcPr>
            <w:tcW w:w="3118" w:type="dxa"/>
          </w:tcPr>
          <w:p w14:paraId="55195ADF" w14:textId="77777777" w:rsidR="001518DD" w:rsidRPr="001518DD" w:rsidRDefault="001518DD" w:rsidP="001518DD">
            <w:pPr>
              <w:spacing w:line="276" w:lineRule="auto"/>
              <w:rPr>
                <w:rFonts w:eastAsia="Calibri"/>
                <w:sz w:val="18"/>
                <w:szCs w:val="18"/>
                <w:lang w:bidi="fa-IR"/>
              </w:rPr>
            </w:pPr>
            <w:r w:rsidRPr="001518DD">
              <w:rPr>
                <w:sz w:val="18"/>
                <w:szCs w:val="18"/>
                <w:lang w:bidi="fa-IR"/>
              </w:rPr>
              <w:t>Raport końcowy z realizacji Przedsięwzięcia</w:t>
            </w:r>
          </w:p>
        </w:tc>
        <w:tc>
          <w:tcPr>
            <w:tcW w:w="3969" w:type="dxa"/>
            <w:shd w:val="clear" w:color="auto" w:fill="auto"/>
          </w:tcPr>
          <w:p w14:paraId="48BFF2A8" w14:textId="77777777" w:rsidR="001518DD" w:rsidRPr="001518DD" w:rsidRDefault="001518DD" w:rsidP="001518DD">
            <w:pPr>
              <w:spacing w:line="276" w:lineRule="auto"/>
              <w:contextualSpacing/>
              <w:jc w:val="both"/>
              <w:rPr>
                <w:rFonts w:eastAsia="Calibri"/>
                <w:sz w:val="18"/>
                <w:szCs w:val="18"/>
                <w:lang w:bidi="fa-IR"/>
              </w:rPr>
            </w:pPr>
            <w:r w:rsidRPr="001518DD">
              <w:rPr>
                <w:sz w:val="18"/>
                <w:szCs w:val="18"/>
                <w:lang w:bidi="fa-IR"/>
              </w:rPr>
              <w:t>Raport zawierający:</w:t>
            </w:r>
          </w:p>
          <w:p w14:paraId="06CCE21D" w14:textId="77777777" w:rsidR="001518DD" w:rsidRPr="001518DD" w:rsidRDefault="001518DD" w:rsidP="00643162">
            <w:pPr>
              <w:numPr>
                <w:ilvl w:val="0"/>
                <w:numId w:val="49"/>
              </w:numPr>
              <w:spacing w:line="276" w:lineRule="auto"/>
              <w:contextualSpacing/>
              <w:jc w:val="both"/>
              <w:rPr>
                <w:rFonts w:eastAsia="Calibri"/>
                <w:sz w:val="18"/>
                <w:szCs w:val="18"/>
                <w:lang w:bidi="fa-IR"/>
              </w:rPr>
            </w:pPr>
            <w:r w:rsidRPr="001518DD">
              <w:rPr>
                <w:sz w:val="18"/>
                <w:szCs w:val="18"/>
                <w:lang w:bidi="fa-IR"/>
              </w:rPr>
              <w:t>podsumowanie informacji z przeprowadzonych prac badawczo-rozwojowych na Etapie I oraz Etapie II, w tym wskazanie zrealizowanych Zadań Badawczych i osiągniętych Kamieni Milowych w odniesieniu do przedstawionego Planu Badawczego,</w:t>
            </w:r>
          </w:p>
          <w:p w14:paraId="7D0B2628" w14:textId="77777777" w:rsidR="001518DD" w:rsidRPr="001518DD" w:rsidRDefault="001518DD" w:rsidP="00643162">
            <w:pPr>
              <w:numPr>
                <w:ilvl w:val="0"/>
                <w:numId w:val="49"/>
              </w:numPr>
              <w:spacing w:line="276" w:lineRule="auto"/>
              <w:contextualSpacing/>
              <w:jc w:val="both"/>
              <w:rPr>
                <w:rFonts w:eastAsia="Calibri"/>
                <w:sz w:val="18"/>
                <w:szCs w:val="18"/>
                <w:lang w:bidi="fa-IR"/>
              </w:rPr>
            </w:pPr>
            <w:r w:rsidRPr="001518DD">
              <w:rPr>
                <w:rFonts w:eastAsia="Calibri"/>
                <w:sz w:val="18"/>
                <w:szCs w:val="18"/>
                <w:lang w:bidi="fa-IR"/>
              </w:rPr>
              <w:t xml:space="preserve">informacje o wprowadzonych zmianach do Technologii po Etapie I, </w:t>
            </w:r>
          </w:p>
          <w:p w14:paraId="2FC3D281" w14:textId="77777777" w:rsidR="001518DD" w:rsidRPr="001518DD" w:rsidRDefault="001518DD" w:rsidP="00643162">
            <w:pPr>
              <w:numPr>
                <w:ilvl w:val="0"/>
                <w:numId w:val="49"/>
              </w:numPr>
              <w:spacing w:line="276" w:lineRule="auto"/>
              <w:contextualSpacing/>
              <w:jc w:val="both"/>
              <w:rPr>
                <w:rFonts w:eastAsia="Calibri"/>
                <w:sz w:val="18"/>
                <w:szCs w:val="18"/>
                <w:lang w:bidi="fa-IR"/>
              </w:rPr>
            </w:pPr>
            <w:r w:rsidRPr="001518DD">
              <w:rPr>
                <w:rFonts w:eastAsia="Calibri"/>
                <w:sz w:val="18"/>
                <w:szCs w:val="18"/>
                <w:lang w:bidi="fa-IR"/>
              </w:rPr>
              <w:t>wnioski z realizacji Przedsięwzięcia.</w:t>
            </w:r>
          </w:p>
          <w:p w14:paraId="066F7004" w14:textId="77777777" w:rsidR="001518DD" w:rsidRPr="001518DD" w:rsidRDefault="001518DD" w:rsidP="001518DD">
            <w:pPr>
              <w:spacing w:line="276" w:lineRule="auto"/>
              <w:jc w:val="both"/>
              <w:rPr>
                <w:rFonts w:eastAsia="Calibri" w:cs="Calibri"/>
                <w:sz w:val="18"/>
                <w:szCs w:val="18"/>
                <w:lang w:bidi="fa-IR"/>
              </w:rPr>
            </w:pPr>
          </w:p>
        </w:tc>
        <w:tc>
          <w:tcPr>
            <w:tcW w:w="2126" w:type="dxa"/>
          </w:tcPr>
          <w:p w14:paraId="7C28F210" w14:textId="77777777" w:rsidR="001518DD" w:rsidRPr="001518DD" w:rsidRDefault="001518DD" w:rsidP="001518DD">
            <w:pPr>
              <w:spacing w:line="276" w:lineRule="auto"/>
              <w:jc w:val="both"/>
              <w:rPr>
                <w:rFonts w:eastAsia="Calibri"/>
                <w:sz w:val="18"/>
                <w:szCs w:val="18"/>
                <w:lang w:bidi="fa-IR"/>
              </w:rPr>
            </w:pPr>
            <w:r w:rsidRPr="001518DD">
              <w:rPr>
                <w:sz w:val="18"/>
                <w:szCs w:val="18"/>
                <w:lang w:bidi="fa-IR"/>
              </w:rPr>
              <w:t>W terminie do 7 dni po zakończeniu Testów Demonstratora Technologii.</w:t>
            </w:r>
          </w:p>
        </w:tc>
      </w:tr>
      <w:tr w:rsidR="001518DD" w:rsidRPr="001518DD" w14:paraId="2E9A00E0" w14:textId="77777777" w:rsidTr="001518DD">
        <w:tc>
          <w:tcPr>
            <w:tcW w:w="988" w:type="dxa"/>
            <w:shd w:val="clear" w:color="auto" w:fill="E2EFD9" w:themeFill="accent6" w:themeFillTint="33"/>
          </w:tcPr>
          <w:p w14:paraId="7A6EDFAB" w14:textId="0FA1F817" w:rsidR="001518DD" w:rsidRPr="001518DD" w:rsidRDefault="00862380" w:rsidP="00862380">
            <w:pPr>
              <w:rPr>
                <w:rFonts w:cs="Calibri"/>
                <w:lang w:bidi="fa-IR"/>
              </w:rPr>
            </w:pPr>
            <w:bookmarkStart w:id="758" w:name="_Toc59018794"/>
            <w:bookmarkStart w:id="759" w:name="_Toc59018921"/>
            <w:bookmarkStart w:id="760" w:name="_Toc59142170"/>
            <w:bookmarkEnd w:id="758"/>
            <w:bookmarkEnd w:id="759"/>
            <w:bookmarkEnd w:id="760"/>
            <w:r>
              <w:rPr>
                <w:rFonts w:cs="Calibri"/>
                <w:lang w:bidi="fa-IR"/>
              </w:rPr>
              <w:t>3.3.11.</w:t>
            </w:r>
          </w:p>
        </w:tc>
        <w:tc>
          <w:tcPr>
            <w:tcW w:w="3118" w:type="dxa"/>
          </w:tcPr>
          <w:p w14:paraId="0A878EB9" w14:textId="77777777" w:rsidR="001518DD" w:rsidRPr="001518DD" w:rsidRDefault="001518DD" w:rsidP="001518DD">
            <w:pPr>
              <w:spacing w:line="276" w:lineRule="auto"/>
              <w:rPr>
                <w:rFonts w:eastAsia="Calibri"/>
                <w:sz w:val="18"/>
                <w:szCs w:val="18"/>
                <w:lang w:bidi="fa-IR"/>
              </w:rPr>
            </w:pPr>
            <w:r w:rsidRPr="001518DD">
              <w:rPr>
                <w:sz w:val="18"/>
                <w:szCs w:val="18"/>
                <w:lang w:bidi="fa-IR"/>
              </w:rPr>
              <w:t>Dokumentacja Odbiorowa</w:t>
            </w:r>
          </w:p>
        </w:tc>
        <w:tc>
          <w:tcPr>
            <w:tcW w:w="3969" w:type="dxa"/>
            <w:shd w:val="clear" w:color="auto" w:fill="auto"/>
          </w:tcPr>
          <w:p w14:paraId="0D7AFC64" w14:textId="77777777" w:rsidR="001518DD" w:rsidRPr="001518DD" w:rsidRDefault="001518DD" w:rsidP="001518DD">
            <w:pPr>
              <w:spacing w:line="276" w:lineRule="auto"/>
              <w:jc w:val="both"/>
              <w:rPr>
                <w:sz w:val="18"/>
                <w:szCs w:val="18"/>
                <w:lang w:bidi="fa-IR"/>
              </w:rPr>
            </w:pPr>
            <w:r w:rsidRPr="001518DD">
              <w:rPr>
                <w:sz w:val="18"/>
                <w:szCs w:val="18"/>
                <w:lang w:bidi="fa-IR"/>
              </w:rPr>
              <w:t>Zamawiający wymaga od Wykonawcy opracowania i przedstawienia NCBR kompletnej dokumentacji odbiorowej, w szczególności dokumentów, o których mowa w art. 57 Ustawy z dnia 7 lipca 1994 r.</w:t>
            </w:r>
            <w:r w:rsidRPr="001518DD">
              <w:rPr>
                <w:i/>
                <w:sz w:val="18"/>
                <w:szCs w:val="18"/>
                <w:lang w:bidi="fa-IR"/>
              </w:rPr>
              <w:t xml:space="preserve"> Prawo budowlane (tj. Dz.U.2020.1333 ze zm.)</w:t>
            </w:r>
            <w:r w:rsidRPr="001518DD">
              <w:rPr>
                <w:sz w:val="18"/>
                <w:szCs w:val="18"/>
                <w:lang w:bidi="fa-IR"/>
              </w:rPr>
              <w:t xml:space="preserve"> oraz uzyskanego pozwolenia na użytkowanie i </w:t>
            </w:r>
            <w:r w:rsidRPr="001518DD">
              <w:rPr>
                <w:sz w:val="18"/>
                <w:szCs w:val="18"/>
                <w:lang w:bidi="fa-IR"/>
              </w:rPr>
              <w:lastRenderedPageBreak/>
              <w:t xml:space="preserve">dokumentu potwierdzającego odbiór Demonstratora Technologii przez Partnera Strategicznego. </w:t>
            </w:r>
          </w:p>
          <w:p w14:paraId="4231501C" w14:textId="77777777" w:rsidR="001518DD" w:rsidRPr="001518DD" w:rsidRDefault="001518DD" w:rsidP="001518DD">
            <w:pPr>
              <w:spacing w:line="276" w:lineRule="auto"/>
              <w:jc w:val="both"/>
              <w:rPr>
                <w:sz w:val="18"/>
                <w:szCs w:val="18"/>
                <w:lang w:bidi="fa-IR"/>
              </w:rPr>
            </w:pPr>
          </w:p>
          <w:p w14:paraId="78DB1C75" w14:textId="77777777" w:rsidR="001518DD" w:rsidRPr="001518DD" w:rsidRDefault="001518DD" w:rsidP="001518DD">
            <w:pPr>
              <w:spacing w:line="276" w:lineRule="auto"/>
              <w:jc w:val="both"/>
              <w:rPr>
                <w:sz w:val="18"/>
                <w:szCs w:val="18"/>
                <w:lang w:bidi="fa-IR"/>
              </w:rPr>
            </w:pPr>
            <w:r w:rsidRPr="001518DD">
              <w:rPr>
                <w:sz w:val="18"/>
                <w:szCs w:val="18"/>
                <w:lang w:bidi="fa-IR"/>
              </w:rPr>
              <w:t xml:space="preserve">Dokumentacja odbiorowa zostanie zatwierdzona przez Partnera Strategicznego po doprowadzeniu do uzyskania przez Demonstrator Technologii średniej produkcji biogazu w fazie rozruchu na poziomie minimum 85% określonej produkcji biogazu zgodnie z Załącznikiem nr 1 do Regulaminu i utrzymania jej przez okres minimum 30 kolejnych dni. </w:t>
            </w:r>
          </w:p>
          <w:p w14:paraId="08DFAFFD" w14:textId="77777777" w:rsidR="001518DD" w:rsidRPr="001518DD" w:rsidRDefault="001518DD" w:rsidP="001518DD">
            <w:pPr>
              <w:spacing w:line="276" w:lineRule="auto"/>
              <w:jc w:val="both"/>
              <w:rPr>
                <w:rFonts w:eastAsia="Calibri" w:cs="Calibri"/>
                <w:sz w:val="18"/>
                <w:szCs w:val="18"/>
                <w:lang w:bidi="fa-IR"/>
              </w:rPr>
            </w:pPr>
          </w:p>
        </w:tc>
        <w:tc>
          <w:tcPr>
            <w:tcW w:w="2126" w:type="dxa"/>
          </w:tcPr>
          <w:p w14:paraId="086F3D94"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lastRenderedPageBreak/>
              <w:t>Przed odbiorem Demonstratora Technologii</w:t>
            </w:r>
          </w:p>
        </w:tc>
      </w:tr>
      <w:tr w:rsidR="001518DD" w:rsidRPr="001518DD" w14:paraId="024494FF" w14:textId="77777777" w:rsidTr="001518DD">
        <w:tc>
          <w:tcPr>
            <w:tcW w:w="988" w:type="dxa"/>
            <w:shd w:val="clear" w:color="auto" w:fill="E2EFD9" w:themeFill="accent6" w:themeFillTint="33"/>
          </w:tcPr>
          <w:p w14:paraId="65206E5C" w14:textId="74B3029D" w:rsidR="001518DD" w:rsidRPr="001518DD" w:rsidRDefault="00862380" w:rsidP="00862380">
            <w:pPr>
              <w:rPr>
                <w:rFonts w:cs="Calibri"/>
                <w:lang w:bidi="fa-IR"/>
              </w:rPr>
            </w:pPr>
            <w:bookmarkStart w:id="761" w:name="_Toc59018795"/>
            <w:bookmarkStart w:id="762" w:name="_Toc59018922"/>
            <w:bookmarkStart w:id="763" w:name="_Toc59142171"/>
            <w:bookmarkEnd w:id="761"/>
            <w:bookmarkEnd w:id="762"/>
            <w:bookmarkEnd w:id="763"/>
            <w:r>
              <w:rPr>
                <w:rFonts w:cs="Calibri"/>
                <w:lang w:bidi="fa-IR"/>
              </w:rPr>
              <w:t>3.3.12.</w:t>
            </w:r>
          </w:p>
        </w:tc>
        <w:tc>
          <w:tcPr>
            <w:tcW w:w="3118" w:type="dxa"/>
          </w:tcPr>
          <w:p w14:paraId="2836A939" w14:textId="77777777" w:rsidR="001518DD" w:rsidRPr="001518DD" w:rsidRDefault="001518DD" w:rsidP="001518DD">
            <w:pPr>
              <w:spacing w:line="276" w:lineRule="auto"/>
              <w:rPr>
                <w:sz w:val="18"/>
                <w:szCs w:val="18"/>
                <w:lang w:bidi="fa-IR"/>
              </w:rPr>
            </w:pPr>
            <w:r w:rsidRPr="001518DD">
              <w:rPr>
                <w:sz w:val="18"/>
                <w:szCs w:val="18"/>
                <w:lang w:bidi="fa-IR"/>
              </w:rPr>
              <w:t>Wyniki pomiarów jakości biometanu</w:t>
            </w:r>
          </w:p>
        </w:tc>
        <w:tc>
          <w:tcPr>
            <w:tcW w:w="3969" w:type="dxa"/>
            <w:shd w:val="clear" w:color="auto" w:fill="auto"/>
          </w:tcPr>
          <w:p w14:paraId="5406B577" w14:textId="77777777" w:rsidR="001518DD" w:rsidRPr="001518DD" w:rsidRDefault="001518DD" w:rsidP="001518DD">
            <w:pPr>
              <w:spacing w:line="276" w:lineRule="auto"/>
              <w:rPr>
                <w:rFonts w:eastAsia="Calibri"/>
                <w:sz w:val="18"/>
                <w:szCs w:val="18"/>
                <w:lang w:bidi="fa-IR"/>
              </w:rPr>
            </w:pPr>
            <w:r w:rsidRPr="001518DD">
              <w:rPr>
                <w:rFonts w:eastAsia="Calibri"/>
                <w:sz w:val="18"/>
                <w:szCs w:val="18"/>
                <w:lang w:bidi="fa-IR"/>
              </w:rPr>
              <w:t>Zamawiający wymaga złożenia potwierdzenia jakości biometanu poprzez analizę w akredytowanym laboratorium w szczególności parametrów wymienionych w Tabeli nr 1 z Załącznika nr 1 do Regulaminu.</w:t>
            </w:r>
          </w:p>
          <w:p w14:paraId="206C7431" w14:textId="77777777" w:rsidR="001518DD" w:rsidRPr="001518DD" w:rsidRDefault="001518DD" w:rsidP="001518DD">
            <w:pPr>
              <w:spacing w:line="276" w:lineRule="auto"/>
              <w:jc w:val="both"/>
              <w:rPr>
                <w:sz w:val="18"/>
                <w:szCs w:val="18"/>
                <w:lang w:bidi="fa-IR"/>
              </w:rPr>
            </w:pPr>
          </w:p>
        </w:tc>
        <w:tc>
          <w:tcPr>
            <w:tcW w:w="2126" w:type="dxa"/>
          </w:tcPr>
          <w:p w14:paraId="7BB24D18"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Przed odbiorem Demonstratora Technologii</w:t>
            </w:r>
          </w:p>
        </w:tc>
      </w:tr>
      <w:tr w:rsidR="001518DD" w:rsidRPr="001518DD" w14:paraId="16F5C2DE" w14:textId="77777777" w:rsidTr="001518DD">
        <w:tc>
          <w:tcPr>
            <w:tcW w:w="988" w:type="dxa"/>
            <w:shd w:val="clear" w:color="auto" w:fill="E2EFD9" w:themeFill="accent6" w:themeFillTint="33"/>
          </w:tcPr>
          <w:p w14:paraId="1C14B71B" w14:textId="7BF9DDC1" w:rsidR="001518DD" w:rsidRPr="001518DD" w:rsidRDefault="00862380" w:rsidP="00862380">
            <w:pPr>
              <w:rPr>
                <w:rFonts w:cs="Calibri"/>
                <w:lang w:bidi="fa-IR"/>
              </w:rPr>
            </w:pPr>
            <w:bookmarkStart w:id="764" w:name="_Toc59018796"/>
            <w:bookmarkStart w:id="765" w:name="_Toc59018923"/>
            <w:bookmarkStart w:id="766" w:name="_Toc59142172"/>
            <w:bookmarkEnd w:id="764"/>
            <w:bookmarkEnd w:id="765"/>
            <w:bookmarkEnd w:id="766"/>
            <w:r>
              <w:rPr>
                <w:rFonts w:cs="Calibri"/>
                <w:lang w:bidi="fa-IR"/>
              </w:rPr>
              <w:t>3.3.13.</w:t>
            </w:r>
          </w:p>
        </w:tc>
        <w:tc>
          <w:tcPr>
            <w:tcW w:w="3118" w:type="dxa"/>
          </w:tcPr>
          <w:p w14:paraId="61C150B0" w14:textId="77777777" w:rsidR="001518DD" w:rsidRPr="001518DD" w:rsidRDefault="001518DD" w:rsidP="001518DD">
            <w:pPr>
              <w:spacing w:line="276" w:lineRule="auto"/>
              <w:rPr>
                <w:sz w:val="18"/>
                <w:szCs w:val="18"/>
                <w:lang w:bidi="fa-IR"/>
              </w:rPr>
            </w:pPr>
            <w:r w:rsidRPr="001518DD">
              <w:rPr>
                <w:sz w:val="18"/>
                <w:szCs w:val="18"/>
                <w:lang w:bidi="fa-IR"/>
              </w:rPr>
              <w:t>Dokumentacja powykonawcza Demonstratora Technologii</w:t>
            </w:r>
          </w:p>
        </w:tc>
        <w:tc>
          <w:tcPr>
            <w:tcW w:w="3969" w:type="dxa"/>
            <w:shd w:val="clear" w:color="auto" w:fill="auto"/>
          </w:tcPr>
          <w:p w14:paraId="50416486" w14:textId="77777777" w:rsidR="001518DD" w:rsidRPr="001518DD" w:rsidRDefault="001518DD" w:rsidP="001518DD">
            <w:pPr>
              <w:spacing w:line="276" w:lineRule="auto"/>
              <w:jc w:val="both"/>
              <w:rPr>
                <w:sz w:val="18"/>
                <w:szCs w:val="18"/>
                <w:lang w:bidi="fa-IR"/>
              </w:rPr>
            </w:pPr>
            <w:r w:rsidRPr="001518DD">
              <w:rPr>
                <w:sz w:val="18"/>
                <w:szCs w:val="18"/>
                <w:lang w:bidi="fa-IR"/>
              </w:rPr>
              <w:t>Dokumentacja Powykonawcza z całości wykonanych robót, uwzględniająca:</w:t>
            </w:r>
          </w:p>
          <w:p w14:paraId="77BA5ACB" w14:textId="77777777" w:rsidR="001518DD" w:rsidRPr="001518DD" w:rsidRDefault="001518DD" w:rsidP="00643162">
            <w:pPr>
              <w:numPr>
                <w:ilvl w:val="0"/>
                <w:numId w:val="48"/>
              </w:numPr>
              <w:spacing w:line="276" w:lineRule="auto"/>
              <w:contextualSpacing/>
              <w:jc w:val="both"/>
              <w:rPr>
                <w:sz w:val="18"/>
                <w:szCs w:val="18"/>
                <w:lang w:bidi="fa-IR"/>
              </w:rPr>
            </w:pPr>
            <w:r w:rsidRPr="001518DD">
              <w:rPr>
                <w:sz w:val="18"/>
                <w:szCs w:val="18"/>
                <w:lang w:bidi="fa-IR"/>
              </w:rPr>
              <w:t>Dokumentację geodezyjną – w szczególności szkice z tyczenia i kontroli położenia poszczególnych elementów i obiektów, powykonawczą analizę geodezyjną i polowe szkice powykonawcze wraz z powykonawczą inwentaryzacją,</w:t>
            </w:r>
          </w:p>
          <w:p w14:paraId="433A1016" w14:textId="77777777" w:rsidR="001518DD" w:rsidRPr="001518DD" w:rsidRDefault="001518DD" w:rsidP="00643162">
            <w:pPr>
              <w:numPr>
                <w:ilvl w:val="0"/>
                <w:numId w:val="48"/>
              </w:numPr>
              <w:spacing w:line="276" w:lineRule="auto"/>
              <w:contextualSpacing/>
              <w:jc w:val="both"/>
              <w:rPr>
                <w:sz w:val="18"/>
                <w:szCs w:val="18"/>
                <w:lang w:bidi="fa-IR"/>
              </w:rPr>
            </w:pPr>
            <w:r w:rsidRPr="001518DD">
              <w:rPr>
                <w:sz w:val="18"/>
                <w:szCs w:val="18"/>
                <w:lang w:bidi="fa-IR"/>
              </w:rPr>
              <w:t>Szczegółowe instrukcje eksploatacyjne urządzeń wraz z ich urządzeniami napędowymi i sterowniczymi, szczegółowe instrukcje urządzeń elektroenergetycznych, instalacji uszlachetniania biogazu do biometanu, jeśli dotyczy – agregatu kogeneracyjnego, pasteryzatora, rozdrabniaczy, młynów, zasobników itp. Instrukcje obsługi i konserwacji mają być na tyle szczegółowe, aby umożliwiały obsługę, konserwację, rozbieranie, ponowne składanie, regulację i wymianę danej części lub naprawę urządzenia.</w:t>
            </w:r>
          </w:p>
          <w:p w14:paraId="2587FD07" w14:textId="77777777" w:rsidR="001518DD" w:rsidRPr="001518DD" w:rsidRDefault="001518DD" w:rsidP="00643162">
            <w:pPr>
              <w:numPr>
                <w:ilvl w:val="0"/>
                <w:numId w:val="48"/>
              </w:numPr>
              <w:spacing w:line="276" w:lineRule="auto"/>
              <w:contextualSpacing/>
              <w:jc w:val="both"/>
              <w:rPr>
                <w:sz w:val="18"/>
                <w:szCs w:val="18"/>
                <w:lang w:bidi="fa-IR"/>
              </w:rPr>
            </w:pPr>
            <w:r w:rsidRPr="001518DD">
              <w:rPr>
                <w:sz w:val="18"/>
                <w:szCs w:val="18"/>
                <w:lang w:bidi="fa-IR"/>
              </w:rPr>
              <w:t>Szczegółowe Warunki Ochrony Przeciwpożarowej,</w:t>
            </w:r>
            <w:r w:rsidRPr="001518DD">
              <w:rPr>
                <w:sz w:val="18"/>
                <w:szCs w:val="18"/>
              </w:rPr>
              <w:t xml:space="preserve"> dokumentację oceny zagrożenia wybuchem, operat przeciwpożarowy miejsc magazynowania odpadów,</w:t>
            </w:r>
          </w:p>
          <w:p w14:paraId="6D02B1A2" w14:textId="77777777" w:rsidR="001518DD" w:rsidRPr="001518DD" w:rsidRDefault="001518DD" w:rsidP="00643162">
            <w:pPr>
              <w:numPr>
                <w:ilvl w:val="0"/>
                <w:numId w:val="48"/>
              </w:numPr>
              <w:spacing w:line="276" w:lineRule="auto"/>
              <w:contextualSpacing/>
              <w:jc w:val="both"/>
              <w:rPr>
                <w:sz w:val="18"/>
                <w:szCs w:val="18"/>
                <w:lang w:bidi="fa-IR"/>
              </w:rPr>
            </w:pPr>
            <w:r w:rsidRPr="001518DD">
              <w:rPr>
                <w:sz w:val="18"/>
                <w:szCs w:val="18"/>
              </w:rPr>
              <w:t xml:space="preserve">Wszystkie wydane decyzje administracyjne i pozwolenia oraz inne </w:t>
            </w:r>
            <w:r w:rsidRPr="001518DD">
              <w:rPr>
                <w:sz w:val="18"/>
                <w:szCs w:val="18"/>
              </w:rPr>
              <w:lastRenderedPageBreak/>
              <w:t>kluczowe dokumenty: warunki i umowy przyłączeniowe, zgłoszenia, protokoły z kontroli odbiorowych itd.</w:t>
            </w:r>
          </w:p>
          <w:p w14:paraId="1B65879E" w14:textId="77777777" w:rsidR="001518DD" w:rsidRPr="001518DD" w:rsidRDefault="001518DD" w:rsidP="001518DD">
            <w:pPr>
              <w:spacing w:line="276" w:lineRule="auto"/>
              <w:jc w:val="both"/>
              <w:rPr>
                <w:sz w:val="18"/>
                <w:szCs w:val="18"/>
                <w:lang w:bidi="fa-IR"/>
              </w:rPr>
            </w:pPr>
          </w:p>
          <w:p w14:paraId="2110844E" w14:textId="77777777" w:rsidR="001518DD" w:rsidRPr="001518DD" w:rsidRDefault="001518DD" w:rsidP="001518DD">
            <w:pPr>
              <w:spacing w:line="276" w:lineRule="auto"/>
              <w:jc w:val="both"/>
              <w:rPr>
                <w:sz w:val="18"/>
                <w:szCs w:val="18"/>
                <w:lang w:bidi="fa-IR"/>
              </w:rPr>
            </w:pPr>
            <w:r w:rsidRPr="001518DD">
              <w:rPr>
                <w:sz w:val="18"/>
                <w:szCs w:val="18"/>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11B057E4" w14:textId="77777777" w:rsidR="001518DD" w:rsidRPr="001518DD" w:rsidRDefault="001518DD" w:rsidP="001518DD">
            <w:pPr>
              <w:spacing w:line="276" w:lineRule="auto"/>
              <w:jc w:val="both"/>
              <w:rPr>
                <w:sz w:val="18"/>
                <w:szCs w:val="18"/>
                <w:lang w:bidi="fa-IR"/>
              </w:rPr>
            </w:pPr>
          </w:p>
          <w:p w14:paraId="3528781B" w14:textId="77777777" w:rsidR="001518DD" w:rsidRPr="001518DD" w:rsidRDefault="001518DD" w:rsidP="001518DD">
            <w:pPr>
              <w:spacing w:line="276" w:lineRule="auto"/>
              <w:jc w:val="both"/>
              <w:rPr>
                <w:sz w:val="18"/>
                <w:szCs w:val="18"/>
                <w:lang w:bidi="fa-IR"/>
              </w:rPr>
            </w:pPr>
            <w:r w:rsidRPr="001518DD">
              <w:rPr>
                <w:rFonts w:eastAsia="Calibri"/>
                <w:sz w:val="18"/>
                <w:szCs w:val="18"/>
                <w:lang w:bidi="fa-IR"/>
              </w:rPr>
              <w:t>Wykonawca przekazuje Zamawiającemu Dokumentację powykonawczą w wersji papierowej w dwóch egzemplarzach oraz w wersji elektronicznej.</w:t>
            </w:r>
          </w:p>
        </w:tc>
        <w:tc>
          <w:tcPr>
            <w:tcW w:w="2126" w:type="dxa"/>
          </w:tcPr>
          <w:p w14:paraId="6C947913"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lastRenderedPageBreak/>
              <w:t>Przed odbiorem Demonstratora Technologii</w:t>
            </w:r>
          </w:p>
        </w:tc>
      </w:tr>
      <w:tr w:rsidR="001518DD" w:rsidRPr="001518DD" w14:paraId="2E573B8E" w14:textId="77777777" w:rsidTr="001518DD">
        <w:tc>
          <w:tcPr>
            <w:tcW w:w="988" w:type="dxa"/>
            <w:shd w:val="clear" w:color="auto" w:fill="E2EFD9" w:themeFill="accent6" w:themeFillTint="33"/>
          </w:tcPr>
          <w:p w14:paraId="6D4186F4" w14:textId="56321E68" w:rsidR="001518DD" w:rsidRPr="001518DD" w:rsidRDefault="00862380" w:rsidP="00862380">
            <w:pPr>
              <w:rPr>
                <w:rFonts w:cs="Calibri"/>
                <w:lang w:bidi="fa-IR"/>
              </w:rPr>
            </w:pPr>
            <w:bookmarkStart w:id="767" w:name="_Toc59142173"/>
            <w:bookmarkEnd w:id="767"/>
            <w:r>
              <w:rPr>
                <w:rFonts w:cs="Calibri"/>
                <w:lang w:bidi="fa-IR"/>
              </w:rPr>
              <w:t>3.3.14.</w:t>
            </w:r>
          </w:p>
        </w:tc>
        <w:tc>
          <w:tcPr>
            <w:tcW w:w="3118" w:type="dxa"/>
          </w:tcPr>
          <w:p w14:paraId="05E32359" w14:textId="77777777" w:rsidR="001518DD" w:rsidRPr="001518DD" w:rsidRDefault="001518DD" w:rsidP="001518DD">
            <w:pPr>
              <w:spacing w:line="276" w:lineRule="auto"/>
              <w:rPr>
                <w:sz w:val="18"/>
                <w:szCs w:val="18"/>
                <w:lang w:bidi="fa-IR"/>
              </w:rPr>
            </w:pPr>
            <w:r w:rsidRPr="001518DD">
              <w:rPr>
                <w:rFonts w:eastAsia="Calibri" w:cs="Calibri"/>
                <w:sz w:val="18"/>
                <w:szCs w:val="18"/>
                <w:lang w:bidi="fa-IR"/>
              </w:rPr>
              <w:t>Procedura HACCP i program zwalczania szkodników,</w:t>
            </w:r>
          </w:p>
        </w:tc>
        <w:tc>
          <w:tcPr>
            <w:tcW w:w="3969" w:type="dxa"/>
            <w:shd w:val="clear" w:color="auto" w:fill="auto"/>
          </w:tcPr>
          <w:p w14:paraId="75CFC59A" w14:textId="77777777" w:rsidR="001518DD" w:rsidRPr="001518DD" w:rsidRDefault="001518DD" w:rsidP="001518DD">
            <w:pPr>
              <w:spacing w:line="276" w:lineRule="auto"/>
              <w:jc w:val="both"/>
              <w:rPr>
                <w:sz w:val="18"/>
                <w:szCs w:val="18"/>
                <w:lang w:bidi="fa-IR"/>
              </w:rPr>
            </w:pPr>
            <w:r w:rsidRPr="001518DD">
              <w:rPr>
                <w:rFonts w:eastAsia="Calibri"/>
                <w:sz w:val="18"/>
                <w:szCs w:val="18"/>
                <w:lang w:bidi="fa-IR"/>
              </w:rPr>
              <w:t>Procedura HACCP dla Demonstratora Technologii zawierająca analizę zagrożeń i krytyczne punkty kontroli oraz program zwalczania szkodników. Dokumenty Wykonawcy muszą być zatwierdzone przez Powiatowego Lekarza Weterynarii.</w:t>
            </w:r>
          </w:p>
        </w:tc>
        <w:tc>
          <w:tcPr>
            <w:tcW w:w="2126" w:type="dxa"/>
          </w:tcPr>
          <w:p w14:paraId="3EDC8E98"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 Terminie Doręczenia Wyniku Prac Etapu II.</w:t>
            </w:r>
          </w:p>
        </w:tc>
      </w:tr>
      <w:tr w:rsidR="001518DD" w:rsidRPr="001518DD" w14:paraId="03B2A048" w14:textId="77777777" w:rsidTr="001518DD">
        <w:tc>
          <w:tcPr>
            <w:tcW w:w="988" w:type="dxa"/>
            <w:shd w:val="clear" w:color="auto" w:fill="E2EFD9" w:themeFill="accent6" w:themeFillTint="33"/>
          </w:tcPr>
          <w:p w14:paraId="6394845C" w14:textId="0B5C1020" w:rsidR="001518DD" w:rsidRPr="001518DD" w:rsidRDefault="00862380" w:rsidP="00862380">
            <w:pPr>
              <w:rPr>
                <w:rFonts w:cs="Calibri"/>
                <w:lang w:bidi="fa-IR"/>
              </w:rPr>
            </w:pPr>
            <w:bookmarkStart w:id="768" w:name="_Toc59142174"/>
            <w:bookmarkEnd w:id="768"/>
            <w:r>
              <w:rPr>
                <w:rFonts w:cs="Calibri"/>
                <w:lang w:bidi="fa-IR"/>
              </w:rPr>
              <w:t>3.3.15.</w:t>
            </w:r>
          </w:p>
        </w:tc>
        <w:tc>
          <w:tcPr>
            <w:tcW w:w="3118" w:type="dxa"/>
          </w:tcPr>
          <w:p w14:paraId="53A6AC17" w14:textId="77777777" w:rsidR="001518DD" w:rsidRPr="001518DD" w:rsidRDefault="001518DD" w:rsidP="001518DD">
            <w:pPr>
              <w:spacing w:line="276" w:lineRule="auto"/>
              <w:rPr>
                <w:sz w:val="18"/>
                <w:szCs w:val="18"/>
                <w:lang w:bidi="fa-IR"/>
              </w:rPr>
            </w:pPr>
            <w:r w:rsidRPr="001518DD">
              <w:rPr>
                <w:rFonts w:eastAsia="Calibri" w:cs="Calibri"/>
                <w:sz w:val="18"/>
                <w:szCs w:val="18"/>
                <w:lang w:bidi="fa-IR"/>
              </w:rPr>
              <w:t>Zatwierdzenie Demonstratora przez Powiatowego Lekarza Weterynarii,</w:t>
            </w:r>
          </w:p>
        </w:tc>
        <w:tc>
          <w:tcPr>
            <w:tcW w:w="3969" w:type="dxa"/>
            <w:shd w:val="clear" w:color="auto" w:fill="auto"/>
          </w:tcPr>
          <w:p w14:paraId="3C24D30F" w14:textId="77777777" w:rsidR="001518DD" w:rsidRPr="001518DD" w:rsidRDefault="001518DD" w:rsidP="001518DD">
            <w:pPr>
              <w:spacing w:line="276" w:lineRule="auto"/>
              <w:jc w:val="both"/>
              <w:rPr>
                <w:sz w:val="18"/>
                <w:szCs w:val="18"/>
                <w:lang w:bidi="fa-IR"/>
              </w:rPr>
            </w:pPr>
            <w:r w:rsidRPr="001518DD">
              <w:rPr>
                <w:rFonts w:eastAsia="Calibri"/>
                <w:sz w:val="18"/>
                <w:szCs w:val="18"/>
                <w:lang w:bidi="fa-IR"/>
              </w:rPr>
              <w:t xml:space="preserve">Zatwierdzenie Demonstratora Technologii, wydane przez </w:t>
            </w:r>
            <w:r w:rsidRPr="001518DD">
              <w:rPr>
                <w:rFonts w:eastAsia="Calibri" w:cs="Calibri"/>
                <w:sz w:val="18"/>
                <w:szCs w:val="18"/>
                <w:lang w:bidi="fa-IR"/>
              </w:rPr>
              <w:t>Powiatowego Lekarza Weterynarii.</w:t>
            </w:r>
          </w:p>
        </w:tc>
        <w:tc>
          <w:tcPr>
            <w:tcW w:w="2126" w:type="dxa"/>
          </w:tcPr>
          <w:p w14:paraId="6BC1C515"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 Terminie Doręczenia Wyniku Prac Etapu II.</w:t>
            </w:r>
          </w:p>
        </w:tc>
      </w:tr>
      <w:tr w:rsidR="001518DD" w:rsidRPr="001518DD" w14:paraId="2B6B7BE1" w14:textId="77777777" w:rsidTr="001518DD">
        <w:tc>
          <w:tcPr>
            <w:tcW w:w="988" w:type="dxa"/>
            <w:shd w:val="clear" w:color="auto" w:fill="E2EFD9" w:themeFill="accent6" w:themeFillTint="33"/>
          </w:tcPr>
          <w:p w14:paraId="76BBA220" w14:textId="6E1C89BF" w:rsidR="001518DD" w:rsidRPr="001518DD" w:rsidRDefault="00862380" w:rsidP="00862380">
            <w:pPr>
              <w:rPr>
                <w:rFonts w:cs="Calibri"/>
                <w:lang w:bidi="fa-IR"/>
              </w:rPr>
            </w:pPr>
            <w:bookmarkStart w:id="769" w:name="_Toc59142175"/>
            <w:bookmarkEnd w:id="769"/>
            <w:r>
              <w:rPr>
                <w:rFonts w:cs="Calibri"/>
                <w:lang w:bidi="fa-IR"/>
              </w:rPr>
              <w:t>3.3.16.</w:t>
            </w:r>
          </w:p>
        </w:tc>
        <w:tc>
          <w:tcPr>
            <w:tcW w:w="3118" w:type="dxa"/>
          </w:tcPr>
          <w:p w14:paraId="174799C4" w14:textId="77777777" w:rsidR="001518DD" w:rsidRPr="001518DD" w:rsidRDefault="001518DD" w:rsidP="001518DD">
            <w:pPr>
              <w:spacing w:line="276" w:lineRule="auto"/>
              <w:rPr>
                <w:rFonts w:eastAsia="Calibri" w:cs="Calibri"/>
                <w:sz w:val="18"/>
                <w:szCs w:val="18"/>
                <w:lang w:bidi="fa-IR"/>
              </w:rPr>
            </w:pPr>
            <w:r w:rsidRPr="001518DD">
              <w:rPr>
                <w:rFonts w:eastAsia="Calibri" w:cs="Calibri"/>
                <w:sz w:val="18"/>
                <w:szCs w:val="18"/>
                <w:lang w:bidi="fa-IR"/>
              </w:rPr>
              <w:t>Zezwolenie na wytwarzanie i przetwarzanie odpadów</w:t>
            </w:r>
          </w:p>
        </w:tc>
        <w:tc>
          <w:tcPr>
            <w:tcW w:w="3969" w:type="dxa"/>
            <w:shd w:val="clear" w:color="auto" w:fill="auto"/>
          </w:tcPr>
          <w:p w14:paraId="30E2BCA9"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Zezwolenie wydane przez właściwy organ.</w:t>
            </w:r>
          </w:p>
        </w:tc>
        <w:tc>
          <w:tcPr>
            <w:tcW w:w="2126" w:type="dxa"/>
          </w:tcPr>
          <w:p w14:paraId="056C6BAD" w14:textId="77777777" w:rsidR="001518DD" w:rsidRPr="001518DD" w:rsidRDefault="001518DD" w:rsidP="001518DD">
            <w:pPr>
              <w:spacing w:line="276" w:lineRule="auto"/>
              <w:jc w:val="both"/>
              <w:rPr>
                <w:rFonts w:eastAsia="Calibri"/>
                <w:sz w:val="18"/>
                <w:szCs w:val="18"/>
                <w:lang w:bidi="fa-IR"/>
              </w:rPr>
            </w:pPr>
            <w:r w:rsidRPr="001518DD">
              <w:rPr>
                <w:rFonts w:eastAsia="Calibri"/>
                <w:sz w:val="18"/>
                <w:szCs w:val="18"/>
                <w:lang w:bidi="fa-IR"/>
              </w:rPr>
              <w:t>W Terminie Doręczenia Wyniku Prac Etapu II.</w:t>
            </w:r>
          </w:p>
        </w:tc>
      </w:tr>
    </w:tbl>
    <w:p w14:paraId="1781C513" w14:textId="07F08BAC" w:rsidR="001518DD" w:rsidRPr="001518DD" w:rsidRDefault="001518DD" w:rsidP="001518DD">
      <w:pPr>
        <w:spacing w:line="276" w:lineRule="auto"/>
        <w:jc w:val="both"/>
        <w:rPr>
          <w:rFonts w:ascii="Calibri" w:eastAsia="Calibri" w:hAnsi="Calibri" w:cs="Times New Roman"/>
          <w:sz w:val="20"/>
          <w:szCs w:val="20"/>
          <w:lang w:eastAsia="pl-PL" w:bidi="fa-IR"/>
        </w:rPr>
      </w:pPr>
    </w:p>
    <w:p w14:paraId="7E4AF37B" w14:textId="4DA9D8D7" w:rsidR="001518DD" w:rsidRPr="00D97AD5" w:rsidRDefault="001518DD" w:rsidP="00D97AD5">
      <w:pPr>
        <w:spacing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 xml:space="preserve">Wykonawca buduje Demonstrator Technologii w Lokalizacji Demonstratora Technologii wskazanej przez </w:t>
      </w:r>
      <w:r w:rsidR="00D97AD5">
        <w:rPr>
          <w:rFonts w:ascii="Calibri" w:eastAsia="Calibri" w:hAnsi="Calibri" w:cs="Times New Roman"/>
          <w:sz w:val="20"/>
          <w:szCs w:val="20"/>
          <w:lang w:eastAsia="pl-PL" w:bidi="fa-IR"/>
        </w:rPr>
        <w:t xml:space="preserve">Zamawiającego zgodnie z Umową. </w:t>
      </w:r>
    </w:p>
    <w:p w14:paraId="1C6BC327" w14:textId="77777777" w:rsidR="001518DD" w:rsidRPr="001518DD" w:rsidRDefault="001518DD" w:rsidP="001518DD">
      <w:pPr>
        <w:spacing w:after="0" w:line="276" w:lineRule="auto"/>
        <w:jc w:val="both"/>
        <w:rPr>
          <w:rFonts w:ascii="Calibri" w:eastAsia="Calibri" w:hAnsi="Calibri" w:cs="Arial"/>
          <w:b/>
          <w:sz w:val="20"/>
          <w:szCs w:val="20"/>
          <w:lang w:eastAsia="pl-PL" w:bidi="fa-IR"/>
        </w:rPr>
      </w:pPr>
    </w:p>
    <w:p w14:paraId="6D2A603E" w14:textId="7F5DB4C0" w:rsidR="001518DD" w:rsidRPr="00862380" w:rsidRDefault="00862380" w:rsidP="00862380">
      <w:pPr>
        <w:rPr>
          <w:i/>
          <w:color w:val="2E74B5" w:themeColor="accent5" w:themeShade="BF"/>
          <w:sz w:val="28"/>
          <w:lang w:eastAsia="pl-PL" w:bidi="fa-IR"/>
        </w:rPr>
      </w:pPr>
      <w:bookmarkStart w:id="770" w:name="_Toc59018797"/>
      <w:bookmarkStart w:id="771" w:name="_Toc59018924"/>
      <w:bookmarkStart w:id="772" w:name="_Toc59142176"/>
      <w:r>
        <w:rPr>
          <w:i/>
          <w:color w:val="2E74B5" w:themeColor="accent5" w:themeShade="BF"/>
          <w:sz w:val="28"/>
          <w:lang w:eastAsia="pl-PL" w:bidi="fa-IR"/>
        </w:rPr>
        <w:t xml:space="preserve">3.4 </w:t>
      </w:r>
      <w:r w:rsidR="001518DD" w:rsidRPr="00862380">
        <w:rPr>
          <w:i/>
          <w:color w:val="2E74B5" w:themeColor="accent5" w:themeShade="BF"/>
          <w:sz w:val="28"/>
          <w:lang w:eastAsia="pl-PL" w:bidi="fa-IR"/>
        </w:rPr>
        <w:t>Przygotowanie do Testów Demonstratora Technologii</w:t>
      </w:r>
      <w:bookmarkEnd w:id="770"/>
      <w:bookmarkEnd w:id="771"/>
      <w:bookmarkEnd w:id="772"/>
    </w:p>
    <w:p w14:paraId="0DBB29C1" w14:textId="77777777" w:rsidR="001518DD" w:rsidRPr="001518DD" w:rsidRDefault="001518DD" w:rsidP="001518DD">
      <w:pPr>
        <w:rPr>
          <w:sz w:val="20"/>
          <w:szCs w:val="20"/>
          <w:lang w:eastAsia="pl-PL" w:bidi="fa-IR"/>
        </w:rPr>
      </w:pPr>
    </w:p>
    <w:p w14:paraId="603D9512" w14:textId="77777777" w:rsidR="001518DD" w:rsidRPr="001518DD" w:rsidRDefault="001518DD" w:rsidP="001518DD">
      <w:p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Zamawiający wymaga, aby zarówno Lokalizacja Demonstratora Technologii przydzielona Wykonawcy, jak i opracowany Demonstrator Technologii zostały przez Wykonawcę przygotowane do Testów w następujący sposób:</w:t>
      </w:r>
    </w:p>
    <w:p w14:paraId="358CCA14" w14:textId="77777777" w:rsidR="001518DD" w:rsidRPr="001518DD" w:rsidRDefault="001518DD" w:rsidP="001518DD">
      <w:pPr>
        <w:rPr>
          <w:sz w:val="20"/>
          <w:szCs w:val="20"/>
          <w:lang w:eastAsia="pl-PL" w:bidi="fa-IR"/>
        </w:rPr>
      </w:pPr>
    </w:p>
    <w:p w14:paraId="75312260" w14:textId="5035FABF" w:rsidR="001518DD" w:rsidRPr="00862380" w:rsidRDefault="00862380" w:rsidP="00862380">
      <w:pPr>
        <w:rPr>
          <w:i/>
          <w:color w:val="2E74B5" w:themeColor="accent5" w:themeShade="BF"/>
          <w:lang w:eastAsia="pl-PL" w:bidi="fa-IR"/>
        </w:rPr>
      </w:pPr>
      <w:bookmarkStart w:id="773" w:name="_Toc59018798"/>
      <w:bookmarkStart w:id="774" w:name="_Toc59018925"/>
      <w:bookmarkStart w:id="775" w:name="_Toc59142177"/>
      <w:r>
        <w:rPr>
          <w:i/>
          <w:color w:val="2E74B5" w:themeColor="accent5" w:themeShade="BF"/>
          <w:lang w:eastAsia="pl-PL" w:bidi="fa-IR"/>
        </w:rPr>
        <w:t xml:space="preserve">3.4.1. </w:t>
      </w:r>
      <w:r w:rsidR="001518DD" w:rsidRPr="00862380">
        <w:rPr>
          <w:i/>
          <w:color w:val="2E74B5" w:themeColor="accent5" w:themeShade="BF"/>
          <w:lang w:eastAsia="pl-PL" w:bidi="fa-IR"/>
        </w:rPr>
        <w:t>Wymagania dla Lokalizacji Demonstratora Technologii</w:t>
      </w:r>
      <w:bookmarkEnd w:id="773"/>
      <w:bookmarkEnd w:id="774"/>
      <w:bookmarkEnd w:id="775"/>
    </w:p>
    <w:p w14:paraId="7900B728" w14:textId="77777777" w:rsidR="001518DD" w:rsidRPr="001518DD" w:rsidRDefault="001518DD" w:rsidP="00643162">
      <w:pPr>
        <w:numPr>
          <w:ilvl w:val="0"/>
          <w:numId w:val="53"/>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Lokalizacja Demonstratora Technologii musi spełniać wymagania obligatoryjne w Tabeli nr 1 w Załączniku nr 1.</w:t>
      </w:r>
    </w:p>
    <w:p w14:paraId="2B7F6428" w14:textId="77777777" w:rsidR="001518DD" w:rsidRPr="001518DD" w:rsidRDefault="001518DD" w:rsidP="00643162">
      <w:pPr>
        <w:numPr>
          <w:ilvl w:val="0"/>
          <w:numId w:val="53"/>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Wykonawca musi wydzielić miejsce do gromadzenia odpadów komunalnych na terenie Lokalizacji Demonstratora Technologii. </w:t>
      </w:r>
    </w:p>
    <w:p w14:paraId="5132184A" w14:textId="77777777" w:rsidR="001518DD" w:rsidRPr="001518DD" w:rsidRDefault="001518DD" w:rsidP="00643162">
      <w:pPr>
        <w:numPr>
          <w:ilvl w:val="0"/>
          <w:numId w:val="53"/>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Wykonawca musi uzgodnić z Partnerem Strategicznym sposób budowy Demonstratora Technologii oraz musi uzgodnić warunki przyłączenia do sieci gazowej Operatora i pozostałych mediów. Rozmowy </w:t>
      </w:r>
      <w:r w:rsidRPr="001518DD">
        <w:rPr>
          <w:rFonts w:ascii="Calibri" w:eastAsia="Calibri" w:hAnsi="Calibri" w:cs="Arial"/>
          <w:sz w:val="20"/>
          <w:szCs w:val="20"/>
          <w:lang w:eastAsia="pl-PL" w:bidi="fa-IR"/>
        </w:rPr>
        <w:lastRenderedPageBreak/>
        <w:t>ramowe z Partnerem Strategicznym będą prowadzone przez wszystkich Uczestników Przedsięwzięcia w trakcie Etapu I, następnie będą podlegać uszczegółowieniu w trakcie Etapu II.</w:t>
      </w:r>
    </w:p>
    <w:p w14:paraId="09DAACD9" w14:textId="77777777" w:rsidR="001518DD" w:rsidRPr="001518DD" w:rsidRDefault="001518DD" w:rsidP="00643162">
      <w:pPr>
        <w:pStyle w:val="Akapitzlist"/>
        <w:numPr>
          <w:ilvl w:val="0"/>
          <w:numId w:val="53"/>
        </w:numPr>
        <w:spacing w:after="0" w:line="276" w:lineRule="auto"/>
        <w:jc w:val="both"/>
        <w:rPr>
          <w:rFonts w:eastAsia="Calibri"/>
          <w:sz w:val="20"/>
          <w:szCs w:val="20"/>
        </w:rPr>
      </w:pPr>
      <w:r w:rsidRPr="001518DD">
        <w:rPr>
          <w:rFonts w:ascii="Calibri" w:eastAsia="Calibri" w:hAnsi="Calibri" w:cs="Times New Roman"/>
          <w:sz w:val="20"/>
          <w:szCs w:val="20"/>
          <w:lang w:eastAsia="pl-PL"/>
        </w:rPr>
        <w:t xml:space="preserve">Przed przystąpieniem do prac budowlanych, Wykonawca jest zobowiązany do </w:t>
      </w:r>
      <w:r w:rsidRPr="001518DD">
        <w:rPr>
          <w:rFonts w:eastAsia="Calibri"/>
          <w:sz w:val="20"/>
          <w:szCs w:val="20"/>
        </w:rPr>
        <w:t xml:space="preserve">wykonania oświetlenia na czas budowy pozwalającego na skuteczny monitoring w okresie nocnym. </w:t>
      </w:r>
    </w:p>
    <w:p w14:paraId="2525ABC5" w14:textId="77777777" w:rsidR="001518DD" w:rsidRPr="001518DD" w:rsidRDefault="001518DD" w:rsidP="00643162">
      <w:pPr>
        <w:pStyle w:val="Akapitzlist"/>
        <w:numPr>
          <w:ilvl w:val="0"/>
          <w:numId w:val="53"/>
        </w:numPr>
        <w:spacing w:after="0" w:line="276" w:lineRule="auto"/>
        <w:jc w:val="both"/>
        <w:rPr>
          <w:rFonts w:eastAsia="Calibri"/>
          <w:sz w:val="20"/>
          <w:szCs w:val="20"/>
        </w:rPr>
      </w:pPr>
      <w:r w:rsidRPr="001518DD">
        <w:rPr>
          <w:rFonts w:eastAsia="Calibri"/>
          <w:sz w:val="20"/>
          <w:szCs w:val="20"/>
        </w:rPr>
        <w:t>Podpisania umowy na wywóz odpadów budowlanych, których koszty ponosił będzie Wykonawca.</w:t>
      </w:r>
    </w:p>
    <w:p w14:paraId="4D234A5D" w14:textId="356A095E" w:rsidR="001518DD" w:rsidRDefault="001518DD" w:rsidP="001518DD">
      <w:pPr>
        <w:spacing w:after="0" w:line="276" w:lineRule="auto"/>
        <w:rPr>
          <w:rFonts w:ascii="Calibri" w:eastAsia="Calibri" w:hAnsi="Calibri" w:cs="Times New Roman"/>
          <w:sz w:val="20"/>
          <w:szCs w:val="20"/>
          <w:lang w:eastAsia="pl-PL"/>
        </w:rPr>
      </w:pPr>
    </w:p>
    <w:p w14:paraId="3FF631FE" w14:textId="77777777" w:rsidR="00D97AD5" w:rsidRPr="001518DD" w:rsidRDefault="00D97AD5" w:rsidP="001518DD">
      <w:pPr>
        <w:spacing w:after="0" w:line="276" w:lineRule="auto"/>
        <w:rPr>
          <w:rFonts w:ascii="Calibri" w:eastAsia="Calibri" w:hAnsi="Calibri" w:cs="Arial"/>
          <w:sz w:val="20"/>
          <w:szCs w:val="20"/>
          <w:lang w:eastAsia="pl-PL" w:bidi="fa-IR"/>
        </w:rPr>
      </w:pPr>
    </w:p>
    <w:p w14:paraId="5DE8C207" w14:textId="39208F37" w:rsidR="001518DD" w:rsidRPr="00862380" w:rsidRDefault="00862380" w:rsidP="00862380">
      <w:pPr>
        <w:rPr>
          <w:i/>
          <w:color w:val="2E74B5" w:themeColor="accent5" w:themeShade="BF"/>
          <w:lang w:eastAsia="pl-PL" w:bidi="fa-IR"/>
        </w:rPr>
      </w:pPr>
      <w:bookmarkStart w:id="776" w:name="_Toc59018799"/>
      <w:bookmarkStart w:id="777" w:name="_Toc59018926"/>
      <w:bookmarkStart w:id="778" w:name="_Toc59142178"/>
      <w:r>
        <w:rPr>
          <w:i/>
          <w:color w:val="2E74B5" w:themeColor="accent5" w:themeShade="BF"/>
          <w:lang w:eastAsia="pl-PL" w:bidi="fa-IR"/>
        </w:rPr>
        <w:t xml:space="preserve">3.4.2. </w:t>
      </w:r>
      <w:r w:rsidR="001518DD" w:rsidRPr="00862380">
        <w:rPr>
          <w:i/>
          <w:color w:val="2E74B5" w:themeColor="accent5" w:themeShade="BF"/>
          <w:lang w:eastAsia="pl-PL" w:bidi="fa-IR"/>
        </w:rPr>
        <w:t>Wymagania dla Demonstratora Technologii</w:t>
      </w:r>
      <w:bookmarkEnd w:id="776"/>
      <w:bookmarkEnd w:id="777"/>
      <w:bookmarkEnd w:id="778"/>
    </w:p>
    <w:p w14:paraId="45686421" w14:textId="77777777" w:rsidR="001518DD" w:rsidRPr="001518DD" w:rsidRDefault="001518DD" w:rsidP="001518DD">
      <w:pPr>
        <w:spacing w:after="0" w:line="276" w:lineRule="auto"/>
        <w:jc w:val="both"/>
        <w:rPr>
          <w:rFonts w:ascii="Calibri" w:eastAsia="Calibri" w:hAnsi="Calibri" w:cs="Times New Roman"/>
          <w:sz w:val="20"/>
          <w:szCs w:val="20"/>
          <w:lang w:eastAsia="pl-PL" w:bidi="fa-IR"/>
        </w:rPr>
      </w:pPr>
      <w:r w:rsidRPr="001518DD">
        <w:rPr>
          <w:rFonts w:ascii="Calibri" w:eastAsia="Calibri" w:hAnsi="Calibri" w:cs="Times New Roman"/>
          <w:sz w:val="20"/>
          <w:szCs w:val="20"/>
          <w:lang w:eastAsia="pl-PL" w:bidi="fa-IR"/>
        </w:rPr>
        <w:t>Demonstrator Technologii musi zostać opracowany w ramach Etapu II zgodnie z Tabelą nr 1 w Załączniku nr 1 do Regulaminu oraz spełniać następujące warunki:</w:t>
      </w:r>
    </w:p>
    <w:p w14:paraId="50D61ACE" w14:textId="77777777" w:rsidR="001518DD" w:rsidRPr="001518DD" w:rsidRDefault="001518DD" w:rsidP="00643162">
      <w:pPr>
        <w:numPr>
          <w:ilvl w:val="0"/>
          <w:numId w:val="54"/>
        </w:numPr>
        <w:spacing w:after="0" w:line="276" w:lineRule="auto"/>
        <w:contextualSpacing/>
        <w:jc w:val="both"/>
        <w:rPr>
          <w:rFonts w:ascii="Calibri" w:eastAsia="Calibri" w:hAnsi="Calibri" w:cs="Arial"/>
          <w:sz w:val="20"/>
          <w:szCs w:val="20"/>
          <w:lang w:bidi="fa-IR"/>
        </w:rPr>
      </w:pPr>
      <w:r w:rsidRPr="001518DD">
        <w:rPr>
          <w:rFonts w:ascii="Calibri" w:eastAsia="Calibri" w:hAnsi="Calibri" w:cs="Arial"/>
          <w:sz w:val="20"/>
          <w:szCs w:val="20"/>
          <w:lang w:bidi="fa-IR"/>
        </w:rPr>
        <w:t>Zamawiający wymaga zdalnego podglądu wizualizacji Demonstratora Technologii oraz bieżących i zarchiwizowanych wyników pomiarów parametrów Procesu Technologicznego na Demonstratorze Technologii zgodnie z zapisami Umowy, a także dostępu do podglądu zdalnego z monitoringu Lokalizacji Demonstratora Technologii i samego Demonstratora Technologii.</w:t>
      </w:r>
    </w:p>
    <w:p w14:paraId="40CF425A" w14:textId="77777777" w:rsidR="001518DD" w:rsidRPr="001518DD" w:rsidRDefault="001518DD" w:rsidP="001518DD">
      <w:pPr>
        <w:spacing w:after="0" w:line="276" w:lineRule="auto"/>
        <w:ind w:left="720"/>
        <w:contextualSpacing/>
        <w:jc w:val="both"/>
        <w:rPr>
          <w:rFonts w:ascii="Calibri" w:eastAsia="Calibri" w:hAnsi="Calibri" w:cs="Arial"/>
          <w:sz w:val="20"/>
          <w:szCs w:val="20"/>
          <w:lang w:bidi="fa-IR"/>
        </w:rPr>
      </w:pPr>
    </w:p>
    <w:p w14:paraId="6A3157A6" w14:textId="77777777" w:rsidR="001518DD" w:rsidRPr="001518DD" w:rsidRDefault="001518DD" w:rsidP="00643162">
      <w:pPr>
        <w:numPr>
          <w:ilvl w:val="0"/>
          <w:numId w:val="54"/>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bidi="fa-IR"/>
        </w:rPr>
        <w:t>Aby Demonstrator Technologii został dopuszczony do Rozruchu, a tym samym Testów Demonstratora Technologii, musi przejść pozytywnie próby ciśnieniowe.</w:t>
      </w:r>
    </w:p>
    <w:p w14:paraId="01FC7D29" w14:textId="77777777" w:rsidR="001518DD" w:rsidRPr="001518DD" w:rsidRDefault="001518DD" w:rsidP="001518DD">
      <w:pPr>
        <w:spacing w:after="0" w:line="276" w:lineRule="auto"/>
        <w:ind w:left="720"/>
        <w:contextualSpacing/>
        <w:jc w:val="both"/>
        <w:rPr>
          <w:rFonts w:ascii="Calibri" w:eastAsia="Calibri" w:hAnsi="Calibri" w:cs="Arial"/>
          <w:sz w:val="20"/>
          <w:szCs w:val="20"/>
          <w:lang w:bidi="fa-IR"/>
        </w:rPr>
      </w:pPr>
      <w:r w:rsidRPr="001518DD">
        <w:rPr>
          <w:rFonts w:ascii="Calibri" w:eastAsia="Calibri" w:hAnsi="Calibri" w:cs="Arial"/>
          <w:sz w:val="20"/>
          <w:szCs w:val="20"/>
          <w:lang w:bidi="fa-IR"/>
        </w:rPr>
        <w:t>Po wykonaniu montażu rurociągów Demonstratora Technologii, Zamawiający wymaga przeprowadzenia prób ciśnieniowych na ciśnienie w rurociągach technologicznych niższe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razem z Oświadczeniem o gotowości Demonstratora Technologii do Testów, składanym w celu uzyskania zgody na Rozruch Demonstratora Technologii.</w:t>
      </w:r>
    </w:p>
    <w:p w14:paraId="4E5A390D" w14:textId="77777777" w:rsidR="001518DD" w:rsidRPr="001518DD" w:rsidRDefault="001518DD" w:rsidP="001518DD">
      <w:pPr>
        <w:spacing w:after="0" w:line="276" w:lineRule="auto"/>
        <w:ind w:left="720"/>
        <w:contextualSpacing/>
        <w:jc w:val="both"/>
        <w:rPr>
          <w:rFonts w:ascii="Calibri" w:eastAsia="Calibri" w:hAnsi="Calibri" w:cs="Arial"/>
          <w:sz w:val="20"/>
          <w:szCs w:val="20"/>
          <w:lang w:eastAsia="pl-PL" w:bidi="fa-IR"/>
        </w:rPr>
      </w:pPr>
    </w:p>
    <w:p w14:paraId="764B998A" w14:textId="77777777" w:rsidR="001518DD" w:rsidRPr="001518DD" w:rsidRDefault="001518DD" w:rsidP="00643162">
      <w:pPr>
        <w:pStyle w:val="Akapitzlist"/>
        <w:numPr>
          <w:ilvl w:val="0"/>
          <w:numId w:val="54"/>
        </w:numPr>
        <w:spacing w:after="0" w:line="276" w:lineRule="auto"/>
        <w:jc w:val="both"/>
        <w:rPr>
          <w:sz w:val="20"/>
          <w:szCs w:val="20"/>
          <w:lang w:eastAsia="pl-PL"/>
        </w:rPr>
      </w:pPr>
      <w:r w:rsidRPr="001518DD">
        <w:rPr>
          <w:rFonts w:ascii="Calibri" w:eastAsia="Calibri" w:hAnsi="Calibri" w:cs="Arial"/>
          <w:sz w:val="20"/>
          <w:szCs w:val="20"/>
        </w:rPr>
        <w:t>Aby Demonstrator Technologii został dopuszczony do Rozruchu, a tym samym Testów Demonstratora Technologii, musi przejść pozytywnie próby szczelności w obecności przedstawiciela Zamawiającego</w:t>
      </w:r>
      <w:r w:rsidRPr="001518DD">
        <w:rPr>
          <w:rFonts w:eastAsia="Calibri"/>
          <w:sz w:val="20"/>
          <w:szCs w:val="20"/>
        </w:rPr>
        <w:t>.</w:t>
      </w:r>
    </w:p>
    <w:p w14:paraId="4D4E309A" w14:textId="77777777" w:rsidR="001518DD" w:rsidRPr="001518DD" w:rsidRDefault="001518DD" w:rsidP="001518DD">
      <w:pPr>
        <w:spacing w:after="0" w:line="276" w:lineRule="auto"/>
        <w:ind w:left="720"/>
        <w:contextualSpacing/>
        <w:jc w:val="both"/>
        <w:rPr>
          <w:rFonts w:ascii="Calibri" w:eastAsia="Calibri" w:hAnsi="Calibri" w:cs="Arial"/>
          <w:sz w:val="20"/>
          <w:szCs w:val="20"/>
          <w:lang w:bidi="fa-IR"/>
        </w:rPr>
      </w:pPr>
      <w:r w:rsidRPr="001518DD">
        <w:rPr>
          <w:rFonts w:ascii="Calibri" w:eastAsia="Calibri" w:hAnsi="Calibri" w:cs="Arial"/>
          <w:sz w:val="20"/>
          <w:szCs w:val="20"/>
          <w:lang w:bidi="fa-IR"/>
        </w:rPr>
        <w:t>Zamawiający wymaga przeprowadzenia przez Wykonawcę prób szczelności zbiorników technologicznych/Bioreaktorów Demonstratora Technologii. Wykonawca przedkłada Zamawiającemu raport z przeprowadzenia prób szczelności na Demonstratorze Technologii.</w:t>
      </w:r>
    </w:p>
    <w:p w14:paraId="4BAB6C52" w14:textId="77777777" w:rsidR="001518DD" w:rsidRPr="001518DD" w:rsidRDefault="001518DD" w:rsidP="001518DD">
      <w:pPr>
        <w:spacing w:after="0" w:line="276" w:lineRule="auto"/>
        <w:ind w:left="720"/>
        <w:contextualSpacing/>
        <w:jc w:val="both"/>
        <w:rPr>
          <w:rFonts w:ascii="Calibri" w:eastAsia="Calibri" w:hAnsi="Calibri" w:cs="Arial"/>
          <w:sz w:val="20"/>
          <w:szCs w:val="20"/>
          <w:lang w:bidi="fa-IR"/>
        </w:rPr>
      </w:pPr>
    </w:p>
    <w:p w14:paraId="6A4ADFDC" w14:textId="2854F7D4" w:rsidR="001518DD" w:rsidRPr="00D97AD5" w:rsidRDefault="001518DD" w:rsidP="00643162">
      <w:pPr>
        <w:pStyle w:val="Akapitzlist"/>
        <w:numPr>
          <w:ilvl w:val="0"/>
          <w:numId w:val="54"/>
        </w:numPr>
        <w:spacing w:after="0" w:line="276" w:lineRule="auto"/>
        <w:jc w:val="both"/>
        <w:rPr>
          <w:rFonts w:ascii="Calibri" w:eastAsia="Calibri" w:hAnsi="Calibri" w:cs="Arial"/>
          <w:sz w:val="20"/>
          <w:szCs w:val="20"/>
        </w:rPr>
      </w:pPr>
      <w:r w:rsidRPr="001518DD">
        <w:rPr>
          <w:rFonts w:ascii="Calibri" w:eastAsia="Calibri" w:hAnsi="Calibri" w:cs="Arial"/>
          <w:sz w:val="20"/>
          <w:szCs w:val="20"/>
        </w:rPr>
        <w:t>Aby Demonstrator Technologii został dopuszczony do Testów, urządzenia ciśnieniowe (jeśli dotyczy) muszą zostać dopuszczone do pracy przez odpowiednią instytucję zapewniającą bezpieczeństwo urządzeń i instalacji technicznych podlegających dozorowi technicznemu, co Wykonawca potwierdza stosownymi dokumentami, składanymi w terminie wskazanym w Tabeli 7.</w:t>
      </w:r>
    </w:p>
    <w:p w14:paraId="557AF461" w14:textId="77777777" w:rsidR="001518DD" w:rsidRPr="001518DD" w:rsidRDefault="001518DD" w:rsidP="001518DD">
      <w:pPr>
        <w:spacing w:after="0" w:line="276" w:lineRule="auto"/>
        <w:ind w:left="50"/>
        <w:jc w:val="both"/>
        <w:rPr>
          <w:rFonts w:ascii="Calibri" w:eastAsia="Calibri" w:hAnsi="Calibri" w:cs="Arial"/>
          <w:sz w:val="20"/>
          <w:szCs w:val="20"/>
          <w:lang w:eastAsia="pl-PL" w:bidi="fa-IR"/>
        </w:rPr>
      </w:pPr>
    </w:p>
    <w:p w14:paraId="68FE17EF" w14:textId="20E825C0" w:rsidR="001518DD" w:rsidRPr="00862380" w:rsidRDefault="00862380" w:rsidP="00862380">
      <w:pPr>
        <w:rPr>
          <w:i/>
          <w:color w:val="2E74B5" w:themeColor="accent5" w:themeShade="BF"/>
          <w:lang w:eastAsia="pl-PL" w:bidi="fa-IR"/>
        </w:rPr>
      </w:pPr>
      <w:bookmarkStart w:id="779" w:name="_Toc59018800"/>
      <w:bookmarkStart w:id="780" w:name="_Toc59018927"/>
      <w:bookmarkStart w:id="781" w:name="_Toc59142179"/>
      <w:r>
        <w:rPr>
          <w:i/>
          <w:color w:val="2E74B5" w:themeColor="accent5" w:themeShade="BF"/>
          <w:lang w:eastAsia="pl-PL" w:bidi="fa-IR"/>
        </w:rPr>
        <w:t xml:space="preserve">3.4.3. </w:t>
      </w:r>
      <w:r w:rsidR="001518DD" w:rsidRPr="00862380">
        <w:rPr>
          <w:i/>
          <w:color w:val="2E74B5" w:themeColor="accent5" w:themeShade="BF"/>
          <w:lang w:eastAsia="pl-PL" w:bidi="fa-IR"/>
        </w:rPr>
        <w:t>Rozruch Demonstratora Technologii</w:t>
      </w:r>
      <w:bookmarkEnd w:id="779"/>
      <w:bookmarkEnd w:id="780"/>
      <w:bookmarkEnd w:id="781"/>
    </w:p>
    <w:p w14:paraId="76E91ED6"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Wykonawca po przeprowadzeniu prac rozwojowych, budowlanych i montażowych, oraz przygotowaniu Demonstratora Technologii zgodnie z podrozdziałem powyżej dokonuje rozruchu Demonstratora Technologii, który poprzedzony jest weryfikacją Demonstratora Technologii przez Zamawiającego.</w:t>
      </w:r>
    </w:p>
    <w:p w14:paraId="6850F0F9" w14:textId="77777777" w:rsidR="001518DD" w:rsidRPr="001518DD" w:rsidRDefault="001518DD" w:rsidP="001518DD">
      <w:pPr>
        <w:jc w:val="both"/>
        <w:rPr>
          <w:rFonts w:eastAsia="Calibri"/>
          <w:sz w:val="20"/>
          <w:szCs w:val="20"/>
        </w:rPr>
      </w:pPr>
      <w:r w:rsidRPr="001518DD">
        <w:rPr>
          <w:rFonts w:ascii="Calibri" w:eastAsia="Calibri" w:hAnsi="Calibri" w:cs="Arial"/>
          <w:sz w:val="20"/>
          <w:szCs w:val="20"/>
          <w:lang w:eastAsia="pl-PL" w:bidi="fa-IR"/>
        </w:rPr>
        <w:t>Zamawiający przeprowadza weryfikację Demonstratora Technologii pod kątem elementów składowych Demonstratora Technologii wchodzących w zakres Wymagań</w:t>
      </w:r>
      <w:r w:rsidRPr="001518DD" w:rsidDel="00A63BC8">
        <w:rPr>
          <w:rFonts w:ascii="Calibri" w:eastAsia="Calibri" w:hAnsi="Calibri" w:cs="Arial"/>
          <w:sz w:val="20"/>
          <w:szCs w:val="20"/>
          <w:lang w:eastAsia="pl-PL" w:bidi="fa-IR"/>
        </w:rPr>
        <w:t xml:space="preserve"> </w:t>
      </w:r>
      <w:r w:rsidRPr="001518DD">
        <w:rPr>
          <w:rFonts w:ascii="Calibri" w:eastAsia="Calibri" w:hAnsi="Calibri" w:cs="Arial"/>
          <w:sz w:val="20"/>
          <w:szCs w:val="20"/>
          <w:lang w:eastAsia="pl-PL" w:bidi="fa-IR"/>
        </w:rPr>
        <w:t xml:space="preserve">Obligatoryjnych </w:t>
      </w:r>
      <w:r w:rsidRPr="001518DD">
        <w:rPr>
          <w:rFonts w:eastAsia="Calibri"/>
          <w:sz w:val="20"/>
          <w:szCs w:val="20"/>
        </w:rPr>
        <w:t xml:space="preserve">oznaczonych w Załączniku nr 1 </w:t>
      </w:r>
      <w:r w:rsidRPr="001518DD">
        <w:rPr>
          <w:rFonts w:eastAsia="Calibri"/>
          <w:sz w:val="20"/>
          <w:szCs w:val="20"/>
        </w:rPr>
        <w:lastRenderedPageBreak/>
        <w:t>numerami 1.7., 1.10.-1.26., 1.28.-1.36., 1.38.-1.39.</w:t>
      </w:r>
      <w:r w:rsidRPr="001518DD">
        <w:rPr>
          <w:rFonts w:ascii="Calibri" w:eastAsia="Calibri" w:hAnsi="Calibri" w:cs="Arial"/>
          <w:sz w:val="20"/>
          <w:szCs w:val="20"/>
          <w:lang w:eastAsia="pl-PL" w:bidi="fa-IR"/>
        </w:rPr>
        <w:t>,</w:t>
      </w:r>
      <w:r w:rsidRPr="001518DD">
        <w:rPr>
          <w:sz w:val="20"/>
          <w:szCs w:val="20"/>
          <w:lang w:eastAsia="pl-PL" w:bidi="fa-IR"/>
        </w:rPr>
        <w:t xml:space="preserve"> oraz ewentualnych Wymagań</w:t>
      </w:r>
      <w:r w:rsidRPr="001518DD" w:rsidDel="00A63BC8">
        <w:rPr>
          <w:sz w:val="20"/>
          <w:szCs w:val="20"/>
          <w:lang w:eastAsia="pl-PL" w:bidi="fa-IR"/>
        </w:rPr>
        <w:t xml:space="preserve"> </w:t>
      </w:r>
      <w:r w:rsidRPr="001518DD">
        <w:rPr>
          <w:sz w:val="20"/>
          <w:szCs w:val="20"/>
          <w:lang w:eastAsia="pl-PL" w:bidi="fa-IR"/>
        </w:rPr>
        <w:t>Opcjonalnych (jeśli Wykonawca we Wniosku deklarował spełnienie co najmniej jednego Wymagania Opcjonalnego).</w:t>
      </w:r>
    </w:p>
    <w:p w14:paraId="04397CC4"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Wykonawca przeprowadza Rozruch Demonstratora Technologii wykorzystując wskazany przez Zamawiającego wariant substratowy, dostarczany do Lokalizacji Demonstratora Technologii.</w:t>
      </w:r>
    </w:p>
    <w:p w14:paraId="2C742BCB"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7FC0D43F"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Zamawiający wymaga ponadto, aby rozruch Demonstratora Technologii został opisany przez Wykonawcę w raporcie końcowym Wykonawcy z Etapu II jako Kamień Milowy. W Raporcie ma zostać zawarty opis i parametry fizykochemiczne inokulum służącego do zaszczepienia Bioreaktorów – m.in.: s.m. inokulum, stężenie inokulum/zaszczepki w Bioreaktorze (dla każdego – jeśli dotyczy), wyrażone w kg s.m./m</w:t>
      </w:r>
      <w:r w:rsidRPr="001518DD">
        <w:rPr>
          <w:rFonts w:ascii="Calibri" w:eastAsia="Calibri" w:hAnsi="Calibri" w:cs="Arial"/>
          <w:sz w:val="20"/>
          <w:szCs w:val="20"/>
          <w:vertAlign w:val="superscript"/>
          <w:lang w:eastAsia="pl-PL" w:bidi="fa-IR"/>
        </w:rPr>
        <w:t>3</w:t>
      </w:r>
      <w:r w:rsidRPr="001518DD">
        <w:rPr>
          <w:rFonts w:ascii="Calibri" w:eastAsia="Calibri" w:hAnsi="Calibri" w:cs="Arial"/>
          <w:sz w:val="20"/>
          <w:szCs w:val="20"/>
          <w:lang w:eastAsia="pl-PL" w:bidi="fa-IR"/>
        </w:rPr>
        <w:t>. Zamawiający wymaga szczegółowego opisu obrazującego m.in.: przebieg temperatury, wzrostu obciążenia B</w:t>
      </w:r>
      <w:r w:rsidRPr="001518DD">
        <w:rPr>
          <w:sz w:val="20"/>
          <w:szCs w:val="20"/>
          <w:vertAlign w:val="subscript"/>
          <w:lang w:eastAsia="pl-PL"/>
        </w:rPr>
        <w:t>R</w:t>
      </w:r>
      <w:r w:rsidRPr="001518DD">
        <w:rPr>
          <w:rFonts w:ascii="Calibri" w:eastAsia="Calibri" w:hAnsi="Calibri" w:cs="Arial"/>
          <w:sz w:val="20"/>
          <w:szCs w:val="20"/>
          <w:vertAlign w:val="subscript"/>
          <w:lang w:eastAsia="pl-PL" w:bidi="fa-IR"/>
        </w:rPr>
        <w:t xml:space="preserve"> </w:t>
      </w:r>
      <w:r w:rsidRPr="001518DD">
        <w:rPr>
          <w:rFonts w:ascii="Calibri" w:eastAsia="Calibri" w:hAnsi="Calibri" w:cs="Arial"/>
          <w:sz w:val="20"/>
          <w:szCs w:val="20"/>
          <w:lang w:eastAsia="pl-PL" w:bidi="fa-IR"/>
        </w:rPr>
        <w:t xml:space="preserve">rozumianego jako ilość suchej masy organicznej dozowanej do Bioreaktora/ów w ciągu doby wyrażonej w </w:t>
      </w:r>
      <m:oMath>
        <m:f>
          <m:fPr>
            <m:ctrlPr>
              <w:rPr>
                <w:rFonts w:ascii="Cambria Math" w:eastAsia="Calibri" w:hAnsi="Cambria Math" w:cs="Arial"/>
                <w:i/>
                <w:sz w:val="20"/>
                <w:szCs w:val="20"/>
                <w:lang w:eastAsia="pl-PL" w:bidi="fa-IR"/>
              </w:rPr>
            </m:ctrlPr>
          </m:fPr>
          <m:num>
            <m:r>
              <w:rPr>
                <w:rFonts w:ascii="Cambria Math" w:eastAsia="Calibri" w:hAnsi="Cambria Math" w:cs="Arial"/>
                <w:sz w:val="20"/>
                <w:szCs w:val="20"/>
                <w:lang w:eastAsia="pl-PL" w:bidi="fa-IR"/>
              </w:rPr>
              <m:t>kg s.m.o.</m:t>
            </m:r>
          </m:num>
          <m:den>
            <m:sSup>
              <m:sSupPr>
                <m:ctrlPr>
                  <w:rPr>
                    <w:rFonts w:ascii="Cambria Math" w:eastAsia="Calibri" w:hAnsi="Cambria Math" w:cs="Arial"/>
                    <w:i/>
                    <w:sz w:val="20"/>
                    <w:szCs w:val="20"/>
                    <w:lang w:eastAsia="pl-PL" w:bidi="fa-IR"/>
                  </w:rPr>
                </m:ctrlPr>
              </m:sSupPr>
              <m:e>
                <m:r>
                  <w:rPr>
                    <w:rFonts w:ascii="Cambria Math" w:eastAsia="Calibri" w:hAnsi="Cambria Math" w:cs="Arial"/>
                    <w:sz w:val="20"/>
                    <w:szCs w:val="20"/>
                    <w:lang w:eastAsia="pl-PL" w:bidi="fa-IR"/>
                  </w:rPr>
                  <m:t>m</m:t>
                </m:r>
              </m:e>
              <m:sup>
                <m:r>
                  <w:rPr>
                    <w:rFonts w:ascii="Cambria Math" w:eastAsia="Calibri" w:hAnsi="Cambria Math" w:cs="Arial"/>
                    <w:sz w:val="20"/>
                    <w:szCs w:val="20"/>
                    <w:lang w:eastAsia="pl-PL" w:bidi="fa-IR"/>
                  </w:rPr>
                  <m:t>3</m:t>
                </m:r>
              </m:sup>
            </m:sSup>
            <m:r>
              <w:rPr>
                <w:rFonts w:ascii="Cambria Math" w:eastAsia="Calibri" w:hAnsi="Cambria Math" w:cs="Arial"/>
                <w:sz w:val="20"/>
                <w:szCs w:val="20"/>
                <w:lang w:eastAsia="pl-PL" w:bidi="fa-IR"/>
              </w:rPr>
              <m:t>*doba</m:t>
            </m:r>
          </m:den>
        </m:f>
      </m:oMath>
      <w:r w:rsidRPr="001518DD">
        <w:rPr>
          <w:rFonts w:ascii="Calibri" w:eastAsia="Calibri" w:hAnsi="Calibri" w:cs="Arial"/>
          <w:sz w:val="20"/>
          <w:szCs w:val="20"/>
          <w:lang w:eastAsia="pl-PL" w:bidi="fa-IR"/>
        </w:rPr>
        <w:t>, wzrostu dawki mieszaniny substratów, wartości pH, ilość biogazu i stężenie metanu w biogazie, FOS, TAC, FOS/TAC w czasie trwania rozruchu technologicznego na Demonstratorze Technologii dla każdego uruchamianego Bioreaktora.</w:t>
      </w:r>
    </w:p>
    <w:p w14:paraId="239B7C5C" w14:textId="77777777" w:rsidR="001518DD" w:rsidRPr="001518DD" w:rsidRDefault="001518DD" w:rsidP="001518DD">
      <w:pPr>
        <w:rPr>
          <w:sz w:val="20"/>
          <w:szCs w:val="20"/>
          <w:lang w:eastAsia="pl-PL" w:bidi="fa-IR"/>
        </w:rPr>
      </w:pPr>
    </w:p>
    <w:p w14:paraId="1EFE987C" w14:textId="77777777" w:rsidR="001518DD" w:rsidRPr="001518DD" w:rsidRDefault="001518DD" w:rsidP="001518DD">
      <w:pPr>
        <w:rPr>
          <w:sz w:val="20"/>
          <w:szCs w:val="20"/>
          <w:lang w:eastAsia="pl-PL" w:bidi="fa-IR"/>
        </w:rPr>
      </w:pPr>
    </w:p>
    <w:p w14:paraId="79C060B3" w14:textId="77777777" w:rsidR="00BD61F5" w:rsidRPr="00BD61F5" w:rsidRDefault="00BD61F5" w:rsidP="00643162">
      <w:pPr>
        <w:pStyle w:val="Akapitzlist"/>
        <w:keepNext/>
        <w:keepLines/>
        <w:numPr>
          <w:ilvl w:val="0"/>
          <w:numId w:val="60"/>
        </w:numPr>
        <w:spacing w:after="0" w:line="276" w:lineRule="auto"/>
        <w:jc w:val="both"/>
        <w:outlineLvl w:val="2"/>
        <w:rPr>
          <w:rFonts w:ascii="Calibri Light" w:eastAsia="Times New Roman" w:hAnsi="Calibri Light" w:cs="Times New Roman"/>
          <w:b/>
          <w:vanish/>
          <w:color w:val="1F4D78"/>
          <w:sz w:val="26"/>
          <w:szCs w:val="26"/>
          <w:lang w:eastAsia="pl-PL" w:bidi="fa-IR"/>
        </w:rPr>
      </w:pPr>
      <w:bookmarkStart w:id="782" w:name="_Toc75974357"/>
      <w:bookmarkStart w:id="783" w:name="_Toc75974712"/>
      <w:bookmarkStart w:id="784" w:name="_Toc75974790"/>
      <w:bookmarkStart w:id="785" w:name="_Toc75974868"/>
      <w:bookmarkStart w:id="786" w:name="_Toc75975002"/>
      <w:bookmarkStart w:id="787" w:name="_Toc75975079"/>
      <w:bookmarkStart w:id="788" w:name="_Toc75975509"/>
      <w:bookmarkStart w:id="789" w:name="_Toc75975683"/>
      <w:bookmarkStart w:id="790" w:name="_Toc75975759"/>
      <w:bookmarkStart w:id="791" w:name="_Toc75975835"/>
      <w:bookmarkStart w:id="792" w:name="_Toc75977929"/>
      <w:bookmarkStart w:id="793" w:name="_Toc75978005"/>
      <w:bookmarkStart w:id="794" w:name="_Toc75978080"/>
      <w:bookmarkStart w:id="795" w:name="_Toc75978134"/>
      <w:bookmarkStart w:id="796" w:name="_Toc75978324"/>
      <w:bookmarkStart w:id="797" w:name="_Toc75978599"/>
      <w:bookmarkStart w:id="798" w:name="_Toc75978623"/>
      <w:bookmarkStart w:id="799" w:name="_Toc76025638"/>
      <w:bookmarkStart w:id="800" w:name="_Toc76026348"/>
      <w:bookmarkStart w:id="801" w:name="_Toc76032569"/>
      <w:bookmarkStart w:id="802" w:name="_Toc59018801"/>
      <w:bookmarkStart w:id="803" w:name="_Toc59018928"/>
      <w:bookmarkStart w:id="804" w:name="_Toc59142180"/>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14:paraId="282C9654" w14:textId="5804E886" w:rsidR="001518DD" w:rsidRPr="00BD61F5" w:rsidRDefault="00862380" w:rsidP="00862380">
      <w:pPr>
        <w:rPr>
          <w:rFonts w:ascii="Calibri Light" w:eastAsia="Times New Roman" w:hAnsi="Calibri Light" w:cs="Times New Roman"/>
          <w:b/>
          <w:color w:val="1F4D78"/>
          <w:sz w:val="26"/>
          <w:szCs w:val="26"/>
          <w:lang w:eastAsia="pl-PL" w:bidi="fa-IR"/>
        </w:rPr>
      </w:pPr>
      <w:r>
        <w:rPr>
          <w:i/>
          <w:color w:val="2E74B5" w:themeColor="accent5" w:themeShade="BF"/>
          <w:sz w:val="28"/>
          <w:lang w:eastAsia="pl-PL" w:bidi="fa-IR"/>
        </w:rPr>
        <w:t xml:space="preserve">3.5 </w:t>
      </w:r>
      <w:r w:rsidR="001518DD" w:rsidRPr="00862380">
        <w:rPr>
          <w:i/>
          <w:color w:val="2E74B5" w:themeColor="accent5" w:themeShade="BF"/>
          <w:sz w:val="28"/>
          <w:lang w:eastAsia="pl-PL" w:bidi="fa-IR"/>
        </w:rPr>
        <w:t>Testy i odbiór Demonstratora Technologii</w:t>
      </w:r>
      <w:bookmarkEnd w:id="802"/>
      <w:bookmarkEnd w:id="803"/>
      <w:bookmarkEnd w:id="804"/>
    </w:p>
    <w:p w14:paraId="518FE0B8" w14:textId="77777777" w:rsidR="001518DD" w:rsidRPr="001518DD" w:rsidRDefault="001518DD" w:rsidP="001518DD">
      <w:pPr>
        <w:rPr>
          <w:sz w:val="20"/>
          <w:szCs w:val="20"/>
          <w:lang w:eastAsia="pl-PL" w:bidi="fa-IR"/>
        </w:rPr>
      </w:pPr>
    </w:p>
    <w:p w14:paraId="17ACC245"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Testy Demonstratora Technologii rozpoczynają się po uzyskaniu przez Demonstrator Technologii min. 85% (przy czym w zależności od dostępnego czasu na rozruch Demonstratora, Zamawiający może wprowadzić dodatkowo zakres Tolerancji Technologicznej dla tej wartości) wymaganej produkcji biogazu zgodnie z Załącznikiem nr 1 do Regulaminu i są prowadzone przez Zamawiającego przy współudziale Wykonawcy przez 30-60 kolejnych dni (w zależności od dostępnego czasu). W ramach Testów, przez cały okres ich trwania Zamawiający dokonuje weryfikacji spełnienia przez Demonstrator Technologii wszystkich </w:t>
      </w:r>
      <w:r w:rsidRPr="001518DD">
        <w:rPr>
          <w:rFonts w:eastAsia="Calibri"/>
          <w:sz w:val="20"/>
          <w:szCs w:val="20"/>
          <w:lang w:bidi="fa-IR"/>
        </w:rPr>
        <w:t>Wymagań</w:t>
      </w:r>
      <w:r w:rsidRPr="001518DD" w:rsidDel="00A63BC8">
        <w:rPr>
          <w:rFonts w:ascii="Calibri" w:eastAsia="Calibri" w:hAnsi="Calibri" w:cs="Arial"/>
          <w:sz w:val="20"/>
          <w:szCs w:val="20"/>
          <w:lang w:eastAsia="pl-PL" w:bidi="fa-IR"/>
        </w:rPr>
        <w:t xml:space="preserve"> </w:t>
      </w:r>
      <w:r w:rsidRPr="001518DD">
        <w:rPr>
          <w:rFonts w:ascii="Calibri" w:eastAsia="Calibri" w:hAnsi="Calibri" w:cs="Arial"/>
          <w:sz w:val="20"/>
          <w:szCs w:val="20"/>
          <w:lang w:eastAsia="pl-PL" w:bidi="fa-IR"/>
        </w:rPr>
        <w:t>Obligatoryjnych i parametrów Wymogów Konkursowych w tym:</w:t>
      </w:r>
    </w:p>
    <w:p w14:paraId="59A59939"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Uniwersalność substratowa Technologii (Wymaganie Obligatoryjne nr 1.1. w Załączniku nr 1 do Regulaminu),</w:t>
      </w:r>
    </w:p>
    <w:p w14:paraId="40F3F679"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Bezodorowość Technologii (Wymaganie Obligatoryjne nr 1.2. w Załączniku nr 1 do Regulaminu),</w:t>
      </w:r>
    </w:p>
    <w:p w14:paraId="6A4366D5"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Jakość biometanu (Wymaganie Obligatoryjne nr 1.3. w Załączniku nr 1 do Regulaminu),</w:t>
      </w:r>
    </w:p>
    <w:p w14:paraId="36CCE248"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Samowystarczalność energetyczna w oparciu o produkowany biogaz (Wymaganie Obligatoryjne nr 1.4. w Załączniku nr 1 do Regulaminu).</w:t>
      </w:r>
      <w:r w:rsidRPr="001518DD">
        <w:rPr>
          <w:sz w:val="20"/>
          <w:szCs w:val="20"/>
        </w:rPr>
        <w:t xml:space="preserve"> </w:t>
      </w:r>
      <w:r w:rsidRPr="001518DD">
        <w:rPr>
          <w:rFonts w:ascii="Calibri" w:eastAsia="Calibri" w:hAnsi="Calibri" w:cs="Arial"/>
          <w:sz w:val="20"/>
          <w:szCs w:val="20"/>
          <w:lang w:eastAsia="pl-PL"/>
        </w:rPr>
        <w:t>Pozostały biogaz, w ilości biogazu netto kierowany jest na urządzenie do uzdatniania i kierowany w postaci paliwa gazowego - biometanu do sieci dystrybucyjnej gazowej.</w:t>
      </w:r>
    </w:p>
    <w:p w14:paraId="6D11A305"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Produkcja biogazu stanowiąca ekwiwalent mocy elektrycznej 499kW, (Wymaganie Obligatoryjne nr 1.8. w Załączniku nr 1 do Regulaminu),</w:t>
      </w:r>
    </w:p>
    <w:p w14:paraId="58A7DFDD"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Mikrobiologia oraz zanieczyszczenia masy pofermentacyjnej (Wymaganie Obligatoryjne nr 1.9. w Załączniku nr 1 do Regulaminu),</w:t>
      </w:r>
    </w:p>
    <w:p w14:paraId="3B44149A"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Skład biogazu oraz zanieczyszczenia biogazu (Wymaganie Obligatoryjne nr 1.41. w Załączniku nr 1 do Regulaminu),</w:t>
      </w:r>
    </w:p>
    <w:p w14:paraId="3DD72054"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Wydajność produkcji metanu (Wymaganie Konkursowe nr 4.1. w Załączniku nr 1 do Regulaminu),</w:t>
      </w:r>
    </w:p>
    <w:p w14:paraId="00FFFBD4" w14:textId="77777777" w:rsidR="001518DD" w:rsidRPr="001518DD" w:rsidRDefault="001518DD" w:rsidP="00643162">
      <w:pPr>
        <w:pStyle w:val="Akapitzlist"/>
        <w:numPr>
          <w:ilvl w:val="0"/>
          <w:numId w:val="57"/>
        </w:numPr>
        <w:spacing w:after="0" w:line="276" w:lineRule="auto"/>
        <w:jc w:val="both"/>
        <w:rPr>
          <w:rFonts w:ascii="Calibri" w:eastAsia="Calibri" w:hAnsi="Calibri" w:cs="Arial"/>
          <w:sz w:val="20"/>
          <w:szCs w:val="20"/>
          <w:lang w:eastAsia="pl-PL"/>
        </w:rPr>
      </w:pPr>
      <w:r w:rsidRPr="001518DD">
        <w:rPr>
          <w:rFonts w:ascii="Calibri" w:eastAsia="Calibri" w:hAnsi="Calibri" w:cs="Arial"/>
          <w:sz w:val="20"/>
          <w:szCs w:val="20"/>
          <w:lang w:eastAsia="pl-PL"/>
        </w:rPr>
        <w:t>Wydajność produkcja biometanu (Wymaganie Konkursowe nr 4.2. w Załączniku nr 1 do Regulaminu),</w:t>
      </w:r>
    </w:p>
    <w:p w14:paraId="776CA82A" w14:textId="77777777" w:rsidR="001518DD" w:rsidRPr="001518DD" w:rsidRDefault="001518DD" w:rsidP="001518DD">
      <w:pPr>
        <w:pStyle w:val="Akapitzlist"/>
        <w:spacing w:line="276" w:lineRule="auto"/>
        <w:jc w:val="both"/>
        <w:rPr>
          <w:rFonts w:ascii="Calibri" w:eastAsia="Calibri" w:hAnsi="Calibri" w:cs="Arial"/>
          <w:sz w:val="20"/>
          <w:szCs w:val="20"/>
          <w:lang w:eastAsia="pl-PL"/>
        </w:rPr>
      </w:pPr>
    </w:p>
    <w:p w14:paraId="1E7C3D49" w14:textId="77777777" w:rsidR="001518DD" w:rsidRPr="001518DD" w:rsidRDefault="001518DD" w:rsidP="001518DD">
      <w:pPr>
        <w:spacing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lastRenderedPageBreak/>
        <w:t>oraz Wymagań Opcjonalnych (jeśli Wykonawca zadeklarował spełnienie Wymagań Opcjonalnych).</w:t>
      </w:r>
    </w:p>
    <w:p w14:paraId="1F47D970"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Testy kończą się odbiorem Demonstratora Technologii przez Partnera Strategicznego. </w:t>
      </w:r>
    </w:p>
    <w:p w14:paraId="226D4ED8"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56766DF0"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Szczegółowa procedura weryfikacji wszystkich Wymagań Obligatoryjnych dla Demonstratora Technologii oraz przeprowadzenia Testów pod kątem spełnienia parametrów Wymagań Konkursowych i odbioru Demonstratora Technologii zostanie ustalona po rozpoczęciu Etapu II pomiędzy Zamawiającym, Wykonawcą a Partnerem Strategicznym (przy czym głos decydujący będzie należeć do Zamawiającego) oraz podana w terminie do 180 dni przed rozpoczęciem Testów Demonstratora Technologii.</w:t>
      </w:r>
    </w:p>
    <w:p w14:paraId="1864763E" w14:textId="77777777" w:rsidR="001518DD" w:rsidRPr="001518DD" w:rsidRDefault="001518DD" w:rsidP="001518DD">
      <w:pPr>
        <w:spacing w:after="0" w:line="276" w:lineRule="auto"/>
        <w:jc w:val="both"/>
        <w:rPr>
          <w:rFonts w:ascii="Calibri" w:eastAsia="Calibri" w:hAnsi="Calibri" w:cs="Arial"/>
          <w:sz w:val="20"/>
          <w:szCs w:val="20"/>
          <w:lang w:eastAsia="pl-PL" w:bidi="fa-IR"/>
        </w:rPr>
      </w:pPr>
    </w:p>
    <w:p w14:paraId="6118EB22" w14:textId="77777777"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Przekazanie Demonstratora Technologii na rzecz Partnera Strategicznego musi odbyć się zgodnie z przepisami prawa oraz z poniższymi warunkami (przy czym Partner Strategiczny i Wykonawca za zgodą NCBR mogą ustalić termin późniejszy):</w:t>
      </w:r>
    </w:p>
    <w:p w14:paraId="1401638D" w14:textId="77777777" w:rsidR="001518DD" w:rsidRPr="001518DD" w:rsidRDefault="001518DD" w:rsidP="00643162">
      <w:pPr>
        <w:numPr>
          <w:ilvl w:val="0"/>
          <w:numId w:val="51"/>
        </w:numPr>
        <w:spacing w:after="0" w:line="276" w:lineRule="auto"/>
        <w:contextualSpacing/>
        <w:jc w:val="both"/>
        <w:rPr>
          <w:rFonts w:ascii="Calibri" w:eastAsia="Calibri" w:hAnsi="Calibri" w:cs="Arial"/>
          <w:sz w:val="20"/>
          <w:szCs w:val="20"/>
          <w:lang w:bidi="fa-IR"/>
        </w:rPr>
      </w:pPr>
      <w:r w:rsidRPr="001518DD">
        <w:rPr>
          <w:rFonts w:ascii="Calibri" w:eastAsia="Calibri" w:hAnsi="Calibri" w:cs="Arial"/>
          <w:sz w:val="20"/>
          <w:szCs w:val="20"/>
          <w:lang w:bidi="fa-IR"/>
        </w:rPr>
        <w:t>Demonstrator Technologii musi produkować biometan o cieple spalania nie mniejszym niż 34,0 MJ/m</w:t>
      </w:r>
      <w:r w:rsidRPr="001518DD">
        <w:rPr>
          <w:rFonts w:ascii="Calibri" w:eastAsia="Calibri" w:hAnsi="Calibri" w:cs="Arial"/>
          <w:sz w:val="20"/>
          <w:szCs w:val="20"/>
          <w:vertAlign w:val="superscript"/>
          <w:lang w:bidi="fa-IR"/>
        </w:rPr>
        <w:t xml:space="preserve">3 </w:t>
      </w:r>
      <w:r w:rsidRPr="001518DD">
        <w:rPr>
          <w:rFonts w:ascii="Calibri" w:eastAsia="Calibri" w:hAnsi="Calibri" w:cs="Arial"/>
          <w:sz w:val="20"/>
          <w:szCs w:val="20"/>
          <w:lang w:bidi="fa-IR"/>
        </w:rPr>
        <w:t>oraz spełniać inne warunki obligatoryjne opisane w Załączniku 1 do Regulaminu.</w:t>
      </w:r>
    </w:p>
    <w:p w14:paraId="1454D6CA" w14:textId="77777777" w:rsidR="001518DD" w:rsidRPr="001518DD" w:rsidRDefault="001518DD" w:rsidP="00643162">
      <w:pPr>
        <w:numPr>
          <w:ilvl w:val="0"/>
          <w:numId w:val="51"/>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Wykonawca przekaże Partnerowi Strategicznemu Dokumentację Odbiorową oraz instrukcję rozruchu, instrukcję eksploatacji uwzględniającą BHP oraz serwisową Demonstratora Technologii.</w:t>
      </w:r>
    </w:p>
    <w:p w14:paraId="15C0D090" w14:textId="77777777" w:rsidR="001518DD" w:rsidRPr="001518DD" w:rsidRDefault="001518DD" w:rsidP="00643162">
      <w:pPr>
        <w:numPr>
          <w:ilvl w:val="0"/>
          <w:numId w:val="51"/>
        </w:numPr>
        <w:spacing w:after="0" w:line="276" w:lineRule="auto"/>
        <w:contextualSpacing/>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 xml:space="preserve">Wykonawca Przeprowadzi szkolenie z obsługi Demonstratora Technologii dla Partnera Strategicznego. </w:t>
      </w:r>
    </w:p>
    <w:p w14:paraId="210DDB3D" w14:textId="5D547895" w:rsidR="001518DD" w:rsidRPr="001518DD" w:rsidRDefault="001518DD" w:rsidP="001518DD">
      <w:pPr>
        <w:spacing w:after="0" w:line="276" w:lineRule="auto"/>
        <w:jc w:val="both"/>
        <w:rPr>
          <w:rFonts w:ascii="Calibri" w:eastAsia="Calibri" w:hAnsi="Calibri" w:cs="Arial"/>
          <w:sz w:val="20"/>
          <w:szCs w:val="20"/>
          <w:lang w:eastAsia="pl-PL" w:bidi="fa-IR"/>
        </w:rPr>
      </w:pPr>
      <w:r w:rsidRPr="001518DD">
        <w:rPr>
          <w:rFonts w:ascii="Calibri" w:eastAsia="Calibri" w:hAnsi="Calibri" w:cs="Arial"/>
          <w:sz w:val="20"/>
          <w:szCs w:val="20"/>
          <w:lang w:eastAsia="pl-PL" w:bidi="fa-IR"/>
        </w:rPr>
        <w:t>Odbiór Demonstratora Technologii przez Partnera Strategicznego nastąpi, jeśli Demonstrator będzie zgodny z Umową i zaktualizowaną Ofertą.</w:t>
      </w:r>
      <w:r w:rsidR="00D97AD5">
        <w:rPr>
          <w:rFonts w:ascii="Calibri" w:eastAsia="Calibri" w:hAnsi="Calibri" w:cs="Arial"/>
          <w:sz w:val="20"/>
          <w:szCs w:val="20"/>
          <w:lang w:eastAsia="pl-PL" w:bidi="fa-IR"/>
        </w:rPr>
        <w:t>”</w:t>
      </w:r>
    </w:p>
    <w:p w14:paraId="2BA06C1B" w14:textId="77777777" w:rsidR="001518DD" w:rsidRDefault="001518DD" w:rsidP="001518DD">
      <w:pPr>
        <w:spacing w:after="0" w:line="276" w:lineRule="auto"/>
        <w:jc w:val="both"/>
        <w:rPr>
          <w:rFonts w:ascii="Calibri" w:eastAsia="Calibri" w:hAnsi="Calibri" w:cs="Arial"/>
          <w:lang w:eastAsia="pl-PL" w:bidi="fa-IR"/>
        </w:rPr>
      </w:pPr>
    </w:p>
    <w:p w14:paraId="12955450" w14:textId="148E9128" w:rsidR="001518DD" w:rsidRDefault="001518DD" w:rsidP="00127785">
      <w:pPr>
        <w:jc w:val="center"/>
        <w:rPr>
          <w:rFonts w:ascii="Calibri" w:eastAsia="Times New Roman" w:hAnsi="Calibri" w:cs="Calibri Light"/>
          <w:b/>
          <w:bCs/>
          <w:color w:val="C00000"/>
          <w:sz w:val="28"/>
          <w:szCs w:val="28"/>
        </w:rPr>
      </w:pPr>
    </w:p>
    <w:p w14:paraId="561B8E20" w14:textId="77777777" w:rsidR="00127785" w:rsidRDefault="00127785">
      <w:pPr>
        <w:rPr>
          <w:rFonts w:ascii="Calibri" w:eastAsia="Times New Roman" w:hAnsi="Calibri" w:cs="Calibri Light"/>
          <w:b/>
          <w:bCs/>
          <w:color w:val="C00000"/>
          <w:sz w:val="28"/>
          <w:szCs w:val="28"/>
        </w:rPr>
      </w:pPr>
      <w:r>
        <w:rPr>
          <w:rFonts w:ascii="Calibri" w:eastAsia="Times New Roman" w:hAnsi="Calibri" w:cs="Calibri Light"/>
          <w:b/>
          <w:bCs/>
          <w:color w:val="C00000"/>
          <w:sz w:val="28"/>
          <w:szCs w:val="28"/>
        </w:rPr>
        <w:br w:type="page"/>
      </w:r>
    </w:p>
    <w:p w14:paraId="04CBF269" w14:textId="3C87D1E7" w:rsidR="00E627D9" w:rsidRPr="00140D03" w:rsidRDefault="008D21EA" w:rsidP="003F5EFC">
      <w:pPr>
        <w:pStyle w:val="Nagwek2"/>
        <w:jc w:val="center"/>
        <w:rPr>
          <w:rFonts w:eastAsia="Calibri Light"/>
          <w:i/>
          <w:color w:val="C00000"/>
          <w:sz w:val="32"/>
        </w:rPr>
      </w:pPr>
      <w:bookmarkStart w:id="805" w:name="_Toc76032570"/>
      <w:r w:rsidRPr="00140D03">
        <w:rPr>
          <w:rFonts w:eastAsia="Calibri Light"/>
          <w:i/>
          <w:color w:val="C00000"/>
          <w:sz w:val="32"/>
        </w:rPr>
        <w:lastRenderedPageBreak/>
        <w:t xml:space="preserve">III. </w:t>
      </w:r>
      <w:r w:rsidR="005E0186" w:rsidRPr="00140D03">
        <w:rPr>
          <w:rFonts w:eastAsia="Calibri Light"/>
          <w:i/>
          <w:color w:val="C00000"/>
          <w:sz w:val="32"/>
        </w:rPr>
        <w:t>„</w:t>
      </w:r>
      <w:r w:rsidR="00E627D9" w:rsidRPr="00140D03">
        <w:rPr>
          <w:rFonts w:eastAsia="Calibri Light"/>
          <w:i/>
          <w:color w:val="C00000"/>
          <w:sz w:val="32"/>
        </w:rPr>
        <w:t>Załącznik nr 6 do Regulaminu – Wymagania dla Wykonawcy po uruchomieniu Demonstratora Technologii</w:t>
      </w:r>
      <w:r w:rsidRPr="00140D03">
        <w:rPr>
          <w:rFonts w:eastAsia="Calibri Light"/>
          <w:i/>
          <w:color w:val="C00000"/>
          <w:sz w:val="32"/>
        </w:rPr>
        <w:t>”</w:t>
      </w:r>
      <w:bookmarkEnd w:id="805"/>
    </w:p>
    <w:p w14:paraId="74A30CF2" w14:textId="77777777" w:rsidR="00063BE5" w:rsidRDefault="00063BE5" w:rsidP="0022689F">
      <w:pPr>
        <w:rPr>
          <w:lang w:eastAsia="pl-PL"/>
        </w:rPr>
      </w:pPr>
    </w:p>
    <w:p w14:paraId="0FD804C8" w14:textId="5A8698BC" w:rsidR="00E627D9" w:rsidRPr="005E0186" w:rsidRDefault="00E627D9" w:rsidP="00455A75">
      <w:pPr>
        <w:spacing w:line="276" w:lineRule="auto"/>
        <w:jc w:val="both"/>
        <w:rPr>
          <w:rFonts w:ascii="Calibri" w:eastAsia="Times New Roman" w:hAnsi="Calibri" w:cs="Times New Roman"/>
          <w:sz w:val="20"/>
          <w:lang w:eastAsia="pl-PL"/>
        </w:rPr>
      </w:pPr>
      <w:r w:rsidRPr="005E0186">
        <w:rPr>
          <w:rFonts w:ascii="Calibri" w:eastAsia="Times New Roman" w:hAnsi="Calibri" w:cs="Times New Roman"/>
          <w:sz w:val="20"/>
          <w:lang w:eastAsia="pl-PL"/>
        </w:rPr>
        <w:t>Wykonawca jest gotowy do zawarcia z Partnerem Strategicznym stosown</w:t>
      </w:r>
      <w:r w:rsidR="00063BE5" w:rsidRPr="005E0186">
        <w:rPr>
          <w:rFonts w:ascii="Calibri" w:eastAsia="Times New Roman" w:hAnsi="Calibri" w:cs="Times New Roman"/>
          <w:sz w:val="20"/>
          <w:lang w:eastAsia="pl-PL"/>
        </w:rPr>
        <w:t xml:space="preserve">ej umowy, poszerzającej zakres </w:t>
      </w:r>
      <w:r w:rsidRPr="005E0186">
        <w:rPr>
          <w:rFonts w:ascii="Calibri" w:eastAsia="Times New Roman" w:hAnsi="Calibri" w:cs="Times New Roman"/>
          <w:sz w:val="20"/>
          <w:lang w:eastAsia="pl-PL"/>
        </w:rPr>
        <w:t xml:space="preserve">opisanej poniżej współpracy. </w:t>
      </w:r>
    </w:p>
    <w:tbl>
      <w:tblPr>
        <w:tblStyle w:val="Tabela-Siatka"/>
        <w:tblW w:w="0" w:type="auto"/>
        <w:tblLook w:val="04A0" w:firstRow="1" w:lastRow="0" w:firstColumn="1" w:lastColumn="0" w:noHBand="0" w:noVBand="1"/>
      </w:tblPr>
      <w:tblGrid>
        <w:gridCol w:w="2405"/>
        <w:gridCol w:w="3601"/>
        <w:gridCol w:w="3004"/>
      </w:tblGrid>
      <w:tr w:rsidR="00E627D9" w:rsidRPr="00BD61F5" w14:paraId="5C4FC8B0" w14:textId="77777777" w:rsidTr="00E627D9">
        <w:tc>
          <w:tcPr>
            <w:tcW w:w="2405" w:type="dxa"/>
            <w:shd w:val="clear" w:color="auto" w:fill="D9D9D9" w:themeFill="background1" w:themeFillShade="D9"/>
            <w:vAlign w:val="center"/>
          </w:tcPr>
          <w:p w14:paraId="6D3C3675" w14:textId="77777777" w:rsidR="00E627D9" w:rsidRPr="00BD61F5" w:rsidRDefault="00E627D9" w:rsidP="00455A75">
            <w:pPr>
              <w:spacing w:after="160" w:line="276" w:lineRule="auto"/>
              <w:jc w:val="center"/>
              <w:rPr>
                <w:sz w:val="18"/>
                <w:szCs w:val="18"/>
              </w:rPr>
            </w:pPr>
            <w:r w:rsidRPr="00BD61F5">
              <w:rPr>
                <w:sz w:val="18"/>
                <w:szCs w:val="18"/>
              </w:rPr>
              <w:t>Czynność w ramach wsparcia</w:t>
            </w:r>
          </w:p>
        </w:tc>
        <w:tc>
          <w:tcPr>
            <w:tcW w:w="3601" w:type="dxa"/>
            <w:shd w:val="clear" w:color="auto" w:fill="D9D9D9" w:themeFill="background1" w:themeFillShade="D9"/>
            <w:vAlign w:val="center"/>
          </w:tcPr>
          <w:p w14:paraId="3A02237C" w14:textId="77777777" w:rsidR="00E627D9" w:rsidRPr="00BD61F5" w:rsidRDefault="00E627D9" w:rsidP="00455A75">
            <w:pPr>
              <w:spacing w:after="160" w:line="276" w:lineRule="auto"/>
              <w:jc w:val="center"/>
              <w:rPr>
                <w:sz w:val="18"/>
                <w:szCs w:val="18"/>
              </w:rPr>
            </w:pPr>
            <w:r w:rsidRPr="00BD61F5">
              <w:rPr>
                <w:sz w:val="18"/>
                <w:szCs w:val="18"/>
              </w:rPr>
              <w:t>Opis czynności</w:t>
            </w:r>
          </w:p>
        </w:tc>
        <w:tc>
          <w:tcPr>
            <w:tcW w:w="3004" w:type="dxa"/>
            <w:shd w:val="clear" w:color="auto" w:fill="D9D9D9" w:themeFill="background1" w:themeFillShade="D9"/>
            <w:vAlign w:val="center"/>
          </w:tcPr>
          <w:p w14:paraId="7F1824FC" w14:textId="77777777" w:rsidR="00E627D9" w:rsidRPr="00BD61F5" w:rsidRDefault="00E627D9" w:rsidP="00455A75">
            <w:pPr>
              <w:spacing w:after="160" w:line="276" w:lineRule="auto"/>
              <w:jc w:val="center"/>
              <w:rPr>
                <w:sz w:val="18"/>
                <w:szCs w:val="18"/>
              </w:rPr>
            </w:pPr>
            <w:r w:rsidRPr="00BD61F5">
              <w:rPr>
                <w:sz w:val="18"/>
                <w:szCs w:val="18"/>
              </w:rPr>
              <w:t>Minimalna częstość lub minimalna liczba sztuk</w:t>
            </w:r>
          </w:p>
        </w:tc>
      </w:tr>
      <w:tr w:rsidR="00E627D9" w:rsidRPr="00BD61F5" w14:paraId="442D89A9" w14:textId="77777777" w:rsidTr="00E627D9">
        <w:tc>
          <w:tcPr>
            <w:tcW w:w="2405" w:type="dxa"/>
            <w:shd w:val="clear" w:color="auto" w:fill="F2F2F2" w:themeFill="background1" w:themeFillShade="F2"/>
            <w:vAlign w:val="center"/>
          </w:tcPr>
          <w:p w14:paraId="7BD2EC90" w14:textId="77777777" w:rsidR="00E627D9" w:rsidRPr="00BD61F5" w:rsidRDefault="00E627D9" w:rsidP="00455A75">
            <w:pPr>
              <w:spacing w:after="160" w:line="276" w:lineRule="auto"/>
              <w:rPr>
                <w:sz w:val="18"/>
                <w:szCs w:val="18"/>
              </w:rPr>
            </w:pPr>
            <w:r w:rsidRPr="00BD61F5">
              <w:rPr>
                <w:sz w:val="18"/>
                <w:szCs w:val="18"/>
              </w:rPr>
              <w:t>Doradztwo na rzecz Partnera Strategicznego</w:t>
            </w:r>
          </w:p>
        </w:tc>
        <w:tc>
          <w:tcPr>
            <w:tcW w:w="3601" w:type="dxa"/>
            <w:vAlign w:val="center"/>
          </w:tcPr>
          <w:p w14:paraId="65CA4E57" w14:textId="77777777" w:rsidR="00E627D9" w:rsidRPr="00BD61F5" w:rsidRDefault="00E627D9" w:rsidP="00455A75">
            <w:pPr>
              <w:spacing w:after="160" w:line="276" w:lineRule="auto"/>
              <w:rPr>
                <w:sz w:val="18"/>
                <w:szCs w:val="18"/>
              </w:rPr>
            </w:pPr>
            <w:r w:rsidRPr="00BD61F5">
              <w:rPr>
                <w:sz w:val="18"/>
                <w:szCs w:val="18"/>
              </w:rPr>
              <w:t>Wykonawca zobowiązuje się realizować na rzecz Partnera Strategicznego:</w:t>
            </w:r>
          </w:p>
          <w:p w14:paraId="1D2C4D87" w14:textId="77777777" w:rsidR="00E627D9" w:rsidRPr="00BD61F5" w:rsidRDefault="00E627D9" w:rsidP="00643162">
            <w:pPr>
              <w:pStyle w:val="Akapitzlist"/>
              <w:numPr>
                <w:ilvl w:val="0"/>
                <w:numId w:val="22"/>
              </w:numPr>
              <w:spacing w:after="160" w:line="276" w:lineRule="auto"/>
              <w:ind w:left="316" w:hanging="283"/>
              <w:rPr>
                <w:sz w:val="18"/>
                <w:szCs w:val="18"/>
              </w:rPr>
            </w:pPr>
            <w:r w:rsidRPr="00BD61F5">
              <w:rPr>
                <w:sz w:val="18"/>
                <w:szCs w:val="18"/>
              </w:rPr>
              <w:t xml:space="preserve">konsultacje zdalne oraz w miejscu lokalizacji Demonstratora Technologii, </w:t>
            </w:r>
          </w:p>
          <w:p w14:paraId="47A6F96D" w14:textId="77777777" w:rsidR="00E627D9" w:rsidRPr="00BD61F5" w:rsidRDefault="00E627D9" w:rsidP="00643162">
            <w:pPr>
              <w:pStyle w:val="Akapitzlist"/>
              <w:numPr>
                <w:ilvl w:val="0"/>
                <w:numId w:val="22"/>
              </w:numPr>
              <w:spacing w:after="160" w:line="276" w:lineRule="auto"/>
              <w:ind w:left="316" w:hanging="283"/>
              <w:rPr>
                <w:sz w:val="18"/>
                <w:szCs w:val="18"/>
              </w:rPr>
            </w:pPr>
            <w:r w:rsidRPr="00BD61F5">
              <w:rPr>
                <w:sz w:val="18"/>
                <w:szCs w:val="18"/>
              </w:rPr>
              <w:t>prace optymalizacyjne na Demonstratorze Technologii,</w:t>
            </w:r>
          </w:p>
          <w:p w14:paraId="6BBBAC14" w14:textId="77777777" w:rsidR="00E627D9" w:rsidRPr="00BD61F5" w:rsidRDefault="00E627D9" w:rsidP="00643162">
            <w:pPr>
              <w:pStyle w:val="Akapitzlist"/>
              <w:numPr>
                <w:ilvl w:val="0"/>
                <w:numId w:val="22"/>
              </w:numPr>
              <w:spacing w:after="160" w:line="276" w:lineRule="auto"/>
              <w:ind w:left="316" w:hanging="283"/>
              <w:rPr>
                <w:sz w:val="18"/>
                <w:szCs w:val="18"/>
              </w:rPr>
            </w:pPr>
            <w:r w:rsidRPr="00BD61F5">
              <w:rPr>
                <w:sz w:val="18"/>
                <w:szCs w:val="18"/>
              </w:rPr>
              <w:t>wsparcie w nadzorze biotechnologicznym Demonstratora Technologii, analizie wyników i optymalizacji Procesu Technologicznego, zwłaszcza modyfikacji i optymalizacji Technologii w przypadku, gdy występują odchylenia od deklarowanych przez Wykonawcę w Przedsięwzięciu parametrów pracy Demonstratora Technologii.</w:t>
            </w:r>
          </w:p>
        </w:tc>
        <w:tc>
          <w:tcPr>
            <w:tcW w:w="3004" w:type="dxa"/>
            <w:vAlign w:val="center"/>
          </w:tcPr>
          <w:p w14:paraId="19C5612C" w14:textId="77777777" w:rsidR="00E627D9" w:rsidRPr="00BD61F5" w:rsidRDefault="00E627D9" w:rsidP="00455A75">
            <w:pPr>
              <w:spacing w:after="160" w:line="276" w:lineRule="auto"/>
              <w:rPr>
                <w:sz w:val="18"/>
                <w:szCs w:val="18"/>
              </w:rPr>
            </w:pPr>
            <w:r w:rsidRPr="00BD61F5">
              <w:rPr>
                <w:sz w:val="18"/>
                <w:szCs w:val="18"/>
              </w:rPr>
              <w:t>Do czterech min. 30 minutowych konsultacji miesięcznie, w tym co najmniej jedna konsultacja na miejscu, chyba, że Strony ustalą inaczej; łącznie przez okres 3 lat od oddania Demonstratora do użytku.</w:t>
            </w:r>
          </w:p>
        </w:tc>
      </w:tr>
      <w:tr w:rsidR="00E627D9" w:rsidRPr="00BD61F5" w14:paraId="7DF1D3AD" w14:textId="77777777" w:rsidTr="00E627D9">
        <w:tc>
          <w:tcPr>
            <w:tcW w:w="2405" w:type="dxa"/>
            <w:shd w:val="clear" w:color="auto" w:fill="F2F2F2" w:themeFill="background1" w:themeFillShade="F2"/>
            <w:vAlign w:val="center"/>
          </w:tcPr>
          <w:p w14:paraId="2206E679" w14:textId="77777777" w:rsidR="00E627D9" w:rsidRPr="00BD61F5" w:rsidRDefault="00E627D9" w:rsidP="00455A75">
            <w:pPr>
              <w:spacing w:after="160" w:line="276" w:lineRule="auto"/>
              <w:rPr>
                <w:sz w:val="18"/>
                <w:szCs w:val="18"/>
              </w:rPr>
            </w:pPr>
            <w:r w:rsidRPr="00BD61F5">
              <w:rPr>
                <w:sz w:val="18"/>
                <w:szCs w:val="18"/>
              </w:rPr>
              <w:t>Przeglądy okresowe</w:t>
            </w:r>
          </w:p>
        </w:tc>
        <w:tc>
          <w:tcPr>
            <w:tcW w:w="3601" w:type="dxa"/>
            <w:vAlign w:val="center"/>
          </w:tcPr>
          <w:p w14:paraId="7DC46DC5" w14:textId="77777777" w:rsidR="00E627D9" w:rsidRPr="00BD61F5" w:rsidRDefault="00E627D9" w:rsidP="00455A75">
            <w:pPr>
              <w:spacing w:after="160" w:line="276" w:lineRule="auto"/>
              <w:rPr>
                <w:sz w:val="18"/>
                <w:szCs w:val="18"/>
              </w:rPr>
            </w:pPr>
            <w:r w:rsidRPr="00BD61F5">
              <w:rPr>
                <w:sz w:val="18"/>
                <w:szCs w:val="18"/>
              </w:rPr>
              <w:t>Wykonawca w ramach wsparcia przeprowadzi przeglądy okresowe Demonstratora Technologii w celu utrzymania gwarancji jakości, w tym:</w:t>
            </w:r>
          </w:p>
          <w:p w14:paraId="73B41925" w14:textId="77777777" w:rsidR="00E627D9" w:rsidRPr="00BD61F5" w:rsidRDefault="00E627D9" w:rsidP="00643162">
            <w:pPr>
              <w:pStyle w:val="Akapitzlist"/>
              <w:numPr>
                <w:ilvl w:val="0"/>
                <w:numId w:val="22"/>
              </w:numPr>
              <w:spacing w:after="160" w:line="276" w:lineRule="auto"/>
              <w:ind w:left="316" w:hanging="283"/>
              <w:rPr>
                <w:sz w:val="18"/>
                <w:szCs w:val="18"/>
              </w:rPr>
            </w:pPr>
            <w:r w:rsidRPr="00BD61F5">
              <w:rPr>
                <w:sz w:val="18"/>
                <w:szCs w:val="18"/>
              </w:rPr>
              <w:t>kontrola sprawności i poprawności systemu sterowania i aparatury kontrolno-pomiarowej i automatyki,</w:t>
            </w:r>
          </w:p>
          <w:p w14:paraId="5F35A6F0" w14:textId="77777777" w:rsidR="00E627D9" w:rsidRPr="00BD61F5" w:rsidRDefault="00E627D9" w:rsidP="00643162">
            <w:pPr>
              <w:pStyle w:val="Akapitzlist"/>
              <w:numPr>
                <w:ilvl w:val="0"/>
                <w:numId w:val="22"/>
              </w:numPr>
              <w:spacing w:after="160" w:line="276" w:lineRule="auto"/>
              <w:ind w:left="316" w:hanging="283"/>
              <w:rPr>
                <w:sz w:val="18"/>
                <w:szCs w:val="18"/>
              </w:rPr>
            </w:pPr>
            <w:r w:rsidRPr="00BD61F5">
              <w:rPr>
                <w:sz w:val="18"/>
                <w:szCs w:val="18"/>
              </w:rPr>
              <w:t>kontrola pracy kluczowych elementów Demonstratora Technologii i urządzeń pomocniczych,</w:t>
            </w:r>
          </w:p>
          <w:p w14:paraId="285220D4" w14:textId="77777777" w:rsidR="00E627D9" w:rsidRPr="00BD61F5" w:rsidRDefault="00E627D9" w:rsidP="00643162">
            <w:pPr>
              <w:pStyle w:val="Akapitzlist"/>
              <w:numPr>
                <w:ilvl w:val="0"/>
                <w:numId w:val="22"/>
              </w:numPr>
              <w:spacing w:after="160" w:line="276" w:lineRule="auto"/>
              <w:ind w:left="316" w:hanging="283"/>
              <w:rPr>
                <w:sz w:val="18"/>
                <w:szCs w:val="18"/>
              </w:rPr>
            </w:pPr>
            <w:r w:rsidRPr="00BD61F5">
              <w:rPr>
                <w:sz w:val="18"/>
                <w:szCs w:val="18"/>
              </w:rPr>
              <w:t>kontrola stanu technicznego magazynu biogazu, zbiorników procesowych i bioreaktorów, mieszadeł i innych komponentów.</w:t>
            </w:r>
          </w:p>
          <w:p w14:paraId="71C21E1C" w14:textId="77777777" w:rsidR="00E627D9" w:rsidRPr="00BD61F5" w:rsidRDefault="00E627D9" w:rsidP="00455A75">
            <w:pPr>
              <w:spacing w:after="160" w:line="276" w:lineRule="auto"/>
              <w:rPr>
                <w:color w:val="00B0F0"/>
                <w:sz w:val="18"/>
                <w:szCs w:val="18"/>
              </w:rPr>
            </w:pPr>
            <w:r w:rsidRPr="00BD61F5">
              <w:rPr>
                <w:sz w:val="18"/>
                <w:szCs w:val="18"/>
              </w:rPr>
              <w:t>Każdy przegląd okresowy winien być zakończony protokołem zawierającym zakres przeglądu, jak również winien zawierać wykaz i podpisy osób uczestniczących w przeglądzie oraz osób zatwierdzających przegląd.</w:t>
            </w:r>
          </w:p>
        </w:tc>
        <w:tc>
          <w:tcPr>
            <w:tcW w:w="3004" w:type="dxa"/>
            <w:vAlign w:val="center"/>
          </w:tcPr>
          <w:p w14:paraId="3F0A01BF" w14:textId="77777777" w:rsidR="00E627D9" w:rsidRPr="00BD61F5" w:rsidRDefault="00E627D9" w:rsidP="00455A75">
            <w:pPr>
              <w:spacing w:after="160" w:line="276" w:lineRule="auto"/>
              <w:rPr>
                <w:sz w:val="18"/>
                <w:szCs w:val="18"/>
              </w:rPr>
            </w:pPr>
            <w:r w:rsidRPr="00BD61F5">
              <w:rPr>
                <w:sz w:val="18"/>
                <w:szCs w:val="18"/>
              </w:rPr>
              <w:t>Przeglądy okresowe prowadzone co 6 miesięcy; łącznie przez okres 3 lat od oddania Demonstratora do użytku.</w:t>
            </w:r>
          </w:p>
        </w:tc>
      </w:tr>
      <w:tr w:rsidR="00E627D9" w:rsidRPr="00BD61F5" w14:paraId="4768FDE1" w14:textId="77777777" w:rsidTr="00E627D9">
        <w:tc>
          <w:tcPr>
            <w:tcW w:w="2405" w:type="dxa"/>
            <w:shd w:val="clear" w:color="auto" w:fill="F2F2F2" w:themeFill="background1" w:themeFillShade="F2"/>
            <w:vAlign w:val="center"/>
          </w:tcPr>
          <w:p w14:paraId="41528524" w14:textId="77777777" w:rsidR="00E627D9" w:rsidRPr="00BD61F5" w:rsidDel="00A94870" w:rsidRDefault="00E627D9" w:rsidP="00455A75">
            <w:pPr>
              <w:spacing w:line="276" w:lineRule="auto"/>
              <w:rPr>
                <w:sz w:val="18"/>
                <w:szCs w:val="18"/>
              </w:rPr>
            </w:pPr>
            <w:r w:rsidRPr="00BD61F5">
              <w:rPr>
                <w:sz w:val="18"/>
                <w:szCs w:val="18"/>
              </w:rPr>
              <w:lastRenderedPageBreak/>
              <w:t xml:space="preserve">Promocja Technologii </w:t>
            </w:r>
          </w:p>
        </w:tc>
        <w:tc>
          <w:tcPr>
            <w:tcW w:w="3601" w:type="dxa"/>
            <w:vAlign w:val="center"/>
          </w:tcPr>
          <w:p w14:paraId="15CA8222" w14:textId="77777777" w:rsidR="00E627D9" w:rsidRPr="00BD61F5" w:rsidRDefault="00E627D9" w:rsidP="00455A75">
            <w:pPr>
              <w:spacing w:line="276" w:lineRule="auto"/>
              <w:rPr>
                <w:sz w:val="18"/>
                <w:szCs w:val="18"/>
              </w:rPr>
            </w:pPr>
            <w:r w:rsidRPr="00BD61F5">
              <w:rPr>
                <w:sz w:val="18"/>
                <w:szCs w:val="18"/>
              </w:rPr>
              <w:t>Wykonawca w ramach wsparcia wyraża gotowość do wzięcia udziału w prezentacji opracowanej Technologii, w przypadku prezentacji organizowanych przez NCBR. W ramach udziału w wydarzeniu organizowanym przez NCBR Wykonawca zapewni przedstawiciela prezentującego referat o długości co najmniej dwóch godzin wykładowych na temat szczegółowego funkcjonowania Demonstratora, w miejscu jego lokalizacji lub w innej, wskazanej przez NCBR lokalizacji. Prezentacje w miejscu lokalizacji Demonstratora uwzględniają pokaz elementów technicznych Demonstratora Technologii.</w:t>
            </w:r>
          </w:p>
          <w:p w14:paraId="14EF13D8" w14:textId="77777777" w:rsidR="00E627D9" w:rsidRPr="00BD61F5" w:rsidRDefault="00E627D9" w:rsidP="00455A75">
            <w:pPr>
              <w:pStyle w:val="Tekstkomentarza"/>
              <w:spacing w:line="276" w:lineRule="auto"/>
              <w:rPr>
                <w:sz w:val="18"/>
                <w:szCs w:val="18"/>
              </w:rPr>
            </w:pPr>
          </w:p>
        </w:tc>
        <w:tc>
          <w:tcPr>
            <w:tcW w:w="3004" w:type="dxa"/>
            <w:vAlign w:val="center"/>
          </w:tcPr>
          <w:p w14:paraId="32D8EF81" w14:textId="77777777" w:rsidR="00E627D9" w:rsidRPr="00BD61F5" w:rsidRDefault="00E627D9" w:rsidP="00455A75">
            <w:pPr>
              <w:spacing w:line="276" w:lineRule="auto"/>
              <w:rPr>
                <w:sz w:val="18"/>
                <w:szCs w:val="18"/>
              </w:rPr>
            </w:pPr>
            <w:r w:rsidRPr="00BD61F5">
              <w:rPr>
                <w:sz w:val="18"/>
                <w:szCs w:val="18"/>
              </w:rPr>
              <w:t>W terminie ustalonym przez strony, nie więcej niż jedna prezentacja miesięcznie; łącznie przez okres 3 lat od oddania Demonstratora do użytku.</w:t>
            </w:r>
          </w:p>
        </w:tc>
      </w:tr>
      <w:tr w:rsidR="00E627D9" w:rsidRPr="00BD61F5" w14:paraId="2E594D52" w14:textId="77777777" w:rsidTr="00E627D9">
        <w:tc>
          <w:tcPr>
            <w:tcW w:w="2405" w:type="dxa"/>
            <w:shd w:val="clear" w:color="auto" w:fill="F2F2F2" w:themeFill="background1" w:themeFillShade="F2"/>
            <w:vAlign w:val="center"/>
          </w:tcPr>
          <w:p w14:paraId="21E08EA9" w14:textId="77777777" w:rsidR="00E627D9" w:rsidRPr="00BD61F5" w:rsidRDefault="00E627D9" w:rsidP="00455A75">
            <w:pPr>
              <w:spacing w:line="276" w:lineRule="auto"/>
              <w:rPr>
                <w:sz w:val="18"/>
                <w:szCs w:val="18"/>
              </w:rPr>
            </w:pPr>
            <w:r w:rsidRPr="00BD61F5">
              <w:rPr>
                <w:sz w:val="18"/>
                <w:szCs w:val="18"/>
              </w:rPr>
              <w:t>Publikacja wyników pracy Demonstratora Technologii</w:t>
            </w:r>
          </w:p>
        </w:tc>
        <w:tc>
          <w:tcPr>
            <w:tcW w:w="3601" w:type="dxa"/>
            <w:vAlign w:val="center"/>
          </w:tcPr>
          <w:p w14:paraId="3ECDAEC7" w14:textId="77777777" w:rsidR="00E627D9" w:rsidRPr="00BD61F5" w:rsidRDefault="00E627D9" w:rsidP="00455A75">
            <w:pPr>
              <w:spacing w:line="276" w:lineRule="auto"/>
              <w:rPr>
                <w:sz w:val="18"/>
                <w:szCs w:val="18"/>
              </w:rPr>
            </w:pPr>
            <w:r w:rsidRPr="00BD61F5">
              <w:rPr>
                <w:sz w:val="18"/>
                <w:szCs w:val="18"/>
              </w:rPr>
              <w:t>Minimalny zakres danych, które będą przedmiotem upowszechnienia w Okresie Demonstracji, z częstotliwością co 6 miesięcy (chyba, że Strony uzgodnią inaczej):</w:t>
            </w:r>
          </w:p>
          <w:p w14:paraId="73B6E9C6" w14:textId="77777777" w:rsidR="00E627D9" w:rsidRPr="00BD61F5" w:rsidRDefault="00E627D9" w:rsidP="00643162">
            <w:pPr>
              <w:pStyle w:val="Akapitzlist"/>
              <w:numPr>
                <w:ilvl w:val="0"/>
                <w:numId w:val="21"/>
              </w:numPr>
              <w:spacing w:line="276" w:lineRule="auto"/>
              <w:rPr>
                <w:rFonts w:eastAsiaTheme="minorEastAsia"/>
                <w:sz w:val="18"/>
                <w:szCs w:val="18"/>
              </w:rPr>
            </w:pPr>
            <w:r w:rsidRPr="00BD61F5">
              <w:rPr>
                <w:rFonts w:eastAsia="Calibri" w:cs="Calibri"/>
                <w:sz w:val="18"/>
                <w:szCs w:val="18"/>
              </w:rPr>
              <w:t>wydajność produkcji metanu w przeliczeniu na tonę suchej masy organicznej wprowadzonych substratów,</w:t>
            </w:r>
          </w:p>
          <w:p w14:paraId="4B3336D5" w14:textId="77777777" w:rsidR="00E627D9" w:rsidRPr="00BD61F5" w:rsidRDefault="00E627D9" w:rsidP="00643162">
            <w:pPr>
              <w:pStyle w:val="Akapitzlist"/>
              <w:numPr>
                <w:ilvl w:val="0"/>
                <w:numId w:val="21"/>
              </w:numPr>
              <w:spacing w:line="276" w:lineRule="auto"/>
              <w:rPr>
                <w:sz w:val="18"/>
                <w:szCs w:val="18"/>
              </w:rPr>
            </w:pPr>
            <w:r w:rsidRPr="00BD61F5">
              <w:rPr>
                <w:rFonts w:eastAsia="Calibri" w:cs="Calibri"/>
                <w:sz w:val="18"/>
                <w:szCs w:val="18"/>
              </w:rPr>
              <w:t>wydajność produkcji biometanu w przeliczeniu na tonę suchej masy organicznej wprowadzonych substratów,</w:t>
            </w:r>
          </w:p>
          <w:p w14:paraId="06CB646C" w14:textId="77777777" w:rsidR="00E627D9" w:rsidRPr="00BD61F5" w:rsidRDefault="00E627D9" w:rsidP="00643162">
            <w:pPr>
              <w:pStyle w:val="Akapitzlist"/>
              <w:numPr>
                <w:ilvl w:val="0"/>
                <w:numId w:val="21"/>
              </w:numPr>
              <w:spacing w:line="276" w:lineRule="auto"/>
              <w:rPr>
                <w:sz w:val="18"/>
                <w:szCs w:val="18"/>
              </w:rPr>
            </w:pPr>
            <w:r w:rsidRPr="00BD61F5">
              <w:rPr>
                <w:rFonts w:eastAsia="Calibri" w:cs="Calibri"/>
                <w:sz w:val="18"/>
                <w:szCs w:val="18"/>
              </w:rPr>
              <w:t xml:space="preserve">średnia produkcja biogazu, biometanu na rok, </w:t>
            </w:r>
          </w:p>
          <w:p w14:paraId="43D82AF2" w14:textId="77777777" w:rsidR="00E627D9" w:rsidRPr="00BD61F5" w:rsidRDefault="00E627D9" w:rsidP="00643162">
            <w:pPr>
              <w:pStyle w:val="Akapitzlist"/>
              <w:numPr>
                <w:ilvl w:val="0"/>
                <w:numId w:val="21"/>
              </w:numPr>
              <w:spacing w:line="276" w:lineRule="auto"/>
              <w:rPr>
                <w:sz w:val="18"/>
                <w:szCs w:val="18"/>
              </w:rPr>
            </w:pPr>
            <w:r w:rsidRPr="00BD61F5">
              <w:rPr>
                <w:rFonts w:eastAsia="Calibri" w:cs="Calibri"/>
                <w:sz w:val="18"/>
                <w:szCs w:val="18"/>
              </w:rPr>
              <w:t>wskaźniki dotyczące samowystarczalności Demonstratora Technologii.</w:t>
            </w:r>
          </w:p>
          <w:p w14:paraId="56F46A18" w14:textId="77777777" w:rsidR="00E627D9" w:rsidRPr="00BD61F5" w:rsidRDefault="00E627D9" w:rsidP="00455A75">
            <w:pPr>
              <w:spacing w:line="276" w:lineRule="auto"/>
              <w:rPr>
                <w:sz w:val="18"/>
                <w:szCs w:val="18"/>
              </w:rPr>
            </w:pPr>
          </w:p>
        </w:tc>
        <w:tc>
          <w:tcPr>
            <w:tcW w:w="3004" w:type="dxa"/>
            <w:vAlign w:val="center"/>
          </w:tcPr>
          <w:p w14:paraId="7996EEEF" w14:textId="77777777" w:rsidR="00E627D9" w:rsidRPr="00BD61F5" w:rsidRDefault="00E627D9" w:rsidP="00455A75">
            <w:pPr>
              <w:spacing w:line="276" w:lineRule="auto"/>
              <w:rPr>
                <w:sz w:val="18"/>
                <w:szCs w:val="18"/>
              </w:rPr>
            </w:pPr>
          </w:p>
        </w:tc>
      </w:tr>
    </w:tbl>
    <w:p w14:paraId="2E4F26AB" w14:textId="07CE6486" w:rsidR="00BD61F5" w:rsidRDefault="00BD61F5">
      <w:pPr>
        <w:rPr>
          <w:rFonts w:ascii="Calibri" w:eastAsia="Times New Roman" w:hAnsi="Calibri" w:cs="Calibri Light"/>
          <w:b/>
          <w:bCs/>
          <w:i/>
          <w:color w:val="C00000"/>
          <w:sz w:val="28"/>
          <w:szCs w:val="28"/>
        </w:rPr>
      </w:pPr>
    </w:p>
    <w:p w14:paraId="6A4F85D6" w14:textId="2AA6910C" w:rsidR="00063BE5" w:rsidRDefault="00BD61F5">
      <w:pPr>
        <w:rPr>
          <w:rFonts w:ascii="Calibri" w:eastAsia="Times New Roman" w:hAnsi="Calibri" w:cs="Calibri Light"/>
          <w:b/>
          <w:bCs/>
          <w:i/>
          <w:color w:val="C00000"/>
          <w:sz w:val="28"/>
          <w:szCs w:val="28"/>
        </w:rPr>
      </w:pPr>
      <w:r>
        <w:rPr>
          <w:rFonts w:ascii="Calibri" w:eastAsia="Times New Roman" w:hAnsi="Calibri" w:cs="Calibri Light"/>
          <w:b/>
          <w:bCs/>
          <w:i/>
          <w:color w:val="C00000"/>
          <w:sz w:val="28"/>
          <w:szCs w:val="28"/>
        </w:rPr>
        <w:br w:type="page"/>
      </w:r>
    </w:p>
    <w:p w14:paraId="5E88A5D2" w14:textId="6C534046" w:rsidR="00BA5684" w:rsidRPr="00140D03" w:rsidRDefault="008D21EA" w:rsidP="003F5EFC">
      <w:pPr>
        <w:pStyle w:val="Nagwek2"/>
        <w:jc w:val="center"/>
        <w:rPr>
          <w:rFonts w:eastAsia="Calibri Light"/>
          <w:i/>
          <w:color w:val="C00000"/>
          <w:sz w:val="32"/>
        </w:rPr>
      </w:pPr>
      <w:bookmarkStart w:id="806" w:name="_Toc76032571"/>
      <w:r w:rsidRPr="00140D03">
        <w:rPr>
          <w:rFonts w:eastAsia="Calibri Light"/>
          <w:i/>
          <w:color w:val="C00000"/>
          <w:sz w:val="32"/>
        </w:rPr>
        <w:lastRenderedPageBreak/>
        <w:t>IV</w:t>
      </w:r>
      <w:r w:rsidR="00063BE5" w:rsidRPr="00140D03">
        <w:rPr>
          <w:rFonts w:eastAsia="Calibri Light"/>
          <w:i/>
          <w:color w:val="C00000"/>
          <w:sz w:val="32"/>
        </w:rPr>
        <w:t>.</w:t>
      </w:r>
      <w:r w:rsidR="00BD61F5" w:rsidRPr="00140D03">
        <w:rPr>
          <w:rFonts w:eastAsia="Calibri Light"/>
          <w:i/>
          <w:color w:val="C00000"/>
          <w:sz w:val="32"/>
        </w:rPr>
        <w:t xml:space="preserve"> „</w:t>
      </w:r>
      <w:r w:rsidR="00BA5684" w:rsidRPr="00140D03">
        <w:rPr>
          <w:rFonts w:eastAsia="Calibri Light"/>
          <w:i/>
          <w:color w:val="C00000"/>
          <w:sz w:val="32"/>
        </w:rPr>
        <w:t>Załącznik nr 7 do Regulaminu – Opis substratów</w:t>
      </w:r>
      <w:r w:rsidR="00BD61F5" w:rsidRPr="00140D03">
        <w:rPr>
          <w:rFonts w:eastAsia="Calibri Light"/>
          <w:i/>
          <w:color w:val="C00000"/>
          <w:sz w:val="32"/>
        </w:rPr>
        <w:t>”</w:t>
      </w:r>
      <w:bookmarkEnd w:id="806"/>
    </w:p>
    <w:p w14:paraId="3B4E429B" w14:textId="77777777" w:rsidR="00BA5684" w:rsidRDefault="00BA5684" w:rsidP="00455A75">
      <w:pPr>
        <w:spacing w:line="276" w:lineRule="auto"/>
        <w:jc w:val="both"/>
        <w:rPr>
          <w:rFonts w:ascii="Calibri" w:eastAsia="Times New Roman" w:hAnsi="Calibri" w:cs="Times New Roman"/>
          <w:lang w:eastAsia="pl-PL"/>
        </w:rPr>
      </w:pPr>
    </w:p>
    <w:p w14:paraId="2A2523A7" w14:textId="77777777" w:rsidR="00BA5684" w:rsidRPr="005E0186" w:rsidRDefault="00BA5684" w:rsidP="00455A75">
      <w:pPr>
        <w:spacing w:line="276" w:lineRule="auto"/>
        <w:jc w:val="both"/>
        <w:rPr>
          <w:rFonts w:ascii="Calibri" w:eastAsia="Times New Roman" w:hAnsi="Calibri" w:cs="Times New Roman"/>
          <w:sz w:val="20"/>
          <w:szCs w:val="20"/>
          <w:lang w:eastAsia="pl-PL"/>
        </w:rPr>
      </w:pPr>
      <w:r w:rsidRPr="005E0186">
        <w:rPr>
          <w:rFonts w:ascii="Calibri" w:eastAsia="Times New Roman" w:hAnsi="Calibri" w:cs="Times New Roman"/>
          <w:sz w:val="20"/>
          <w:szCs w:val="20"/>
          <w:lang w:eastAsia="pl-PL"/>
        </w:rPr>
        <w:t xml:space="preserve">Warianty substratowe będą komponowane z następujących substratów: </w:t>
      </w:r>
    </w:p>
    <w:tbl>
      <w:tblPr>
        <w:tblStyle w:val="Tabela-Siatka"/>
        <w:tblW w:w="9067" w:type="dxa"/>
        <w:tblLook w:val="04A0" w:firstRow="1" w:lastRow="0" w:firstColumn="1" w:lastColumn="0" w:noHBand="0" w:noVBand="1"/>
      </w:tblPr>
      <w:tblGrid>
        <w:gridCol w:w="536"/>
        <w:gridCol w:w="1935"/>
        <w:gridCol w:w="6596"/>
      </w:tblGrid>
      <w:tr w:rsidR="00BA5684" w:rsidRPr="005E0186" w14:paraId="6F81726F" w14:textId="77777777" w:rsidTr="005D0D98">
        <w:tc>
          <w:tcPr>
            <w:tcW w:w="536" w:type="dxa"/>
            <w:shd w:val="clear" w:color="auto" w:fill="C5E0B3" w:themeFill="accent6" w:themeFillTint="66"/>
            <w:vAlign w:val="center"/>
          </w:tcPr>
          <w:p w14:paraId="59A5B767" w14:textId="77777777" w:rsidR="00BA5684" w:rsidRPr="005E0186" w:rsidRDefault="00BA5684" w:rsidP="00455A75">
            <w:pPr>
              <w:spacing w:line="276" w:lineRule="auto"/>
              <w:jc w:val="both"/>
              <w:rPr>
                <w:sz w:val="20"/>
                <w:szCs w:val="20"/>
              </w:rPr>
            </w:pPr>
            <w:r w:rsidRPr="005E0186">
              <w:rPr>
                <w:sz w:val="20"/>
                <w:szCs w:val="20"/>
              </w:rPr>
              <w:t>L.p.</w:t>
            </w:r>
          </w:p>
        </w:tc>
        <w:tc>
          <w:tcPr>
            <w:tcW w:w="1935" w:type="dxa"/>
            <w:shd w:val="clear" w:color="auto" w:fill="C5E0B3" w:themeFill="accent6" w:themeFillTint="66"/>
            <w:vAlign w:val="center"/>
          </w:tcPr>
          <w:p w14:paraId="4579D0C5" w14:textId="77777777" w:rsidR="00BA5684" w:rsidRPr="005E0186" w:rsidRDefault="00BA5684" w:rsidP="00455A75">
            <w:pPr>
              <w:spacing w:line="276" w:lineRule="auto"/>
              <w:jc w:val="both"/>
              <w:rPr>
                <w:sz w:val="20"/>
                <w:szCs w:val="20"/>
              </w:rPr>
            </w:pPr>
            <w:r w:rsidRPr="005E0186">
              <w:rPr>
                <w:sz w:val="20"/>
                <w:szCs w:val="20"/>
              </w:rPr>
              <w:t>Substrat</w:t>
            </w:r>
          </w:p>
        </w:tc>
        <w:tc>
          <w:tcPr>
            <w:tcW w:w="6596" w:type="dxa"/>
            <w:shd w:val="clear" w:color="auto" w:fill="C5E0B3" w:themeFill="accent6" w:themeFillTint="66"/>
            <w:vAlign w:val="center"/>
          </w:tcPr>
          <w:p w14:paraId="6D4AF40C" w14:textId="77777777" w:rsidR="00BA5684" w:rsidRPr="005E0186" w:rsidRDefault="00BA5684" w:rsidP="00455A75">
            <w:pPr>
              <w:spacing w:line="276" w:lineRule="auto"/>
              <w:jc w:val="both"/>
              <w:rPr>
                <w:sz w:val="20"/>
                <w:szCs w:val="20"/>
              </w:rPr>
            </w:pPr>
            <w:r w:rsidRPr="005E0186">
              <w:rPr>
                <w:sz w:val="20"/>
                <w:szCs w:val="20"/>
              </w:rPr>
              <w:t>Opis substratu *)</w:t>
            </w:r>
          </w:p>
        </w:tc>
      </w:tr>
      <w:tr w:rsidR="00BA5684" w:rsidRPr="005E0186" w14:paraId="4E03DA2F" w14:textId="77777777" w:rsidTr="005D0D98">
        <w:tc>
          <w:tcPr>
            <w:tcW w:w="536" w:type="dxa"/>
            <w:shd w:val="clear" w:color="auto" w:fill="C5E0B3" w:themeFill="accent6" w:themeFillTint="66"/>
          </w:tcPr>
          <w:p w14:paraId="540FF2C0" w14:textId="77777777" w:rsidR="00BA5684" w:rsidRPr="005E0186" w:rsidRDefault="00BA5684" w:rsidP="00455A75">
            <w:pPr>
              <w:spacing w:line="276" w:lineRule="auto"/>
              <w:jc w:val="both"/>
              <w:rPr>
                <w:sz w:val="20"/>
                <w:szCs w:val="20"/>
              </w:rPr>
            </w:pPr>
            <w:r w:rsidRPr="005E0186">
              <w:rPr>
                <w:sz w:val="20"/>
                <w:szCs w:val="20"/>
              </w:rPr>
              <w:t>1</w:t>
            </w:r>
          </w:p>
        </w:tc>
        <w:tc>
          <w:tcPr>
            <w:tcW w:w="1935" w:type="dxa"/>
            <w:shd w:val="clear" w:color="auto" w:fill="C5E0B3" w:themeFill="accent6" w:themeFillTint="66"/>
          </w:tcPr>
          <w:p w14:paraId="02E09548" w14:textId="77777777" w:rsidR="00BA5684" w:rsidRPr="005E0186" w:rsidRDefault="00BA5684" w:rsidP="00455A75">
            <w:pPr>
              <w:spacing w:line="276" w:lineRule="auto"/>
              <w:jc w:val="both"/>
              <w:rPr>
                <w:sz w:val="20"/>
                <w:szCs w:val="20"/>
              </w:rPr>
            </w:pPr>
            <w:r w:rsidRPr="005E0186">
              <w:rPr>
                <w:sz w:val="20"/>
                <w:szCs w:val="20"/>
              </w:rPr>
              <w:t xml:space="preserve">Obornik bydlęcy </w:t>
            </w:r>
          </w:p>
        </w:tc>
        <w:tc>
          <w:tcPr>
            <w:tcW w:w="6596" w:type="dxa"/>
          </w:tcPr>
          <w:p w14:paraId="7CCBA359" w14:textId="77777777" w:rsidR="00BA5684" w:rsidRPr="005E0186" w:rsidRDefault="00BA5684" w:rsidP="00455A75">
            <w:pPr>
              <w:spacing w:line="276" w:lineRule="auto"/>
              <w:jc w:val="both"/>
              <w:rPr>
                <w:sz w:val="20"/>
                <w:szCs w:val="20"/>
              </w:rPr>
            </w:pPr>
            <w:r w:rsidRPr="005E0186">
              <w:rPr>
                <w:sz w:val="20"/>
                <w:szCs w:val="20"/>
              </w:rPr>
              <w:t>Obornik bydlęcy z hodowli krów mlecznych. Obornik zawierać będzie ściółkę w postaci słomy w postaci nierozdrobnionej lub pociętej (tzw. sieczka). W odchodach zwierzęcych mogą znaleźć się zanieczyszczenia w postaci tworzyw sztucznych np. sznurków, resztek siatki służących formowania snopów i balotów. Surowiec występuje w postaci stałej, typowa zawartość suchej masy około 15-25%. Pod względem formalno-prawnym przedmiotowy substrat stanowi uboczny produkt pochodzenia zwierzęcego kat. 2 i nie jest odpadem.</w:t>
            </w:r>
          </w:p>
          <w:p w14:paraId="2B469661" w14:textId="77777777" w:rsidR="00BA5684" w:rsidRPr="005E0186" w:rsidRDefault="00BA5684" w:rsidP="00455A75">
            <w:pPr>
              <w:spacing w:line="276" w:lineRule="auto"/>
              <w:jc w:val="both"/>
              <w:rPr>
                <w:sz w:val="20"/>
                <w:szCs w:val="20"/>
              </w:rPr>
            </w:pPr>
          </w:p>
        </w:tc>
      </w:tr>
      <w:tr w:rsidR="00BA5684" w:rsidRPr="005E0186" w14:paraId="7B15F920" w14:textId="77777777" w:rsidTr="005D0D98">
        <w:tc>
          <w:tcPr>
            <w:tcW w:w="536" w:type="dxa"/>
            <w:shd w:val="clear" w:color="auto" w:fill="C5E0B3" w:themeFill="accent6" w:themeFillTint="66"/>
          </w:tcPr>
          <w:p w14:paraId="04D619D7" w14:textId="77777777" w:rsidR="00BA5684" w:rsidRPr="005E0186" w:rsidRDefault="00BA5684" w:rsidP="00455A75">
            <w:pPr>
              <w:spacing w:line="276" w:lineRule="auto"/>
              <w:jc w:val="both"/>
              <w:rPr>
                <w:sz w:val="20"/>
                <w:szCs w:val="20"/>
              </w:rPr>
            </w:pPr>
            <w:r w:rsidRPr="005E0186">
              <w:rPr>
                <w:sz w:val="20"/>
                <w:szCs w:val="20"/>
              </w:rPr>
              <w:t>2</w:t>
            </w:r>
          </w:p>
        </w:tc>
        <w:tc>
          <w:tcPr>
            <w:tcW w:w="1935" w:type="dxa"/>
            <w:shd w:val="clear" w:color="auto" w:fill="C5E0B3" w:themeFill="accent6" w:themeFillTint="66"/>
          </w:tcPr>
          <w:p w14:paraId="24A9FBA3" w14:textId="77777777" w:rsidR="00BA5684" w:rsidRPr="005E0186" w:rsidRDefault="00BA5684" w:rsidP="00455A75">
            <w:pPr>
              <w:spacing w:line="276" w:lineRule="auto"/>
              <w:jc w:val="both"/>
              <w:rPr>
                <w:sz w:val="20"/>
                <w:szCs w:val="20"/>
              </w:rPr>
            </w:pPr>
            <w:r w:rsidRPr="005E0186">
              <w:rPr>
                <w:sz w:val="20"/>
                <w:szCs w:val="20"/>
              </w:rPr>
              <w:t xml:space="preserve">Obornik kurzy </w:t>
            </w:r>
          </w:p>
        </w:tc>
        <w:tc>
          <w:tcPr>
            <w:tcW w:w="6596" w:type="dxa"/>
          </w:tcPr>
          <w:p w14:paraId="28276E57" w14:textId="77777777" w:rsidR="00BA5684" w:rsidRPr="005E0186" w:rsidRDefault="00BA5684" w:rsidP="00455A75">
            <w:pPr>
              <w:spacing w:line="276" w:lineRule="auto"/>
              <w:jc w:val="both"/>
              <w:rPr>
                <w:sz w:val="20"/>
                <w:szCs w:val="20"/>
              </w:rPr>
            </w:pPr>
            <w:r w:rsidRPr="005E0186">
              <w:rPr>
                <w:sz w:val="20"/>
                <w:szCs w:val="20"/>
              </w:rPr>
              <w:t>Obornik kurzy zawierać będzie ściółkę w postaci słomy w postaci nierozdrobnionej lub pociętej (tzw. sieczka). W odchodach zwierzęcych mogą znaleźć się zanieczyszczenia w postaci tworzyw sztucznych sznurków, resztek siatki służących formowania snopów i balotów. Surowiec występuje w postaci stałej, typowa zawartość suchej masy około 25-50%. Pod względem formalno-prawnym przedmiotowy substrat stanowi uboczny produkt pochodzenia zwierzęcego kat. 2 i nie jest odpadem.</w:t>
            </w:r>
          </w:p>
          <w:p w14:paraId="0BC0B615" w14:textId="77777777" w:rsidR="00BA5684" w:rsidRPr="005E0186" w:rsidRDefault="00BA5684" w:rsidP="00455A75">
            <w:pPr>
              <w:spacing w:line="276" w:lineRule="auto"/>
              <w:jc w:val="both"/>
              <w:rPr>
                <w:sz w:val="20"/>
                <w:szCs w:val="20"/>
              </w:rPr>
            </w:pPr>
          </w:p>
        </w:tc>
      </w:tr>
      <w:tr w:rsidR="00BA5684" w:rsidRPr="005E0186" w14:paraId="6798EBAD" w14:textId="77777777" w:rsidTr="005D0D98">
        <w:tc>
          <w:tcPr>
            <w:tcW w:w="536" w:type="dxa"/>
            <w:shd w:val="clear" w:color="auto" w:fill="C5E0B3" w:themeFill="accent6" w:themeFillTint="66"/>
          </w:tcPr>
          <w:p w14:paraId="150334FE" w14:textId="77777777" w:rsidR="00BA5684" w:rsidRPr="005E0186" w:rsidRDefault="00BA5684" w:rsidP="00455A75">
            <w:pPr>
              <w:spacing w:line="276" w:lineRule="auto"/>
              <w:jc w:val="both"/>
              <w:rPr>
                <w:sz w:val="20"/>
                <w:szCs w:val="20"/>
              </w:rPr>
            </w:pPr>
            <w:r w:rsidRPr="005E0186">
              <w:rPr>
                <w:sz w:val="20"/>
                <w:szCs w:val="20"/>
              </w:rPr>
              <w:t>3</w:t>
            </w:r>
          </w:p>
        </w:tc>
        <w:tc>
          <w:tcPr>
            <w:tcW w:w="1935" w:type="dxa"/>
            <w:shd w:val="clear" w:color="auto" w:fill="C5E0B3" w:themeFill="accent6" w:themeFillTint="66"/>
          </w:tcPr>
          <w:p w14:paraId="3714AB32" w14:textId="77777777" w:rsidR="00BA5684" w:rsidRPr="005E0186" w:rsidRDefault="00BA5684" w:rsidP="00455A75">
            <w:pPr>
              <w:spacing w:line="276" w:lineRule="auto"/>
              <w:jc w:val="both"/>
              <w:rPr>
                <w:sz w:val="20"/>
                <w:szCs w:val="20"/>
              </w:rPr>
            </w:pPr>
            <w:r w:rsidRPr="005E0186">
              <w:rPr>
                <w:sz w:val="20"/>
                <w:szCs w:val="20"/>
              </w:rPr>
              <w:t>Gnojowica bydlęca</w:t>
            </w:r>
          </w:p>
        </w:tc>
        <w:tc>
          <w:tcPr>
            <w:tcW w:w="6596" w:type="dxa"/>
          </w:tcPr>
          <w:p w14:paraId="2EF87C79" w14:textId="77777777" w:rsidR="00BA5684" w:rsidRPr="005E0186" w:rsidRDefault="00BA5684" w:rsidP="00455A75">
            <w:pPr>
              <w:spacing w:line="276" w:lineRule="auto"/>
              <w:jc w:val="both"/>
              <w:rPr>
                <w:sz w:val="20"/>
                <w:szCs w:val="20"/>
              </w:rPr>
            </w:pPr>
            <w:r w:rsidRPr="005E0186">
              <w:rPr>
                <w:sz w:val="20"/>
                <w:szCs w:val="20"/>
              </w:rPr>
              <w:t>Gnojowica bydlęca z hodowli krów mlecznych. Odchody zwierzęce stanowiące mieszaninę kału i moczu bydła mlecznego. Postać płynna, zawartość suchej masy około 4-10%. Pod względem formalno-prawnym przedmiotowy substrat stanowi uboczny produkt pochodzenia zwierzęcego kat. 2 i nie jest odpadem.</w:t>
            </w:r>
          </w:p>
          <w:p w14:paraId="0DCC0999" w14:textId="77777777" w:rsidR="00BA5684" w:rsidRPr="005E0186" w:rsidRDefault="00BA5684" w:rsidP="00455A75">
            <w:pPr>
              <w:spacing w:line="276" w:lineRule="auto"/>
              <w:jc w:val="both"/>
              <w:rPr>
                <w:sz w:val="20"/>
                <w:szCs w:val="20"/>
              </w:rPr>
            </w:pPr>
          </w:p>
        </w:tc>
      </w:tr>
      <w:tr w:rsidR="00BA5684" w:rsidRPr="005E0186" w14:paraId="72038EDF" w14:textId="77777777" w:rsidTr="005D0D98">
        <w:tc>
          <w:tcPr>
            <w:tcW w:w="536" w:type="dxa"/>
            <w:shd w:val="clear" w:color="auto" w:fill="C5E0B3" w:themeFill="accent6" w:themeFillTint="66"/>
          </w:tcPr>
          <w:p w14:paraId="7096356B" w14:textId="77777777" w:rsidR="00BA5684" w:rsidRPr="005E0186" w:rsidRDefault="00BA5684" w:rsidP="00455A75">
            <w:pPr>
              <w:spacing w:line="276" w:lineRule="auto"/>
              <w:jc w:val="both"/>
              <w:rPr>
                <w:sz w:val="20"/>
                <w:szCs w:val="20"/>
              </w:rPr>
            </w:pPr>
            <w:r w:rsidRPr="005E0186">
              <w:rPr>
                <w:sz w:val="20"/>
                <w:szCs w:val="20"/>
              </w:rPr>
              <w:t>4</w:t>
            </w:r>
          </w:p>
        </w:tc>
        <w:tc>
          <w:tcPr>
            <w:tcW w:w="1935" w:type="dxa"/>
            <w:shd w:val="clear" w:color="auto" w:fill="C5E0B3" w:themeFill="accent6" w:themeFillTint="66"/>
          </w:tcPr>
          <w:p w14:paraId="4D8C4773" w14:textId="77777777" w:rsidR="00BA5684" w:rsidRPr="005E0186" w:rsidRDefault="00BA5684" w:rsidP="00455A75">
            <w:pPr>
              <w:spacing w:line="276" w:lineRule="auto"/>
              <w:jc w:val="both"/>
              <w:rPr>
                <w:sz w:val="20"/>
                <w:szCs w:val="20"/>
              </w:rPr>
            </w:pPr>
            <w:r w:rsidRPr="005E0186">
              <w:rPr>
                <w:sz w:val="20"/>
                <w:szCs w:val="20"/>
              </w:rPr>
              <w:t xml:space="preserve">Kiszonka z trawy </w:t>
            </w:r>
          </w:p>
        </w:tc>
        <w:tc>
          <w:tcPr>
            <w:tcW w:w="6596" w:type="dxa"/>
          </w:tcPr>
          <w:p w14:paraId="199DF11A" w14:textId="77777777" w:rsidR="00BA5684" w:rsidRPr="005E0186" w:rsidRDefault="00BA5684" w:rsidP="00455A75">
            <w:pPr>
              <w:spacing w:line="276" w:lineRule="auto"/>
              <w:jc w:val="both"/>
              <w:rPr>
                <w:sz w:val="20"/>
                <w:szCs w:val="20"/>
              </w:rPr>
            </w:pPr>
            <w:r w:rsidRPr="005E0186">
              <w:rPr>
                <w:sz w:val="20"/>
                <w:szCs w:val="20"/>
              </w:rPr>
              <w:t>Trawa zakiszana w rękawie.  Biomasa roślinna, stopień rozdrobnienia zostanie podany do wiadomości Wykonawców po wyborze dostawcy substratów. Typowa zawartość suchej masy w substracie wynosi około 25-40%. Pod względem formalno-prawnym przedmiotowy substrat stanowi biomasę i nie jest odpadem.</w:t>
            </w:r>
          </w:p>
          <w:p w14:paraId="5B37429E" w14:textId="77777777" w:rsidR="00BA5684" w:rsidRPr="005E0186" w:rsidRDefault="00BA5684" w:rsidP="00455A75">
            <w:pPr>
              <w:spacing w:line="276" w:lineRule="auto"/>
              <w:jc w:val="both"/>
              <w:rPr>
                <w:sz w:val="20"/>
                <w:szCs w:val="20"/>
              </w:rPr>
            </w:pPr>
          </w:p>
        </w:tc>
      </w:tr>
      <w:tr w:rsidR="00BA5684" w:rsidRPr="005E0186" w14:paraId="452AA718" w14:textId="77777777" w:rsidTr="005D0D98">
        <w:tc>
          <w:tcPr>
            <w:tcW w:w="536" w:type="dxa"/>
            <w:shd w:val="clear" w:color="auto" w:fill="C5E0B3" w:themeFill="accent6" w:themeFillTint="66"/>
          </w:tcPr>
          <w:p w14:paraId="0D8CFB4C" w14:textId="77777777" w:rsidR="00BA5684" w:rsidRPr="005E0186" w:rsidRDefault="00BA5684" w:rsidP="00455A75">
            <w:pPr>
              <w:spacing w:line="276" w:lineRule="auto"/>
              <w:jc w:val="both"/>
              <w:rPr>
                <w:sz w:val="20"/>
                <w:szCs w:val="20"/>
              </w:rPr>
            </w:pPr>
            <w:r w:rsidRPr="005E0186">
              <w:rPr>
                <w:sz w:val="20"/>
                <w:szCs w:val="20"/>
              </w:rPr>
              <w:t>5</w:t>
            </w:r>
          </w:p>
        </w:tc>
        <w:tc>
          <w:tcPr>
            <w:tcW w:w="1935" w:type="dxa"/>
            <w:shd w:val="clear" w:color="auto" w:fill="C5E0B3" w:themeFill="accent6" w:themeFillTint="66"/>
          </w:tcPr>
          <w:p w14:paraId="749156DE" w14:textId="77777777" w:rsidR="00BA5684" w:rsidRPr="005E0186" w:rsidRDefault="00BA5684" w:rsidP="00455A75">
            <w:pPr>
              <w:spacing w:line="276" w:lineRule="auto"/>
              <w:jc w:val="both"/>
              <w:rPr>
                <w:sz w:val="20"/>
                <w:szCs w:val="20"/>
              </w:rPr>
            </w:pPr>
            <w:r w:rsidRPr="005E0186">
              <w:rPr>
                <w:sz w:val="20"/>
                <w:szCs w:val="20"/>
              </w:rPr>
              <w:t>Wytłoki z jabłek</w:t>
            </w:r>
          </w:p>
        </w:tc>
        <w:tc>
          <w:tcPr>
            <w:tcW w:w="6596" w:type="dxa"/>
          </w:tcPr>
          <w:p w14:paraId="06BE6EB3" w14:textId="77777777" w:rsidR="00BA5684" w:rsidRPr="005E0186" w:rsidRDefault="00BA5684" w:rsidP="00455A75">
            <w:pPr>
              <w:spacing w:line="276" w:lineRule="auto"/>
              <w:jc w:val="both"/>
              <w:rPr>
                <w:sz w:val="20"/>
                <w:szCs w:val="20"/>
              </w:rPr>
            </w:pPr>
            <w:r w:rsidRPr="005E0186">
              <w:rPr>
                <w:sz w:val="20"/>
                <w:szCs w:val="20"/>
              </w:rPr>
              <w:t>Skórki, miąższ, pestki. Wytłoki mogą zawierać domieszki innych owoców i warzyw (np. porzeczka, cytrusy, buraki). Substrat w postaci stałej, o zawartości suchej masy około 20-35%.</w:t>
            </w:r>
          </w:p>
          <w:p w14:paraId="52A979CE" w14:textId="77777777" w:rsidR="00BA5684" w:rsidRPr="005E0186" w:rsidRDefault="00BA5684" w:rsidP="00455A75">
            <w:pPr>
              <w:spacing w:line="276" w:lineRule="auto"/>
              <w:jc w:val="both"/>
              <w:rPr>
                <w:sz w:val="20"/>
                <w:szCs w:val="20"/>
              </w:rPr>
            </w:pPr>
            <w:r w:rsidRPr="005E0186">
              <w:rPr>
                <w:sz w:val="20"/>
                <w:szCs w:val="20"/>
              </w:rPr>
              <w:t>Pod względem formalno-prawnym przedmiotowy substrat stanowi najczęściej odpad, może być kierowany również do zakładu jako produkt uboczny.</w:t>
            </w:r>
          </w:p>
          <w:p w14:paraId="4AB2B731" w14:textId="77777777" w:rsidR="00BA5684" w:rsidRPr="005E0186" w:rsidRDefault="00BA5684" w:rsidP="00455A75">
            <w:pPr>
              <w:spacing w:line="276" w:lineRule="auto"/>
              <w:jc w:val="both"/>
              <w:rPr>
                <w:sz w:val="20"/>
                <w:szCs w:val="20"/>
              </w:rPr>
            </w:pPr>
          </w:p>
        </w:tc>
      </w:tr>
      <w:tr w:rsidR="00BA5684" w:rsidRPr="005E0186" w14:paraId="667798D4" w14:textId="77777777" w:rsidTr="005D0D98">
        <w:tc>
          <w:tcPr>
            <w:tcW w:w="536" w:type="dxa"/>
            <w:shd w:val="clear" w:color="auto" w:fill="C5E0B3" w:themeFill="accent6" w:themeFillTint="66"/>
          </w:tcPr>
          <w:p w14:paraId="10592AD3" w14:textId="77777777" w:rsidR="00BA5684" w:rsidRPr="005E0186" w:rsidRDefault="00BA5684" w:rsidP="00455A75">
            <w:pPr>
              <w:spacing w:line="276" w:lineRule="auto"/>
              <w:jc w:val="both"/>
              <w:rPr>
                <w:sz w:val="20"/>
                <w:szCs w:val="20"/>
              </w:rPr>
            </w:pPr>
            <w:r w:rsidRPr="005E0186">
              <w:rPr>
                <w:sz w:val="20"/>
                <w:szCs w:val="20"/>
              </w:rPr>
              <w:t>6</w:t>
            </w:r>
          </w:p>
        </w:tc>
        <w:tc>
          <w:tcPr>
            <w:tcW w:w="1935" w:type="dxa"/>
            <w:shd w:val="clear" w:color="auto" w:fill="C5E0B3" w:themeFill="accent6" w:themeFillTint="66"/>
          </w:tcPr>
          <w:p w14:paraId="47CC91BB" w14:textId="77777777" w:rsidR="00BA5684" w:rsidRPr="005E0186" w:rsidRDefault="00BA5684" w:rsidP="00455A75">
            <w:pPr>
              <w:spacing w:line="276" w:lineRule="auto"/>
              <w:jc w:val="both"/>
              <w:rPr>
                <w:sz w:val="20"/>
                <w:szCs w:val="20"/>
              </w:rPr>
            </w:pPr>
            <w:r w:rsidRPr="005E0186">
              <w:rPr>
                <w:sz w:val="20"/>
                <w:szCs w:val="20"/>
              </w:rPr>
              <w:t>Odpady kat. 3</w:t>
            </w:r>
          </w:p>
        </w:tc>
        <w:tc>
          <w:tcPr>
            <w:tcW w:w="6596" w:type="dxa"/>
          </w:tcPr>
          <w:p w14:paraId="0DFF8BCD" w14:textId="77777777" w:rsidR="00BA5684" w:rsidRPr="005E0186" w:rsidRDefault="00BA5684" w:rsidP="00455A75">
            <w:pPr>
              <w:spacing w:line="276" w:lineRule="auto"/>
              <w:jc w:val="both"/>
              <w:rPr>
                <w:sz w:val="20"/>
                <w:szCs w:val="20"/>
              </w:rPr>
            </w:pPr>
            <w:r w:rsidRPr="005E0186">
              <w:rPr>
                <w:sz w:val="20"/>
                <w:szCs w:val="20"/>
              </w:rPr>
              <w:t xml:space="preserve">Odpady miękkie z ubojni bydła. </w:t>
            </w:r>
          </w:p>
          <w:p w14:paraId="1FA2FB49" w14:textId="77777777" w:rsidR="00BA5684" w:rsidRPr="005E0186" w:rsidRDefault="00BA5684" w:rsidP="00455A75">
            <w:pPr>
              <w:spacing w:line="276" w:lineRule="auto"/>
              <w:jc w:val="both"/>
              <w:rPr>
                <w:sz w:val="20"/>
                <w:szCs w:val="20"/>
              </w:rPr>
            </w:pPr>
            <w:r w:rsidRPr="005E0186">
              <w:rPr>
                <w:sz w:val="20"/>
                <w:szCs w:val="20"/>
              </w:rPr>
              <w:t xml:space="preserve">Mieszanina odpadów z ubojni bydła, na które składają się tkanki zwierzęce w tym tłuszcz, krew, popłuczyny z linii produkcyjnej. Przedmiotowy materiał zawiera głównie białko i tłuszcz zwierzęcy. Typowa zawartość suchej masy w substracie wynosi około 8-25%. Pod względem formalno-prawnym </w:t>
            </w:r>
            <w:r w:rsidRPr="005E0186">
              <w:rPr>
                <w:sz w:val="20"/>
                <w:szCs w:val="20"/>
              </w:rPr>
              <w:lastRenderedPageBreak/>
              <w:t>przedmiotowy substrat stanowi uboczny produkt pochodzenia zwierzęcego kat. 3 oraz dodatkowo może być kwalifikowany przez wytwórcę jako odpad.</w:t>
            </w:r>
          </w:p>
          <w:p w14:paraId="4A8EE1C1" w14:textId="77777777" w:rsidR="00BA5684" w:rsidRPr="005E0186" w:rsidRDefault="00BA5684" w:rsidP="00455A75">
            <w:pPr>
              <w:spacing w:line="276" w:lineRule="auto"/>
              <w:jc w:val="both"/>
              <w:rPr>
                <w:sz w:val="20"/>
                <w:szCs w:val="20"/>
              </w:rPr>
            </w:pPr>
          </w:p>
        </w:tc>
      </w:tr>
      <w:tr w:rsidR="00BA5684" w:rsidRPr="005E0186" w14:paraId="24543F2D" w14:textId="77777777" w:rsidTr="005D0D98">
        <w:tc>
          <w:tcPr>
            <w:tcW w:w="536" w:type="dxa"/>
            <w:shd w:val="clear" w:color="auto" w:fill="C5E0B3" w:themeFill="accent6" w:themeFillTint="66"/>
          </w:tcPr>
          <w:p w14:paraId="152EF68D" w14:textId="77777777" w:rsidR="00BA5684" w:rsidRPr="005E0186" w:rsidRDefault="00BA5684" w:rsidP="00455A75">
            <w:pPr>
              <w:spacing w:line="276" w:lineRule="auto"/>
              <w:jc w:val="both"/>
              <w:rPr>
                <w:sz w:val="20"/>
                <w:szCs w:val="20"/>
              </w:rPr>
            </w:pPr>
            <w:r w:rsidRPr="005E0186">
              <w:rPr>
                <w:sz w:val="20"/>
                <w:szCs w:val="20"/>
              </w:rPr>
              <w:lastRenderedPageBreak/>
              <w:t>7</w:t>
            </w:r>
          </w:p>
        </w:tc>
        <w:tc>
          <w:tcPr>
            <w:tcW w:w="1935" w:type="dxa"/>
            <w:shd w:val="clear" w:color="auto" w:fill="C5E0B3" w:themeFill="accent6" w:themeFillTint="66"/>
          </w:tcPr>
          <w:p w14:paraId="45B54A87" w14:textId="77777777" w:rsidR="00BA5684" w:rsidRPr="005E0186" w:rsidRDefault="00BA5684" w:rsidP="00455A75">
            <w:pPr>
              <w:spacing w:line="276" w:lineRule="auto"/>
              <w:jc w:val="both"/>
              <w:rPr>
                <w:sz w:val="20"/>
                <w:szCs w:val="20"/>
              </w:rPr>
            </w:pPr>
            <w:r w:rsidRPr="005E0186">
              <w:rPr>
                <w:sz w:val="20"/>
                <w:szCs w:val="20"/>
              </w:rPr>
              <w:t xml:space="preserve">Wywar z gorzelni </w:t>
            </w:r>
          </w:p>
        </w:tc>
        <w:tc>
          <w:tcPr>
            <w:tcW w:w="6596" w:type="dxa"/>
          </w:tcPr>
          <w:p w14:paraId="56F8E593" w14:textId="77777777" w:rsidR="00BA5684" w:rsidRPr="005E0186" w:rsidRDefault="00BA5684" w:rsidP="00455A75">
            <w:pPr>
              <w:spacing w:line="276" w:lineRule="auto"/>
              <w:jc w:val="both"/>
              <w:rPr>
                <w:sz w:val="20"/>
                <w:szCs w:val="20"/>
              </w:rPr>
            </w:pPr>
            <w:r w:rsidRPr="005E0186">
              <w:rPr>
                <w:sz w:val="20"/>
                <w:szCs w:val="20"/>
              </w:rPr>
              <w:t>Wywar gorzelniany zbożowy lub/i ziemniaczany.</w:t>
            </w:r>
          </w:p>
          <w:p w14:paraId="258C0BA6" w14:textId="77777777" w:rsidR="00BA5684" w:rsidRPr="005E0186" w:rsidRDefault="00BA5684" w:rsidP="00455A75">
            <w:pPr>
              <w:spacing w:line="276" w:lineRule="auto"/>
              <w:jc w:val="both"/>
              <w:rPr>
                <w:sz w:val="20"/>
                <w:szCs w:val="20"/>
              </w:rPr>
            </w:pPr>
            <w:r w:rsidRPr="005E0186">
              <w:rPr>
                <w:sz w:val="20"/>
                <w:szCs w:val="20"/>
              </w:rPr>
              <w:t>Płynne pozostałości po produkcji alkoholu. Postać płynna zawartość suchej masy od około 4-9% w zależności od zastosowanego surowca do produkcji spirytusu. Znaczne zawartości w s.m. w białka oraz tłuszczu. Pod względem formalno-prawnym przedmiotowy substrat najczęściej jest kwalifikowany jako odpad.</w:t>
            </w:r>
          </w:p>
          <w:p w14:paraId="08A7B194" w14:textId="77777777" w:rsidR="00BA5684" w:rsidRPr="005E0186" w:rsidRDefault="00BA5684" w:rsidP="00455A75">
            <w:pPr>
              <w:spacing w:line="276" w:lineRule="auto"/>
              <w:jc w:val="both"/>
              <w:rPr>
                <w:sz w:val="20"/>
                <w:szCs w:val="20"/>
              </w:rPr>
            </w:pPr>
          </w:p>
        </w:tc>
      </w:tr>
      <w:tr w:rsidR="00BA5684" w:rsidRPr="005E0186" w14:paraId="67AB5D42" w14:textId="77777777" w:rsidTr="005D0D98">
        <w:tc>
          <w:tcPr>
            <w:tcW w:w="536" w:type="dxa"/>
            <w:shd w:val="clear" w:color="auto" w:fill="C5E0B3" w:themeFill="accent6" w:themeFillTint="66"/>
            <w:vAlign w:val="center"/>
          </w:tcPr>
          <w:p w14:paraId="4F0874F8" w14:textId="77777777" w:rsidR="00BA5684" w:rsidRPr="005E0186" w:rsidRDefault="00BA5684" w:rsidP="00455A75">
            <w:pPr>
              <w:spacing w:line="276" w:lineRule="auto"/>
              <w:jc w:val="both"/>
              <w:rPr>
                <w:sz w:val="20"/>
                <w:szCs w:val="20"/>
              </w:rPr>
            </w:pPr>
            <w:r w:rsidRPr="005E0186">
              <w:rPr>
                <w:sz w:val="20"/>
                <w:szCs w:val="20"/>
              </w:rPr>
              <w:t>8</w:t>
            </w:r>
          </w:p>
        </w:tc>
        <w:tc>
          <w:tcPr>
            <w:tcW w:w="1935" w:type="dxa"/>
            <w:shd w:val="clear" w:color="auto" w:fill="C5E0B3" w:themeFill="accent6" w:themeFillTint="66"/>
            <w:vAlign w:val="center"/>
          </w:tcPr>
          <w:p w14:paraId="127C1CD9" w14:textId="77777777" w:rsidR="00BA5684" w:rsidRPr="005E0186" w:rsidRDefault="00BA5684" w:rsidP="00455A75">
            <w:pPr>
              <w:spacing w:line="276" w:lineRule="auto"/>
              <w:jc w:val="both"/>
              <w:rPr>
                <w:sz w:val="20"/>
                <w:szCs w:val="20"/>
              </w:rPr>
            </w:pPr>
            <w:r w:rsidRPr="005E0186">
              <w:rPr>
                <w:sz w:val="20"/>
                <w:szCs w:val="20"/>
              </w:rPr>
              <w:t>Przeterminowane produkty spożywcze</w:t>
            </w:r>
          </w:p>
        </w:tc>
        <w:tc>
          <w:tcPr>
            <w:tcW w:w="6596" w:type="dxa"/>
            <w:vAlign w:val="center"/>
          </w:tcPr>
          <w:p w14:paraId="3E6B60A3" w14:textId="77777777" w:rsidR="00BA5684" w:rsidRPr="005E0186" w:rsidRDefault="00BA5684" w:rsidP="00455A75">
            <w:pPr>
              <w:spacing w:line="276" w:lineRule="auto"/>
              <w:jc w:val="both"/>
              <w:rPr>
                <w:sz w:val="20"/>
                <w:szCs w:val="20"/>
              </w:rPr>
            </w:pPr>
            <w:r w:rsidRPr="005E0186">
              <w:rPr>
                <w:sz w:val="20"/>
                <w:szCs w:val="20"/>
              </w:rPr>
              <w:t>Nabiał/wędliny zmieszane w owocami i warzywami. Luzem i w opakowaniach jednostkowych.</w:t>
            </w:r>
          </w:p>
          <w:p w14:paraId="386722B5" w14:textId="77777777" w:rsidR="00BA5684" w:rsidRPr="005E0186" w:rsidRDefault="00BA5684" w:rsidP="00455A75">
            <w:pPr>
              <w:spacing w:line="276" w:lineRule="auto"/>
              <w:jc w:val="both"/>
              <w:rPr>
                <w:sz w:val="20"/>
                <w:szCs w:val="20"/>
              </w:rPr>
            </w:pPr>
          </w:p>
        </w:tc>
      </w:tr>
    </w:tbl>
    <w:p w14:paraId="1FF3C31E" w14:textId="4205EFC4" w:rsidR="00BA5684" w:rsidRPr="005E0186" w:rsidRDefault="00BA5684" w:rsidP="00455A75">
      <w:pPr>
        <w:spacing w:line="276" w:lineRule="auto"/>
        <w:jc w:val="both"/>
        <w:rPr>
          <w:rFonts w:ascii="Calibri" w:eastAsia="Times New Roman" w:hAnsi="Calibri" w:cs="Times New Roman"/>
          <w:sz w:val="20"/>
          <w:szCs w:val="20"/>
          <w:lang w:eastAsia="pl-PL"/>
        </w:rPr>
      </w:pPr>
    </w:p>
    <w:p w14:paraId="659107B9" w14:textId="77777777" w:rsidR="00BA5684" w:rsidRPr="005E0186" w:rsidRDefault="00BA5684" w:rsidP="00455A75">
      <w:pPr>
        <w:spacing w:line="276" w:lineRule="auto"/>
        <w:jc w:val="both"/>
        <w:rPr>
          <w:rFonts w:ascii="Calibri" w:eastAsia="Times New Roman" w:hAnsi="Calibri" w:cs="Times New Roman"/>
          <w:sz w:val="20"/>
          <w:szCs w:val="20"/>
          <w:lang w:eastAsia="pl-PL"/>
        </w:rPr>
      </w:pPr>
      <w:r w:rsidRPr="005E0186">
        <w:rPr>
          <w:rFonts w:ascii="Calibri" w:eastAsia="Times New Roman" w:hAnsi="Calibri" w:cs="Times New Roman"/>
          <w:sz w:val="20"/>
          <w:szCs w:val="20"/>
          <w:lang w:eastAsia="pl-PL"/>
        </w:rPr>
        <w:t>Pełny katalog i szczegółowy opis wariantów substratowych przedstawiono w Tabelach 1-8.</w:t>
      </w:r>
    </w:p>
    <w:p w14:paraId="0D33AFA8" w14:textId="7434BEE6" w:rsidR="00BA5684" w:rsidRPr="005E0186" w:rsidRDefault="00BA5684" w:rsidP="00455A75">
      <w:pPr>
        <w:spacing w:line="276" w:lineRule="auto"/>
        <w:jc w:val="both"/>
        <w:rPr>
          <w:sz w:val="20"/>
          <w:szCs w:val="20"/>
          <w:lang w:eastAsia="pl-PL"/>
        </w:rPr>
      </w:pPr>
    </w:p>
    <w:p w14:paraId="12E68604" w14:textId="77777777" w:rsidR="00BA5684" w:rsidRPr="005E0186" w:rsidRDefault="00BA5684" w:rsidP="00455A75">
      <w:pPr>
        <w:pStyle w:val="Legenda"/>
        <w:keepNext/>
        <w:spacing w:line="276" w:lineRule="auto"/>
        <w:jc w:val="both"/>
        <w:rPr>
          <w:sz w:val="20"/>
          <w:szCs w:val="20"/>
        </w:rPr>
      </w:pPr>
      <w:r w:rsidRPr="005E0186">
        <w:rPr>
          <w:sz w:val="20"/>
          <w:szCs w:val="20"/>
        </w:rPr>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1</w:t>
      </w:r>
      <w:r w:rsidRPr="005E0186">
        <w:rPr>
          <w:sz w:val="20"/>
          <w:szCs w:val="20"/>
        </w:rPr>
        <w:fldChar w:fldCharType="end"/>
      </w:r>
      <w:r w:rsidRPr="005E0186">
        <w:rPr>
          <w:sz w:val="20"/>
          <w:szCs w:val="20"/>
        </w:rPr>
        <w:t>. Opis wariantu substratowego W1</w:t>
      </w:r>
    </w:p>
    <w:tbl>
      <w:tblPr>
        <w:tblStyle w:val="Tabela-Siatka"/>
        <w:tblW w:w="10201" w:type="dxa"/>
        <w:jc w:val="center"/>
        <w:tblLook w:val="04A0" w:firstRow="1" w:lastRow="0" w:firstColumn="1" w:lastColumn="0" w:noHBand="0" w:noVBand="1"/>
      </w:tblPr>
      <w:tblGrid>
        <w:gridCol w:w="3823"/>
        <w:gridCol w:w="1559"/>
        <w:gridCol w:w="1559"/>
        <w:gridCol w:w="1559"/>
        <w:gridCol w:w="1701"/>
      </w:tblGrid>
      <w:tr w:rsidR="00BA5684" w:rsidRPr="005E0186" w14:paraId="39B26F39" w14:textId="77777777" w:rsidTr="005D0D98">
        <w:trPr>
          <w:jc w:val="center"/>
        </w:trPr>
        <w:tc>
          <w:tcPr>
            <w:tcW w:w="10201" w:type="dxa"/>
            <w:gridSpan w:val="5"/>
            <w:shd w:val="clear" w:color="auto" w:fill="D9D9D9" w:themeFill="background1" w:themeFillShade="D9"/>
          </w:tcPr>
          <w:p w14:paraId="30B013F5"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W1</w:t>
            </w:r>
          </w:p>
          <w:p w14:paraId="6DFA62EF" w14:textId="77777777" w:rsidR="00BA5684" w:rsidRPr="005E0186" w:rsidRDefault="00BA5684" w:rsidP="00455A75">
            <w:pPr>
              <w:spacing w:before="80" w:after="80" w:line="276" w:lineRule="auto"/>
              <w:jc w:val="center"/>
              <w:rPr>
                <w:b/>
                <w:sz w:val="20"/>
                <w:szCs w:val="20"/>
              </w:rPr>
            </w:pPr>
            <w:r w:rsidRPr="005E0186">
              <w:rPr>
                <w:b/>
                <w:sz w:val="20"/>
                <w:szCs w:val="20"/>
              </w:rPr>
              <w:t>Substrat bazowy: obornik bydlęcy</w:t>
            </w:r>
          </w:p>
        </w:tc>
      </w:tr>
      <w:tr w:rsidR="00BA5684" w:rsidRPr="005E0186" w14:paraId="30E90208" w14:textId="77777777" w:rsidTr="005D0D98">
        <w:trPr>
          <w:jc w:val="center"/>
        </w:trPr>
        <w:tc>
          <w:tcPr>
            <w:tcW w:w="3823" w:type="dxa"/>
            <w:shd w:val="clear" w:color="auto" w:fill="D9D9D9" w:themeFill="background1" w:themeFillShade="D9"/>
          </w:tcPr>
          <w:p w14:paraId="0D61B60D" w14:textId="77777777" w:rsidR="00BA5684" w:rsidRPr="005E0186" w:rsidRDefault="00BA5684" w:rsidP="00455A75">
            <w:pPr>
              <w:spacing w:line="276" w:lineRule="auto"/>
              <w:jc w:val="both"/>
              <w:rPr>
                <w:sz w:val="20"/>
                <w:szCs w:val="20"/>
              </w:rPr>
            </w:pPr>
          </w:p>
          <w:p w14:paraId="7891CA1D" w14:textId="77777777" w:rsidR="00BA5684" w:rsidRPr="005E0186" w:rsidRDefault="00BA5684" w:rsidP="00455A75">
            <w:pPr>
              <w:spacing w:line="276" w:lineRule="auto"/>
              <w:jc w:val="both"/>
              <w:rPr>
                <w:sz w:val="20"/>
                <w:szCs w:val="20"/>
              </w:rPr>
            </w:pPr>
            <w:r w:rsidRPr="005E0186">
              <w:rPr>
                <w:sz w:val="20"/>
                <w:szCs w:val="20"/>
              </w:rPr>
              <w:t>Parametr:</w:t>
            </w:r>
          </w:p>
        </w:tc>
        <w:tc>
          <w:tcPr>
            <w:tcW w:w="1559" w:type="dxa"/>
            <w:shd w:val="clear" w:color="auto" w:fill="D9D9D9" w:themeFill="background1" w:themeFillShade="D9"/>
            <w:vAlign w:val="center"/>
          </w:tcPr>
          <w:p w14:paraId="0C03BFFC" w14:textId="77777777" w:rsidR="00BA5684" w:rsidRPr="005E0186" w:rsidRDefault="00BA5684" w:rsidP="00455A75">
            <w:pPr>
              <w:spacing w:line="276" w:lineRule="auto"/>
              <w:jc w:val="center"/>
              <w:rPr>
                <w:sz w:val="20"/>
                <w:szCs w:val="20"/>
              </w:rPr>
            </w:pPr>
            <w:r w:rsidRPr="005E0186">
              <w:rPr>
                <w:sz w:val="20"/>
                <w:szCs w:val="20"/>
              </w:rPr>
              <w:t>Obornik bydlęcy</w:t>
            </w:r>
          </w:p>
        </w:tc>
        <w:tc>
          <w:tcPr>
            <w:tcW w:w="1559" w:type="dxa"/>
            <w:shd w:val="clear" w:color="auto" w:fill="D9D9D9" w:themeFill="background1" w:themeFillShade="D9"/>
            <w:vAlign w:val="center"/>
          </w:tcPr>
          <w:p w14:paraId="06E8ED5C" w14:textId="77777777" w:rsidR="00BA5684" w:rsidRPr="005E0186" w:rsidRDefault="00BA5684" w:rsidP="00455A75">
            <w:pPr>
              <w:spacing w:line="276" w:lineRule="auto"/>
              <w:jc w:val="center"/>
              <w:rPr>
                <w:sz w:val="20"/>
                <w:szCs w:val="20"/>
              </w:rPr>
            </w:pPr>
            <w:r w:rsidRPr="005E0186">
              <w:rPr>
                <w:sz w:val="20"/>
                <w:szCs w:val="20"/>
              </w:rPr>
              <w:t>Kiszonka z trawy</w:t>
            </w:r>
          </w:p>
        </w:tc>
        <w:tc>
          <w:tcPr>
            <w:tcW w:w="1559" w:type="dxa"/>
            <w:shd w:val="clear" w:color="auto" w:fill="D9D9D9" w:themeFill="background1" w:themeFillShade="D9"/>
            <w:vAlign w:val="center"/>
          </w:tcPr>
          <w:p w14:paraId="30E6887D" w14:textId="77777777" w:rsidR="00BA5684" w:rsidRPr="005E0186" w:rsidRDefault="00BA5684" w:rsidP="00455A75">
            <w:pPr>
              <w:spacing w:line="276" w:lineRule="auto"/>
              <w:jc w:val="center"/>
              <w:rPr>
                <w:sz w:val="20"/>
                <w:szCs w:val="20"/>
              </w:rPr>
            </w:pPr>
            <w:r w:rsidRPr="005E0186">
              <w:rPr>
                <w:sz w:val="20"/>
                <w:szCs w:val="20"/>
              </w:rPr>
              <w:t>Odpady kat. 3</w:t>
            </w:r>
          </w:p>
        </w:tc>
        <w:tc>
          <w:tcPr>
            <w:tcW w:w="1701" w:type="dxa"/>
            <w:shd w:val="clear" w:color="auto" w:fill="D9D9D9" w:themeFill="background1" w:themeFillShade="D9"/>
          </w:tcPr>
          <w:p w14:paraId="170EE161" w14:textId="77777777" w:rsidR="00BA5684" w:rsidRPr="005E0186" w:rsidRDefault="00BA5684" w:rsidP="00455A75">
            <w:pPr>
              <w:spacing w:line="276" w:lineRule="auto"/>
              <w:jc w:val="center"/>
              <w:rPr>
                <w:b/>
                <w:sz w:val="20"/>
                <w:szCs w:val="20"/>
              </w:rPr>
            </w:pPr>
            <w:r w:rsidRPr="005E0186">
              <w:rPr>
                <w:sz w:val="20"/>
                <w:szCs w:val="20"/>
              </w:rPr>
              <w:t>Przeterminowane produkty spożywcze</w:t>
            </w:r>
          </w:p>
        </w:tc>
      </w:tr>
      <w:tr w:rsidR="00BA5684" w:rsidRPr="005E0186" w14:paraId="19D0D628" w14:textId="77777777" w:rsidTr="005D0D98">
        <w:trPr>
          <w:jc w:val="center"/>
        </w:trPr>
        <w:tc>
          <w:tcPr>
            <w:tcW w:w="3823" w:type="dxa"/>
            <w:shd w:val="clear" w:color="auto" w:fill="F2F2F2" w:themeFill="background1" w:themeFillShade="F2"/>
          </w:tcPr>
          <w:p w14:paraId="75FFC4CB"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1559" w:type="dxa"/>
            <w:vAlign w:val="center"/>
          </w:tcPr>
          <w:p w14:paraId="702DA26B" w14:textId="77777777" w:rsidR="00BA5684" w:rsidRPr="005E0186" w:rsidRDefault="00BA5684" w:rsidP="00455A75">
            <w:pPr>
              <w:spacing w:line="276" w:lineRule="auto"/>
              <w:jc w:val="center"/>
              <w:rPr>
                <w:sz w:val="20"/>
                <w:szCs w:val="20"/>
              </w:rPr>
            </w:pPr>
            <w:r w:rsidRPr="005E0186">
              <w:rPr>
                <w:rFonts w:cs="Calibri"/>
                <w:b/>
                <w:bCs/>
                <w:sz w:val="20"/>
                <w:szCs w:val="20"/>
              </w:rPr>
              <w:t>38%</w:t>
            </w:r>
          </w:p>
        </w:tc>
        <w:tc>
          <w:tcPr>
            <w:tcW w:w="1559" w:type="dxa"/>
            <w:vAlign w:val="center"/>
          </w:tcPr>
          <w:p w14:paraId="21BCDAAF" w14:textId="77777777" w:rsidR="00BA5684" w:rsidRPr="005E0186" w:rsidRDefault="00BA5684" w:rsidP="00455A75">
            <w:pPr>
              <w:spacing w:line="276" w:lineRule="auto"/>
              <w:jc w:val="center"/>
              <w:rPr>
                <w:sz w:val="20"/>
                <w:szCs w:val="20"/>
              </w:rPr>
            </w:pPr>
            <w:r w:rsidRPr="005E0186">
              <w:rPr>
                <w:rFonts w:cs="Calibri"/>
                <w:b/>
                <w:bCs/>
                <w:sz w:val="20"/>
                <w:szCs w:val="20"/>
              </w:rPr>
              <w:t>28%</w:t>
            </w:r>
          </w:p>
        </w:tc>
        <w:tc>
          <w:tcPr>
            <w:tcW w:w="1559" w:type="dxa"/>
            <w:vAlign w:val="center"/>
          </w:tcPr>
          <w:p w14:paraId="651E3022" w14:textId="77777777" w:rsidR="00BA5684" w:rsidRPr="005E0186" w:rsidRDefault="00BA5684" w:rsidP="00455A75">
            <w:pPr>
              <w:spacing w:line="276" w:lineRule="auto"/>
              <w:jc w:val="center"/>
              <w:rPr>
                <w:sz w:val="20"/>
                <w:szCs w:val="20"/>
              </w:rPr>
            </w:pPr>
            <w:r w:rsidRPr="005E0186">
              <w:rPr>
                <w:rFonts w:cs="Calibri"/>
                <w:b/>
                <w:bCs/>
                <w:sz w:val="20"/>
                <w:szCs w:val="20"/>
              </w:rPr>
              <w:t>6%</w:t>
            </w:r>
          </w:p>
        </w:tc>
        <w:tc>
          <w:tcPr>
            <w:tcW w:w="1701" w:type="dxa"/>
            <w:vAlign w:val="center"/>
          </w:tcPr>
          <w:p w14:paraId="522969E8" w14:textId="77777777" w:rsidR="00BA5684" w:rsidRPr="005E0186" w:rsidRDefault="00BA5684" w:rsidP="00455A75">
            <w:pPr>
              <w:spacing w:line="276" w:lineRule="auto"/>
              <w:jc w:val="center"/>
              <w:rPr>
                <w:sz w:val="20"/>
                <w:szCs w:val="20"/>
              </w:rPr>
            </w:pPr>
            <w:r w:rsidRPr="005E0186">
              <w:rPr>
                <w:rFonts w:cs="Calibri"/>
                <w:b/>
                <w:bCs/>
                <w:sz w:val="20"/>
                <w:szCs w:val="20"/>
              </w:rPr>
              <w:t>28%</w:t>
            </w:r>
          </w:p>
        </w:tc>
      </w:tr>
      <w:tr w:rsidR="00BA5684" w:rsidRPr="005E0186" w14:paraId="04C2FD74" w14:textId="77777777" w:rsidTr="005D0D98">
        <w:trPr>
          <w:jc w:val="center"/>
        </w:trPr>
        <w:tc>
          <w:tcPr>
            <w:tcW w:w="3823" w:type="dxa"/>
            <w:shd w:val="clear" w:color="auto" w:fill="F2F2F2" w:themeFill="background1" w:themeFillShade="F2"/>
          </w:tcPr>
          <w:p w14:paraId="7BB46D15"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1559" w:type="dxa"/>
            <w:vAlign w:val="center"/>
          </w:tcPr>
          <w:p w14:paraId="53C9B371" w14:textId="77777777" w:rsidR="00BA5684" w:rsidRPr="005E0186" w:rsidRDefault="00BA5684" w:rsidP="00455A75">
            <w:pPr>
              <w:spacing w:line="276" w:lineRule="auto"/>
              <w:jc w:val="center"/>
              <w:rPr>
                <w:sz w:val="20"/>
                <w:szCs w:val="20"/>
              </w:rPr>
            </w:pPr>
            <w:r w:rsidRPr="005E0186">
              <w:rPr>
                <w:sz w:val="20"/>
                <w:szCs w:val="20"/>
              </w:rPr>
              <w:t>24,0</w:t>
            </w:r>
          </w:p>
        </w:tc>
        <w:tc>
          <w:tcPr>
            <w:tcW w:w="1559" w:type="dxa"/>
            <w:vAlign w:val="center"/>
          </w:tcPr>
          <w:p w14:paraId="7BF5D6C8" w14:textId="77777777" w:rsidR="00BA5684" w:rsidRPr="005E0186" w:rsidRDefault="00BA5684" w:rsidP="00455A75">
            <w:pPr>
              <w:spacing w:line="276" w:lineRule="auto"/>
              <w:jc w:val="center"/>
              <w:rPr>
                <w:sz w:val="20"/>
                <w:szCs w:val="20"/>
              </w:rPr>
            </w:pPr>
            <w:r w:rsidRPr="005E0186">
              <w:rPr>
                <w:sz w:val="20"/>
                <w:szCs w:val="20"/>
              </w:rPr>
              <w:t>33,6</w:t>
            </w:r>
          </w:p>
        </w:tc>
        <w:tc>
          <w:tcPr>
            <w:tcW w:w="1559" w:type="dxa"/>
            <w:vAlign w:val="center"/>
          </w:tcPr>
          <w:p w14:paraId="213DA39B" w14:textId="77777777" w:rsidR="00BA5684" w:rsidRPr="005E0186" w:rsidRDefault="00BA5684" w:rsidP="00455A75">
            <w:pPr>
              <w:spacing w:line="276" w:lineRule="auto"/>
              <w:jc w:val="center"/>
              <w:rPr>
                <w:sz w:val="20"/>
                <w:szCs w:val="20"/>
              </w:rPr>
            </w:pPr>
            <w:r w:rsidRPr="005E0186">
              <w:rPr>
                <w:sz w:val="20"/>
                <w:szCs w:val="20"/>
              </w:rPr>
              <w:t>26,0</w:t>
            </w:r>
          </w:p>
        </w:tc>
        <w:tc>
          <w:tcPr>
            <w:tcW w:w="1701" w:type="dxa"/>
            <w:vAlign w:val="center"/>
          </w:tcPr>
          <w:p w14:paraId="54BA28FB" w14:textId="77777777" w:rsidR="00BA5684" w:rsidRPr="005E0186" w:rsidRDefault="00BA5684" w:rsidP="00455A75">
            <w:pPr>
              <w:spacing w:line="276" w:lineRule="auto"/>
              <w:jc w:val="center"/>
              <w:rPr>
                <w:sz w:val="20"/>
                <w:szCs w:val="20"/>
              </w:rPr>
            </w:pPr>
            <w:r w:rsidRPr="005E0186">
              <w:rPr>
                <w:sz w:val="20"/>
                <w:szCs w:val="20"/>
              </w:rPr>
              <w:t>24,5</w:t>
            </w:r>
          </w:p>
        </w:tc>
      </w:tr>
      <w:tr w:rsidR="00BA5684" w:rsidRPr="005E0186" w14:paraId="3F82CC54" w14:textId="77777777" w:rsidTr="005D0D98">
        <w:trPr>
          <w:jc w:val="center"/>
        </w:trPr>
        <w:tc>
          <w:tcPr>
            <w:tcW w:w="3823" w:type="dxa"/>
            <w:shd w:val="clear" w:color="auto" w:fill="F2F2F2" w:themeFill="background1" w:themeFillShade="F2"/>
          </w:tcPr>
          <w:p w14:paraId="4781FD91" w14:textId="77777777" w:rsidR="00BA5684" w:rsidRPr="005E0186" w:rsidRDefault="00BA5684" w:rsidP="00455A75">
            <w:pPr>
              <w:spacing w:line="276" w:lineRule="auto"/>
              <w:jc w:val="both"/>
              <w:rPr>
                <w:sz w:val="20"/>
                <w:szCs w:val="20"/>
              </w:rPr>
            </w:pPr>
            <w:r w:rsidRPr="005E0186">
              <w:rPr>
                <w:sz w:val="20"/>
                <w:szCs w:val="20"/>
              </w:rPr>
              <w:t>Udział suchej masy organicznej w substracie [% s.m.o.]</w:t>
            </w:r>
          </w:p>
        </w:tc>
        <w:tc>
          <w:tcPr>
            <w:tcW w:w="1559" w:type="dxa"/>
            <w:vAlign w:val="center"/>
          </w:tcPr>
          <w:p w14:paraId="60E986E1" w14:textId="77777777" w:rsidR="00BA5684" w:rsidRPr="005E0186" w:rsidRDefault="00BA5684" w:rsidP="00455A75">
            <w:pPr>
              <w:spacing w:line="276" w:lineRule="auto"/>
              <w:jc w:val="center"/>
              <w:rPr>
                <w:rFonts w:eastAsia="Calibri" w:cs="Calibri"/>
                <w:sz w:val="20"/>
                <w:szCs w:val="20"/>
              </w:rPr>
            </w:pPr>
            <w:r w:rsidRPr="005E0186">
              <w:rPr>
                <w:sz w:val="20"/>
                <w:szCs w:val="20"/>
              </w:rPr>
              <w:t>72,0</w:t>
            </w:r>
          </w:p>
        </w:tc>
        <w:tc>
          <w:tcPr>
            <w:tcW w:w="1559" w:type="dxa"/>
            <w:vAlign w:val="center"/>
          </w:tcPr>
          <w:p w14:paraId="79E85275" w14:textId="77777777" w:rsidR="00BA5684" w:rsidRPr="005E0186" w:rsidRDefault="00BA5684" w:rsidP="00455A75">
            <w:pPr>
              <w:spacing w:line="276" w:lineRule="auto"/>
              <w:jc w:val="center"/>
              <w:rPr>
                <w:sz w:val="20"/>
                <w:szCs w:val="20"/>
              </w:rPr>
            </w:pPr>
            <w:r w:rsidRPr="005E0186">
              <w:rPr>
                <w:sz w:val="20"/>
                <w:szCs w:val="20"/>
              </w:rPr>
              <w:t>81,3</w:t>
            </w:r>
          </w:p>
        </w:tc>
        <w:tc>
          <w:tcPr>
            <w:tcW w:w="1559" w:type="dxa"/>
            <w:vAlign w:val="center"/>
          </w:tcPr>
          <w:p w14:paraId="60B041D8" w14:textId="77777777" w:rsidR="00BA5684" w:rsidRPr="005E0186" w:rsidRDefault="00BA5684" w:rsidP="00455A75">
            <w:pPr>
              <w:spacing w:line="276" w:lineRule="auto"/>
              <w:jc w:val="center"/>
              <w:rPr>
                <w:sz w:val="20"/>
                <w:szCs w:val="20"/>
              </w:rPr>
            </w:pPr>
            <w:r w:rsidRPr="005E0186">
              <w:rPr>
                <w:sz w:val="20"/>
                <w:szCs w:val="20"/>
              </w:rPr>
              <w:t>73,2</w:t>
            </w:r>
          </w:p>
        </w:tc>
        <w:tc>
          <w:tcPr>
            <w:tcW w:w="1701" w:type="dxa"/>
            <w:vAlign w:val="center"/>
          </w:tcPr>
          <w:p w14:paraId="64DAF8AC" w14:textId="77777777" w:rsidR="00BA5684" w:rsidRPr="005E0186" w:rsidRDefault="00BA5684" w:rsidP="00455A75">
            <w:pPr>
              <w:spacing w:line="276" w:lineRule="auto"/>
              <w:jc w:val="center"/>
              <w:rPr>
                <w:rFonts w:eastAsia="Calibri" w:cs="Calibri"/>
                <w:sz w:val="20"/>
                <w:szCs w:val="20"/>
              </w:rPr>
            </w:pPr>
            <w:r w:rsidRPr="005E0186">
              <w:rPr>
                <w:sz w:val="20"/>
                <w:szCs w:val="20"/>
              </w:rPr>
              <w:t>81,8</w:t>
            </w:r>
          </w:p>
        </w:tc>
      </w:tr>
      <w:tr w:rsidR="00BA5684" w:rsidRPr="005E0186" w14:paraId="5B23A168" w14:textId="77777777" w:rsidTr="005D0D98">
        <w:trPr>
          <w:jc w:val="center"/>
        </w:trPr>
        <w:tc>
          <w:tcPr>
            <w:tcW w:w="3823" w:type="dxa"/>
            <w:shd w:val="clear" w:color="auto" w:fill="F2F2F2" w:themeFill="background1" w:themeFillShade="F2"/>
          </w:tcPr>
          <w:p w14:paraId="17E5974C" w14:textId="77777777" w:rsidR="00BA5684" w:rsidRPr="005E0186" w:rsidRDefault="00BA5684" w:rsidP="00455A75">
            <w:pPr>
              <w:spacing w:before="80" w:line="276" w:lineRule="auto"/>
              <w:jc w:val="both"/>
              <w:rPr>
                <w:sz w:val="20"/>
                <w:szCs w:val="20"/>
              </w:rPr>
            </w:pPr>
            <w:r w:rsidRPr="005E0186">
              <w:rPr>
                <w:sz w:val="20"/>
                <w:szCs w:val="20"/>
              </w:rPr>
              <w:t>Wydajność biogazowa z jednostki masy substratu [N m</w:t>
            </w:r>
            <w:r w:rsidRPr="005E0186">
              <w:rPr>
                <w:sz w:val="20"/>
                <w:szCs w:val="20"/>
                <w:vertAlign w:val="superscript"/>
              </w:rPr>
              <w:t>3</w:t>
            </w:r>
            <w:r w:rsidRPr="005E0186">
              <w:rPr>
                <w:sz w:val="20"/>
                <w:szCs w:val="20"/>
              </w:rPr>
              <w:t xml:space="preserve">/t s.m.o.], </w:t>
            </w:r>
          </w:p>
        </w:tc>
        <w:tc>
          <w:tcPr>
            <w:tcW w:w="1559" w:type="dxa"/>
            <w:vAlign w:val="center"/>
          </w:tcPr>
          <w:p w14:paraId="5DE9FDD9" w14:textId="77777777" w:rsidR="00BA5684" w:rsidRPr="005E0186" w:rsidRDefault="00BA5684" w:rsidP="00455A75">
            <w:pPr>
              <w:spacing w:line="276" w:lineRule="auto"/>
              <w:jc w:val="center"/>
              <w:rPr>
                <w:rFonts w:cs="Calibri"/>
                <w:sz w:val="20"/>
                <w:szCs w:val="20"/>
              </w:rPr>
            </w:pPr>
            <w:r w:rsidRPr="005E0186">
              <w:rPr>
                <w:rFonts w:cs="Calibri"/>
                <w:sz w:val="20"/>
                <w:szCs w:val="20"/>
              </w:rPr>
              <w:t>150,9</w:t>
            </w:r>
          </w:p>
        </w:tc>
        <w:tc>
          <w:tcPr>
            <w:tcW w:w="1559" w:type="dxa"/>
            <w:vAlign w:val="center"/>
          </w:tcPr>
          <w:p w14:paraId="74BC535B" w14:textId="77777777" w:rsidR="00BA5684" w:rsidRPr="005E0186" w:rsidRDefault="00BA5684" w:rsidP="00455A75">
            <w:pPr>
              <w:spacing w:line="276" w:lineRule="auto"/>
              <w:jc w:val="center"/>
              <w:rPr>
                <w:sz w:val="20"/>
                <w:szCs w:val="20"/>
              </w:rPr>
            </w:pPr>
            <w:r w:rsidRPr="005E0186">
              <w:rPr>
                <w:sz w:val="20"/>
                <w:szCs w:val="20"/>
              </w:rPr>
              <w:t>331,1</w:t>
            </w:r>
          </w:p>
        </w:tc>
        <w:tc>
          <w:tcPr>
            <w:tcW w:w="1559" w:type="dxa"/>
            <w:vAlign w:val="center"/>
          </w:tcPr>
          <w:p w14:paraId="77D6CEFA" w14:textId="77777777" w:rsidR="00BA5684" w:rsidRPr="005E0186" w:rsidRDefault="00BA5684" w:rsidP="00455A75">
            <w:pPr>
              <w:spacing w:line="276" w:lineRule="auto"/>
              <w:jc w:val="center"/>
              <w:rPr>
                <w:sz w:val="20"/>
                <w:szCs w:val="20"/>
              </w:rPr>
            </w:pPr>
            <w:r w:rsidRPr="005E0186">
              <w:rPr>
                <w:sz w:val="20"/>
                <w:szCs w:val="20"/>
              </w:rPr>
              <w:t>690,0</w:t>
            </w:r>
          </w:p>
        </w:tc>
        <w:tc>
          <w:tcPr>
            <w:tcW w:w="1701" w:type="dxa"/>
            <w:vAlign w:val="center"/>
          </w:tcPr>
          <w:p w14:paraId="06CF5605" w14:textId="77777777" w:rsidR="00BA5684" w:rsidRPr="005E0186" w:rsidRDefault="00BA5684" w:rsidP="00455A75">
            <w:pPr>
              <w:spacing w:line="276" w:lineRule="auto"/>
              <w:jc w:val="center"/>
              <w:rPr>
                <w:sz w:val="20"/>
                <w:szCs w:val="20"/>
              </w:rPr>
            </w:pPr>
            <w:r w:rsidRPr="005E0186">
              <w:rPr>
                <w:sz w:val="20"/>
                <w:szCs w:val="20"/>
              </w:rPr>
              <w:t>359,5</w:t>
            </w:r>
          </w:p>
        </w:tc>
      </w:tr>
      <w:tr w:rsidR="00BA5684" w:rsidRPr="005E0186" w14:paraId="245E15FB" w14:textId="77777777" w:rsidTr="005D0D98">
        <w:trPr>
          <w:jc w:val="center"/>
        </w:trPr>
        <w:tc>
          <w:tcPr>
            <w:tcW w:w="3823" w:type="dxa"/>
            <w:shd w:val="clear" w:color="auto" w:fill="F2F2F2" w:themeFill="background1" w:themeFillShade="F2"/>
          </w:tcPr>
          <w:p w14:paraId="00F3F757"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1559" w:type="dxa"/>
            <w:vAlign w:val="center"/>
          </w:tcPr>
          <w:p w14:paraId="2A646EF1" w14:textId="77777777" w:rsidR="00BA5684" w:rsidRPr="005E0186" w:rsidRDefault="00BA5684" w:rsidP="00455A75">
            <w:pPr>
              <w:spacing w:line="276" w:lineRule="auto"/>
              <w:jc w:val="center"/>
              <w:rPr>
                <w:rFonts w:cs="Calibri"/>
                <w:sz w:val="20"/>
                <w:szCs w:val="20"/>
              </w:rPr>
            </w:pPr>
            <w:r w:rsidRPr="005E0186">
              <w:rPr>
                <w:rFonts w:cs="Calibri"/>
                <w:sz w:val="20"/>
                <w:szCs w:val="20"/>
              </w:rPr>
              <w:t>59,2</w:t>
            </w:r>
          </w:p>
        </w:tc>
        <w:tc>
          <w:tcPr>
            <w:tcW w:w="1559" w:type="dxa"/>
            <w:vAlign w:val="center"/>
          </w:tcPr>
          <w:p w14:paraId="6A00DF14" w14:textId="77777777" w:rsidR="00BA5684" w:rsidRPr="005E0186" w:rsidRDefault="00BA5684" w:rsidP="00455A75">
            <w:pPr>
              <w:spacing w:line="276" w:lineRule="auto"/>
              <w:jc w:val="center"/>
              <w:rPr>
                <w:sz w:val="20"/>
                <w:szCs w:val="20"/>
              </w:rPr>
            </w:pPr>
            <w:r w:rsidRPr="005E0186">
              <w:rPr>
                <w:sz w:val="20"/>
                <w:szCs w:val="20"/>
              </w:rPr>
              <w:t>54,1</w:t>
            </w:r>
          </w:p>
        </w:tc>
        <w:tc>
          <w:tcPr>
            <w:tcW w:w="1559" w:type="dxa"/>
            <w:vAlign w:val="center"/>
          </w:tcPr>
          <w:p w14:paraId="3E7AEB34" w14:textId="77777777" w:rsidR="00BA5684" w:rsidRPr="005E0186" w:rsidRDefault="00BA5684" w:rsidP="00455A75">
            <w:pPr>
              <w:spacing w:line="276" w:lineRule="auto"/>
              <w:jc w:val="center"/>
              <w:rPr>
                <w:sz w:val="20"/>
                <w:szCs w:val="20"/>
              </w:rPr>
            </w:pPr>
            <w:r w:rsidRPr="005E0186">
              <w:rPr>
                <w:sz w:val="20"/>
                <w:szCs w:val="20"/>
              </w:rPr>
              <w:t>57,3</w:t>
            </w:r>
          </w:p>
        </w:tc>
        <w:tc>
          <w:tcPr>
            <w:tcW w:w="1701" w:type="dxa"/>
            <w:vAlign w:val="center"/>
          </w:tcPr>
          <w:p w14:paraId="0C9DFF76" w14:textId="77777777" w:rsidR="00BA5684" w:rsidRPr="005E0186" w:rsidRDefault="00BA5684" w:rsidP="00455A75">
            <w:pPr>
              <w:spacing w:line="276" w:lineRule="auto"/>
              <w:jc w:val="center"/>
              <w:rPr>
                <w:sz w:val="20"/>
                <w:szCs w:val="20"/>
              </w:rPr>
            </w:pPr>
            <w:r w:rsidRPr="005E0186">
              <w:rPr>
                <w:sz w:val="20"/>
                <w:szCs w:val="20"/>
              </w:rPr>
              <w:t>59,5</w:t>
            </w:r>
          </w:p>
        </w:tc>
      </w:tr>
    </w:tbl>
    <w:p w14:paraId="23508AB2" w14:textId="02CE1A84" w:rsidR="00BA5684" w:rsidRPr="005E0186" w:rsidRDefault="00BA5684" w:rsidP="00455A75">
      <w:pPr>
        <w:spacing w:line="276" w:lineRule="auto"/>
        <w:jc w:val="both"/>
        <w:rPr>
          <w:rFonts w:ascii="Calibri" w:eastAsia="Times New Roman" w:hAnsi="Calibri" w:cs="Times New Roman"/>
          <w:sz w:val="20"/>
          <w:szCs w:val="20"/>
          <w:lang w:eastAsia="pl-PL"/>
        </w:rPr>
      </w:pPr>
    </w:p>
    <w:p w14:paraId="63E5A355" w14:textId="77777777" w:rsidR="00BA5684" w:rsidRPr="005E0186" w:rsidRDefault="00BA5684" w:rsidP="00455A75">
      <w:pPr>
        <w:pStyle w:val="Legenda"/>
        <w:keepNext/>
        <w:spacing w:line="276" w:lineRule="auto"/>
        <w:jc w:val="both"/>
        <w:rPr>
          <w:sz w:val="20"/>
          <w:szCs w:val="20"/>
        </w:rPr>
      </w:pPr>
      <w:r w:rsidRPr="005E0186">
        <w:rPr>
          <w:sz w:val="20"/>
          <w:szCs w:val="20"/>
        </w:rPr>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2</w:t>
      </w:r>
      <w:r w:rsidRPr="005E0186">
        <w:rPr>
          <w:sz w:val="20"/>
          <w:szCs w:val="20"/>
        </w:rPr>
        <w:fldChar w:fldCharType="end"/>
      </w:r>
      <w:r w:rsidRPr="005E0186">
        <w:rPr>
          <w:sz w:val="20"/>
          <w:szCs w:val="20"/>
        </w:rPr>
        <w:t>. Opis wariantu substratowego W2</w:t>
      </w:r>
    </w:p>
    <w:tbl>
      <w:tblPr>
        <w:tblStyle w:val="Tabela-Siatka"/>
        <w:tblW w:w="10201" w:type="dxa"/>
        <w:jc w:val="center"/>
        <w:tblLook w:val="04A0" w:firstRow="1" w:lastRow="0" w:firstColumn="1" w:lastColumn="0" w:noHBand="0" w:noVBand="1"/>
      </w:tblPr>
      <w:tblGrid>
        <w:gridCol w:w="3823"/>
        <w:gridCol w:w="3118"/>
        <w:gridCol w:w="3260"/>
      </w:tblGrid>
      <w:tr w:rsidR="00BA5684" w:rsidRPr="005E0186" w14:paraId="400FB021" w14:textId="77777777" w:rsidTr="005D0D98">
        <w:trPr>
          <w:jc w:val="center"/>
        </w:trPr>
        <w:tc>
          <w:tcPr>
            <w:tcW w:w="10201" w:type="dxa"/>
            <w:gridSpan w:val="3"/>
            <w:shd w:val="clear" w:color="auto" w:fill="D9D9D9" w:themeFill="background1" w:themeFillShade="D9"/>
          </w:tcPr>
          <w:p w14:paraId="7BB7D775"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W2</w:t>
            </w:r>
          </w:p>
          <w:p w14:paraId="56D18CB4" w14:textId="77777777" w:rsidR="00BA5684" w:rsidRPr="005E0186" w:rsidRDefault="00BA5684" w:rsidP="00455A75">
            <w:pPr>
              <w:spacing w:before="80" w:after="80" w:line="276" w:lineRule="auto"/>
              <w:jc w:val="center"/>
              <w:rPr>
                <w:b/>
                <w:sz w:val="20"/>
                <w:szCs w:val="20"/>
              </w:rPr>
            </w:pPr>
            <w:r w:rsidRPr="005E0186">
              <w:rPr>
                <w:b/>
                <w:sz w:val="20"/>
                <w:szCs w:val="20"/>
              </w:rPr>
              <w:t>Substrat bazowy: obornik kurzy</w:t>
            </w:r>
          </w:p>
        </w:tc>
      </w:tr>
      <w:tr w:rsidR="00BA5684" w:rsidRPr="005E0186" w14:paraId="2A75A581" w14:textId="77777777" w:rsidTr="005D0D98">
        <w:trPr>
          <w:jc w:val="center"/>
        </w:trPr>
        <w:tc>
          <w:tcPr>
            <w:tcW w:w="3823" w:type="dxa"/>
            <w:shd w:val="clear" w:color="auto" w:fill="D9D9D9" w:themeFill="background1" w:themeFillShade="D9"/>
          </w:tcPr>
          <w:p w14:paraId="34E4BA8E" w14:textId="77777777" w:rsidR="00BA5684" w:rsidRPr="005E0186" w:rsidRDefault="00BA5684" w:rsidP="00455A75">
            <w:pPr>
              <w:spacing w:line="276" w:lineRule="auto"/>
              <w:jc w:val="both"/>
              <w:rPr>
                <w:sz w:val="20"/>
                <w:szCs w:val="20"/>
              </w:rPr>
            </w:pPr>
          </w:p>
          <w:p w14:paraId="45D5A7E3" w14:textId="77777777" w:rsidR="00BA5684" w:rsidRPr="005E0186" w:rsidRDefault="00BA5684" w:rsidP="00455A75">
            <w:pPr>
              <w:spacing w:line="276" w:lineRule="auto"/>
              <w:jc w:val="both"/>
              <w:rPr>
                <w:sz w:val="20"/>
                <w:szCs w:val="20"/>
              </w:rPr>
            </w:pPr>
            <w:r w:rsidRPr="005E0186">
              <w:rPr>
                <w:sz w:val="20"/>
                <w:szCs w:val="20"/>
              </w:rPr>
              <w:t>Parametr:</w:t>
            </w:r>
          </w:p>
        </w:tc>
        <w:tc>
          <w:tcPr>
            <w:tcW w:w="3118" w:type="dxa"/>
            <w:shd w:val="clear" w:color="auto" w:fill="D9D9D9" w:themeFill="background1" w:themeFillShade="D9"/>
            <w:vAlign w:val="center"/>
          </w:tcPr>
          <w:p w14:paraId="30968230" w14:textId="77777777" w:rsidR="00BA5684" w:rsidRPr="005E0186" w:rsidRDefault="00BA5684" w:rsidP="00455A75">
            <w:pPr>
              <w:spacing w:line="276" w:lineRule="auto"/>
              <w:jc w:val="center"/>
              <w:rPr>
                <w:sz w:val="20"/>
                <w:szCs w:val="20"/>
              </w:rPr>
            </w:pPr>
            <w:r w:rsidRPr="005E0186">
              <w:rPr>
                <w:sz w:val="20"/>
                <w:szCs w:val="20"/>
              </w:rPr>
              <w:t>Obornik kurzy</w:t>
            </w:r>
          </w:p>
        </w:tc>
        <w:tc>
          <w:tcPr>
            <w:tcW w:w="3260" w:type="dxa"/>
            <w:shd w:val="clear" w:color="auto" w:fill="D9D9D9" w:themeFill="background1" w:themeFillShade="D9"/>
            <w:vAlign w:val="center"/>
          </w:tcPr>
          <w:p w14:paraId="190D334C" w14:textId="77777777" w:rsidR="00BA5684" w:rsidRPr="005E0186" w:rsidRDefault="00BA5684" w:rsidP="00455A75">
            <w:pPr>
              <w:spacing w:line="276" w:lineRule="auto"/>
              <w:jc w:val="center"/>
              <w:rPr>
                <w:sz w:val="20"/>
                <w:szCs w:val="20"/>
              </w:rPr>
            </w:pPr>
            <w:r w:rsidRPr="005E0186">
              <w:rPr>
                <w:sz w:val="20"/>
                <w:szCs w:val="20"/>
              </w:rPr>
              <w:t>Odpady kat. 3</w:t>
            </w:r>
          </w:p>
        </w:tc>
      </w:tr>
      <w:tr w:rsidR="00BA5684" w:rsidRPr="005E0186" w14:paraId="0AE88231" w14:textId="77777777" w:rsidTr="005D0D98">
        <w:trPr>
          <w:jc w:val="center"/>
        </w:trPr>
        <w:tc>
          <w:tcPr>
            <w:tcW w:w="3823" w:type="dxa"/>
            <w:shd w:val="clear" w:color="auto" w:fill="F2F2F2" w:themeFill="background1" w:themeFillShade="F2"/>
          </w:tcPr>
          <w:p w14:paraId="7E5B16DB"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3118" w:type="dxa"/>
            <w:vAlign w:val="center"/>
          </w:tcPr>
          <w:p w14:paraId="0788DD54" w14:textId="77777777" w:rsidR="00BA5684" w:rsidRPr="005E0186" w:rsidRDefault="00BA5684" w:rsidP="00455A75">
            <w:pPr>
              <w:spacing w:line="276" w:lineRule="auto"/>
              <w:jc w:val="center"/>
              <w:rPr>
                <w:b/>
                <w:sz w:val="20"/>
                <w:szCs w:val="20"/>
              </w:rPr>
            </w:pPr>
            <w:r w:rsidRPr="005E0186">
              <w:rPr>
                <w:b/>
                <w:sz w:val="20"/>
                <w:szCs w:val="20"/>
              </w:rPr>
              <w:t>55%</w:t>
            </w:r>
          </w:p>
        </w:tc>
        <w:tc>
          <w:tcPr>
            <w:tcW w:w="3260" w:type="dxa"/>
            <w:vAlign w:val="center"/>
          </w:tcPr>
          <w:p w14:paraId="289F861B" w14:textId="77777777" w:rsidR="00BA5684" w:rsidRPr="005E0186" w:rsidRDefault="00BA5684" w:rsidP="00455A75">
            <w:pPr>
              <w:spacing w:line="276" w:lineRule="auto"/>
              <w:jc w:val="center"/>
              <w:rPr>
                <w:b/>
                <w:sz w:val="20"/>
                <w:szCs w:val="20"/>
              </w:rPr>
            </w:pPr>
            <w:r w:rsidRPr="005E0186">
              <w:rPr>
                <w:b/>
                <w:sz w:val="20"/>
                <w:szCs w:val="20"/>
              </w:rPr>
              <w:t>45%</w:t>
            </w:r>
          </w:p>
        </w:tc>
      </w:tr>
      <w:tr w:rsidR="00BA5684" w:rsidRPr="005E0186" w14:paraId="6AF89E3E" w14:textId="77777777" w:rsidTr="005D0D98">
        <w:trPr>
          <w:jc w:val="center"/>
        </w:trPr>
        <w:tc>
          <w:tcPr>
            <w:tcW w:w="3823" w:type="dxa"/>
            <w:shd w:val="clear" w:color="auto" w:fill="F2F2F2" w:themeFill="background1" w:themeFillShade="F2"/>
          </w:tcPr>
          <w:p w14:paraId="14D7571D"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3118" w:type="dxa"/>
            <w:vAlign w:val="center"/>
          </w:tcPr>
          <w:p w14:paraId="2435A7B0" w14:textId="77777777" w:rsidR="00BA5684" w:rsidRPr="005E0186" w:rsidRDefault="00BA5684" w:rsidP="00455A75">
            <w:pPr>
              <w:spacing w:line="276" w:lineRule="auto"/>
              <w:jc w:val="center"/>
              <w:rPr>
                <w:sz w:val="20"/>
                <w:szCs w:val="20"/>
              </w:rPr>
            </w:pPr>
            <w:r w:rsidRPr="005E0186">
              <w:rPr>
                <w:sz w:val="20"/>
                <w:szCs w:val="20"/>
              </w:rPr>
              <w:t>41,1</w:t>
            </w:r>
          </w:p>
        </w:tc>
        <w:tc>
          <w:tcPr>
            <w:tcW w:w="3260" w:type="dxa"/>
            <w:vAlign w:val="center"/>
          </w:tcPr>
          <w:p w14:paraId="396ECE99" w14:textId="77777777" w:rsidR="00BA5684" w:rsidRPr="005E0186" w:rsidRDefault="00BA5684" w:rsidP="00455A75">
            <w:pPr>
              <w:spacing w:line="276" w:lineRule="auto"/>
              <w:jc w:val="center"/>
              <w:rPr>
                <w:sz w:val="20"/>
                <w:szCs w:val="20"/>
              </w:rPr>
            </w:pPr>
            <w:r w:rsidRPr="005E0186">
              <w:rPr>
                <w:sz w:val="20"/>
                <w:szCs w:val="20"/>
              </w:rPr>
              <w:t>26,0</w:t>
            </w:r>
          </w:p>
        </w:tc>
      </w:tr>
      <w:tr w:rsidR="00BA5684" w:rsidRPr="005E0186" w14:paraId="3752F2D2" w14:textId="77777777" w:rsidTr="005D0D98">
        <w:trPr>
          <w:jc w:val="center"/>
        </w:trPr>
        <w:tc>
          <w:tcPr>
            <w:tcW w:w="3823" w:type="dxa"/>
            <w:shd w:val="clear" w:color="auto" w:fill="F2F2F2" w:themeFill="background1" w:themeFillShade="F2"/>
          </w:tcPr>
          <w:p w14:paraId="5EDBA87B" w14:textId="77777777" w:rsidR="00BA5684" w:rsidRPr="005E0186" w:rsidRDefault="00BA5684" w:rsidP="00455A75">
            <w:pPr>
              <w:spacing w:line="276" w:lineRule="auto"/>
              <w:jc w:val="both"/>
              <w:rPr>
                <w:sz w:val="20"/>
                <w:szCs w:val="20"/>
              </w:rPr>
            </w:pPr>
            <w:r w:rsidRPr="005E0186">
              <w:rPr>
                <w:sz w:val="20"/>
                <w:szCs w:val="20"/>
              </w:rPr>
              <w:lastRenderedPageBreak/>
              <w:t>Udział suchej masy organicznej w substracie [% s.m.o.]</w:t>
            </w:r>
          </w:p>
        </w:tc>
        <w:tc>
          <w:tcPr>
            <w:tcW w:w="3118" w:type="dxa"/>
            <w:vAlign w:val="center"/>
          </w:tcPr>
          <w:p w14:paraId="2BDB6F8B" w14:textId="77777777" w:rsidR="00BA5684" w:rsidRPr="005E0186" w:rsidRDefault="00BA5684" w:rsidP="00455A75">
            <w:pPr>
              <w:spacing w:line="276" w:lineRule="auto"/>
              <w:jc w:val="center"/>
              <w:rPr>
                <w:sz w:val="20"/>
                <w:szCs w:val="20"/>
              </w:rPr>
            </w:pPr>
            <w:r w:rsidRPr="005E0186">
              <w:rPr>
                <w:sz w:val="20"/>
                <w:szCs w:val="20"/>
              </w:rPr>
              <w:t>71,9</w:t>
            </w:r>
          </w:p>
        </w:tc>
        <w:tc>
          <w:tcPr>
            <w:tcW w:w="3260" w:type="dxa"/>
            <w:vAlign w:val="center"/>
          </w:tcPr>
          <w:p w14:paraId="1C5300D0" w14:textId="77777777" w:rsidR="00BA5684" w:rsidRPr="005E0186" w:rsidRDefault="00BA5684" w:rsidP="00455A75">
            <w:pPr>
              <w:spacing w:line="276" w:lineRule="auto"/>
              <w:jc w:val="center"/>
              <w:rPr>
                <w:sz w:val="20"/>
                <w:szCs w:val="20"/>
              </w:rPr>
            </w:pPr>
            <w:r w:rsidRPr="005E0186">
              <w:rPr>
                <w:sz w:val="20"/>
                <w:szCs w:val="20"/>
              </w:rPr>
              <w:t>73,2</w:t>
            </w:r>
          </w:p>
        </w:tc>
      </w:tr>
      <w:tr w:rsidR="00BA5684" w:rsidRPr="005E0186" w14:paraId="4ED78547" w14:textId="77777777" w:rsidTr="005D0D98">
        <w:trPr>
          <w:jc w:val="center"/>
        </w:trPr>
        <w:tc>
          <w:tcPr>
            <w:tcW w:w="3823" w:type="dxa"/>
            <w:shd w:val="clear" w:color="auto" w:fill="F2F2F2" w:themeFill="background1" w:themeFillShade="F2"/>
          </w:tcPr>
          <w:p w14:paraId="043A322B" w14:textId="77777777" w:rsidR="00BA5684" w:rsidRPr="005E0186" w:rsidRDefault="00BA5684" w:rsidP="00455A75">
            <w:pPr>
              <w:spacing w:before="80" w:line="276" w:lineRule="auto"/>
              <w:jc w:val="both"/>
              <w:rPr>
                <w:sz w:val="20"/>
                <w:szCs w:val="20"/>
              </w:rPr>
            </w:pPr>
            <w:r w:rsidRPr="005E0186">
              <w:rPr>
                <w:sz w:val="20"/>
                <w:szCs w:val="20"/>
              </w:rPr>
              <w:t>Wydajność biogazowa z jednostki masy substratu [m</w:t>
            </w:r>
            <w:r w:rsidRPr="005E0186">
              <w:rPr>
                <w:sz w:val="20"/>
                <w:szCs w:val="20"/>
                <w:vertAlign w:val="superscript"/>
              </w:rPr>
              <w:t>3</w:t>
            </w:r>
            <w:r w:rsidRPr="005E0186">
              <w:rPr>
                <w:sz w:val="20"/>
                <w:szCs w:val="20"/>
              </w:rPr>
              <w:t xml:space="preserve">/t s.m.o.], </w:t>
            </w:r>
          </w:p>
        </w:tc>
        <w:tc>
          <w:tcPr>
            <w:tcW w:w="3118" w:type="dxa"/>
            <w:vAlign w:val="center"/>
          </w:tcPr>
          <w:p w14:paraId="47A340DC" w14:textId="77777777" w:rsidR="00BA5684" w:rsidRPr="005E0186" w:rsidRDefault="00BA5684" w:rsidP="00455A75">
            <w:pPr>
              <w:spacing w:line="276" w:lineRule="auto"/>
              <w:jc w:val="center"/>
              <w:rPr>
                <w:sz w:val="20"/>
                <w:szCs w:val="20"/>
              </w:rPr>
            </w:pPr>
            <w:r w:rsidRPr="005E0186">
              <w:rPr>
                <w:sz w:val="20"/>
                <w:szCs w:val="20"/>
              </w:rPr>
              <w:t>218,7</w:t>
            </w:r>
          </w:p>
        </w:tc>
        <w:tc>
          <w:tcPr>
            <w:tcW w:w="3260" w:type="dxa"/>
            <w:vAlign w:val="center"/>
          </w:tcPr>
          <w:p w14:paraId="5CFC1C53" w14:textId="77777777" w:rsidR="00BA5684" w:rsidRPr="005E0186" w:rsidRDefault="00BA5684" w:rsidP="00455A75">
            <w:pPr>
              <w:spacing w:line="276" w:lineRule="auto"/>
              <w:jc w:val="center"/>
              <w:rPr>
                <w:sz w:val="20"/>
                <w:szCs w:val="20"/>
              </w:rPr>
            </w:pPr>
            <w:r w:rsidRPr="005E0186">
              <w:rPr>
                <w:sz w:val="20"/>
                <w:szCs w:val="20"/>
              </w:rPr>
              <w:t>690,0</w:t>
            </w:r>
          </w:p>
        </w:tc>
      </w:tr>
      <w:tr w:rsidR="00BA5684" w:rsidRPr="005E0186" w14:paraId="05A07458" w14:textId="77777777" w:rsidTr="005D0D98">
        <w:trPr>
          <w:jc w:val="center"/>
        </w:trPr>
        <w:tc>
          <w:tcPr>
            <w:tcW w:w="3823" w:type="dxa"/>
            <w:shd w:val="clear" w:color="auto" w:fill="F2F2F2" w:themeFill="background1" w:themeFillShade="F2"/>
          </w:tcPr>
          <w:p w14:paraId="3D20C890"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3118" w:type="dxa"/>
            <w:vAlign w:val="center"/>
          </w:tcPr>
          <w:p w14:paraId="2DBB1900" w14:textId="77777777" w:rsidR="00BA5684" w:rsidRPr="005E0186" w:rsidRDefault="00BA5684" w:rsidP="00455A75">
            <w:pPr>
              <w:spacing w:line="276" w:lineRule="auto"/>
              <w:jc w:val="center"/>
              <w:rPr>
                <w:sz w:val="20"/>
                <w:szCs w:val="20"/>
              </w:rPr>
            </w:pPr>
            <w:r w:rsidRPr="005E0186">
              <w:rPr>
                <w:sz w:val="20"/>
                <w:szCs w:val="20"/>
              </w:rPr>
              <w:t>59,0</w:t>
            </w:r>
          </w:p>
        </w:tc>
        <w:tc>
          <w:tcPr>
            <w:tcW w:w="3260" w:type="dxa"/>
            <w:vAlign w:val="center"/>
          </w:tcPr>
          <w:p w14:paraId="7DBAE2EC" w14:textId="77777777" w:rsidR="00BA5684" w:rsidRPr="005E0186" w:rsidRDefault="00BA5684" w:rsidP="00455A75">
            <w:pPr>
              <w:spacing w:line="276" w:lineRule="auto"/>
              <w:jc w:val="center"/>
              <w:rPr>
                <w:sz w:val="20"/>
                <w:szCs w:val="20"/>
              </w:rPr>
            </w:pPr>
            <w:r w:rsidRPr="005E0186">
              <w:rPr>
                <w:sz w:val="20"/>
                <w:szCs w:val="20"/>
              </w:rPr>
              <w:t>57,3</w:t>
            </w:r>
          </w:p>
        </w:tc>
      </w:tr>
    </w:tbl>
    <w:p w14:paraId="383DED6E" w14:textId="77777777" w:rsidR="00BA5684" w:rsidRPr="005E0186" w:rsidRDefault="00BA5684" w:rsidP="00455A75">
      <w:pPr>
        <w:spacing w:line="276" w:lineRule="auto"/>
        <w:jc w:val="both"/>
        <w:rPr>
          <w:rFonts w:ascii="Calibri" w:eastAsia="Times New Roman" w:hAnsi="Calibri" w:cs="Times New Roman"/>
          <w:sz w:val="20"/>
          <w:szCs w:val="20"/>
          <w:lang w:eastAsia="pl-PL"/>
        </w:rPr>
      </w:pPr>
    </w:p>
    <w:p w14:paraId="3ACA7399" w14:textId="77777777" w:rsidR="00BA5684" w:rsidRPr="005E0186" w:rsidRDefault="00BA5684" w:rsidP="00455A75">
      <w:pPr>
        <w:pStyle w:val="Legenda"/>
        <w:keepNext/>
        <w:spacing w:line="276" w:lineRule="auto"/>
        <w:jc w:val="both"/>
        <w:rPr>
          <w:sz w:val="20"/>
          <w:szCs w:val="20"/>
        </w:rPr>
      </w:pPr>
      <w:r w:rsidRPr="005E0186">
        <w:rPr>
          <w:sz w:val="20"/>
          <w:szCs w:val="20"/>
        </w:rPr>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3</w:t>
      </w:r>
      <w:r w:rsidRPr="005E0186">
        <w:rPr>
          <w:sz w:val="20"/>
          <w:szCs w:val="20"/>
        </w:rPr>
        <w:fldChar w:fldCharType="end"/>
      </w:r>
      <w:r w:rsidRPr="005E0186">
        <w:rPr>
          <w:sz w:val="20"/>
          <w:szCs w:val="20"/>
        </w:rPr>
        <w:t>. Opis wariantu substratowego W3</w:t>
      </w:r>
    </w:p>
    <w:tbl>
      <w:tblPr>
        <w:tblStyle w:val="Tabela-Siatka"/>
        <w:tblW w:w="10201" w:type="dxa"/>
        <w:jc w:val="center"/>
        <w:tblLook w:val="04A0" w:firstRow="1" w:lastRow="0" w:firstColumn="1" w:lastColumn="0" w:noHBand="0" w:noVBand="1"/>
      </w:tblPr>
      <w:tblGrid>
        <w:gridCol w:w="3823"/>
        <w:gridCol w:w="1559"/>
        <w:gridCol w:w="1559"/>
        <w:gridCol w:w="1559"/>
        <w:gridCol w:w="1701"/>
      </w:tblGrid>
      <w:tr w:rsidR="00BA5684" w:rsidRPr="005E0186" w14:paraId="64BC9A94" w14:textId="77777777" w:rsidTr="005D0D98">
        <w:trPr>
          <w:jc w:val="center"/>
        </w:trPr>
        <w:tc>
          <w:tcPr>
            <w:tcW w:w="10201" w:type="dxa"/>
            <w:gridSpan w:val="5"/>
            <w:shd w:val="clear" w:color="auto" w:fill="D9D9D9" w:themeFill="background1" w:themeFillShade="D9"/>
          </w:tcPr>
          <w:p w14:paraId="03C177DF"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W3</w:t>
            </w:r>
          </w:p>
          <w:p w14:paraId="30205DD6" w14:textId="77777777" w:rsidR="00BA5684" w:rsidRPr="005E0186" w:rsidRDefault="00BA5684" w:rsidP="00455A75">
            <w:pPr>
              <w:spacing w:before="80" w:after="80" w:line="276" w:lineRule="auto"/>
              <w:jc w:val="center"/>
              <w:rPr>
                <w:b/>
                <w:sz w:val="20"/>
                <w:szCs w:val="20"/>
              </w:rPr>
            </w:pPr>
            <w:r w:rsidRPr="005E0186">
              <w:rPr>
                <w:b/>
                <w:sz w:val="20"/>
                <w:szCs w:val="20"/>
              </w:rPr>
              <w:t>Substrat bazowy: gnojowica bydlęca</w:t>
            </w:r>
          </w:p>
        </w:tc>
      </w:tr>
      <w:tr w:rsidR="00BA5684" w:rsidRPr="005E0186" w14:paraId="42659450" w14:textId="77777777" w:rsidTr="005D0D98">
        <w:trPr>
          <w:jc w:val="center"/>
        </w:trPr>
        <w:tc>
          <w:tcPr>
            <w:tcW w:w="3823" w:type="dxa"/>
            <w:shd w:val="clear" w:color="auto" w:fill="D9D9D9" w:themeFill="background1" w:themeFillShade="D9"/>
          </w:tcPr>
          <w:p w14:paraId="328316AE" w14:textId="77777777" w:rsidR="00BA5684" w:rsidRPr="005E0186" w:rsidRDefault="00BA5684" w:rsidP="00455A75">
            <w:pPr>
              <w:spacing w:line="276" w:lineRule="auto"/>
              <w:jc w:val="both"/>
              <w:rPr>
                <w:sz w:val="20"/>
                <w:szCs w:val="20"/>
              </w:rPr>
            </w:pPr>
          </w:p>
          <w:p w14:paraId="6A09CECD" w14:textId="77777777" w:rsidR="00BA5684" w:rsidRPr="005E0186" w:rsidRDefault="00BA5684" w:rsidP="00455A75">
            <w:pPr>
              <w:spacing w:line="276" w:lineRule="auto"/>
              <w:jc w:val="both"/>
              <w:rPr>
                <w:sz w:val="20"/>
                <w:szCs w:val="20"/>
              </w:rPr>
            </w:pPr>
            <w:r w:rsidRPr="005E0186">
              <w:rPr>
                <w:sz w:val="20"/>
                <w:szCs w:val="20"/>
              </w:rPr>
              <w:t>Parametr:</w:t>
            </w:r>
          </w:p>
        </w:tc>
        <w:tc>
          <w:tcPr>
            <w:tcW w:w="1559" w:type="dxa"/>
            <w:shd w:val="clear" w:color="auto" w:fill="D9D9D9" w:themeFill="background1" w:themeFillShade="D9"/>
            <w:vAlign w:val="center"/>
          </w:tcPr>
          <w:p w14:paraId="154F7427" w14:textId="77777777" w:rsidR="00BA5684" w:rsidRPr="005E0186" w:rsidRDefault="00BA5684" w:rsidP="00455A75">
            <w:pPr>
              <w:spacing w:line="276" w:lineRule="auto"/>
              <w:jc w:val="center"/>
              <w:rPr>
                <w:sz w:val="20"/>
                <w:szCs w:val="20"/>
              </w:rPr>
            </w:pPr>
            <w:r w:rsidRPr="005E0186">
              <w:rPr>
                <w:sz w:val="20"/>
                <w:szCs w:val="20"/>
              </w:rPr>
              <w:t>Obornik kurzy</w:t>
            </w:r>
          </w:p>
        </w:tc>
        <w:tc>
          <w:tcPr>
            <w:tcW w:w="1559" w:type="dxa"/>
            <w:shd w:val="clear" w:color="auto" w:fill="D9D9D9" w:themeFill="background1" w:themeFillShade="D9"/>
            <w:vAlign w:val="center"/>
          </w:tcPr>
          <w:p w14:paraId="2427C24E" w14:textId="77777777" w:rsidR="00BA5684" w:rsidRPr="005E0186" w:rsidRDefault="00BA5684" w:rsidP="00455A75">
            <w:pPr>
              <w:spacing w:line="276" w:lineRule="auto"/>
              <w:jc w:val="center"/>
              <w:rPr>
                <w:sz w:val="20"/>
                <w:szCs w:val="20"/>
              </w:rPr>
            </w:pPr>
            <w:r w:rsidRPr="005E0186">
              <w:rPr>
                <w:sz w:val="20"/>
                <w:szCs w:val="20"/>
              </w:rPr>
              <w:t>Gnojowica bydlęca</w:t>
            </w:r>
          </w:p>
        </w:tc>
        <w:tc>
          <w:tcPr>
            <w:tcW w:w="1559" w:type="dxa"/>
            <w:shd w:val="clear" w:color="auto" w:fill="D9D9D9" w:themeFill="background1" w:themeFillShade="D9"/>
            <w:vAlign w:val="center"/>
          </w:tcPr>
          <w:p w14:paraId="2455DE6A" w14:textId="77777777" w:rsidR="00BA5684" w:rsidRPr="005E0186" w:rsidRDefault="00BA5684" w:rsidP="00455A75">
            <w:pPr>
              <w:spacing w:line="276" w:lineRule="auto"/>
              <w:jc w:val="center"/>
              <w:rPr>
                <w:sz w:val="20"/>
                <w:szCs w:val="20"/>
              </w:rPr>
            </w:pPr>
            <w:r w:rsidRPr="005E0186">
              <w:rPr>
                <w:sz w:val="20"/>
                <w:szCs w:val="20"/>
              </w:rPr>
              <w:t>Odpady kat. 3</w:t>
            </w:r>
          </w:p>
        </w:tc>
        <w:tc>
          <w:tcPr>
            <w:tcW w:w="1701" w:type="dxa"/>
            <w:shd w:val="clear" w:color="auto" w:fill="D9D9D9" w:themeFill="background1" w:themeFillShade="D9"/>
          </w:tcPr>
          <w:p w14:paraId="0D424534" w14:textId="77777777" w:rsidR="00BA5684" w:rsidRPr="005E0186" w:rsidRDefault="00BA5684" w:rsidP="00455A75">
            <w:pPr>
              <w:spacing w:line="276" w:lineRule="auto"/>
              <w:jc w:val="center"/>
              <w:rPr>
                <w:b/>
                <w:sz w:val="20"/>
                <w:szCs w:val="20"/>
              </w:rPr>
            </w:pPr>
            <w:r w:rsidRPr="005E0186">
              <w:rPr>
                <w:sz w:val="20"/>
                <w:szCs w:val="20"/>
              </w:rPr>
              <w:t>Przeterminowane produkty spożywcze</w:t>
            </w:r>
          </w:p>
        </w:tc>
      </w:tr>
      <w:tr w:rsidR="00BA5684" w:rsidRPr="005E0186" w14:paraId="4B69F29E" w14:textId="77777777" w:rsidTr="005D0D98">
        <w:trPr>
          <w:jc w:val="center"/>
        </w:trPr>
        <w:tc>
          <w:tcPr>
            <w:tcW w:w="3823" w:type="dxa"/>
            <w:shd w:val="clear" w:color="auto" w:fill="F2F2F2" w:themeFill="background1" w:themeFillShade="F2"/>
          </w:tcPr>
          <w:p w14:paraId="4DF79249"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1559" w:type="dxa"/>
            <w:vAlign w:val="center"/>
          </w:tcPr>
          <w:p w14:paraId="2DB3D077" w14:textId="77777777" w:rsidR="00BA5684" w:rsidRPr="005E0186" w:rsidRDefault="00BA5684" w:rsidP="00455A75">
            <w:pPr>
              <w:spacing w:line="276" w:lineRule="auto"/>
              <w:jc w:val="center"/>
              <w:rPr>
                <w:sz w:val="20"/>
                <w:szCs w:val="20"/>
              </w:rPr>
            </w:pPr>
            <w:r w:rsidRPr="005E0186">
              <w:rPr>
                <w:rFonts w:cs="Calibri"/>
                <w:b/>
                <w:bCs/>
                <w:sz w:val="20"/>
                <w:szCs w:val="20"/>
              </w:rPr>
              <w:t>20%</w:t>
            </w:r>
          </w:p>
        </w:tc>
        <w:tc>
          <w:tcPr>
            <w:tcW w:w="1559" w:type="dxa"/>
            <w:vAlign w:val="center"/>
          </w:tcPr>
          <w:p w14:paraId="665125D1" w14:textId="77777777" w:rsidR="00BA5684" w:rsidRPr="005E0186" w:rsidRDefault="00BA5684" w:rsidP="00455A75">
            <w:pPr>
              <w:spacing w:line="276" w:lineRule="auto"/>
              <w:jc w:val="center"/>
              <w:rPr>
                <w:sz w:val="20"/>
                <w:szCs w:val="20"/>
              </w:rPr>
            </w:pPr>
            <w:r w:rsidRPr="005E0186">
              <w:rPr>
                <w:rFonts w:cs="Calibri"/>
                <w:b/>
                <w:bCs/>
                <w:sz w:val="20"/>
                <w:szCs w:val="20"/>
              </w:rPr>
              <w:t>50%</w:t>
            </w:r>
          </w:p>
        </w:tc>
        <w:tc>
          <w:tcPr>
            <w:tcW w:w="1559" w:type="dxa"/>
            <w:vAlign w:val="center"/>
          </w:tcPr>
          <w:p w14:paraId="5224B2CB" w14:textId="77777777" w:rsidR="00BA5684" w:rsidRPr="005E0186" w:rsidRDefault="00BA5684" w:rsidP="00455A75">
            <w:pPr>
              <w:spacing w:line="276" w:lineRule="auto"/>
              <w:jc w:val="center"/>
              <w:rPr>
                <w:sz w:val="20"/>
                <w:szCs w:val="20"/>
              </w:rPr>
            </w:pPr>
            <w:r w:rsidRPr="005E0186">
              <w:rPr>
                <w:rFonts w:cs="Calibri"/>
                <w:b/>
                <w:bCs/>
                <w:sz w:val="20"/>
                <w:szCs w:val="20"/>
              </w:rPr>
              <w:t>15%</w:t>
            </w:r>
          </w:p>
        </w:tc>
        <w:tc>
          <w:tcPr>
            <w:tcW w:w="1701" w:type="dxa"/>
            <w:vAlign w:val="center"/>
          </w:tcPr>
          <w:p w14:paraId="64EBF6DA" w14:textId="77777777" w:rsidR="00BA5684" w:rsidRPr="005E0186" w:rsidRDefault="00BA5684" w:rsidP="00455A75">
            <w:pPr>
              <w:spacing w:line="276" w:lineRule="auto"/>
              <w:jc w:val="center"/>
              <w:rPr>
                <w:sz w:val="20"/>
                <w:szCs w:val="20"/>
              </w:rPr>
            </w:pPr>
            <w:r w:rsidRPr="005E0186">
              <w:rPr>
                <w:rFonts w:cs="Calibri"/>
                <w:b/>
                <w:bCs/>
                <w:sz w:val="20"/>
                <w:szCs w:val="20"/>
              </w:rPr>
              <w:t>15%</w:t>
            </w:r>
          </w:p>
        </w:tc>
      </w:tr>
      <w:tr w:rsidR="00BA5684" w:rsidRPr="005E0186" w14:paraId="322AA467" w14:textId="77777777" w:rsidTr="005D0D98">
        <w:trPr>
          <w:jc w:val="center"/>
        </w:trPr>
        <w:tc>
          <w:tcPr>
            <w:tcW w:w="3823" w:type="dxa"/>
            <w:shd w:val="clear" w:color="auto" w:fill="F2F2F2" w:themeFill="background1" w:themeFillShade="F2"/>
          </w:tcPr>
          <w:p w14:paraId="3A8D870B"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1559" w:type="dxa"/>
            <w:vAlign w:val="center"/>
          </w:tcPr>
          <w:p w14:paraId="62827D32" w14:textId="77777777" w:rsidR="00BA5684" w:rsidRPr="005E0186" w:rsidRDefault="00BA5684" w:rsidP="00455A75">
            <w:pPr>
              <w:spacing w:line="276" w:lineRule="auto"/>
              <w:jc w:val="center"/>
              <w:rPr>
                <w:sz w:val="20"/>
                <w:szCs w:val="20"/>
              </w:rPr>
            </w:pPr>
            <w:r w:rsidRPr="005E0186">
              <w:rPr>
                <w:sz w:val="20"/>
                <w:szCs w:val="20"/>
              </w:rPr>
              <w:t>41,1</w:t>
            </w:r>
          </w:p>
        </w:tc>
        <w:tc>
          <w:tcPr>
            <w:tcW w:w="1559" w:type="dxa"/>
            <w:vAlign w:val="center"/>
          </w:tcPr>
          <w:p w14:paraId="4309DCF4" w14:textId="77777777" w:rsidR="00BA5684" w:rsidRPr="005E0186" w:rsidRDefault="00BA5684" w:rsidP="00455A75">
            <w:pPr>
              <w:spacing w:line="276" w:lineRule="auto"/>
              <w:jc w:val="center"/>
              <w:rPr>
                <w:rFonts w:eastAsia="Calibri" w:cs="Calibri"/>
                <w:sz w:val="20"/>
                <w:szCs w:val="20"/>
              </w:rPr>
            </w:pPr>
            <w:r w:rsidRPr="005E0186">
              <w:rPr>
                <w:sz w:val="20"/>
                <w:szCs w:val="20"/>
              </w:rPr>
              <w:t>9,3</w:t>
            </w:r>
          </w:p>
        </w:tc>
        <w:tc>
          <w:tcPr>
            <w:tcW w:w="1559" w:type="dxa"/>
            <w:vAlign w:val="center"/>
          </w:tcPr>
          <w:p w14:paraId="6C6E44CB" w14:textId="77777777" w:rsidR="00BA5684" w:rsidRPr="005E0186" w:rsidRDefault="00BA5684" w:rsidP="00455A75">
            <w:pPr>
              <w:spacing w:line="276" w:lineRule="auto"/>
              <w:jc w:val="center"/>
              <w:rPr>
                <w:sz w:val="20"/>
                <w:szCs w:val="20"/>
              </w:rPr>
            </w:pPr>
            <w:r w:rsidRPr="005E0186">
              <w:rPr>
                <w:sz w:val="20"/>
                <w:szCs w:val="20"/>
              </w:rPr>
              <w:t>26,0</w:t>
            </w:r>
          </w:p>
        </w:tc>
        <w:tc>
          <w:tcPr>
            <w:tcW w:w="1701" w:type="dxa"/>
            <w:vAlign w:val="center"/>
          </w:tcPr>
          <w:p w14:paraId="5D521CE0" w14:textId="77777777" w:rsidR="00BA5684" w:rsidRPr="005E0186" w:rsidRDefault="00BA5684" w:rsidP="00455A75">
            <w:pPr>
              <w:spacing w:line="276" w:lineRule="auto"/>
              <w:jc w:val="center"/>
              <w:rPr>
                <w:sz w:val="20"/>
                <w:szCs w:val="20"/>
              </w:rPr>
            </w:pPr>
            <w:r w:rsidRPr="005E0186">
              <w:rPr>
                <w:sz w:val="20"/>
                <w:szCs w:val="20"/>
              </w:rPr>
              <w:t>24,5</w:t>
            </w:r>
          </w:p>
        </w:tc>
      </w:tr>
      <w:tr w:rsidR="00BA5684" w:rsidRPr="005E0186" w14:paraId="2EAF97F4" w14:textId="77777777" w:rsidTr="005D0D98">
        <w:trPr>
          <w:jc w:val="center"/>
        </w:trPr>
        <w:tc>
          <w:tcPr>
            <w:tcW w:w="3823" w:type="dxa"/>
            <w:shd w:val="clear" w:color="auto" w:fill="F2F2F2" w:themeFill="background1" w:themeFillShade="F2"/>
          </w:tcPr>
          <w:p w14:paraId="28F1D3E5" w14:textId="77777777" w:rsidR="00BA5684" w:rsidRPr="005E0186" w:rsidRDefault="00BA5684" w:rsidP="00455A75">
            <w:pPr>
              <w:spacing w:line="276" w:lineRule="auto"/>
              <w:jc w:val="both"/>
              <w:rPr>
                <w:sz w:val="20"/>
                <w:szCs w:val="20"/>
              </w:rPr>
            </w:pPr>
            <w:r w:rsidRPr="005E0186">
              <w:rPr>
                <w:sz w:val="20"/>
                <w:szCs w:val="20"/>
              </w:rPr>
              <w:t>Udział suchej masy organicznej w substracie [% s.m.o.]</w:t>
            </w:r>
          </w:p>
        </w:tc>
        <w:tc>
          <w:tcPr>
            <w:tcW w:w="1559" w:type="dxa"/>
            <w:vAlign w:val="center"/>
          </w:tcPr>
          <w:p w14:paraId="605AAED0" w14:textId="77777777" w:rsidR="00BA5684" w:rsidRPr="005E0186" w:rsidRDefault="00BA5684" w:rsidP="00455A75">
            <w:pPr>
              <w:spacing w:line="276" w:lineRule="auto"/>
              <w:jc w:val="center"/>
              <w:rPr>
                <w:sz w:val="20"/>
                <w:szCs w:val="20"/>
              </w:rPr>
            </w:pPr>
            <w:r w:rsidRPr="005E0186">
              <w:rPr>
                <w:sz w:val="20"/>
                <w:szCs w:val="20"/>
              </w:rPr>
              <w:t>71,9</w:t>
            </w:r>
          </w:p>
        </w:tc>
        <w:tc>
          <w:tcPr>
            <w:tcW w:w="1559" w:type="dxa"/>
            <w:vAlign w:val="center"/>
          </w:tcPr>
          <w:p w14:paraId="11F14B5D" w14:textId="77777777" w:rsidR="00BA5684" w:rsidRPr="005E0186" w:rsidRDefault="00BA5684" w:rsidP="00455A75">
            <w:pPr>
              <w:spacing w:line="276" w:lineRule="auto"/>
              <w:jc w:val="center"/>
              <w:rPr>
                <w:sz w:val="20"/>
                <w:szCs w:val="20"/>
              </w:rPr>
            </w:pPr>
            <w:r w:rsidRPr="005E0186">
              <w:rPr>
                <w:sz w:val="20"/>
                <w:szCs w:val="20"/>
              </w:rPr>
              <w:t>79,1</w:t>
            </w:r>
          </w:p>
        </w:tc>
        <w:tc>
          <w:tcPr>
            <w:tcW w:w="1559" w:type="dxa"/>
            <w:vAlign w:val="center"/>
          </w:tcPr>
          <w:p w14:paraId="70E4F48A" w14:textId="77777777" w:rsidR="00BA5684" w:rsidRPr="005E0186" w:rsidRDefault="00BA5684" w:rsidP="00455A75">
            <w:pPr>
              <w:spacing w:line="276" w:lineRule="auto"/>
              <w:jc w:val="center"/>
              <w:rPr>
                <w:sz w:val="20"/>
                <w:szCs w:val="20"/>
              </w:rPr>
            </w:pPr>
            <w:r w:rsidRPr="005E0186">
              <w:rPr>
                <w:sz w:val="20"/>
                <w:szCs w:val="20"/>
              </w:rPr>
              <w:t>73,2</w:t>
            </w:r>
          </w:p>
        </w:tc>
        <w:tc>
          <w:tcPr>
            <w:tcW w:w="1701" w:type="dxa"/>
            <w:vAlign w:val="center"/>
          </w:tcPr>
          <w:p w14:paraId="1A865675" w14:textId="77777777" w:rsidR="00BA5684" w:rsidRPr="005E0186" w:rsidRDefault="00BA5684" w:rsidP="00455A75">
            <w:pPr>
              <w:spacing w:line="276" w:lineRule="auto"/>
              <w:jc w:val="center"/>
              <w:rPr>
                <w:sz w:val="20"/>
                <w:szCs w:val="20"/>
              </w:rPr>
            </w:pPr>
            <w:r w:rsidRPr="005E0186">
              <w:rPr>
                <w:sz w:val="20"/>
                <w:szCs w:val="20"/>
              </w:rPr>
              <w:t>81,8</w:t>
            </w:r>
          </w:p>
        </w:tc>
      </w:tr>
      <w:tr w:rsidR="00BA5684" w:rsidRPr="005E0186" w14:paraId="01E51FB2" w14:textId="77777777" w:rsidTr="005D0D98">
        <w:trPr>
          <w:jc w:val="center"/>
        </w:trPr>
        <w:tc>
          <w:tcPr>
            <w:tcW w:w="3823" w:type="dxa"/>
            <w:shd w:val="clear" w:color="auto" w:fill="F2F2F2" w:themeFill="background1" w:themeFillShade="F2"/>
          </w:tcPr>
          <w:p w14:paraId="21653021" w14:textId="77777777" w:rsidR="00BA5684" w:rsidRPr="005E0186" w:rsidRDefault="00BA5684" w:rsidP="00455A75">
            <w:pPr>
              <w:spacing w:before="80" w:line="276" w:lineRule="auto"/>
              <w:jc w:val="both"/>
              <w:rPr>
                <w:sz w:val="20"/>
                <w:szCs w:val="20"/>
              </w:rPr>
            </w:pPr>
            <w:r w:rsidRPr="005E0186">
              <w:rPr>
                <w:sz w:val="20"/>
                <w:szCs w:val="20"/>
              </w:rPr>
              <w:t xml:space="preserve">Wydajność biogazowa z jednostki masy substratu [m3/t s.m.o.], </w:t>
            </w:r>
          </w:p>
        </w:tc>
        <w:tc>
          <w:tcPr>
            <w:tcW w:w="1559" w:type="dxa"/>
            <w:vAlign w:val="center"/>
          </w:tcPr>
          <w:p w14:paraId="41F41637" w14:textId="77777777" w:rsidR="00BA5684" w:rsidRPr="005E0186" w:rsidRDefault="00BA5684" w:rsidP="00455A75">
            <w:pPr>
              <w:spacing w:line="276" w:lineRule="auto"/>
              <w:jc w:val="center"/>
              <w:rPr>
                <w:rFonts w:cs="Calibri"/>
                <w:sz w:val="20"/>
                <w:szCs w:val="20"/>
              </w:rPr>
            </w:pPr>
            <w:r w:rsidRPr="005E0186">
              <w:rPr>
                <w:rFonts w:cs="Calibri"/>
                <w:sz w:val="20"/>
                <w:szCs w:val="20"/>
              </w:rPr>
              <w:t>218,7</w:t>
            </w:r>
          </w:p>
        </w:tc>
        <w:tc>
          <w:tcPr>
            <w:tcW w:w="1559" w:type="dxa"/>
            <w:vAlign w:val="center"/>
          </w:tcPr>
          <w:p w14:paraId="4C05069C" w14:textId="77777777" w:rsidR="00BA5684" w:rsidRPr="005E0186" w:rsidRDefault="00BA5684" w:rsidP="00455A75">
            <w:pPr>
              <w:spacing w:line="276" w:lineRule="auto"/>
              <w:jc w:val="center"/>
              <w:rPr>
                <w:sz w:val="20"/>
                <w:szCs w:val="20"/>
              </w:rPr>
            </w:pPr>
            <w:r w:rsidRPr="005E0186">
              <w:rPr>
                <w:sz w:val="20"/>
                <w:szCs w:val="20"/>
              </w:rPr>
              <w:t>221,8</w:t>
            </w:r>
          </w:p>
        </w:tc>
        <w:tc>
          <w:tcPr>
            <w:tcW w:w="1559" w:type="dxa"/>
            <w:vAlign w:val="center"/>
          </w:tcPr>
          <w:p w14:paraId="77DB6536" w14:textId="77777777" w:rsidR="00BA5684" w:rsidRPr="005E0186" w:rsidRDefault="00BA5684" w:rsidP="00455A75">
            <w:pPr>
              <w:spacing w:line="276" w:lineRule="auto"/>
              <w:jc w:val="center"/>
              <w:rPr>
                <w:sz w:val="20"/>
                <w:szCs w:val="20"/>
              </w:rPr>
            </w:pPr>
            <w:r w:rsidRPr="005E0186">
              <w:rPr>
                <w:sz w:val="20"/>
                <w:szCs w:val="20"/>
              </w:rPr>
              <w:t>690,0</w:t>
            </w:r>
          </w:p>
        </w:tc>
        <w:tc>
          <w:tcPr>
            <w:tcW w:w="1701" w:type="dxa"/>
            <w:vAlign w:val="center"/>
          </w:tcPr>
          <w:p w14:paraId="36C6C0F4" w14:textId="77777777" w:rsidR="00BA5684" w:rsidRPr="005E0186" w:rsidRDefault="00BA5684" w:rsidP="00455A75">
            <w:pPr>
              <w:spacing w:line="276" w:lineRule="auto"/>
              <w:jc w:val="center"/>
              <w:rPr>
                <w:sz w:val="20"/>
                <w:szCs w:val="20"/>
              </w:rPr>
            </w:pPr>
            <w:r w:rsidRPr="005E0186">
              <w:rPr>
                <w:sz w:val="20"/>
                <w:szCs w:val="20"/>
              </w:rPr>
              <w:t>359,5</w:t>
            </w:r>
          </w:p>
        </w:tc>
      </w:tr>
      <w:tr w:rsidR="00BA5684" w:rsidRPr="005E0186" w14:paraId="5C773643" w14:textId="77777777" w:rsidTr="005D0D98">
        <w:trPr>
          <w:jc w:val="center"/>
        </w:trPr>
        <w:tc>
          <w:tcPr>
            <w:tcW w:w="3823" w:type="dxa"/>
            <w:shd w:val="clear" w:color="auto" w:fill="F2F2F2" w:themeFill="background1" w:themeFillShade="F2"/>
          </w:tcPr>
          <w:p w14:paraId="4DFD94FA"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1559" w:type="dxa"/>
            <w:vAlign w:val="center"/>
          </w:tcPr>
          <w:p w14:paraId="14492633" w14:textId="77777777" w:rsidR="00BA5684" w:rsidRPr="005E0186" w:rsidRDefault="00BA5684" w:rsidP="00455A75">
            <w:pPr>
              <w:spacing w:line="276" w:lineRule="auto"/>
              <w:jc w:val="center"/>
              <w:rPr>
                <w:sz w:val="20"/>
                <w:szCs w:val="20"/>
              </w:rPr>
            </w:pPr>
            <w:r w:rsidRPr="005E0186">
              <w:rPr>
                <w:sz w:val="20"/>
                <w:szCs w:val="20"/>
              </w:rPr>
              <w:t>59,0</w:t>
            </w:r>
          </w:p>
        </w:tc>
        <w:tc>
          <w:tcPr>
            <w:tcW w:w="1559" w:type="dxa"/>
            <w:vAlign w:val="center"/>
          </w:tcPr>
          <w:p w14:paraId="554B21CE" w14:textId="77777777" w:rsidR="00BA5684" w:rsidRPr="005E0186" w:rsidRDefault="00BA5684" w:rsidP="00455A75">
            <w:pPr>
              <w:spacing w:line="276" w:lineRule="auto"/>
              <w:jc w:val="center"/>
              <w:rPr>
                <w:sz w:val="20"/>
                <w:szCs w:val="20"/>
              </w:rPr>
            </w:pPr>
            <w:r w:rsidRPr="005E0186">
              <w:rPr>
                <w:sz w:val="20"/>
                <w:szCs w:val="20"/>
              </w:rPr>
              <w:t>59,7</w:t>
            </w:r>
          </w:p>
        </w:tc>
        <w:tc>
          <w:tcPr>
            <w:tcW w:w="1559" w:type="dxa"/>
            <w:vAlign w:val="center"/>
          </w:tcPr>
          <w:p w14:paraId="3E5CCD47" w14:textId="77777777" w:rsidR="00BA5684" w:rsidRPr="005E0186" w:rsidRDefault="00BA5684" w:rsidP="00455A75">
            <w:pPr>
              <w:spacing w:line="276" w:lineRule="auto"/>
              <w:jc w:val="center"/>
              <w:rPr>
                <w:sz w:val="20"/>
                <w:szCs w:val="20"/>
              </w:rPr>
            </w:pPr>
            <w:r w:rsidRPr="005E0186">
              <w:rPr>
                <w:sz w:val="20"/>
                <w:szCs w:val="20"/>
              </w:rPr>
              <w:t>57,3</w:t>
            </w:r>
          </w:p>
        </w:tc>
        <w:tc>
          <w:tcPr>
            <w:tcW w:w="1701" w:type="dxa"/>
            <w:vAlign w:val="center"/>
          </w:tcPr>
          <w:p w14:paraId="093BF6C9" w14:textId="77777777" w:rsidR="00BA5684" w:rsidRPr="005E0186" w:rsidRDefault="00BA5684" w:rsidP="00455A75">
            <w:pPr>
              <w:spacing w:line="276" w:lineRule="auto"/>
              <w:jc w:val="center"/>
              <w:rPr>
                <w:sz w:val="20"/>
                <w:szCs w:val="20"/>
              </w:rPr>
            </w:pPr>
            <w:r w:rsidRPr="005E0186">
              <w:rPr>
                <w:sz w:val="20"/>
                <w:szCs w:val="20"/>
              </w:rPr>
              <w:t>59,5</w:t>
            </w:r>
          </w:p>
        </w:tc>
      </w:tr>
    </w:tbl>
    <w:p w14:paraId="43263D2B" w14:textId="762DA814" w:rsidR="00BA5684" w:rsidRPr="005E0186" w:rsidRDefault="00BA5684" w:rsidP="00455A75">
      <w:pPr>
        <w:spacing w:line="276" w:lineRule="auto"/>
        <w:jc w:val="both"/>
        <w:rPr>
          <w:rFonts w:ascii="Calibri" w:eastAsia="Times New Roman" w:hAnsi="Calibri" w:cs="Times New Roman"/>
          <w:sz w:val="20"/>
          <w:szCs w:val="20"/>
          <w:lang w:eastAsia="pl-PL"/>
        </w:rPr>
      </w:pPr>
    </w:p>
    <w:p w14:paraId="2D0585B2" w14:textId="77777777" w:rsidR="00BA5684" w:rsidRPr="005E0186" w:rsidRDefault="00BA5684" w:rsidP="00455A75">
      <w:pPr>
        <w:pStyle w:val="Legenda"/>
        <w:keepNext/>
        <w:spacing w:line="276" w:lineRule="auto"/>
        <w:jc w:val="both"/>
        <w:rPr>
          <w:sz w:val="20"/>
          <w:szCs w:val="20"/>
        </w:rPr>
      </w:pPr>
      <w:r w:rsidRPr="005E0186">
        <w:rPr>
          <w:sz w:val="20"/>
          <w:szCs w:val="20"/>
        </w:rPr>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4</w:t>
      </w:r>
      <w:r w:rsidRPr="005E0186">
        <w:rPr>
          <w:sz w:val="20"/>
          <w:szCs w:val="20"/>
        </w:rPr>
        <w:fldChar w:fldCharType="end"/>
      </w:r>
      <w:r w:rsidRPr="005E0186">
        <w:rPr>
          <w:sz w:val="20"/>
          <w:szCs w:val="20"/>
        </w:rPr>
        <w:t>. Opis wariantu substratowego W4</w:t>
      </w:r>
    </w:p>
    <w:tbl>
      <w:tblPr>
        <w:tblStyle w:val="Tabela-Siatka"/>
        <w:tblW w:w="10201" w:type="dxa"/>
        <w:jc w:val="center"/>
        <w:tblLook w:val="04A0" w:firstRow="1" w:lastRow="0" w:firstColumn="1" w:lastColumn="0" w:noHBand="0" w:noVBand="1"/>
      </w:tblPr>
      <w:tblGrid>
        <w:gridCol w:w="3823"/>
        <w:gridCol w:w="3118"/>
        <w:gridCol w:w="3260"/>
      </w:tblGrid>
      <w:tr w:rsidR="00BA5684" w:rsidRPr="005E0186" w14:paraId="7616C08A" w14:textId="77777777" w:rsidTr="005D0D98">
        <w:trPr>
          <w:jc w:val="center"/>
        </w:trPr>
        <w:tc>
          <w:tcPr>
            <w:tcW w:w="10201" w:type="dxa"/>
            <w:gridSpan w:val="3"/>
            <w:shd w:val="clear" w:color="auto" w:fill="D9D9D9" w:themeFill="background1" w:themeFillShade="D9"/>
          </w:tcPr>
          <w:p w14:paraId="47E6C6CB"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W4</w:t>
            </w:r>
          </w:p>
          <w:p w14:paraId="7B653E5F" w14:textId="77777777" w:rsidR="00BA5684" w:rsidRPr="005E0186" w:rsidRDefault="00BA5684" w:rsidP="00455A75">
            <w:pPr>
              <w:spacing w:before="80" w:after="80" w:line="276" w:lineRule="auto"/>
              <w:jc w:val="center"/>
              <w:rPr>
                <w:b/>
                <w:sz w:val="20"/>
                <w:szCs w:val="20"/>
              </w:rPr>
            </w:pPr>
            <w:r w:rsidRPr="005E0186">
              <w:rPr>
                <w:b/>
                <w:sz w:val="20"/>
                <w:szCs w:val="20"/>
              </w:rPr>
              <w:t>Substrat bazowy: kiszonka z trawy</w:t>
            </w:r>
          </w:p>
        </w:tc>
      </w:tr>
      <w:tr w:rsidR="00BA5684" w:rsidRPr="005E0186" w14:paraId="13C70728" w14:textId="77777777" w:rsidTr="005D0D98">
        <w:trPr>
          <w:jc w:val="center"/>
        </w:trPr>
        <w:tc>
          <w:tcPr>
            <w:tcW w:w="3823" w:type="dxa"/>
            <w:shd w:val="clear" w:color="auto" w:fill="D9D9D9" w:themeFill="background1" w:themeFillShade="D9"/>
          </w:tcPr>
          <w:p w14:paraId="61E55C0D" w14:textId="77777777" w:rsidR="00BA5684" w:rsidRPr="005E0186" w:rsidRDefault="00BA5684" w:rsidP="00455A75">
            <w:pPr>
              <w:spacing w:line="276" w:lineRule="auto"/>
              <w:jc w:val="both"/>
              <w:rPr>
                <w:sz w:val="20"/>
                <w:szCs w:val="20"/>
              </w:rPr>
            </w:pPr>
          </w:p>
          <w:p w14:paraId="37094A8C" w14:textId="77777777" w:rsidR="00BA5684" w:rsidRPr="005E0186" w:rsidRDefault="00BA5684" w:rsidP="00455A75">
            <w:pPr>
              <w:spacing w:line="276" w:lineRule="auto"/>
              <w:jc w:val="both"/>
              <w:rPr>
                <w:sz w:val="20"/>
                <w:szCs w:val="20"/>
              </w:rPr>
            </w:pPr>
            <w:r w:rsidRPr="005E0186">
              <w:rPr>
                <w:sz w:val="20"/>
                <w:szCs w:val="20"/>
              </w:rPr>
              <w:t>Parametr:</w:t>
            </w:r>
          </w:p>
        </w:tc>
        <w:tc>
          <w:tcPr>
            <w:tcW w:w="3118" w:type="dxa"/>
            <w:shd w:val="clear" w:color="auto" w:fill="D9D9D9" w:themeFill="background1" w:themeFillShade="D9"/>
            <w:vAlign w:val="center"/>
          </w:tcPr>
          <w:p w14:paraId="7A7D9EF1" w14:textId="77777777" w:rsidR="00BA5684" w:rsidRPr="005E0186" w:rsidRDefault="00BA5684" w:rsidP="00455A75">
            <w:pPr>
              <w:spacing w:line="276" w:lineRule="auto"/>
              <w:jc w:val="center"/>
              <w:rPr>
                <w:sz w:val="20"/>
                <w:szCs w:val="20"/>
              </w:rPr>
            </w:pPr>
            <w:r w:rsidRPr="005E0186">
              <w:rPr>
                <w:sz w:val="20"/>
                <w:szCs w:val="20"/>
              </w:rPr>
              <w:t>Kiszonka z trawy</w:t>
            </w:r>
          </w:p>
        </w:tc>
        <w:tc>
          <w:tcPr>
            <w:tcW w:w="3260" w:type="dxa"/>
            <w:shd w:val="clear" w:color="auto" w:fill="D9D9D9" w:themeFill="background1" w:themeFillShade="D9"/>
            <w:vAlign w:val="center"/>
          </w:tcPr>
          <w:p w14:paraId="40478BB2" w14:textId="77777777" w:rsidR="00BA5684" w:rsidRPr="005E0186" w:rsidRDefault="00BA5684" w:rsidP="00455A75">
            <w:pPr>
              <w:spacing w:line="276" w:lineRule="auto"/>
              <w:jc w:val="center"/>
              <w:rPr>
                <w:b/>
                <w:sz w:val="20"/>
                <w:szCs w:val="20"/>
              </w:rPr>
            </w:pPr>
            <w:r w:rsidRPr="005E0186">
              <w:rPr>
                <w:sz w:val="20"/>
                <w:szCs w:val="20"/>
              </w:rPr>
              <w:t>Odpady kat. 3</w:t>
            </w:r>
          </w:p>
        </w:tc>
      </w:tr>
      <w:tr w:rsidR="00BA5684" w:rsidRPr="005E0186" w14:paraId="73793621" w14:textId="77777777" w:rsidTr="005D0D98">
        <w:trPr>
          <w:jc w:val="center"/>
        </w:trPr>
        <w:tc>
          <w:tcPr>
            <w:tcW w:w="3823" w:type="dxa"/>
            <w:shd w:val="clear" w:color="auto" w:fill="F2F2F2" w:themeFill="background1" w:themeFillShade="F2"/>
          </w:tcPr>
          <w:p w14:paraId="556A34B0"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3118" w:type="dxa"/>
            <w:vAlign w:val="center"/>
          </w:tcPr>
          <w:p w14:paraId="667435C0" w14:textId="77777777" w:rsidR="00BA5684" w:rsidRPr="005E0186" w:rsidRDefault="00BA5684" w:rsidP="00455A75">
            <w:pPr>
              <w:spacing w:line="276" w:lineRule="auto"/>
              <w:jc w:val="center"/>
              <w:rPr>
                <w:sz w:val="20"/>
                <w:szCs w:val="20"/>
              </w:rPr>
            </w:pPr>
            <w:r w:rsidRPr="005E0186">
              <w:rPr>
                <w:rFonts w:cs="Calibri"/>
                <w:b/>
                <w:bCs/>
                <w:sz w:val="20"/>
                <w:szCs w:val="20"/>
              </w:rPr>
              <w:t>82%</w:t>
            </w:r>
          </w:p>
        </w:tc>
        <w:tc>
          <w:tcPr>
            <w:tcW w:w="3260" w:type="dxa"/>
            <w:vAlign w:val="center"/>
          </w:tcPr>
          <w:p w14:paraId="133F0395" w14:textId="77777777" w:rsidR="00BA5684" w:rsidRPr="005E0186" w:rsidRDefault="00BA5684" w:rsidP="00455A75">
            <w:pPr>
              <w:spacing w:line="276" w:lineRule="auto"/>
              <w:jc w:val="center"/>
              <w:rPr>
                <w:sz w:val="20"/>
                <w:szCs w:val="20"/>
              </w:rPr>
            </w:pPr>
            <w:r w:rsidRPr="005E0186">
              <w:rPr>
                <w:rFonts w:cs="Calibri"/>
                <w:b/>
                <w:bCs/>
                <w:sz w:val="20"/>
                <w:szCs w:val="20"/>
              </w:rPr>
              <w:t>18%</w:t>
            </w:r>
          </w:p>
        </w:tc>
      </w:tr>
      <w:tr w:rsidR="00BA5684" w:rsidRPr="005E0186" w14:paraId="6BAED21A" w14:textId="77777777" w:rsidTr="005D0D98">
        <w:trPr>
          <w:jc w:val="center"/>
        </w:trPr>
        <w:tc>
          <w:tcPr>
            <w:tcW w:w="3823" w:type="dxa"/>
            <w:shd w:val="clear" w:color="auto" w:fill="F2F2F2" w:themeFill="background1" w:themeFillShade="F2"/>
          </w:tcPr>
          <w:p w14:paraId="0C1E8960"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3118" w:type="dxa"/>
            <w:vAlign w:val="center"/>
          </w:tcPr>
          <w:p w14:paraId="0A88E53F" w14:textId="77777777" w:rsidR="00BA5684" w:rsidRPr="005E0186" w:rsidRDefault="00BA5684" w:rsidP="00455A75">
            <w:pPr>
              <w:spacing w:line="276" w:lineRule="auto"/>
              <w:jc w:val="center"/>
              <w:rPr>
                <w:sz w:val="20"/>
                <w:szCs w:val="20"/>
              </w:rPr>
            </w:pPr>
            <w:r w:rsidRPr="005E0186">
              <w:rPr>
                <w:sz w:val="20"/>
                <w:szCs w:val="20"/>
              </w:rPr>
              <w:t>33,6</w:t>
            </w:r>
          </w:p>
        </w:tc>
        <w:tc>
          <w:tcPr>
            <w:tcW w:w="3260" w:type="dxa"/>
            <w:vAlign w:val="center"/>
          </w:tcPr>
          <w:p w14:paraId="40CF4C4C" w14:textId="77777777" w:rsidR="00BA5684" w:rsidRPr="005E0186" w:rsidRDefault="00BA5684" w:rsidP="00455A75">
            <w:pPr>
              <w:spacing w:line="276" w:lineRule="auto"/>
              <w:jc w:val="center"/>
              <w:rPr>
                <w:sz w:val="20"/>
                <w:szCs w:val="20"/>
              </w:rPr>
            </w:pPr>
            <w:r w:rsidRPr="005E0186">
              <w:rPr>
                <w:sz w:val="20"/>
                <w:szCs w:val="20"/>
              </w:rPr>
              <w:t>26,0</w:t>
            </w:r>
          </w:p>
        </w:tc>
      </w:tr>
      <w:tr w:rsidR="00BA5684" w:rsidRPr="005E0186" w14:paraId="09DEA86D" w14:textId="77777777" w:rsidTr="005D0D98">
        <w:trPr>
          <w:jc w:val="center"/>
        </w:trPr>
        <w:tc>
          <w:tcPr>
            <w:tcW w:w="3823" w:type="dxa"/>
            <w:shd w:val="clear" w:color="auto" w:fill="F2F2F2" w:themeFill="background1" w:themeFillShade="F2"/>
          </w:tcPr>
          <w:p w14:paraId="2CBF2F20" w14:textId="77777777" w:rsidR="00BA5684" w:rsidRPr="005E0186" w:rsidRDefault="00BA5684" w:rsidP="00455A75">
            <w:pPr>
              <w:spacing w:line="276" w:lineRule="auto"/>
              <w:jc w:val="both"/>
              <w:rPr>
                <w:sz w:val="20"/>
                <w:szCs w:val="20"/>
              </w:rPr>
            </w:pPr>
            <w:r w:rsidRPr="005E0186">
              <w:rPr>
                <w:sz w:val="20"/>
                <w:szCs w:val="20"/>
              </w:rPr>
              <w:t>Udział suchej masy organicznej w substracie [% s.m.o.]</w:t>
            </w:r>
          </w:p>
        </w:tc>
        <w:tc>
          <w:tcPr>
            <w:tcW w:w="3118" w:type="dxa"/>
            <w:vAlign w:val="center"/>
          </w:tcPr>
          <w:p w14:paraId="3D7FA5E2" w14:textId="77777777" w:rsidR="00BA5684" w:rsidRPr="005E0186" w:rsidRDefault="00BA5684" w:rsidP="00455A75">
            <w:pPr>
              <w:spacing w:line="276" w:lineRule="auto"/>
              <w:jc w:val="center"/>
              <w:rPr>
                <w:sz w:val="20"/>
                <w:szCs w:val="20"/>
              </w:rPr>
            </w:pPr>
            <w:r w:rsidRPr="005E0186">
              <w:rPr>
                <w:sz w:val="20"/>
                <w:szCs w:val="20"/>
              </w:rPr>
              <w:t>81,3</w:t>
            </w:r>
          </w:p>
        </w:tc>
        <w:tc>
          <w:tcPr>
            <w:tcW w:w="3260" w:type="dxa"/>
            <w:vAlign w:val="center"/>
          </w:tcPr>
          <w:p w14:paraId="650B9EF9" w14:textId="77777777" w:rsidR="00BA5684" w:rsidRPr="005E0186" w:rsidRDefault="00BA5684" w:rsidP="00455A75">
            <w:pPr>
              <w:spacing w:line="276" w:lineRule="auto"/>
              <w:jc w:val="center"/>
              <w:rPr>
                <w:sz w:val="20"/>
                <w:szCs w:val="20"/>
              </w:rPr>
            </w:pPr>
            <w:r w:rsidRPr="005E0186">
              <w:rPr>
                <w:sz w:val="20"/>
                <w:szCs w:val="20"/>
              </w:rPr>
              <w:t>73,2</w:t>
            </w:r>
          </w:p>
        </w:tc>
      </w:tr>
      <w:tr w:rsidR="00BA5684" w:rsidRPr="005E0186" w14:paraId="60E5958F" w14:textId="77777777" w:rsidTr="005D0D98">
        <w:trPr>
          <w:jc w:val="center"/>
        </w:trPr>
        <w:tc>
          <w:tcPr>
            <w:tcW w:w="3823" w:type="dxa"/>
            <w:shd w:val="clear" w:color="auto" w:fill="F2F2F2" w:themeFill="background1" w:themeFillShade="F2"/>
          </w:tcPr>
          <w:p w14:paraId="3DF01BA4" w14:textId="77777777" w:rsidR="00BA5684" w:rsidRPr="005E0186" w:rsidRDefault="00BA5684" w:rsidP="00455A75">
            <w:pPr>
              <w:spacing w:before="80" w:line="276" w:lineRule="auto"/>
              <w:jc w:val="both"/>
              <w:rPr>
                <w:sz w:val="20"/>
                <w:szCs w:val="20"/>
              </w:rPr>
            </w:pPr>
            <w:r w:rsidRPr="005E0186">
              <w:rPr>
                <w:sz w:val="20"/>
                <w:szCs w:val="20"/>
              </w:rPr>
              <w:t>Wydajność biogazowa z jednostki masy substratu [m</w:t>
            </w:r>
            <w:r w:rsidRPr="005E0186">
              <w:rPr>
                <w:sz w:val="20"/>
                <w:szCs w:val="20"/>
                <w:vertAlign w:val="superscript"/>
              </w:rPr>
              <w:t>3</w:t>
            </w:r>
            <w:r w:rsidRPr="005E0186">
              <w:rPr>
                <w:sz w:val="20"/>
                <w:szCs w:val="20"/>
              </w:rPr>
              <w:t xml:space="preserve">/t s.m.o.], </w:t>
            </w:r>
          </w:p>
        </w:tc>
        <w:tc>
          <w:tcPr>
            <w:tcW w:w="3118" w:type="dxa"/>
            <w:vAlign w:val="center"/>
          </w:tcPr>
          <w:p w14:paraId="3F612557" w14:textId="77777777" w:rsidR="00BA5684" w:rsidRPr="005E0186" w:rsidRDefault="00BA5684" w:rsidP="00455A75">
            <w:pPr>
              <w:spacing w:line="276" w:lineRule="auto"/>
              <w:jc w:val="center"/>
              <w:rPr>
                <w:sz w:val="20"/>
                <w:szCs w:val="20"/>
              </w:rPr>
            </w:pPr>
            <w:r w:rsidRPr="005E0186">
              <w:rPr>
                <w:sz w:val="20"/>
                <w:szCs w:val="20"/>
              </w:rPr>
              <w:t>331,1</w:t>
            </w:r>
          </w:p>
        </w:tc>
        <w:tc>
          <w:tcPr>
            <w:tcW w:w="3260" w:type="dxa"/>
            <w:vAlign w:val="center"/>
          </w:tcPr>
          <w:p w14:paraId="0CE24E61" w14:textId="77777777" w:rsidR="00BA5684" w:rsidRPr="005E0186" w:rsidRDefault="00BA5684" w:rsidP="00455A75">
            <w:pPr>
              <w:spacing w:line="276" w:lineRule="auto"/>
              <w:jc w:val="center"/>
              <w:rPr>
                <w:sz w:val="20"/>
                <w:szCs w:val="20"/>
              </w:rPr>
            </w:pPr>
            <w:r w:rsidRPr="005E0186">
              <w:rPr>
                <w:sz w:val="20"/>
                <w:szCs w:val="20"/>
              </w:rPr>
              <w:t>690,0</w:t>
            </w:r>
          </w:p>
        </w:tc>
      </w:tr>
      <w:tr w:rsidR="00BA5684" w:rsidRPr="005E0186" w14:paraId="7008AF1F" w14:textId="77777777" w:rsidTr="005D0D98">
        <w:trPr>
          <w:jc w:val="center"/>
        </w:trPr>
        <w:tc>
          <w:tcPr>
            <w:tcW w:w="3823" w:type="dxa"/>
            <w:shd w:val="clear" w:color="auto" w:fill="F2F2F2" w:themeFill="background1" w:themeFillShade="F2"/>
          </w:tcPr>
          <w:p w14:paraId="62A7833C"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3118" w:type="dxa"/>
            <w:vAlign w:val="center"/>
          </w:tcPr>
          <w:p w14:paraId="4F629167" w14:textId="77777777" w:rsidR="00BA5684" w:rsidRPr="005E0186" w:rsidRDefault="00BA5684" w:rsidP="00455A75">
            <w:pPr>
              <w:spacing w:line="276" w:lineRule="auto"/>
              <w:jc w:val="center"/>
              <w:rPr>
                <w:sz w:val="20"/>
                <w:szCs w:val="20"/>
              </w:rPr>
            </w:pPr>
            <w:r w:rsidRPr="005E0186">
              <w:rPr>
                <w:sz w:val="20"/>
                <w:szCs w:val="20"/>
              </w:rPr>
              <w:t>54,1</w:t>
            </w:r>
          </w:p>
        </w:tc>
        <w:tc>
          <w:tcPr>
            <w:tcW w:w="3260" w:type="dxa"/>
            <w:vAlign w:val="center"/>
          </w:tcPr>
          <w:p w14:paraId="1370F8E2" w14:textId="77777777" w:rsidR="00BA5684" w:rsidRPr="005E0186" w:rsidRDefault="00BA5684" w:rsidP="00455A75">
            <w:pPr>
              <w:spacing w:line="276" w:lineRule="auto"/>
              <w:jc w:val="center"/>
              <w:rPr>
                <w:sz w:val="20"/>
                <w:szCs w:val="20"/>
              </w:rPr>
            </w:pPr>
            <w:r w:rsidRPr="005E0186">
              <w:rPr>
                <w:sz w:val="20"/>
                <w:szCs w:val="20"/>
              </w:rPr>
              <w:t>57,3</w:t>
            </w:r>
          </w:p>
        </w:tc>
      </w:tr>
    </w:tbl>
    <w:p w14:paraId="7B9A91FC" w14:textId="4DFB6934" w:rsidR="00BA5684" w:rsidRPr="005E0186" w:rsidRDefault="00BA5684" w:rsidP="00455A75">
      <w:pPr>
        <w:spacing w:line="276" w:lineRule="auto"/>
        <w:jc w:val="both"/>
        <w:rPr>
          <w:rFonts w:ascii="Calibri" w:eastAsia="Times New Roman" w:hAnsi="Calibri" w:cs="Times New Roman"/>
          <w:sz w:val="20"/>
          <w:szCs w:val="20"/>
          <w:lang w:eastAsia="pl-PL"/>
        </w:rPr>
      </w:pPr>
    </w:p>
    <w:p w14:paraId="73DF5A7E" w14:textId="77777777" w:rsidR="00BA5684" w:rsidRPr="005E0186" w:rsidRDefault="00BA5684" w:rsidP="00455A75">
      <w:pPr>
        <w:pStyle w:val="Legenda"/>
        <w:keepNext/>
        <w:spacing w:line="276" w:lineRule="auto"/>
        <w:jc w:val="both"/>
        <w:rPr>
          <w:sz w:val="20"/>
          <w:szCs w:val="20"/>
        </w:rPr>
      </w:pPr>
      <w:r w:rsidRPr="005E0186">
        <w:rPr>
          <w:sz w:val="20"/>
          <w:szCs w:val="20"/>
        </w:rPr>
        <w:lastRenderedPageBreak/>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5</w:t>
      </w:r>
      <w:r w:rsidRPr="005E0186">
        <w:rPr>
          <w:sz w:val="20"/>
          <w:szCs w:val="20"/>
        </w:rPr>
        <w:fldChar w:fldCharType="end"/>
      </w:r>
      <w:r w:rsidRPr="005E0186">
        <w:rPr>
          <w:sz w:val="20"/>
          <w:szCs w:val="20"/>
        </w:rPr>
        <w:t>. Opis wariantu substratowego W5</w:t>
      </w:r>
    </w:p>
    <w:tbl>
      <w:tblPr>
        <w:tblStyle w:val="Tabela-Siatka"/>
        <w:tblW w:w="10201" w:type="dxa"/>
        <w:jc w:val="center"/>
        <w:tblLook w:val="04A0" w:firstRow="1" w:lastRow="0" w:firstColumn="1" w:lastColumn="0" w:noHBand="0" w:noVBand="1"/>
      </w:tblPr>
      <w:tblGrid>
        <w:gridCol w:w="3823"/>
        <w:gridCol w:w="2126"/>
        <w:gridCol w:w="2126"/>
        <w:gridCol w:w="2126"/>
      </w:tblGrid>
      <w:tr w:rsidR="00BA5684" w:rsidRPr="005E0186" w14:paraId="20E716C8" w14:textId="77777777" w:rsidTr="005D0D98">
        <w:trPr>
          <w:jc w:val="center"/>
        </w:trPr>
        <w:tc>
          <w:tcPr>
            <w:tcW w:w="10201" w:type="dxa"/>
            <w:gridSpan w:val="4"/>
            <w:shd w:val="clear" w:color="auto" w:fill="D9D9D9" w:themeFill="background1" w:themeFillShade="D9"/>
          </w:tcPr>
          <w:p w14:paraId="5A9F8DFB"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W5</w:t>
            </w:r>
          </w:p>
          <w:p w14:paraId="3616B9EA" w14:textId="77777777" w:rsidR="00BA5684" w:rsidRPr="005E0186" w:rsidRDefault="00BA5684" w:rsidP="00455A75">
            <w:pPr>
              <w:spacing w:before="80" w:after="80" w:line="276" w:lineRule="auto"/>
              <w:jc w:val="center"/>
              <w:rPr>
                <w:b/>
                <w:sz w:val="20"/>
                <w:szCs w:val="20"/>
              </w:rPr>
            </w:pPr>
            <w:r w:rsidRPr="005E0186">
              <w:rPr>
                <w:b/>
                <w:sz w:val="20"/>
                <w:szCs w:val="20"/>
              </w:rPr>
              <w:t>Substrat bazowy: wytłoki z jabłek</w:t>
            </w:r>
          </w:p>
        </w:tc>
      </w:tr>
      <w:tr w:rsidR="00BA5684" w:rsidRPr="005E0186" w14:paraId="7733A1BF" w14:textId="77777777" w:rsidTr="005D0D98">
        <w:trPr>
          <w:jc w:val="center"/>
        </w:trPr>
        <w:tc>
          <w:tcPr>
            <w:tcW w:w="3823" w:type="dxa"/>
            <w:shd w:val="clear" w:color="auto" w:fill="D9D9D9" w:themeFill="background1" w:themeFillShade="D9"/>
          </w:tcPr>
          <w:p w14:paraId="5C61C927" w14:textId="77777777" w:rsidR="00BA5684" w:rsidRPr="005E0186" w:rsidRDefault="00BA5684" w:rsidP="00455A75">
            <w:pPr>
              <w:spacing w:line="276" w:lineRule="auto"/>
              <w:jc w:val="both"/>
              <w:rPr>
                <w:sz w:val="20"/>
                <w:szCs w:val="20"/>
              </w:rPr>
            </w:pPr>
          </w:p>
          <w:p w14:paraId="2E6EB67C" w14:textId="77777777" w:rsidR="00BA5684" w:rsidRPr="005E0186" w:rsidRDefault="00BA5684" w:rsidP="00455A75">
            <w:pPr>
              <w:spacing w:line="276" w:lineRule="auto"/>
              <w:jc w:val="both"/>
              <w:rPr>
                <w:sz w:val="20"/>
                <w:szCs w:val="20"/>
              </w:rPr>
            </w:pPr>
            <w:r w:rsidRPr="005E0186">
              <w:rPr>
                <w:sz w:val="20"/>
                <w:szCs w:val="20"/>
              </w:rPr>
              <w:t>Parametr:</w:t>
            </w:r>
          </w:p>
        </w:tc>
        <w:tc>
          <w:tcPr>
            <w:tcW w:w="2126" w:type="dxa"/>
            <w:shd w:val="clear" w:color="auto" w:fill="D9D9D9" w:themeFill="background1" w:themeFillShade="D9"/>
            <w:vAlign w:val="center"/>
          </w:tcPr>
          <w:p w14:paraId="685B7A4D" w14:textId="77777777" w:rsidR="00BA5684" w:rsidRPr="005E0186" w:rsidRDefault="00BA5684" w:rsidP="00455A75">
            <w:pPr>
              <w:spacing w:line="276" w:lineRule="auto"/>
              <w:jc w:val="center"/>
              <w:rPr>
                <w:sz w:val="20"/>
                <w:szCs w:val="20"/>
              </w:rPr>
            </w:pPr>
            <w:r w:rsidRPr="005E0186">
              <w:rPr>
                <w:sz w:val="20"/>
                <w:szCs w:val="20"/>
              </w:rPr>
              <w:t>Kiszonka z trawy</w:t>
            </w:r>
          </w:p>
        </w:tc>
        <w:tc>
          <w:tcPr>
            <w:tcW w:w="2126" w:type="dxa"/>
            <w:shd w:val="clear" w:color="auto" w:fill="D9D9D9" w:themeFill="background1" w:themeFillShade="D9"/>
            <w:vAlign w:val="center"/>
          </w:tcPr>
          <w:p w14:paraId="186FD236" w14:textId="77777777" w:rsidR="00BA5684" w:rsidRPr="005E0186" w:rsidRDefault="00BA5684" w:rsidP="00455A75">
            <w:pPr>
              <w:spacing w:line="276" w:lineRule="auto"/>
              <w:jc w:val="center"/>
              <w:rPr>
                <w:sz w:val="20"/>
                <w:szCs w:val="20"/>
              </w:rPr>
            </w:pPr>
            <w:r w:rsidRPr="005E0186">
              <w:rPr>
                <w:sz w:val="20"/>
                <w:szCs w:val="20"/>
              </w:rPr>
              <w:t>Wytłoki z jabłek</w:t>
            </w:r>
          </w:p>
        </w:tc>
        <w:tc>
          <w:tcPr>
            <w:tcW w:w="2126" w:type="dxa"/>
            <w:shd w:val="clear" w:color="auto" w:fill="D9D9D9" w:themeFill="background1" w:themeFillShade="D9"/>
            <w:vAlign w:val="center"/>
          </w:tcPr>
          <w:p w14:paraId="14E02D39" w14:textId="77777777" w:rsidR="00BA5684" w:rsidRPr="005E0186" w:rsidRDefault="00BA5684" w:rsidP="00455A75">
            <w:pPr>
              <w:spacing w:line="276" w:lineRule="auto"/>
              <w:jc w:val="center"/>
              <w:rPr>
                <w:sz w:val="20"/>
                <w:szCs w:val="20"/>
              </w:rPr>
            </w:pPr>
            <w:r w:rsidRPr="005E0186">
              <w:rPr>
                <w:sz w:val="20"/>
                <w:szCs w:val="20"/>
              </w:rPr>
              <w:t>Wywar z gorzelni</w:t>
            </w:r>
          </w:p>
        </w:tc>
      </w:tr>
      <w:tr w:rsidR="00BA5684" w:rsidRPr="005E0186" w14:paraId="2FBC5945" w14:textId="77777777" w:rsidTr="005D0D98">
        <w:trPr>
          <w:jc w:val="center"/>
        </w:trPr>
        <w:tc>
          <w:tcPr>
            <w:tcW w:w="3823" w:type="dxa"/>
            <w:shd w:val="clear" w:color="auto" w:fill="F2F2F2" w:themeFill="background1" w:themeFillShade="F2"/>
          </w:tcPr>
          <w:p w14:paraId="12D10584"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2126" w:type="dxa"/>
            <w:vAlign w:val="center"/>
          </w:tcPr>
          <w:p w14:paraId="77CD466E" w14:textId="77777777" w:rsidR="00BA5684" w:rsidRPr="005E0186" w:rsidRDefault="00BA5684" w:rsidP="00455A75">
            <w:pPr>
              <w:spacing w:line="276" w:lineRule="auto"/>
              <w:jc w:val="center"/>
              <w:rPr>
                <w:sz w:val="20"/>
                <w:szCs w:val="20"/>
              </w:rPr>
            </w:pPr>
            <w:r w:rsidRPr="005E0186">
              <w:rPr>
                <w:rFonts w:cs="Calibri"/>
                <w:b/>
                <w:bCs/>
                <w:sz w:val="20"/>
                <w:szCs w:val="20"/>
              </w:rPr>
              <w:t>10%</w:t>
            </w:r>
          </w:p>
        </w:tc>
        <w:tc>
          <w:tcPr>
            <w:tcW w:w="2126" w:type="dxa"/>
            <w:vAlign w:val="center"/>
          </w:tcPr>
          <w:p w14:paraId="1913F3FB" w14:textId="77777777" w:rsidR="00BA5684" w:rsidRPr="005E0186" w:rsidRDefault="00BA5684" w:rsidP="00455A75">
            <w:pPr>
              <w:spacing w:line="276" w:lineRule="auto"/>
              <w:jc w:val="center"/>
              <w:rPr>
                <w:sz w:val="20"/>
                <w:szCs w:val="20"/>
              </w:rPr>
            </w:pPr>
            <w:r w:rsidRPr="005E0186">
              <w:rPr>
                <w:rFonts w:cs="Calibri"/>
                <w:b/>
                <w:bCs/>
                <w:sz w:val="20"/>
                <w:szCs w:val="20"/>
              </w:rPr>
              <w:t>45%</w:t>
            </w:r>
          </w:p>
        </w:tc>
        <w:tc>
          <w:tcPr>
            <w:tcW w:w="2126" w:type="dxa"/>
            <w:vAlign w:val="center"/>
          </w:tcPr>
          <w:p w14:paraId="2D83AE24" w14:textId="77777777" w:rsidR="00BA5684" w:rsidRPr="005E0186" w:rsidRDefault="00BA5684" w:rsidP="00455A75">
            <w:pPr>
              <w:spacing w:line="276" w:lineRule="auto"/>
              <w:jc w:val="center"/>
              <w:rPr>
                <w:sz w:val="20"/>
                <w:szCs w:val="20"/>
              </w:rPr>
            </w:pPr>
            <w:r w:rsidRPr="005E0186">
              <w:rPr>
                <w:rFonts w:cs="Calibri"/>
                <w:b/>
                <w:bCs/>
                <w:sz w:val="20"/>
                <w:szCs w:val="20"/>
              </w:rPr>
              <w:t>45%</w:t>
            </w:r>
          </w:p>
        </w:tc>
      </w:tr>
      <w:tr w:rsidR="00BA5684" w:rsidRPr="005E0186" w14:paraId="3C045616" w14:textId="77777777" w:rsidTr="005D0D98">
        <w:trPr>
          <w:jc w:val="center"/>
        </w:trPr>
        <w:tc>
          <w:tcPr>
            <w:tcW w:w="3823" w:type="dxa"/>
            <w:shd w:val="clear" w:color="auto" w:fill="F2F2F2" w:themeFill="background1" w:themeFillShade="F2"/>
          </w:tcPr>
          <w:p w14:paraId="67B97CC3"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2126" w:type="dxa"/>
            <w:vAlign w:val="center"/>
          </w:tcPr>
          <w:p w14:paraId="51F436BB" w14:textId="77777777" w:rsidR="00BA5684" w:rsidRPr="005E0186" w:rsidRDefault="00BA5684" w:rsidP="00455A75">
            <w:pPr>
              <w:spacing w:line="276" w:lineRule="auto"/>
              <w:jc w:val="center"/>
              <w:rPr>
                <w:sz w:val="20"/>
                <w:szCs w:val="20"/>
              </w:rPr>
            </w:pPr>
            <w:r w:rsidRPr="005E0186">
              <w:rPr>
                <w:sz w:val="20"/>
                <w:szCs w:val="20"/>
              </w:rPr>
              <w:t>33,6</w:t>
            </w:r>
          </w:p>
        </w:tc>
        <w:tc>
          <w:tcPr>
            <w:tcW w:w="2126" w:type="dxa"/>
            <w:vAlign w:val="center"/>
          </w:tcPr>
          <w:p w14:paraId="20E4815F" w14:textId="77777777" w:rsidR="00BA5684" w:rsidRPr="005E0186" w:rsidRDefault="00BA5684" w:rsidP="00455A75">
            <w:pPr>
              <w:spacing w:line="276" w:lineRule="auto"/>
              <w:jc w:val="center"/>
              <w:rPr>
                <w:sz w:val="20"/>
                <w:szCs w:val="20"/>
              </w:rPr>
            </w:pPr>
            <w:r w:rsidRPr="005E0186">
              <w:rPr>
                <w:sz w:val="20"/>
                <w:szCs w:val="20"/>
              </w:rPr>
              <w:t>29,4</w:t>
            </w:r>
          </w:p>
        </w:tc>
        <w:tc>
          <w:tcPr>
            <w:tcW w:w="2126" w:type="dxa"/>
            <w:vAlign w:val="center"/>
          </w:tcPr>
          <w:p w14:paraId="7943E064" w14:textId="77777777" w:rsidR="00BA5684" w:rsidRPr="005E0186" w:rsidRDefault="00BA5684" w:rsidP="00455A75">
            <w:pPr>
              <w:spacing w:line="276" w:lineRule="auto"/>
              <w:jc w:val="center"/>
              <w:rPr>
                <w:sz w:val="20"/>
                <w:szCs w:val="20"/>
              </w:rPr>
            </w:pPr>
            <w:r w:rsidRPr="005E0186">
              <w:rPr>
                <w:sz w:val="20"/>
                <w:szCs w:val="20"/>
              </w:rPr>
              <w:t>6,6</w:t>
            </w:r>
          </w:p>
        </w:tc>
      </w:tr>
      <w:tr w:rsidR="00BA5684" w:rsidRPr="005E0186" w14:paraId="420FDC54" w14:textId="77777777" w:rsidTr="005D0D98">
        <w:trPr>
          <w:jc w:val="center"/>
        </w:trPr>
        <w:tc>
          <w:tcPr>
            <w:tcW w:w="3823" w:type="dxa"/>
            <w:shd w:val="clear" w:color="auto" w:fill="F2F2F2" w:themeFill="background1" w:themeFillShade="F2"/>
          </w:tcPr>
          <w:p w14:paraId="0D676A47" w14:textId="77777777" w:rsidR="00BA5684" w:rsidRPr="005E0186" w:rsidRDefault="00BA5684" w:rsidP="00455A75">
            <w:pPr>
              <w:spacing w:line="276" w:lineRule="auto"/>
              <w:jc w:val="both"/>
              <w:rPr>
                <w:sz w:val="20"/>
                <w:szCs w:val="20"/>
              </w:rPr>
            </w:pPr>
            <w:r w:rsidRPr="005E0186">
              <w:rPr>
                <w:sz w:val="20"/>
                <w:szCs w:val="20"/>
              </w:rPr>
              <w:t>Udział suchej masy organicznej w substracie [% s.m.o.]</w:t>
            </w:r>
          </w:p>
        </w:tc>
        <w:tc>
          <w:tcPr>
            <w:tcW w:w="2126" w:type="dxa"/>
            <w:vAlign w:val="center"/>
          </w:tcPr>
          <w:p w14:paraId="5364E8EE" w14:textId="77777777" w:rsidR="00BA5684" w:rsidRPr="005E0186" w:rsidRDefault="00BA5684" w:rsidP="00455A75">
            <w:pPr>
              <w:spacing w:line="276" w:lineRule="auto"/>
              <w:jc w:val="center"/>
              <w:rPr>
                <w:sz w:val="20"/>
                <w:szCs w:val="20"/>
              </w:rPr>
            </w:pPr>
            <w:r w:rsidRPr="005E0186">
              <w:rPr>
                <w:sz w:val="20"/>
                <w:szCs w:val="20"/>
              </w:rPr>
              <w:t>81,3</w:t>
            </w:r>
          </w:p>
        </w:tc>
        <w:tc>
          <w:tcPr>
            <w:tcW w:w="2126" w:type="dxa"/>
            <w:vAlign w:val="center"/>
          </w:tcPr>
          <w:p w14:paraId="6148C2B5" w14:textId="77777777" w:rsidR="00BA5684" w:rsidRPr="005E0186" w:rsidRDefault="00BA5684" w:rsidP="00455A75">
            <w:pPr>
              <w:spacing w:line="276" w:lineRule="auto"/>
              <w:jc w:val="center"/>
              <w:rPr>
                <w:sz w:val="20"/>
                <w:szCs w:val="20"/>
              </w:rPr>
            </w:pPr>
            <w:r w:rsidRPr="005E0186">
              <w:rPr>
                <w:sz w:val="20"/>
                <w:szCs w:val="20"/>
              </w:rPr>
              <w:t>92,6</w:t>
            </w:r>
          </w:p>
        </w:tc>
        <w:tc>
          <w:tcPr>
            <w:tcW w:w="2126" w:type="dxa"/>
            <w:vAlign w:val="center"/>
          </w:tcPr>
          <w:p w14:paraId="3F628833" w14:textId="77777777" w:rsidR="00BA5684" w:rsidRPr="005E0186" w:rsidRDefault="00BA5684" w:rsidP="00455A75">
            <w:pPr>
              <w:spacing w:line="276" w:lineRule="auto"/>
              <w:jc w:val="center"/>
              <w:rPr>
                <w:sz w:val="20"/>
                <w:szCs w:val="20"/>
              </w:rPr>
            </w:pPr>
            <w:r w:rsidRPr="005E0186">
              <w:rPr>
                <w:sz w:val="20"/>
                <w:szCs w:val="20"/>
              </w:rPr>
              <w:t>87,5</w:t>
            </w:r>
          </w:p>
        </w:tc>
      </w:tr>
      <w:tr w:rsidR="00BA5684" w:rsidRPr="005E0186" w14:paraId="2DE78654" w14:textId="77777777" w:rsidTr="005D0D98">
        <w:trPr>
          <w:jc w:val="center"/>
        </w:trPr>
        <w:tc>
          <w:tcPr>
            <w:tcW w:w="3823" w:type="dxa"/>
            <w:shd w:val="clear" w:color="auto" w:fill="F2F2F2" w:themeFill="background1" w:themeFillShade="F2"/>
          </w:tcPr>
          <w:p w14:paraId="75844726" w14:textId="77777777" w:rsidR="00BA5684" w:rsidRPr="005E0186" w:rsidRDefault="00BA5684" w:rsidP="00455A75">
            <w:pPr>
              <w:spacing w:before="80" w:line="276" w:lineRule="auto"/>
              <w:jc w:val="both"/>
              <w:rPr>
                <w:sz w:val="20"/>
                <w:szCs w:val="20"/>
              </w:rPr>
            </w:pPr>
            <w:r w:rsidRPr="005E0186">
              <w:rPr>
                <w:sz w:val="20"/>
                <w:szCs w:val="20"/>
              </w:rPr>
              <w:t>Wydajność biogazowa z jednostki masy substratu [m</w:t>
            </w:r>
            <w:r w:rsidRPr="005E0186">
              <w:rPr>
                <w:sz w:val="20"/>
                <w:szCs w:val="20"/>
                <w:vertAlign w:val="superscript"/>
              </w:rPr>
              <w:t>3</w:t>
            </w:r>
            <w:r w:rsidRPr="005E0186">
              <w:rPr>
                <w:sz w:val="20"/>
                <w:szCs w:val="20"/>
              </w:rPr>
              <w:t xml:space="preserve">/t s.m.o.], </w:t>
            </w:r>
          </w:p>
        </w:tc>
        <w:tc>
          <w:tcPr>
            <w:tcW w:w="2126" w:type="dxa"/>
            <w:vAlign w:val="center"/>
          </w:tcPr>
          <w:p w14:paraId="6EAA6554" w14:textId="77777777" w:rsidR="00BA5684" w:rsidRPr="005E0186" w:rsidRDefault="00BA5684" w:rsidP="00455A75">
            <w:pPr>
              <w:spacing w:line="276" w:lineRule="auto"/>
              <w:jc w:val="center"/>
              <w:rPr>
                <w:rFonts w:cs="Calibri"/>
                <w:sz w:val="20"/>
                <w:szCs w:val="20"/>
              </w:rPr>
            </w:pPr>
            <w:r w:rsidRPr="005E0186">
              <w:rPr>
                <w:rFonts w:cs="Calibri"/>
                <w:sz w:val="20"/>
                <w:szCs w:val="20"/>
              </w:rPr>
              <w:t>331,1</w:t>
            </w:r>
          </w:p>
        </w:tc>
        <w:tc>
          <w:tcPr>
            <w:tcW w:w="2126" w:type="dxa"/>
            <w:vAlign w:val="center"/>
          </w:tcPr>
          <w:p w14:paraId="19FE3058" w14:textId="77777777" w:rsidR="00BA5684" w:rsidRPr="005E0186" w:rsidRDefault="00BA5684" w:rsidP="00455A75">
            <w:pPr>
              <w:spacing w:line="276" w:lineRule="auto"/>
              <w:jc w:val="center"/>
              <w:rPr>
                <w:sz w:val="20"/>
                <w:szCs w:val="20"/>
              </w:rPr>
            </w:pPr>
            <w:r w:rsidRPr="005E0186">
              <w:rPr>
                <w:sz w:val="20"/>
                <w:szCs w:val="20"/>
              </w:rPr>
              <w:t>432,0</w:t>
            </w:r>
          </w:p>
        </w:tc>
        <w:tc>
          <w:tcPr>
            <w:tcW w:w="2126" w:type="dxa"/>
            <w:vAlign w:val="center"/>
          </w:tcPr>
          <w:p w14:paraId="479157F1" w14:textId="77777777" w:rsidR="00BA5684" w:rsidRPr="005E0186" w:rsidRDefault="00BA5684" w:rsidP="00455A75">
            <w:pPr>
              <w:spacing w:line="276" w:lineRule="auto"/>
              <w:jc w:val="center"/>
              <w:rPr>
                <w:sz w:val="20"/>
                <w:szCs w:val="20"/>
              </w:rPr>
            </w:pPr>
            <w:r w:rsidRPr="005E0186">
              <w:rPr>
                <w:sz w:val="20"/>
                <w:szCs w:val="20"/>
              </w:rPr>
              <w:t>352,5</w:t>
            </w:r>
          </w:p>
        </w:tc>
      </w:tr>
      <w:tr w:rsidR="00BA5684" w:rsidRPr="005E0186" w14:paraId="47E7D7CC" w14:textId="77777777" w:rsidTr="005D0D98">
        <w:trPr>
          <w:jc w:val="center"/>
        </w:trPr>
        <w:tc>
          <w:tcPr>
            <w:tcW w:w="3823" w:type="dxa"/>
            <w:shd w:val="clear" w:color="auto" w:fill="F2F2F2" w:themeFill="background1" w:themeFillShade="F2"/>
          </w:tcPr>
          <w:p w14:paraId="26190CD3"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2126" w:type="dxa"/>
            <w:vAlign w:val="center"/>
          </w:tcPr>
          <w:p w14:paraId="2A0DB8FF" w14:textId="77777777" w:rsidR="00BA5684" w:rsidRPr="005E0186" w:rsidRDefault="00BA5684" w:rsidP="00455A75">
            <w:pPr>
              <w:spacing w:line="276" w:lineRule="auto"/>
              <w:jc w:val="center"/>
              <w:rPr>
                <w:sz w:val="20"/>
                <w:szCs w:val="20"/>
              </w:rPr>
            </w:pPr>
            <w:r w:rsidRPr="005E0186">
              <w:rPr>
                <w:sz w:val="20"/>
                <w:szCs w:val="20"/>
              </w:rPr>
              <w:t>54,1</w:t>
            </w:r>
          </w:p>
        </w:tc>
        <w:tc>
          <w:tcPr>
            <w:tcW w:w="2126" w:type="dxa"/>
            <w:vAlign w:val="center"/>
          </w:tcPr>
          <w:p w14:paraId="6B7EC6E8" w14:textId="77777777" w:rsidR="00BA5684" w:rsidRPr="005E0186" w:rsidRDefault="00BA5684" w:rsidP="00455A75">
            <w:pPr>
              <w:spacing w:line="276" w:lineRule="auto"/>
              <w:jc w:val="center"/>
              <w:rPr>
                <w:sz w:val="20"/>
                <w:szCs w:val="20"/>
              </w:rPr>
            </w:pPr>
            <w:r w:rsidRPr="005E0186">
              <w:rPr>
                <w:sz w:val="20"/>
                <w:szCs w:val="20"/>
              </w:rPr>
              <w:t>67,5</w:t>
            </w:r>
          </w:p>
        </w:tc>
        <w:tc>
          <w:tcPr>
            <w:tcW w:w="2126" w:type="dxa"/>
            <w:vAlign w:val="center"/>
          </w:tcPr>
          <w:p w14:paraId="79A19BED" w14:textId="77777777" w:rsidR="00BA5684" w:rsidRPr="005E0186" w:rsidRDefault="00BA5684" w:rsidP="00455A75">
            <w:pPr>
              <w:spacing w:line="276" w:lineRule="auto"/>
              <w:jc w:val="center"/>
              <w:rPr>
                <w:sz w:val="20"/>
                <w:szCs w:val="20"/>
              </w:rPr>
            </w:pPr>
            <w:r w:rsidRPr="005E0186">
              <w:rPr>
                <w:sz w:val="20"/>
                <w:szCs w:val="20"/>
              </w:rPr>
              <w:t>60,9</w:t>
            </w:r>
          </w:p>
        </w:tc>
      </w:tr>
    </w:tbl>
    <w:p w14:paraId="244E7AF6" w14:textId="77777777" w:rsidR="00BA5684" w:rsidRPr="005E0186" w:rsidRDefault="00BA5684" w:rsidP="00455A75">
      <w:pPr>
        <w:spacing w:line="276" w:lineRule="auto"/>
        <w:jc w:val="both"/>
        <w:rPr>
          <w:rFonts w:ascii="Calibri" w:eastAsia="Times New Roman" w:hAnsi="Calibri" w:cs="Times New Roman"/>
          <w:sz w:val="20"/>
          <w:szCs w:val="20"/>
          <w:lang w:eastAsia="pl-PL"/>
        </w:rPr>
      </w:pPr>
    </w:p>
    <w:p w14:paraId="5368BA29" w14:textId="77777777" w:rsidR="00BA5684" w:rsidRPr="005E0186" w:rsidRDefault="00BA5684" w:rsidP="00455A75">
      <w:pPr>
        <w:pStyle w:val="Legenda"/>
        <w:keepNext/>
        <w:spacing w:line="276" w:lineRule="auto"/>
        <w:jc w:val="both"/>
        <w:rPr>
          <w:sz w:val="20"/>
          <w:szCs w:val="20"/>
        </w:rPr>
      </w:pPr>
      <w:r w:rsidRPr="005E0186">
        <w:rPr>
          <w:sz w:val="20"/>
          <w:szCs w:val="20"/>
        </w:rPr>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6</w:t>
      </w:r>
      <w:r w:rsidRPr="005E0186">
        <w:rPr>
          <w:sz w:val="20"/>
          <w:szCs w:val="20"/>
        </w:rPr>
        <w:fldChar w:fldCharType="end"/>
      </w:r>
      <w:r w:rsidRPr="005E0186">
        <w:rPr>
          <w:sz w:val="20"/>
          <w:szCs w:val="20"/>
        </w:rPr>
        <w:t>. Opis wariantu substratowego W6</w:t>
      </w:r>
    </w:p>
    <w:tbl>
      <w:tblPr>
        <w:tblStyle w:val="Tabela-Siatka"/>
        <w:tblW w:w="10201" w:type="dxa"/>
        <w:jc w:val="center"/>
        <w:tblLook w:val="04A0" w:firstRow="1" w:lastRow="0" w:firstColumn="1" w:lastColumn="0" w:noHBand="0" w:noVBand="1"/>
      </w:tblPr>
      <w:tblGrid>
        <w:gridCol w:w="3823"/>
        <w:gridCol w:w="1559"/>
        <w:gridCol w:w="1559"/>
        <w:gridCol w:w="1559"/>
        <w:gridCol w:w="1701"/>
      </w:tblGrid>
      <w:tr w:rsidR="00BA5684" w:rsidRPr="005E0186" w14:paraId="3FAFF0D4" w14:textId="77777777" w:rsidTr="005D0D98">
        <w:trPr>
          <w:jc w:val="center"/>
        </w:trPr>
        <w:tc>
          <w:tcPr>
            <w:tcW w:w="10201" w:type="dxa"/>
            <w:gridSpan w:val="5"/>
            <w:shd w:val="clear" w:color="auto" w:fill="D9D9D9" w:themeFill="background1" w:themeFillShade="D9"/>
          </w:tcPr>
          <w:p w14:paraId="73BA95FA"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W6</w:t>
            </w:r>
          </w:p>
          <w:p w14:paraId="581884EA" w14:textId="77777777" w:rsidR="00BA5684" w:rsidRPr="005E0186" w:rsidRDefault="00BA5684" w:rsidP="00455A75">
            <w:pPr>
              <w:spacing w:before="80" w:after="80" w:line="276" w:lineRule="auto"/>
              <w:jc w:val="center"/>
              <w:rPr>
                <w:b/>
                <w:sz w:val="20"/>
                <w:szCs w:val="20"/>
              </w:rPr>
            </w:pPr>
            <w:r w:rsidRPr="005E0186">
              <w:rPr>
                <w:b/>
                <w:sz w:val="20"/>
                <w:szCs w:val="20"/>
              </w:rPr>
              <w:t>Substrat bazowy: odpady kat. 3</w:t>
            </w:r>
          </w:p>
        </w:tc>
      </w:tr>
      <w:tr w:rsidR="00BA5684" w:rsidRPr="005E0186" w14:paraId="539AF3CB" w14:textId="77777777" w:rsidTr="005D0D98">
        <w:trPr>
          <w:jc w:val="center"/>
        </w:trPr>
        <w:tc>
          <w:tcPr>
            <w:tcW w:w="3823" w:type="dxa"/>
            <w:shd w:val="clear" w:color="auto" w:fill="D9D9D9" w:themeFill="background1" w:themeFillShade="D9"/>
          </w:tcPr>
          <w:p w14:paraId="5BB6DD77" w14:textId="77777777" w:rsidR="00BA5684" w:rsidRPr="005E0186" w:rsidRDefault="00BA5684" w:rsidP="00455A75">
            <w:pPr>
              <w:spacing w:line="276" w:lineRule="auto"/>
              <w:jc w:val="both"/>
              <w:rPr>
                <w:sz w:val="20"/>
                <w:szCs w:val="20"/>
              </w:rPr>
            </w:pPr>
          </w:p>
          <w:p w14:paraId="115B0004" w14:textId="77777777" w:rsidR="00BA5684" w:rsidRPr="005E0186" w:rsidRDefault="00BA5684" w:rsidP="00455A75">
            <w:pPr>
              <w:spacing w:line="276" w:lineRule="auto"/>
              <w:jc w:val="both"/>
              <w:rPr>
                <w:sz w:val="20"/>
                <w:szCs w:val="20"/>
              </w:rPr>
            </w:pPr>
            <w:r w:rsidRPr="005E0186">
              <w:rPr>
                <w:sz w:val="20"/>
                <w:szCs w:val="20"/>
              </w:rPr>
              <w:t>Parametr:</w:t>
            </w:r>
          </w:p>
        </w:tc>
        <w:tc>
          <w:tcPr>
            <w:tcW w:w="1559" w:type="dxa"/>
            <w:shd w:val="clear" w:color="auto" w:fill="D9D9D9" w:themeFill="background1" w:themeFillShade="D9"/>
            <w:vAlign w:val="center"/>
          </w:tcPr>
          <w:p w14:paraId="6B1C4E80" w14:textId="77777777" w:rsidR="00BA5684" w:rsidRPr="005E0186" w:rsidRDefault="00BA5684" w:rsidP="00455A75">
            <w:pPr>
              <w:spacing w:line="276" w:lineRule="auto"/>
              <w:jc w:val="center"/>
              <w:rPr>
                <w:sz w:val="20"/>
                <w:szCs w:val="20"/>
              </w:rPr>
            </w:pPr>
            <w:r w:rsidRPr="005E0186">
              <w:rPr>
                <w:sz w:val="20"/>
                <w:szCs w:val="20"/>
              </w:rPr>
              <w:t>Obornik kurzy</w:t>
            </w:r>
          </w:p>
        </w:tc>
        <w:tc>
          <w:tcPr>
            <w:tcW w:w="1559" w:type="dxa"/>
            <w:shd w:val="clear" w:color="auto" w:fill="D9D9D9" w:themeFill="background1" w:themeFillShade="D9"/>
            <w:vAlign w:val="center"/>
          </w:tcPr>
          <w:p w14:paraId="37FC756B" w14:textId="77777777" w:rsidR="00BA5684" w:rsidRPr="005E0186" w:rsidRDefault="00BA5684" w:rsidP="00455A75">
            <w:pPr>
              <w:spacing w:line="276" w:lineRule="auto"/>
              <w:jc w:val="center"/>
              <w:rPr>
                <w:sz w:val="20"/>
                <w:szCs w:val="20"/>
              </w:rPr>
            </w:pPr>
            <w:r w:rsidRPr="005E0186">
              <w:rPr>
                <w:sz w:val="20"/>
                <w:szCs w:val="20"/>
              </w:rPr>
              <w:t>Gnojowica bydlęca</w:t>
            </w:r>
          </w:p>
        </w:tc>
        <w:tc>
          <w:tcPr>
            <w:tcW w:w="1559" w:type="dxa"/>
            <w:shd w:val="clear" w:color="auto" w:fill="D9D9D9" w:themeFill="background1" w:themeFillShade="D9"/>
            <w:vAlign w:val="center"/>
          </w:tcPr>
          <w:p w14:paraId="6B315984" w14:textId="77777777" w:rsidR="00BA5684" w:rsidRPr="005E0186" w:rsidRDefault="00BA5684" w:rsidP="00455A75">
            <w:pPr>
              <w:spacing w:line="276" w:lineRule="auto"/>
              <w:jc w:val="center"/>
              <w:rPr>
                <w:sz w:val="20"/>
                <w:szCs w:val="20"/>
              </w:rPr>
            </w:pPr>
            <w:r w:rsidRPr="005E0186">
              <w:rPr>
                <w:sz w:val="20"/>
                <w:szCs w:val="20"/>
              </w:rPr>
              <w:t>Odpady kat. 3</w:t>
            </w:r>
          </w:p>
        </w:tc>
        <w:tc>
          <w:tcPr>
            <w:tcW w:w="1701" w:type="dxa"/>
            <w:shd w:val="clear" w:color="auto" w:fill="D9D9D9" w:themeFill="background1" w:themeFillShade="D9"/>
            <w:vAlign w:val="center"/>
          </w:tcPr>
          <w:p w14:paraId="5F442060" w14:textId="77777777" w:rsidR="00BA5684" w:rsidRPr="005E0186" w:rsidRDefault="00BA5684" w:rsidP="00455A75">
            <w:pPr>
              <w:spacing w:line="276" w:lineRule="auto"/>
              <w:jc w:val="center"/>
              <w:rPr>
                <w:b/>
                <w:sz w:val="20"/>
                <w:szCs w:val="20"/>
              </w:rPr>
            </w:pPr>
            <w:r w:rsidRPr="005E0186">
              <w:rPr>
                <w:sz w:val="20"/>
                <w:szCs w:val="20"/>
              </w:rPr>
              <w:t>Wywar z gorzelni</w:t>
            </w:r>
          </w:p>
        </w:tc>
      </w:tr>
      <w:tr w:rsidR="00BA5684" w:rsidRPr="005E0186" w14:paraId="409DC5E4" w14:textId="77777777" w:rsidTr="005D0D98">
        <w:trPr>
          <w:jc w:val="center"/>
        </w:trPr>
        <w:tc>
          <w:tcPr>
            <w:tcW w:w="3823" w:type="dxa"/>
            <w:shd w:val="clear" w:color="auto" w:fill="F2F2F2" w:themeFill="background1" w:themeFillShade="F2"/>
          </w:tcPr>
          <w:p w14:paraId="7A878251"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1559" w:type="dxa"/>
            <w:vAlign w:val="center"/>
          </w:tcPr>
          <w:p w14:paraId="3B9F59E2" w14:textId="77777777" w:rsidR="00BA5684" w:rsidRPr="005E0186" w:rsidRDefault="00BA5684" w:rsidP="00455A75">
            <w:pPr>
              <w:spacing w:line="276" w:lineRule="auto"/>
              <w:jc w:val="center"/>
              <w:rPr>
                <w:sz w:val="20"/>
                <w:szCs w:val="20"/>
              </w:rPr>
            </w:pPr>
            <w:r w:rsidRPr="005E0186">
              <w:rPr>
                <w:rFonts w:cs="Calibri"/>
                <w:b/>
                <w:bCs/>
                <w:sz w:val="20"/>
                <w:szCs w:val="20"/>
              </w:rPr>
              <w:t>16%</w:t>
            </w:r>
          </w:p>
        </w:tc>
        <w:tc>
          <w:tcPr>
            <w:tcW w:w="1559" w:type="dxa"/>
            <w:vAlign w:val="center"/>
          </w:tcPr>
          <w:p w14:paraId="6B4801B3" w14:textId="77777777" w:rsidR="00BA5684" w:rsidRPr="005E0186" w:rsidRDefault="00BA5684" w:rsidP="00455A75">
            <w:pPr>
              <w:spacing w:line="276" w:lineRule="auto"/>
              <w:jc w:val="center"/>
              <w:rPr>
                <w:sz w:val="20"/>
                <w:szCs w:val="20"/>
              </w:rPr>
            </w:pPr>
            <w:r w:rsidRPr="005E0186">
              <w:rPr>
                <w:rFonts w:cs="Calibri"/>
                <w:b/>
                <w:bCs/>
                <w:sz w:val="20"/>
                <w:szCs w:val="20"/>
              </w:rPr>
              <w:t>26%</w:t>
            </w:r>
          </w:p>
        </w:tc>
        <w:tc>
          <w:tcPr>
            <w:tcW w:w="1559" w:type="dxa"/>
            <w:vAlign w:val="center"/>
          </w:tcPr>
          <w:p w14:paraId="44761E9F" w14:textId="77777777" w:rsidR="00BA5684" w:rsidRPr="005E0186" w:rsidRDefault="00BA5684" w:rsidP="00455A75">
            <w:pPr>
              <w:spacing w:line="276" w:lineRule="auto"/>
              <w:jc w:val="center"/>
              <w:rPr>
                <w:sz w:val="20"/>
                <w:szCs w:val="20"/>
              </w:rPr>
            </w:pPr>
            <w:r w:rsidRPr="005E0186">
              <w:rPr>
                <w:rFonts w:cs="Calibri"/>
                <w:b/>
                <w:bCs/>
                <w:sz w:val="20"/>
                <w:szCs w:val="20"/>
              </w:rPr>
              <w:t>32%</w:t>
            </w:r>
          </w:p>
        </w:tc>
        <w:tc>
          <w:tcPr>
            <w:tcW w:w="1701" w:type="dxa"/>
            <w:vAlign w:val="center"/>
          </w:tcPr>
          <w:p w14:paraId="02819780" w14:textId="77777777" w:rsidR="00BA5684" w:rsidRPr="005E0186" w:rsidRDefault="00BA5684" w:rsidP="00455A75">
            <w:pPr>
              <w:spacing w:line="276" w:lineRule="auto"/>
              <w:jc w:val="center"/>
              <w:rPr>
                <w:sz w:val="20"/>
                <w:szCs w:val="20"/>
              </w:rPr>
            </w:pPr>
            <w:r w:rsidRPr="005E0186">
              <w:rPr>
                <w:rFonts w:cs="Calibri"/>
                <w:b/>
                <w:bCs/>
                <w:sz w:val="20"/>
                <w:szCs w:val="20"/>
              </w:rPr>
              <w:t>26%</w:t>
            </w:r>
          </w:p>
        </w:tc>
      </w:tr>
      <w:tr w:rsidR="00BA5684" w:rsidRPr="005E0186" w14:paraId="377B8586" w14:textId="77777777" w:rsidTr="005D0D98">
        <w:trPr>
          <w:jc w:val="center"/>
        </w:trPr>
        <w:tc>
          <w:tcPr>
            <w:tcW w:w="3823" w:type="dxa"/>
            <w:shd w:val="clear" w:color="auto" w:fill="F2F2F2" w:themeFill="background1" w:themeFillShade="F2"/>
          </w:tcPr>
          <w:p w14:paraId="7FBDA51A"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1559" w:type="dxa"/>
            <w:vAlign w:val="center"/>
          </w:tcPr>
          <w:p w14:paraId="2973CF28" w14:textId="77777777" w:rsidR="00BA5684" w:rsidRPr="005E0186" w:rsidRDefault="00BA5684" w:rsidP="00455A75">
            <w:pPr>
              <w:spacing w:line="276" w:lineRule="auto"/>
              <w:jc w:val="center"/>
              <w:rPr>
                <w:sz w:val="20"/>
                <w:szCs w:val="20"/>
              </w:rPr>
            </w:pPr>
            <w:r w:rsidRPr="005E0186">
              <w:rPr>
                <w:sz w:val="20"/>
                <w:szCs w:val="20"/>
              </w:rPr>
              <w:t>41,1</w:t>
            </w:r>
          </w:p>
        </w:tc>
        <w:tc>
          <w:tcPr>
            <w:tcW w:w="1559" w:type="dxa"/>
            <w:vAlign w:val="center"/>
          </w:tcPr>
          <w:p w14:paraId="5ADEFCFC" w14:textId="77777777" w:rsidR="00BA5684" w:rsidRPr="005E0186" w:rsidRDefault="00BA5684" w:rsidP="00455A75">
            <w:pPr>
              <w:spacing w:line="276" w:lineRule="auto"/>
              <w:jc w:val="center"/>
              <w:rPr>
                <w:sz w:val="20"/>
                <w:szCs w:val="20"/>
              </w:rPr>
            </w:pPr>
            <w:r w:rsidRPr="005E0186">
              <w:rPr>
                <w:sz w:val="20"/>
                <w:szCs w:val="20"/>
              </w:rPr>
              <w:t>9,3</w:t>
            </w:r>
          </w:p>
        </w:tc>
        <w:tc>
          <w:tcPr>
            <w:tcW w:w="1559" w:type="dxa"/>
            <w:vAlign w:val="center"/>
          </w:tcPr>
          <w:p w14:paraId="379C2604" w14:textId="77777777" w:rsidR="00BA5684" w:rsidRPr="005E0186" w:rsidRDefault="00BA5684" w:rsidP="00455A75">
            <w:pPr>
              <w:spacing w:line="276" w:lineRule="auto"/>
              <w:jc w:val="center"/>
              <w:rPr>
                <w:sz w:val="20"/>
                <w:szCs w:val="20"/>
              </w:rPr>
            </w:pPr>
            <w:r w:rsidRPr="005E0186">
              <w:rPr>
                <w:sz w:val="20"/>
                <w:szCs w:val="20"/>
              </w:rPr>
              <w:t>26,0</w:t>
            </w:r>
          </w:p>
        </w:tc>
        <w:tc>
          <w:tcPr>
            <w:tcW w:w="1701" w:type="dxa"/>
            <w:vAlign w:val="center"/>
          </w:tcPr>
          <w:p w14:paraId="7C6B3274" w14:textId="77777777" w:rsidR="00BA5684" w:rsidRPr="005E0186" w:rsidRDefault="00BA5684" w:rsidP="00455A75">
            <w:pPr>
              <w:spacing w:line="276" w:lineRule="auto"/>
              <w:jc w:val="center"/>
              <w:rPr>
                <w:sz w:val="20"/>
                <w:szCs w:val="20"/>
              </w:rPr>
            </w:pPr>
            <w:r w:rsidRPr="005E0186">
              <w:rPr>
                <w:sz w:val="20"/>
                <w:szCs w:val="20"/>
              </w:rPr>
              <w:t>6,6</w:t>
            </w:r>
          </w:p>
        </w:tc>
      </w:tr>
      <w:tr w:rsidR="00BA5684" w:rsidRPr="005E0186" w14:paraId="4242EEC9" w14:textId="77777777" w:rsidTr="005D0D98">
        <w:trPr>
          <w:jc w:val="center"/>
        </w:trPr>
        <w:tc>
          <w:tcPr>
            <w:tcW w:w="3823" w:type="dxa"/>
            <w:shd w:val="clear" w:color="auto" w:fill="F2F2F2" w:themeFill="background1" w:themeFillShade="F2"/>
          </w:tcPr>
          <w:p w14:paraId="18BE4969" w14:textId="77777777" w:rsidR="00BA5684" w:rsidRPr="005E0186" w:rsidRDefault="00BA5684" w:rsidP="00455A75">
            <w:pPr>
              <w:spacing w:line="276" w:lineRule="auto"/>
              <w:jc w:val="both"/>
              <w:rPr>
                <w:sz w:val="20"/>
                <w:szCs w:val="20"/>
              </w:rPr>
            </w:pPr>
            <w:r w:rsidRPr="005E0186">
              <w:rPr>
                <w:sz w:val="20"/>
                <w:szCs w:val="20"/>
              </w:rPr>
              <w:t>Udział suchej masy organicznej w substracie [% s.m.o.]</w:t>
            </w:r>
          </w:p>
        </w:tc>
        <w:tc>
          <w:tcPr>
            <w:tcW w:w="1559" w:type="dxa"/>
            <w:vAlign w:val="center"/>
          </w:tcPr>
          <w:p w14:paraId="571311EB" w14:textId="77777777" w:rsidR="00BA5684" w:rsidRPr="005E0186" w:rsidRDefault="00BA5684" w:rsidP="00455A75">
            <w:pPr>
              <w:spacing w:line="276" w:lineRule="auto"/>
              <w:jc w:val="center"/>
              <w:rPr>
                <w:sz w:val="20"/>
                <w:szCs w:val="20"/>
              </w:rPr>
            </w:pPr>
            <w:r w:rsidRPr="005E0186">
              <w:rPr>
                <w:sz w:val="20"/>
                <w:szCs w:val="20"/>
              </w:rPr>
              <w:t>71,9</w:t>
            </w:r>
          </w:p>
        </w:tc>
        <w:tc>
          <w:tcPr>
            <w:tcW w:w="1559" w:type="dxa"/>
            <w:vAlign w:val="center"/>
          </w:tcPr>
          <w:p w14:paraId="11A336DF" w14:textId="77777777" w:rsidR="00BA5684" w:rsidRPr="005E0186" w:rsidRDefault="00BA5684" w:rsidP="00455A75">
            <w:pPr>
              <w:spacing w:line="276" w:lineRule="auto"/>
              <w:jc w:val="center"/>
              <w:rPr>
                <w:sz w:val="20"/>
                <w:szCs w:val="20"/>
              </w:rPr>
            </w:pPr>
            <w:r w:rsidRPr="005E0186">
              <w:rPr>
                <w:sz w:val="20"/>
                <w:szCs w:val="20"/>
              </w:rPr>
              <w:t>79,1</w:t>
            </w:r>
          </w:p>
        </w:tc>
        <w:tc>
          <w:tcPr>
            <w:tcW w:w="1559" w:type="dxa"/>
            <w:vAlign w:val="center"/>
          </w:tcPr>
          <w:p w14:paraId="3D7CBBF7" w14:textId="77777777" w:rsidR="00BA5684" w:rsidRPr="005E0186" w:rsidRDefault="00BA5684" w:rsidP="00455A75">
            <w:pPr>
              <w:spacing w:line="276" w:lineRule="auto"/>
              <w:jc w:val="center"/>
              <w:rPr>
                <w:sz w:val="20"/>
                <w:szCs w:val="20"/>
              </w:rPr>
            </w:pPr>
            <w:r w:rsidRPr="005E0186">
              <w:rPr>
                <w:sz w:val="20"/>
                <w:szCs w:val="20"/>
              </w:rPr>
              <w:t>73,2</w:t>
            </w:r>
          </w:p>
        </w:tc>
        <w:tc>
          <w:tcPr>
            <w:tcW w:w="1701" w:type="dxa"/>
            <w:vAlign w:val="center"/>
          </w:tcPr>
          <w:p w14:paraId="7543B9FC" w14:textId="77777777" w:rsidR="00BA5684" w:rsidRPr="005E0186" w:rsidRDefault="00BA5684" w:rsidP="00455A75">
            <w:pPr>
              <w:spacing w:line="276" w:lineRule="auto"/>
              <w:jc w:val="center"/>
              <w:rPr>
                <w:sz w:val="20"/>
                <w:szCs w:val="20"/>
              </w:rPr>
            </w:pPr>
            <w:r w:rsidRPr="005E0186">
              <w:rPr>
                <w:sz w:val="20"/>
                <w:szCs w:val="20"/>
              </w:rPr>
              <w:t>87,5</w:t>
            </w:r>
          </w:p>
        </w:tc>
      </w:tr>
      <w:tr w:rsidR="00BA5684" w:rsidRPr="005E0186" w14:paraId="693E0443" w14:textId="77777777" w:rsidTr="005D0D98">
        <w:trPr>
          <w:jc w:val="center"/>
        </w:trPr>
        <w:tc>
          <w:tcPr>
            <w:tcW w:w="3823" w:type="dxa"/>
            <w:shd w:val="clear" w:color="auto" w:fill="F2F2F2" w:themeFill="background1" w:themeFillShade="F2"/>
          </w:tcPr>
          <w:p w14:paraId="1CCF60C6" w14:textId="77777777" w:rsidR="00BA5684" w:rsidRPr="005E0186" w:rsidRDefault="00BA5684" w:rsidP="00455A75">
            <w:pPr>
              <w:spacing w:before="80" w:line="276" w:lineRule="auto"/>
              <w:jc w:val="both"/>
              <w:rPr>
                <w:sz w:val="20"/>
                <w:szCs w:val="20"/>
              </w:rPr>
            </w:pPr>
            <w:r w:rsidRPr="005E0186">
              <w:rPr>
                <w:sz w:val="20"/>
                <w:szCs w:val="20"/>
              </w:rPr>
              <w:t xml:space="preserve">Wydajność biogazowa z jednostki masy substratu [m3/t s.m.o.], </w:t>
            </w:r>
          </w:p>
        </w:tc>
        <w:tc>
          <w:tcPr>
            <w:tcW w:w="1559" w:type="dxa"/>
            <w:vAlign w:val="center"/>
          </w:tcPr>
          <w:p w14:paraId="5AC057E8" w14:textId="77777777" w:rsidR="00BA5684" w:rsidRPr="005E0186" w:rsidRDefault="00BA5684" w:rsidP="00455A75">
            <w:pPr>
              <w:spacing w:line="276" w:lineRule="auto"/>
              <w:jc w:val="center"/>
              <w:rPr>
                <w:rFonts w:cs="Calibri"/>
                <w:sz w:val="20"/>
                <w:szCs w:val="20"/>
              </w:rPr>
            </w:pPr>
            <w:r w:rsidRPr="005E0186">
              <w:rPr>
                <w:rFonts w:cs="Calibri"/>
                <w:sz w:val="20"/>
                <w:szCs w:val="20"/>
              </w:rPr>
              <w:t>218,7</w:t>
            </w:r>
          </w:p>
        </w:tc>
        <w:tc>
          <w:tcPr>
            <w:tcW w:w="1559" w:type="dxa"/>
            <w:vAlign w:val="center"/>
          </w:tcPr>
          <w:p w14:paraId="1FF9402A" w14:textId="77777777" w:rsidR="00BA5684" w:rsidRPr="005E0186" w:rsidRDefault="00BA5684" w:rsidP="00455A75">
            <w:pPr>
              <w:spacing w:line="276" w:lineRule="auto"/>
              <w:jc w:val="center"/>
              <w:rPr>
                <w:sz w:val="20"/>
                <w:szCs w:val="20"/>
              </w:rPr>
            </w:pPr>
            <w:r w:rsidRPr="005E0186">
              <w:rPr>
                <w:sz w:val="20"/>
                <w:szCs w:val="20"/>
              </w:rPr>
              <w:t>221,8</w:t>
            </w:r>
          </w:p>
        </w:tc>
        <w:tc>
          <w:tcPr>
            <w:tcW w:w="1559" w:type="dxa"/>
            <w:vAlign w:val="center"/>
          </w:tcPr>
          <w:p w14:paraId="381F5FC7" w14:textId="77777777" w:rsidR="00BA5684" w:rsidRPr="005E0186" w:rsidRDefault="00BA5684" w:rsidP="00455A75">
            <w:pPr>
              <w:spacing w:line="276" w:lineRule="auto"/>
              <w:jc w:val="center"/>
              <w:rPr>
                <w:sz w:val="20"/>
                <w:szCs w:val="20"/>
              </w:rPr>
            </w:pPr>
            <w:r w:rsidRPr="005E0186">
              <w:rPr>
                <w:sz w:val="20"/>
                <w:szCs w:val="20"/>
              </w:rPr>
              <w:t>690,0</w:t>
            </w:r>
          </w:p>
        </w:tc>
        <w:tc>
          <w:tcPr>
            <w:tcW w:w="1701" w:type="dxa"/>
            <w:vAlign w:val="center"/>
          </w:tcPr>
          <w:p w14:paraId="26AA2AF0" w14:textId="77777777" w:rsidR="00BA5684" w:rsidRPr="005E0186" w:rsidRDefault="00BA5684" w:rsidP="00455A75">
            <w:pPr>
              <w:spacing w:line="276" w:lineRule="auto"/>
              <w:jc w:val="center"/>
              <w:rPr>
                <w:sz w:val="20"/>
                <w:szCs w:val="20"/>
              </w:rPr>
            </w:pPr>
            <w:r w:rsidRPr="005E0186">
              <w:rPr>
                <w:sz w:val="20"/>
                <w:szCs w:val="20"/>
              </w:rPr>
              <w:t>352,5</w:t>
            </w:r>
          </w:p>
        </w:tc>
      </w:tr>
      <w:tr w:rsidR="00BA5684" w:rsidRPr="005E0186" w14:paraId="2203B594" w14:textId="77777777" w:rsidTr="005D0D98">
        <w:trPr>
          <w:jc w:val="center"/>
        </w:trPr>
        <w:tc>
          <w:tcPr>
            <w:tcW w:w="3823" w:type="dxa"/>
            <w:shd w:val="clear" w:color="auto" w:fill="F2F2F2" w:themeFill="background1" w:themeFillShade="F2"/>
          </w:tcPr>
          <w:p w14:paraId="0B367EB2"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1559" w:type="dxa"/>
            <w:vAlign w:val="center"/>
          </w:tcPr>
          <w:p w14:paraId="44A72BE9" w14:textId="77777777" w:rsidR="00BA5684" w:rsidRPr="005E0186" w:rsidRDefault="00BA5684" w:rsidP="00455A75">
            <w:pPr>
              <w:spacing w:line="276" w:lineRule="auto"/>
              <w:jc w:val="center"/>
              <w:rPr>
                <w:sz w:val="20"/>
                <w:szCs w:val="20"/>
              </w:rPr>
            </w:pPr>
            <w:r w:rsidRPr="005E0186">
              <w:rPr>
                <w:sz w:val="20"/>
                <w:szCs w:val="20"/>
              </w:rPr>
              <w:t>59,0</w:t>
            </w:r>
          </w:p>
        </w:tc>
        <w:tc>
          <w:tcPr>
            <w:tcW w:w="1559" w:type="dxa"/>
            <w:vAlign w:val="center"/>
          </w:tcPr>
          <w:p w14:paraId="5C4C5ACA" w14:textId="77777777" w:rsidR="00BA5684" w:rsidRPr="005E0186" w:rsidRDefault="00BA5684" w:rsidP="00455A75">
            <w:pPr>
              <w:spacing w:line="276" w:lineRule="auto"/>
              <w:jc w:val="center"/>
              <w:rPr>
                <w:sz w:val="20"/>
                <w:szCs w:val="20"/>
              </w:rPr>
            </w:pPr>
            <w:r w:rsidRPr="005E0186">
              <w:rPr>
                <w:sz w:val="20"/>
                <w:szCs w:val="20"/>
              </w:rPr>
              <w:t>59,7</w:t>
            </w:r>
          </w:p>
        </w:tc>
        <w:tc>
          <w:tcPr>
            <w:tcW w:w="1559" w:type="dxa"/>
            <w:vAlign w:val="center"/>
          </w:tcPr>
          <w:p w14:paraId="7843ECB8" w14:textId="77777777" w:rsidR="00BA5684" w:rsidRPr="005E0186" w:rsidRDefault="00BA5684" w:rsidP="00455A75">
            <w:pPr>
              <w:spacing w:line="276" w:lineRule="auto"/>
              <w:jc w:val="center"/>
              <w:rPr>
                <w:sz w:val="20"/>
                <w:szCs w:val="20"/>
              </w:rPr>
            </w:pPr>
            <w:r w:rsidRPr="005E0186">
              <w:rPr>
                <w:sz w:val="20"/>
                <w:szCs w:val="20"/>
              </w:rPr>
              <w:t>57,3</w:t>
            </w:r>
          </w:p>
        </w:tc>
        <w:tc>
          <w:tcPr>
            <w:tcW w:w="1701" w:type="dxa"/>
            <w:vAlign w:val="center"/>
          </w:tcPr>
          <w:p w14:paraId="60DD39EA" w14:textId="77777777" w:rsidR="00BA5684" w:rsidRPr="005E0186" w:rsidRDefault="00BA5684" w:rsidP="00455A75">
            <w:pPr>
              <w:spacing w:line="276" w:lineRule="auto"/>
              <w:jc w:val="center"/>
              <w:rPr>
                <w:sz w:val="20"/>
                <w:szCs w:val="20"/>
              </w:rPr>
            </w:pPr>
            <w:r w:rsidRPr="005E0186">
              <w:rPr>
                <w:sz w:val="20"/>
                <w:szCs w:val="20"/>
              </w:rPr>
              <w:t>60,9</w:t>
            </w:r>
          </w:p>
        </w:tc>
      </w:tr>
    </w:tbl>
    <w:p w14:paraId="235B378C" w14:textId="1F02975D" w:rsidR="00BA5684" w:rsidRPr="005E0186" w:rsidRDefault="00BA5684" w:rsidP="00455A75">
      <w:pPr>
        <w:spacing w:line="276" w:lineRule="auto"/>
        <w:jc w:val="both"/>
        <w:rPr>
          <w:rFonts w:ascii="Calibri" w:eastAsia="Times New Roman" w:hAnsi="Calibri" w:cs="Times New Roman"/>
          <w:sz w:val="20"/>
          <w:szCs w:val="20"/>
          <w:lang w:eastAsia="pl-PL"/>
        </w:rPr>
      </w:pPr>
    </w:p>
    <w:p w14:paraId="7D6EBDA3" w14:textId="77777777" w:rsidR="00BA5684" w:rsidRPr="005E0186" w:rsidRDefault="00BA5684" w:rsidP="00455A75">
      <w:pPr>
        <w:pStyle w:val="Legenda"/>
        <w:keepNext/>
        <w:spacing w:line="276" w:lineRule="auto"/>
        <w:jc w:val="both"/>
        <w:rPr>
          <w:sz w:val="20"/>
          <w:szCs w:val="20"/>
        </w:rPr>
      </w:pPr>
      <w:r w:rsidRPr="005E0186">
        <w:rPr>
          <w:sz w:val="20"/>
          <w:szCs w:val="20"/>
        </w:rPr>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7</w:t>
      </w:r>
      <w:r w:rsidRPr="005E0186">
        <w:rPr>
          <w:sz w:val="20"/>
          <w:szCs w:val="20"/>
        </w:rPr>
        <w:fldChar w:fldCharType="end"/>
      </w:r>
      <w:r w:rsidRPr="005E0186">
        <w:rPr>
          <w:sz w:val="20"/>
          <w:szCs w:val="20"/>
        </w:rPr>
        <w:t>. Opis wariantu substratowego W7</w:t>
      </w:r>
    </w:p>
    <w:tbl>
      <w:tblPr>
        <w:tblStyle w:val="Tabela-Siatka"/>
        <w:tblW w:w="10201" w:type="dxa"/>
        <w:jc w:val="center"/>
        <w:tblLook w:val="04A0" w:firstRow="1" w:lastRow="0" w:firstColumn="1" w:lastColumn="0" w:noHBand="0" w:noVBand="1"/>
      </w:tblPr>
      <w:tblGrid>
        <w:gridCol w:w="3823"/>
        <w:gridCol w:w="1559"/>
        <w:gridCol w:w="1559"/>
        <w:gridCol w:w="1559"/>
        <w:gridCol w:w="1701"/>
      </w:tblGrid>
      <w:tr w:rsidR="00BA5684" w:rsidRPr="005E0186" w14:paraId="554F8119" w14:textId="77777777" w:rsidTr="005D0D98">
        <w:trPr>
          <w:jc w:val="center"/>
        </w:trPr>
        <w:tc>
          <w:tcPr>
            <w:tcW w:w="10201" w:type="dxa"/>
            <w:gridSpan w:val="5"/>
            <w:shd w:val="clear" w:color="auto" w:fill="D9D9D9" w:themeFill="background1" w:themeFillShade="D9"/>
          </w:tcPr>
          <w:p w14:paraId="1C6E16DF"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W7</w:t>
            </w:r>
          </w:p>
          <w:p w14:paraId="467017D8" w14:textId="77777777" w:rsidR="00BA5684" w:rsidRPr="005E0186" w:rsidRDefault="00BA5684" w:rsidP="00455A75">
            <w:pPr>
              <w:spacing w:before="80" w:after="80" w:line="276" w:lineRule="auto"/>
              <w:jc w:val="center"/>
              <w:rPr>
                <w:b/>
                <w:sz w:val="20"/>
                <w:szCs w:val="20"/>
              </w:rPr>
            </w:pPr>
            <w:r w:rsidRPr="005E0186">
              <w:rPr>
                <w:b/>
                <w:sz w:val="20"/>
                <w:szCs w:val="20"/>
              </w:rPr>
              <w:t>Substrat bazowy: wywar z gorzelni</w:t>
            </w:r>
          </w:p>
        </w:tc>
      </w:tr>
      <w:tr w:rsidR="00BA5684" w:rsidRPr="005E0186" w14:paraId="768E5F71" w14:textId="77777777" w:rsidTr="005D0D98">
        <w:trPr>
          <w:jc w:val="center"/>
        </w:trPr>
        <w:tc>
          <w:tcPr>
            <w:tcW w:w="3823" w:type="dxa"/>
            <w:shd w:val="clear" w:color="auto" w:fill="D9D9D9" w:themeFill="background1" w:themeFillShade="D9"/>
          </w:tcPr>
          <w:p w14:paraId="66188ECC" w14:textId="77777777" w:rsidR="00BA5684" w:rsidRPr="005E0186" w:rsidRDefault="00BA5684" w:rsidP="00455A75">
            <w:pPr>
              <w:spacing w:line="276" w:lineRule="auto"/>
              <w:jc w:val="both"/>
              <w:rPr>
                <w:sz w:val="20"/>
                <w:szCs w:val="20"/>
              </w:rPr>
            </w:pPr>
          </w:p>
          <w:p w14:paraId="572B0578" w14:textId="77777777" w:rsidR="00BA5684" w:rsidRPr="005E0186" w:rsidRDefault="00BA5684" w:rsidP="00455A75">
            <w:pPr>
              <w:spacing w:line="276" w:lineRule="auto"/>
              <w:jc w:val="both"/>
              <w:rPr>
                <w:sz w:val="20"/>
                <w:szCs w:val="20"/>
              </w:rPr>
            </w:pPr>
            <w:r w:rsidRPr="005E0186">
              <w:rPr>
                <w:sz w:val="20"/>
                <w:szCs w:val="20"/>
              </w:rPr>
              <w:t>Parametr:</w:t>
            </w:r>
          </w:p>
        </w:tc>
        <w:tc>
          <w:tcPr>
            <w:tcW w:w="1559" w:type="dxa"/>
            <w:shd w:val="clear" w:color="auto" w:fill="D9D9D9" w:themeFill="background1" w:themeFillShade="D9"/>
            <w:vAlign w:val="center"/>
          </w:tcPr>
          <w:p w14:paraId="287DB2DF" w14:textId="77777777" w:rsidR="00BA5684" w:rsidRPr="005E0186" w:rsidRDefault="00BA5684" w:rsidP="00455A75">
            <w:pPr>
              <w:spacing w:line="276" w:lineRule="auto"/>
              <w:jc w:val="center"/>
              <w:rPr>
                <w:sz w:val="20"/>
                <w:szCs w:val="20"/>
              </w:rPr>
            </w:pPr>
            <w:r w:rsidRPr="005E0186">
              <w:rPr>
                <w:sz w:val="20"/>
                <w:szCs w:val="20"/>
              </w:rPr>
              <w:t>Obornik bydlęcy</w:t>
            </w:r>
          </w:p>
        </w:tc>
        <w:tc>
          <w:tcPr>
            <w:tcW w:w="1559" w:type="dxa"/>
            <w:shd w:val="clear" w:color="auto" w:fill="D9D9D9" w:themeFill="background1" w:themeFillShade="D9"/>
            <w:vAlign w:val="center"/>
          </w:tcPr>
          <w:p w14:paraId="7943EC86" w14:textId="77777777" w:rsidR="00BA5684" w:rsidRPr="005E0186" w:rsidRDefault="00BA5684" w:rsidP="00455A75">
            <w:pPr>
              <w:spacing w:line="276" w:lineRule="auto"/>
              <w:jc w:val="center"/>
              <w:rPr>
                <w:sz w:val="20"/>
                <w:szCs w:val="20"/>
              </w:rPr>
            </w:pPr>
            <w:r w:rsidRPr="005E0186">
              <w:rPr>
                <w:sz w:val="20"/>
                <w:szCs w:val="20"/>
              </w:rPr>
              <w:t>Kiszonka z trawy</w:t>
            </w:r>
          </w:p>
        </w:tc>
        <w:tc>
          <w:tcPr>
            <w:tcW w:w="1559" w:type="dxa"/>
            <w:shd w:val="clear" w:color="auto" w:fill="D9D9D9" w:themeFill="background1" w:themeFillShade="D9"/>
            <w:vAlign w:val="center"/>
          </w:tcPr>
          <w:p w14:paraId="3DD5D6E0" w14:textId="77777777" w:rsidR="00BA5684" w:rsidRPr="005E0186" w:rsidRDefault="00BA5684" w:rsidP="00455A75">
            <w:pPr>
              <w:spacing w:line="276" w:lineRule="auto"/>
              <w:jc w:val="center"/>
              <w:rPr>
                <w:sz w:val="20"/>
                <w:szCs w:val="20"/>
              </w:rPr>
            </w:pPr>
            <w:r w:rsidRPr="005E0186">
              <w:rPr>
                <w:sz w:val="20"/>
                <w:szCs w:val="20"/>
              </w:rPr>
              <w:t>Wywar z gorzelni</w:t>
            </w:r>
          </w:p>
        </w:tc>
        <w:tc>
          <w:tcPr>
            <w:tcW w:w="1701" w:type="dxa"/>
            <w:shd w:val="clear" w:color="auto" w:fill="D9D9D9" w:themeFill="background1" w:themeFillShade="D9"/>
          </w:tcPr>
          <w:p w14:paraId="4FA13580" w14:textId="77777777" w:rsidR="00BA5684" w:rsidRPr="005E0186" w:rsidRDefault="00BA5684" w:rsidP="00455A75">
            <w:pPr>
              <w:spacing w:line="276" w:lineRule="auto"/>
              <w:jc w:val="center"/>
              <w:rPr>
                <w:b/>
                <w:sz w:val="20"/>
                <w:szCs w:val="20"/>
              </w:rPr>
            </w:pPr>
            <w:r w:rsidRPr="005E0186">
              <w:rPr>
                <w:sz w:val="20"/>
                <w:szCs w:val="20"/>
              </w:rPr>
              <w:t>Przeterminowane produkty spożywcze</w:t>
            </w:r>
          </w:p>
        </w:tc>
      </w:tr>
      <w:tr w:rsidR="00BA5684" w:rsidRPr="005E0186" w14:paraId="250C26AD" w14:textId="77777777" w:rsidTr="005D0D98">
        <w:trPr>
          <w:jc w:val="center"/>
        </w:trPr>
        <w:tc>
          <w:tcPr>
            <w:tcW w:w="3823" w:type="dxa"/>
            <w:shd w:val="clear" w:color="auto" w:fill="F2F2F2" w:themeFill="background1" w:themeFillShade="F2"/>
          </w:tcPr>
          <w:p w14:paraId="4EF05A20"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1559" w:type="dxa"/>
            <w:vAlign w:val="center"/>
          </w:tcPr>
          <w:p w14:paraId="75BE6300" w14:textId="77777777" w:rsidR="00BA5684" w:rsidRPr="005E0186" w:rsidRDefault="00BA5684" w:rsidP="00455A75">
            <w:pPr>
              <w:spacing w:line="276" w:lineRule="auto"/>
              <w:jc w:val="center"/>
              <w:rPr>
                <w:sz w:val="20"/>
                <w:szCs w:val="20"/>
              </w:rPr>
            </w:pPr>
            <w:r w:rsidRPr="005E0186">
              <w:rPr>
                <w:rFonts w:cs="Calibri"/>
                <w:b/>
                <w:bCs/>
                <w:sz w:val="20"/>
                <w:szCs w:val="20"/>
              </w:rPr>
              <w:t>20%</w:t>
            </w:r>
          </w:p>
        </w:tc>
        <w:tc>
          <w:tcPr>
            <w:tcW w:w="1559" w:type="dxa"/>
            <w:vAlign w:val="center"/>
          </w:tcPr>
          <w:p w14:paraId="23E8EDFD" w14:textId="77777777" w:rsidR="00BA5684" w:rsidRPr="005E0186" w:rsidRDefault="00BA5684" w:rsidP="00455A75">
            <w:pPr>
              <w:spacing w:line="276" w:lineRule="auto"/>
              <w:jc w:val="center"/>
              <w:rPr>
                <w:sz w:val="20"/>
                <w:szCs w:val="20"/>
              </w:rPr>
            </w:pPr>
            <w:r w:rsidRPr="005E0186">
              <w:rPr>
                <w:rFonts w:cs="Calibri"/>
                <w:b/>
                <w:bCs/>
                <w:sz w:val="20"/>
                <w:szCs w:val="20"/>
              </w:rPr>
              <w:t>16%</w:t>
            </w:r>
          </w:p>
        </w:tc>
        <w:tc>
          <w:tcPr>
            <w:tcW w:w="1559" w:type="dxa"/>
            <w:vAlign w:val="center"/>
          </w:tcPr>
          <w:p w14:paraId="39FEC778" w14:textId="77777777" w:rsidR="00BA5684" w:rsidRPr="005E0186" w:rsidRDefault="00BA5684" w:rsidP="00455A75">
            <w:pPr>
              <w:spacing w:line="276" w:lineRule="auto"/>
              <w:jc w:val="center"/>
              <w:rPr>
                <w:sz w:val="20"/>
                <w:szCs w:val="20"/>
              </w:rPr>
            </w:pPr>
            <w:r w:rsidRPr="005E0186">
              <w:rPr>
                <w:rFonts w:cs="Calibri"/>
                <w:b/>
                <w:bCs/>
                <w:sz w:val="20"/>
                <w:szCs w:val="20"/>
              </w:rPr>
              <w:t>40%</w:t>
            </w:r>
          </w:p>
        </w:tc>
        <w:tc>
          <w:tcPr>
            <w:tcW w:w="1701" w:type="dxa"/>
            <w:vAlign w:val="center"/>
          </w:tcPr>
          <w:p w14:paraId="7E372826" w14:textId="77777777" w:rsidR="00BA5684" w:rsidRPr="005E0186" w:rsidRDefault="00BA5684" w:rsidP="00455A75">
            <w:pPr>
              <w:spacing w:line="276" w:lineRule="auto"/>
              <w:jc w:val="center"/>
              <w:rPr>
                <w:sz w:val="20"/>
                <w:szCs w:val="20"/>
              </w:rPr>
            </w:pPr>
            <w:r w:rsidRPr="005E0186">
              <w:rPr>
                <w:rFonts w:cs="Calibri"/>
                <w:b/>
                <w:bCs/>
                <w:sz w:val="20"/>
                <w:szCs w:val="20"/>
              </w:rPr>
              <w:t>24%</w:t>
            </w:r>
          </w:p>
        </w:tc>
      </w:tr>
      <w:tr w:rsidR="00BA5684" w:rsidRPr="005E0186" w14:paraId="31ACED80" w14:textId="77777777" w:rsidTr="005D0D98">
        <w:trPr>
          <w:jc w:val="center"/>
        </w:trPr>
        <w:tc>
          <w:tcPr>
            <w:tcW w:w="3823" w:type="dxa"/>
            <w:shd w:val="clear" w:color="auto" w:fill="F2F2F2" w:themeFill="background1" w:themeFillShade="F2"/>
          </w:tcPr>
          <w:p w14:paraId="5E3491D6"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1559" w:type="dxa"/>
            <w:vAlign w:val="center"/>
          </w:tcPr>
          <w:p w14:paraId="21CBBA87" w14:textId="77777777" w:rsidR="00BA5684" w:rsidRPr="005E0186" w:rsidRDefault="00BA5684" w:rsidP="00455A75">
            <w:pPr>
              <w:spacing w:line="276" w:lineRule="auto"/>
              <w:jc w:val="center"/>
              <w:rPr>
                <w:sz w:val="20"/>
                <w:szCs w:val="20"/>
              </w:rPr>
            </w:pPr>
            <w:r w:rsidRPr="005E0186">
              <w:rPr>
                <w:sz w:val="20"/>
                <w:szCs w:val="20"/>
              </w:rPr>
              <w:t>24,0</w:t>
            </w:r>
          </w:p>
        </w:tc>
        <w:tc>
          <w:tcPr>
            <w:tcW w:w="1559" w:type="dxa"/>
            <w:vAlign w:val="center"/>
          </w:tcPr>
          <w:p w14:paraId="1FBF8338" w14:textId="77777777" w:rsidR="00BA5684" w:rsidRPr="005E0186" w:rsidRDefault="00BA5684" w:rsidP="00455A75">
            <w:pPr>
              <w:spacing w:line="276" w:lineRule="auto"/>
              <w:jc w:val="center"/>
              <w:rPr>
                <w:sz w:val="20"/>
                <w:szCs w:val="20"/>
              </w:rPr>
            </w:pPr>
            <w:r w:rsidRPr="005E0186">
              <w:rPr>
                <w:sz w:val="20"/>
                <w:szCs w:val="20"/>
              </w:rPr>
              <w:t>33,6</w:t>
            </w:r>
          </w:p>
        </w:tc>
        <w:tc>
          <w:tcPr>
            <w:tcW w:w="1559" w:type="dxa"/>
            <w:vAlign w:val="center"/>
          </w:tcPr>
          <w:p w14:paraId="1119BB56" w14:textId="77777777" w:rsidR="00BA5684" w:rsidRPr="005E0186" w:rsidRDefault="00BA5684" w:rsidP="00455A75">
            <w:pPr>
              <w:spacing w:line="276" w:lineRule="auto"/>
              <w:jc w:val="center"/>
              <w:rPr>
                <w:sz w:val="20"/>
                <w:szCs w:val="20"/>
              </w:rPr>
            </w:pPr>
            <w:r w:rsidRPr="005E0186">
              <w:rPr>
                <w:sz w:val="20"/>
                <w:szCs w:val="20"/>
              </w:rPr>
              <w:t>6,6</w:t>
            </w:r>
          </w:p>
        </w:tc>
        <w:tc>
          <w:tcPr>
            <w:tcW w:w="1701" w:type="dxa"/>
            <w:vAlign w:val="center"/>
          </w:tcPr>
          <w:p w14:paraId="23348A5E" w14:textId="77777777" w:rsidR="00BA5684" w:rsidRPr="005E0186" w:rsidRDefault="00BA5684" w:rsidP="00455A75">
            <w:pPr>
              <w:spacing w:line="276" w:lineRule="auto"/>
              <w:jc w:val="center"/>
              <w:rPr>
                <w:sz w:val="20"/>
                <w:szCs w:val="20"/>
              </w:rPr>
            </w:pPr>
            <w:r w:rsidRPr="005E0186">
              <w:rPr>
                <w:sz w:val="20"/>
                <w:szCs w:val="20"/>
              </w:rPr>
              <w:t>24,5</w:t>
            </w:r>
          </w:p>
        </w:tc>
      </w:tr>
      <w:tr w:rsidR="00BA5684" w:rsidRPr="005E0186" w14:paraId="744ECEBB" w14:textId="77777777" w:rsidTr="005D0D98">
        <w:trPr>
          <w:jc w:val="center"/>
        </w:trPr>
        <w:tc>
          <w:tcPr>
            <w:tcW w:w="3823" w:type="dxa"/>
            <w:shd w:val="clear" w:color="auto" w:fill="F2F2F2" w:themeFill="background1" w:themeFillShade="F2"/>
          </w:tcPr>
          <w:p w14:paraId="52200790" w14:textId="77777777" w:rsidR="00BA5684" w:rsidRPr="005E0186" w:rsidRDefault="00BA5684" w:rsidP="00455A75">
            <w:pPr>
              <w:spacing w:line="276" w:lineRule="auto"/>
              <w:jc w:val="both"/>
              <w:rPr>
                <w:sz w:val="20"/>
                <w:szCs w:val="20"/>
              </w:rPr>
            </w:pPr>
            <w:r w:rsidRPr="005E0186">
              <w:rPr>
                <w:sz w:val="20"/>
                <w:szCs w:val="20"/>
              </w:rPr>
              <w:lastRenderedPageBreak/>
              <w:t>Udział suchej masy organicznej w substracie [% s.m.o.]</w:t>
            </w:r>
          </w:p>
        </w:tc>
        <w:tc>
          <w:tcPr>
            <w:tcW w:w="1559" w:type="dxa"/>
            <w:vAlign w:val="center"/>
          </w:tcPr>
          <w:p w14:paraId="31CF04C4" w14:textId="77777777" w:rsidR="00BA5684" w:rsidRPr="005E0186" w:rsidRDefault="00BA5684" w:rsidP="00455A75">
            <w:pPr>
              <w:spacing w:line="276" w:lineRule="auto"/>
              <w:jc w:val="center"/>
              <w:rPr>
                <w:sz w:val="20"/>
                <w:szCs w:val="20"/>
              </w:rPr>
            </w:pPr>
            <w:r w:rsidRPr="005E0186">
              <w:rPr>
                <w:sz w:val="20"/>
                <w:szCs w:val="20"/>
              </w:rPr>
              <w:t>72,0</w:t>
            </w:r>
          </w:p>
        </w:tc>
        <w:tc>
          <w:tcPr>
            <w:tcW w:w="1559" w:type="dxa"/>
            <w:vAlign w:val="center"/>
          </w:tcPr>
          <w:p w14:paraId="6DF6AACB" w14:textId="77777777" w:rsidR="00BA5684" w:rsidRPr="005E0186" w:rsidRDefault="00BA5684" w:rsidP="00455A75">
            <w:pPr>
              <w:spacing w:line="276" w:lineRule="auto"/>
              <w:jc w:val="center"/>
              <w:rPr>
                <w:sz w:val="20"/>
                <w:szCs w:val="20"/>
              </w:rPr>
            </w:pPr>
            <w:r w:rsidRPr="005E0186">
              <w:rPr>
                <w:sz w:val="20"/>
                <w:szCs w:val="20"/>
              </w:rPr>
              <w:t>81,3</w:t>
            </w:r>
          </w:p>
        </w:tc>
        <w:tc>
          <w:tcPr>
            <w:tcW w:w="1559" w:type="dxa"/>
            <w:vAlign w:val="center"/>
          </w:tcPr>
          <w:p w14:paraId="2B03148D" w14:textId="77777777" w:rsidR="00BA5684" w:rsidRPr="005E0186" w:rsidRDefault="00BA5684" w:rsidP="00455A75">
            <w:pPr>
              <w:spacing w:line="276" w:lineRule="auto"/>
              <w:jc w:val="center"/>
              <w:rPr>
                <w:sz w:val="20"/>
                <w:szCs w:val="20"/>
              </w:rPr>
            </w:pPr>
            <w:r w:rsidRPr="005E0186">
              <w:rPr>
                <w:sz w:val="20"/>
                <w:szCs w:val="20"/>
              </w:rPr>
              <w:t>87,5</w:t>
            </w:r>
          </w:p>
        </w:tc>
        <w:tc>
          <w:tcPr>
            <w:tcW w:w="1701" w:type="dxa"/>
            <w:vAlign w:val="center"/>
          </w:tcPr>
          <w:p w14:paraId="303820CB" w14:textId="77777777" w:rsidR="00BA5684" w:rsidRPr="005E0186" w:rsidRDefault="00BA5684" w:rsidP="00455A75">
            <w:pPr>
              <w:spacing w:line="276" w:lineRule="auto"/>
              <w:jc w:val="center"/>
              <w:rPr>
                <w:sz w:val="20"/>
                <w:szCs w:val="20"/>
              </w:rPr>
            </w:pPr>
            <w:r w:rsidRPr="005E0186">
              <w:rPr>
                <w:sz w:val="20"/>
                <w:szCs w:val="20"/>
              </w:rPr>
              <w:t>81,8</w:t>
            </w:r>
          </w:p>
        </w:tc>
      </w:tr>
      <w:tr w:rsidR="00BA5684" w:rsidRPr="005E0186" w14:paraId="53E73C27" w14:textId="77777777" w:rsidTr="005D0D98">
        <w:trPr>
          <w:jc w:val="center"/>
        </w:trPr>
        <w:tc>
          <w:tcPr>
            <w:tcW w:w="3823" w:type="dxa"/>
            <w:shd w:val="clear" w:color="auto" w:fill="F2F2F2" w:themeFill="background1" w:themeFillShade="F2"/>
          </w:tcPr>
          <w:p w14:paraId="0E5DC49D" w14:textId="77777777" w:rsidR="00BA5684" w:rsidRPr="005E0186" w:rsidRDefault="00BA5684" w:rsidP="00455A75">
            <w:pPr>
              <w:spacing w:before="80" w:line="276" w:lineRule="auto"/>
              <w:jc w:val="both"/>
              <w:rPr>
                <w:sz w:val="20"/>
                <w:szCs w:val="20"/>
              </w:rPr>
            </w:pPr>
            <w:r w:rsidRPr="005E0186">
              <w:rPr>
                <w:sz w:val="20"/>
                <w:szCs w:val="20"/>
              </w:rPr>
              <w:t xml:space="preserve">Wydajność biogazowa z jednostki masy substratu [m3/t s.m.o.], </w:t>
            </w:r>
          </w:p>
        </w:tc>
        <w:tc>
          <w:tcPr>
            <w:tcW w:w="1559" w:type="dxa"/>
            <w:vAlign w:val="center"/>
          </w:tcPr>
          <w:p w14:paraId="3E4C6512" w14:textId="77777777" w:rsidR="00BA5684" w:rsidRPr="005E0186" w:rsidRDefault="00BA5684" w:rsidP="00455A75">
            <w:pPr>
              <w:spacing w:line="276" w:lineRule="auto"/>
              <w:jc w:val="center"/>
              <w:rPr>
                <w:rFonts w:cs="Calibri"/>
                <w:sz w:val="20"/>
                <w:szCs w:val="20"/>
              </w:rPr>
            </w:pPr>
            <w:r w:rsidRPr="005E0186">
              <w:rPr>
                <w:rFonts w:cs="Calibri"/>
                <w:sz w:val="20"/>
                <w:szCs w:val="20"/>
              </w:rPr>
              <w:t>150,9</w:t>
            </w:r>
          </w:p>
        </w:tc>
        <w:tc>
          <w:tcPr>
            <w:tcW w:w="1559" w:type="dxa"/>
            <w:vAlign w:val="center"/>
          </w:tcPr>
          <w:p w14:paraId="13CE398F" w14:textId="77777777" w:rsidR="00BA5684" w:rsidRPr="005E0186" w:rsidRDefault="00BA5684" w:rsidP="00455A75">
            <w:pPr>
              <w:spacing w:line="276" w:lineRule="auto"/>
              <w:jc w:val="center"/>
              <w:rPr>
                <w:sz w:val="20"/>
                <w:szCs w:val="20"/>
              </w:rPr>
            </w:pPr>
            <w:r w:rsidRPr="005E0186">
              <w:rPr>
                <w:sz w:val="20"/>
                <w:szCs w:val="20"/>
              </w:rPr>
              <w:t>331,1</w:t>
            </w:r>
          </w:p>
        </w:tc>
        <w:tc>
          <w:tcPr>
            <w:tcW w:w="1559" w:type="dxa"/>
            <w:vAlign w:val="center"/>
          </w:tcPr>
          <w:p w14:paraId="6982EA81" w14:textId="77777777" w:rsidR="00BA5684" w:rsidRPr="005E0186" w:rsidRDefault="00BA5684" w:rsidP="00455A75">
            <w:pPr>
              <w:spacing w:line="276" w:lineRule="auto"/>
              <w:jc w:val="center"/>
              <w:rPr>
                <w:sz w:val="20"/>
                <w:szCs w:val="20"/>
              </w:rPr>
            </w:pPr>
            <w:r w:rsidRPr="005E0186">
              <w:rPr>
                <w:sz w:val="20"/>
                <w:szCs w:val="20"/>
              </w:rPr>
              <w:t>352,5</w:t>
            </w:r>
          </w:p>
        </w:tc>
        <w:tc>
          <w:tcPr>
            <w:tcW w:w="1701" w:type="dxa"/>
            <w:vAlign w:val="center"/>
          </w:tcPr>
          <w:p w14:paraId="5E6B429C" w14:textId="77777777" w:rsidR="00BA5684" w:rsidRPr="005E0186" w:rsidRDefault="00BA5684" w:rsidP="00455A75">
            <w:pPr>
              <w:spacing w:line="276" w:lineRule="auto"/>
              <w:jc w:val="center"/>
              <w:rPr>
                <w:sz w:val="20"/>
                <w:szCs w:val="20"/>
              </w:rPr>
            </w:pPr>
            <w:r w:rsidRPr="005E0186">
              <w:rPr>
                <w:sz w:val="20"/>
                <w:szCs w:val="20"/>
              </w:rPr>
              <w:t>359,5</w:t>
            </w:r>
          </w:p>
        </w:tc>
      </w:tr>
      <w:tr w:rsidR="00BA5684" w:rsidRPr="005E0186" w14:paraId="6E6528CA" w14:textId="77777777" w:rsidTr="005D0D98">
        <w:trPr>
          <w:jc w:val="center"/>
        </w:trPr>
        <w:tc>
          <w:tcPr>
            <w:tcW w:w="3823" w:type="dxa"/>
            <w:shd w:val="clear" w:color="auto" w:fill="F2F2F2" w:themeFill="background1" w:themeFillShade="F2"/>
          </w:tcPr>
          <w:p w14:paraId="68FB8A11"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1559" w:type="dxa"/>
            <w:vAlign w:val="center"/>
          </w:tcPr>
          <w:p w14:paraId="14ECAF94" w14:textId="77777777" w:rsidR="00BA5684" w:rsidRPr="005E0186" w:rsidRDefault="00BA5684" w:rsidP="00455A75">
            <w:pPr>
              <w:spacing w:line="276" w:lineRule="auto"/>
              <w:jc w:val="center"/>
              <w:rPr>
                <w:rFonts w:cs="Calibri"/>
                <w:b/>
                <w:bCs/>
                <w:sz w:val="20"/>
                <w:szCs w:val="20"/>
              </w:rPr>
            </w:pPr>
            <w:r w:rsidRPr="005E0186">
              <w:rPr>
                <w:rFonts w:cs="Calibri"/>
                <w:sz w:val="20"/>
                <w:szCs w:val="20"/>
              </w:rPr>
              <w:t>59,2</w:t>
            </w:r>
          </w:p>
        </w:tc>
        <w:tc>
          <w:tcPr>
            <w:tcW w:w="1559" w:type="dxa"/>
            <w:vAlign w:val="center"/>
          </w:tcPr>
          <w:p w14:paraId="57188ED7" w14:textId="77777777" w:rsidR="00BA5684" w:rsidRPr="005E0186" w:rsidRDefault="00BA5684" w:rsidP="00455A75">
            <w:pPr>
              <w:spacing w:line="276" w:lineRule="auto"/>
              <w:jc w:val="center"/>
              <w:rPr>
                <w:sz w:val="20"/>
                <w:szCs w:val="20"/>
              </w:rPr>
            </w:pPr>
            <w:r w:rsidRPr="005E0186">
              <w:rPr>
                <w:sz w:val="20"/>
                <w:szCs w:val="20"/>
              </w:rPr>
              <w:t>54,1</w:t>
            </w:r>
          </w:p>
        </w:tc>
        <w:tc>
          <w:tcPr>
            <w:tcW w:w="1559" w:type="dxa"/>
            <w:vAlign w:val="center"/>
          </w:tcPr>
          <w:p w14:paraId="642CB248" w14:textId="77777777" w:rsidR="00BA5684" w:rsidRPr="005E0186" w:rsidRDefault="00BA5684" w:rsidP="00455A75">
            <w:pPr>
              <w:spacing w:line="276" w:lineRule="auto"/>
              <w:jc w:val="center"/>
              <w:rPr>
                <w:sz w:val="20"/>
                <w:szCs w:val="20"/>
              </w:rPr>
            </w:pPr>
            <w:r w:rsidRPr="005E0186">
              <w:rPr>
                <w:sz w:val="20"/>
                <w:szCs w:val="20"/>
              </w:rPr>
              <w:t>60,9</w:t>
            </w:r>
          </w:p>
        </w:tc>
        <w:tc>
          <w:tcPr>
            <w:tcW w:w="1701" w:type="dxa"/>
            <w:vAlign w:val="center"/>
          </w:tcPr>
          <w:p w14:paraId="21C06EBE" w14:textId="77777777" w:rsidR="00BA5684" w:rsidRPr="005E0186" w:rsidRDefault="00BA5684" w:rsidP="00455A75">
            <w:pPr>
              <w:spacing w:line="276" w:lineRule="auto"/>
              <w:jc w:val="center"/>
              <w:rPr>
                <w:sz w:val="20"/>
                <w:szCs w:val="20"/>
              </w:rPr>
            </w:pPr>
            <w:r w:rsidRPr="005E0186">
              <w:rPr>
                <w:sz w:val="20"/>
                <w:szCs w:val="20"/>
              </w:rPr>
              <w:t>59,5</w:t>
            </w:r>
          </w:p>
        </w:tc>
      </w:tr>
    </w:tbl>
    <w:p w14:paraId="1A4FE258" w14:textId="7B67B460" w:rsidR="00BA5684" w:rsidRPr="005E0186" w:rsidRDefault="00BA5684" w:rsidP="00455A75">
      <w:pPr>
        <w:spacing w:line="276" w:lineRule="auto"/>
        <w:jc w:val="both"/>
        <w:rPr>
          <w:rFonts w:ascii="Calibri" w:eastAsia="Times New Roman" w:hAnsi="Calibri" w:cs="Times New Roman"/>
          <w:sz w:val="20"/>
          <w:szCs w:val="20"/>
          <w:lang w:eastAsia="pl-PL"/>
        </w:rPr>
      </w:pPr>
    </w:p>
    <w:p w14:paraId="05AAF8E1" w14:textId="77777777" w:rsidR="00BA5684" w:rsidRPr="005E0186" w:rsidRDefault="00BA5684" w:rsidP="00455A75">
      <w:pPr>
        <w:pStyle w:val="Legenda"/>
        <w:keepNext/>
        <w:spacing w:line="276" w:lineRule="auto"/>
        <w:jc w:val="both"/>
        <w:rPr>
          <w:sz w:val="20"/>
          <w:szCs w:val="20"/>
        </w:rPr>
      </w:pPr>
      <w:r w:rsidRPr="005E0186">
        <w:rPr>
          <w:sz w:val="20"/>
          <w:szCs w:val="20"/>
        </w:rPr>
        <w:t xml:space="preserve">Tabela </w:t>
      </w:r>
      <w:r w:rsidRPr="005E0186">
        <w:rPr>
          <w:sz w:val="20"/>
          <w:szCs w:val="20"/>
        </w:rPr>
        <w:fldChar w:fldCharType="begin"/>
      </w:r>
      <w:r w:rsidRPr="005E0186">
        <w:rPr>
          <w:sz w:val="20"/>
          <w:szCs w:val="20"/>
        </w:rPr>
        <w:instrText xml:space="preserve"> SEQ Tabela \* ARABIC </w:instrText>
      </w:r>
      <w:r w:rsidRPr="005E0186">
        <w:rPr>
          <w:sz w:val="20"/>
          <w:szCs w:val="20"/>
        </w:rPr>
        <w:fldChar w:fldCharType="separate"/>
      </w:r>
      <w:r w:rsidRPr="005E0186">
        <w:rPr>
          <w:noProof/>
          <w:sz w:val="20"/>
          <w:szCs w:val="20"/>
        </w:rPr>
        <w:t>8</w:t>
      </w:r>
      <w:r w:rsidRPr="005E0186">
        <w:rPr>
          <w:sz w:val="20"/>
          <w:szCs w:val="20"/>
        </w:rPr>
        <w:fldChar w:fldCharType="end"/>
      </w:r>
      <w:r w:rsidRPr="005E0186">
        <w:rPr>
          <w:sz w:val="20"/>
          <w:szCs w:val="20"/>
        </w:rPr>
        <w:t>. Opis wariantu substratowego W8</w:t>
      </w:r>
    </w:p>
    <w:tbl>
      <w:tblPr>
        <w:tblStyle w:val="Tabela-Siatka"/>
        <w:tblW w:w="10201" w:type="dxa"/>
        <w:jc w:val="center"/>
        <w:tblLook w:val="04A0" w:firstRow="1" w:lastRow="0" w:firstColumn="1" w:lastColumn="0" w:noHBand="0" w:noVBand="1"/>
      </w:tblPr>
      <w:tblGrid>
        <w:gridCol w:w="3823"/>
        <w:gridCol w:w="1559"/>
        <w:gridCol w:w="1559"/>
        <w:gridCol w:w="1559"/>
        <w:gridCol w:w="1701"/>
      </w:tblGrid>
      <w:tr w:rsidR="00BA5684" w:rsidRPr="005E0186" w14:paraId="7C4C2274" w14:textId="77777777" w:rsidTr="005D0D98">
        <w:trPr>
          <w:jc w:val="center"/>
        </w:trPr>
        <w:tc>
          <w:tcPr>
            <w:tcW w:w="10201" w:type="dxa"/>
            <w:gridSpan w:val="5"/>
            <w:shd w:val="clear" w:color="auto" w:fill="D9D9D9" w:themeFill="background1" w:themeFillShade="D9"/>
          </w:tcPr>
          <w:p w14:paraId="0B1A77FA" w14:textId="77777777" w:rsidR="00BA5684" w:rsidRPr="005E0186" w:rsidRDefault="00BA5684" w:rsidP="00455A75">
            <w:pPr>
              <w:spacing w:before="80" w:after="80" w:line="276" w:lineRule="auto"/>
              <w:jc w:val="center"/>
              <w:rPr>
                <w:b/>
                <w:sz w:val="20"/>
                <w:szCs w:val="20"/>
              </w:rPr>
            </w:pPr>
            <w:r w:rsidRPr="005E0186">
              <w:rPr>
                <w:b/>
                <w:sz w:val="20"/>
                <w:szCs w:val="20"/>
              </w:rPr>
              <w:t>Wariant substratowy W8</w:t>
            </w:r>
          </w:p>
          <w:p w14:paraId="11797A0E" w14:textId="77777777" w:rsidR="00BA5684" w:rsidRPr="005E0186" w:rsidRDefault="00BA5684" w:rsidP="00455A75">
            <w:pPr>
              <w:spacing w:before="80" w:after="80" w:line="276" w:lineRule="auto"/>
              <w:jc w:val="center"/>
              <w:rPr>
                <w:b/>
                <w:sz w:val="20"/>
                <w:szCs w:val="20"/>
              </w:rPr>
            </w:pPr>
            <w:r w:rsidRPr="005E0186">
              <w:rPr>
                <w:b/>
                <w:sz w:val="20"/>
                <w:szCs w:val="20"/>
              </w:rPr>
              <w:t>Substrat bazowy: przeterminowane produkty spożywcze</w:t>
            </w:r>
          </w:p>
        </w:tc>
      </w:tr>
      <w:tr w:rsidR="00BA5684" w:rsidRPr="005E0186" w14:paraId="3198C509" w14:textId="77777777" w:rsidTr="005D0D98">
        <w:trPr>
          <w:jc w:val="center"/>
        </w:trPr>
        <w:tc>
          <w:tcPr>
            <w:tcW w:w="3823" w:type="dxa"/>
            <w:shd w:val="clear" w:color="auto" w:fill="D9D9D9" w:themeFill="background1" w:themeFillShade="D9"/>
          </w:tcPr>
          <w:p w14:paraId="0FD2C543" w14:textId="77777777" w:rsidR="00BA5684" w:rsidRPr="005E0186" w:rsidRDefault="00BA5684" w:rsidP="00455A75">
            <w:pPr>
              <w:spacing w:line="276" w:lineRule="auto"/>
              <w:jc w:val="both"/>
              <w:rPr>
                <w:sz w:val="20"/>
                <w:szCs w:val="20"/>
              </w:rPr>
            </w:pPr>
          </w:p>
          <w:p w14:paraId="23E65E67" w14:textId="77777777" w:rsidR="00BA5684" w:rsidRPr="005E0186" w:rsidRDefault="00BA5684" w:rsidP="00455A75">
            <w:pPr>
              <w:spacing w:line="276" w:lineRule="auto"/>
              <w:jc w:val="both"/>
              <w:rPr>
                <w:sz w:val="20"/>
                <w:szCs w:val="20"/>
              </w:rPr>
            </w:pPr>
            <w:r w:rsidRPr="005E0186">
              <w:rPr>
                <w:sz w:val="20"/>
                <w:szCs w:val="20"/>
              </w:rPr>
              <w:t>Parametr:</w:t>
            </w:r>
          </w:p>
        </w:tc>
        <w:tc>
          <w:tcPr>
            <w:tcW w:w="1559" w:type="dxa"/>
            <w:shd w:val="clear" w:color="auto" w:fill="D9D9D9" w:themeFill="background1" w:themeFillShade="D9"/>
            <w:vAlign w:val="center"/>
          </w:tcPr>
          <w:p w14:paraId="57C05EB2" w14:textId="77777777" w:rsidR="00BA5684" w:rsidRPr="005E0186" w:rsidRDefault="00BA5684" w:rsidP="00455A75">
            <w:pPr>
              <w:spacing w:line="276" w:lineRule="auto"/>
              <w:jc w:val="center"/>
              <w:rPr>
                <w:sz w:val="20"/>
                <w:szCs w:val="20"/>
              </w:rPr>
            </w:pPr>
            <w:r w:rsidRPr="005E0186">
              <w:rPr>
                <w:sz w:val="20"/>
                <w:szCs w:val="20"/>
              </w:rPr>
              <w:t>Obornik bydlęcy</w:t>
            </w:r>
          </w:p>
        </w:tc>
        <w:tc>
          <w:tcPr>
            <w:tcW w:w="1559" w:type="dxa"/>
            <w:shd w:val="clear" w:color="auto" w:fill="D9D9D9" w:themeFill="background1" w:themeFillShade="D9"/>
            <w:vAlign w:val="center"/>
          </w:tcPr>
          <w:p w14:paraId="09FDC53C" w14:textId="77777777" w:rsidR="00BA5684" w:rsidRPr="005E0186" w:rsidRDefault="00BA5684" w:rsidP="00455A75">
            <w:pPr>
              <w:spacing w:line="276" w:lineRule="auto"/>
              <w:jc w:val="center"/>
              <w:rPr>
                <w:sz w:val="20"/>
                <w:szCs w:val="20"/>
              </w:rPr>
            </w:pPr>
            <w:r w:rsidRPr="005E0186">
              <w:rPr>
                <w:sz w:val="20"/>
                <w:szCs w:val="20"/>
              </w:rPr>
              <w:t>Obornik kurzy</w:t>
            </w:r>
          </w:p>
        </w:tc>
        <w:tc>
          <w:tcPr>
            <w:tcW w:w="1559" w:type="dxa"/>
            <w:shd w:val="clear" w:color="auto" w:fill="D9D9D9" w:themeFill="background1" w:themeFillShade="D9"/>
            <w:vAlign w:val="center"/>
          </w:tcPr>
          <w:p w14:paraId="678437DB" w14:textId="77777777" w:rsidR="00BA5684" w:rsidRPr="005E0186" w:rsidRDefault="00BA5684" w:rsidP="00455A75">
            <w:pPr>
              <w:spacing w:line="276" w:lineRule="auto"/>
              <w:jc w:val="center"/>
              <w:rPr>
                <w:sz w:val="20"/>
                <w:szCs w:val="20"/>
              </w:rPr>
            </w:pPr>
            <w:r w:rsidRPr="005E0186">
              <w:rPr>
                <w:sz w:val="20"/>
                <w:szCs w:val="20"/>
              </w:rPr>
              <w:t>Gnojowica bydlęca</w:t>
            </w:r>
          </w:p>
        </w:tc>
        <w:tc>
          <w:tcPr>
            <w:tcW w:w="1701" w:type="dxa"/>
            <w:shd w:val="clear" w:color="auto" w:fill="D9D9D9" w:themeFill="background1" w:themeFillShade="D9"/>
          </w:tcPr>
          <w:p w14:paraId="565FBB14" w14:textId="77777777" w:rsidR="00BA5684" w:rsidRPr="005E0186" w:rsidRDefault="00BA5684" w:rsidP="00455A75">
            <w:pPr>
              <w:spacing w:line="276" w:lineRule="auto"/>
              <w:jc w:val="center"/>
              <w:rPr>
                <w:b/>
                <w:sz w:val="20"/>
                <w:szCs w:val="20"/>
              </w:rPr>
            </w:pPr>
            <w:r w:rsidRPr="005E0186">
              <w:rPr>
                <w:sz w:val="20"/>
                <w:szCs w:val="20"/>
              </w:rPr>
              <w:t>Przeterminowane produkty spożywcze</w:t>
            </w:r>
          </w:p>
        </w:tc>
      </w:tr>
      <w:tr w:rsidR="00BA5684" w:rsidRPr="005E0186" w14:paraId="6A08BC8C" w14:textId="77777777" w:rsidTr="005D0D98">
        <w:trPr>
          <w:jc w:val="center"/>
        </w:trPr>
        <w:tc>
          <w:tcPr>
            <w:tcW w:w="3823" w:type="dxa"/>
            <w:shd w:val="clear" w:color="auto" w:fill="F2F2F2" w:themeFill="background1" w:themeFillShade="F2"/>
          </w:tcPr>
          <w:p w14:paraId="4CCBAAC8" w14:textId="77777777" w:rsidR="00BA5684" w:rsidRPr="005E0186" w:rsidRDefault="00BA5684" w:rsidP="00455A75">
            <w:pPr>
              <w:spacing w:line="276" w:lineRule="auto"/>
              <w:jc w:val="both"/>
              <w:rPr>
                <w:sz w:val="20"/>
                <w:szCs w:val="20"/>
              </w:rPr>
            </w:pPr>
            <w:r w:rsidRPr="005E0186">
              <w:rPr>
                <w:sz w:val="20"/>
                <w:szCs w:val="20"/>
              </w:rPr>
              <w:t>Udział masowy w mieszance [%]</w:t>
            </w:r>
          </w:p>
        </w:tc>
        <w:tc>
          <w:tcPr>
            <w:tcW w:w="1559" w:type="dxa"/>
            <w:vAlign w:val="center"/>
          </w:tcPr>
          <w:p w14:paraId="3C63A38E" w14:textId="77777777" w:rsidR="00BA5684" w:rsidRPr="005E0186" w:rsidRDefault="00BA5684" w:rsidP="00455A75">
            <w:pPr>
              <w:spacing w:line="276" w:lineRule="auto"/>
              <w:jc w:val="center"/>
              <w:rPr>
                <w:sz w:val="20"/>
                <w:szCs w:val="20"/>
              </w:rPr>
            </w:pPr>
            <w:r w:rsidRPr="005E0186">
              <w:rPr>
                <w:rFonts w:cs="Calibri"/>
                <w:b/>
                <w:bCs/>
                <w:sz w:val="20"/>
                <w:szCs w:val="20"/>
              </w:rPr>
              <w:t>22%</w:t>
            </w:r>
          </w:p>
        </w:tc>
        <w:tc>
          <w:tcPr>
            <w:tcW w:w="1559" w:type="dxa"/>
            <w:vAlign w:val="center"/>
          </w:tcPr>
          <w:p w14:paraId="558663D0" w14:textId="77777777" w:rsidR="00BA5684" w:rsidRPr="005E0186" w:rsidRDefault="00BA5684" w:rsidP="00455A75">
            <w:pPr>
              <w:spacing w:line="276" w:lineRule="auto"/>
              <w:jc w:val="center"/>
              <w:rPr>
                <w:sz w:val="20"/>
                <w:szCs w:val="20"/>
              </w:rPr>
            </w:pPr>
            <w:r w:rsidRPr="005E0186">
              <w:rPr>
                <w:rFonts w:cs="Calibri"/>
                <w:b/>
                <w:bCs/>
                <w:sz w:val="20"/>
                <w:szCs w:val="20"/>
              </w:rPr>
              <w:t>22%</w:t>
            </w:r>
          </w:p>
        </w:tc>
        <w:tc>
          <w:tcPr>
            <w:tcW w:w="1559" w:type="dxa"/>
            <w:vAlign w:val="center"/>
          </w:tcPr>
          <w:p w14:paraId="1FB00B9D" w14:textId="77777777" w:rsidR="00BA5684" w:rsidRPr="005E0186" w:rsidRDefault="00BA5684" w:rsidP="00455A75">
            <w:pPr>
              <w:spacing w:line="276" w:lineRule="auto"/>
              <w:jc w:val="center"/>
              <w:rPr>
                <w:sz w:val="20"/>
                <w:szCs w:val="20"/>
              </w:rPr>
            </w:pPr>
            <w:r w:rsidRPr="005E0186">
              <w:rPr>
                <w:rFonts w:cs="Calibri"/>
                <w:b/>
                <w:bCs/>
                <w:sz w:val="20"/>
                <w:szCs w:val="20"/>
              </w:rPr>
              <w:t>30%</w:t>
            </w:r>
          </w:p>
        </w:tc>
        <w:tc>
          <w:tcPr>
            <w:tcW w:w="1701" w:type="dxa"/>
            <w:vAlign w:val="center"/>
          </w:tcPr>
          <w:p w14:paraId="3FBA52D6" w14:textId="77777777" w:rsidR="00BA5684" w:rsidRPr="005E0186" w:rsidRDefault="00BA5684" w:rsidP="00455A75">
            <w:pPr>
              <w:spacing w:line="276" w:lineRule="auto"/>
              <w:jc w:val="center"/>
              <w:rPr>
                <w:sz w:val="20"/>
                <w:szCs w:val="20"/>
              </w:rPr>
            </w:pPr>
            <w:r w:rsidRPr="005E0186">
              <w:rPr>
                <w:rFonts w:cs="Calibri"/>
                <w:b/>
                <w:bCs/>
                <w:sz w:val="20"/>
                <w:szCs w:val="20"/>
              </w:rPr>
              <w:t>26%</w:t>
            </w:r>
          </w:p>
        </w:tc>
      </w:tr>
      <w:tr w:rsidR="00BA5684" w:rsidRPr="005E0186" w14:paraId="5807AC75" w14:textId="77777777" w:rsidTr="005D0D98">
        <w:trPr>
          <w:jc w:val="center"/>
        </w:trPr>
        <w:tc>
          <w:tcPr>
            <w:tcW w:w="3823" w:type="dxa"/>
            <w:shd w:val="clear" w:color="auto" w:fill="F2F2F2" w:themeFill="background1" w:themeFillShade="F2"/>
          </w:tcPr>
          <w:p w14:paraId="6C363AC5" w14:textId="77777777" w:rsidR="00BA5684" w:rsidRPr="005E0186" w:rsidRDefault="00BA5684" w:rsidP="00455A75">
            <w:pPr>
              <w:spacing w:line="276" w:lineRule="auto"/>
              <w:jc w:val="both"/>
              <w:rPr>
                <w:sz w:val="20"/>
                <w:szCs w:val="20"/>
              </w:rPr>
            </w:pPr>
            <w:r w:rsidRPr="005E0186">
              <w:rPr>
                <w:sz w:val="20"/>
                <w:szCs w:val="20"/>
              </w:rPr>
              <w:t>Udział suchej masy w substracie [% s.m.]</w:t>
            </w:r>
          </w:p>
        </w:tc>
        <w:tc>
          <w:tcPr>
            <w:tcW w:w="1559" w:type="dxa"/>
            <w:vAlign w:val="center"/>
          </w:tcPr>
          <w:p w14:paraId="777997B1" w14:textId="77777777" w:rsidR="00BA5684" w:rsidRPr="005E0186" w:rsidRDefault="00BA5684" w:rsidP="00455A75">
            <w:pPr>
              <w:spacing w:line="276" w:lineRule="auto"/>
              <w:jc w:val="center"/>
              <w:rPr>
                <w:sz w:val="20"/>
                <w:szCs w:val="20"/>
              </w:rPr>
            </w:pPr>
            <w:r w:rsidRPr="005E0186">
              <w:rPr>
                <w:sz w:val="20"/>
                <w:szCs w:val="20"/>
              </w:rPr>
              <w:t>24,0</w:t>
            </w:r>
          </w:p>
        </w:tc>
        <w:tc>
          <w:tcPr>
            <w:tcW w:w="1559" w:type="dxa"/>
            <w:vAlign w:val="center"/>
          </w:tcPr>
          <w:p w14:paraId="0EBD5285" w14:textId="77777777" w:rsidR="00BA5684" w:rsidRPr="005E0186" w:rsidRDefault="00BA5684" w:rsidP="00455A75">
            <w:pPr>
              <w:spacing w:line="276" w:lineRule="auto"/>
              <w:jc w:val="center"/>
              <w:rPr>
                <w:sz w:val="20"/>
                <w:szCs w:val="20"/>
              </w:rPr>
            </w:pPr>
            <w:r w:rsidRPr="005E0186">
              <w:rPr>
                <w:sz w:val="20"/>
                <w:szCs w:val="20"/>
              </w:rPr>
              <w:t>41,1</w:t>
            </w:r>
          </w:p>
        </w:tc>
        <w:tc>
          <w:tcPr>
            <w:tcW w:w="1559" w:type="dxa"/>
            <w:vAlign w:val="center"/>
          </w:tcPr>
          <w:p w14:paraId="10137D7A" w14:textId="77777777" w:rsidR="00BA5684" w:rsidRPr="005E0186" w:rsidRDefault="00BA5684" w:rsidP="00455A75">
            <w:pPr>
              <w:spacing w:line="276" w:lineRule="auto"/>
              <w:jc w:val="center"/>
              <w:rPr>
                <w:sz w:val="20"/>
                <w:szCs w:val="20"/>
              </w:rPr>
            </w:pPr>
            <w:r w:rsidRPr="005E0186">
              <w:rPr>
                <w:sz w:val="20"/>
                <w:szCs w:val="20"/>
              </w:rPr>
              <w:t>9,3</w:t>
            </w:r>
          </w:p>
        </w:tc>
        <w:tc>
          <w:tcPr>
            <w:tcW w:w="1701" w:type="dxa"/>
            <w:vAlign w:val="center"/>
          </w:tcPr>
          <w:p w14:paraId="56C17DE5" w14:textId="77777777" w:rsidR="00BA5684" w:rsidRPr="005E0186" w:rsidRDefault="00BA5684" w:rsidP="00455A75">
            <w:pPr>
              <w:spacing w:line="276" w:lineRule="auto"/>
              <w:jc w:val="center"/>
              <w:rPr>
                <w:rFonts w:eastAsia="Calibri" w:cs="Calibri"/>
                <w:sz w:val="20"/>
                <w:szCs w:val="20"/>
              </w:rPr>
            </w:pPr>
            <w:r w:rsidRPr="005E0186">
              <w:rPr>
                <w:sz w:val="20"/>
                <w:szCs w:val="20"/>
              </w:rPr>
              <w:t>24,5</w:t>
            </w:r>
          </w:p>
        </w:tc>
      </w:tr>
      <w:tr w:rsidR="00BA5684" w:rsidRPr="005E0186" w14:paraId="716BAF61" w14:textId="77777777" w:rsidTr="005D0D98">
        <w:trPr>
          <w:jc w:val="center"/>
        </w:trPr>
        <w:tc>
          <w:tcPr>
            <w:tcW w:w="3823" w:type="dxa"/>
            <w:shd w:val="clear" w:color="auto" w:fill="F2F2F2" w:themeFill="background1" w:themeFillShade="F2"/>
          </w:tcPr>
          <w:p w14:paraId="396FDE6B" w14:textId="77777777" w:rsidR="00BA5684" w:rsidRPr="005E0186" w:rsidRDefault="00BA5684" w:rsidP="00455A75">
            <w:pPr>
              <w:spacing w:line="276" w:lineRule="auto"/>
              <w:jc w:val="both"/>
              <w:rPr>
                <w:sz w:val="20"/>
                <w:szCs w:val="20"/>
              </w:rPr>
            </w:pPr>
            <w:r w:rsidRPr="005E0186">
              <w:rPr>
                <w:sz w:val="20"/>
                <w:szCs w:val="20"/>
              </w:rPr>
              <w:t>Udział suchej masy organicznej w substracie [% s.m.o.]</w:t>
            </w:r>
          </w:p>
        </w:tc>
        <w:tc>
          <w:tcPr>
            <w:tcW w:w="1559" w:type="dxa"/>
            <w:vAlign w:val="center"/>
          </w:tcPr>
          <w:p w14:paraId="13B48784" w14:textId="77777777" w:rsidR="00BA5684" w:rsidRPr="005E0186" w:rsidRDefault="00BA5684" w:rsidP="00455A75">
            <w:pPr>
              <w:spacing w:line="276" w:lineRule="auto"/>
              <w:jc w:val="center"/>
              <w:rPr>
                <w:sz w:val="20"/>
                <w:szCs w:val="20"/>
              </w:rPr>
            </w:pPr>
            <w:r w:rsidRPr="005E0186">
              <w:rPr>
                <w:sz w:val="20"/>
                <w:szCs w:val="20"/>
              </w:rPr>
              <w:t>72,0</w:t>
            </w:r>
          </w:p>
        </w:tc>
        <w:tc>
          <w:tcPr>
            <w:tcW w:w="1559" w:type="dxa"/>
            <w:vAlign w:val="center"/>
          </w:tcPr>
          <w:p w14:paraId="0FBF81DD" w14:textId="77777777" w:rsidR="00BA5684" w:rsidRPr="005E0186" w:rsidRDefault="00BA5684" w:rsidP="00455A75">
            <w:pPr>
              <w:spacing w:line="276" w:lineRule="auto"/>
              <w:jc w:val="center"/>
              <w:rPr>
                <w:sz w:val="20"/>
                <w:szCs w:val="20"/>
              </w:rPr>
            </w:pPr>
            <w:r w:rsidRPr="005E0186">
              <w:rPr>
                <w:sz w:val="20"/>
                <w:szCs w:val="20"/>
              </w:rPr>
              <w:t>71,9</w:t>
            </w:r>
          </w:p>
        </w:tc>
        <w:tc>
          <w:tcPr>
            <w:tcW w:w="1559" w:type="dxa"/>
            <w:vAlign w:val="center"/>
          </w:tcPr>
          <w:p w14:paraId="40E5A386" w14:textId="77777777" w:rsidR="00BA5684" w:rsidRPr="005E0186" w:rsidRDefault="00BA5684" w:rsidP="00455A75">
            <w:pPr>
              <w:spacing w:line="276" w:lineRule="auto"/>
              <w:jc w:val="center"/>
              <w:rPr>
                <w:sz w:val="20"/>
                <w:szCs w:val="20"/>
              </w:rPr>
            </w:pPr>
            <w:r w:rsidRPr="005E0186">
              <w:rPr>
                <w:sz w:val="20"/>
                <w:szCs w:val="20"/>
              </w:rPr>
              <w:t>79,1</w:t>
            </w:r>
          </w:p>
        </w:tc>
        <w:tc>
          <w:tcPr>
            <w:tcW w:w="1701" w:type="dxa"/>
            <w:vAlign w:val="center"/>
          </w:tcPr>
          <w:p w14:paraId="44BF13E9" w14:textId="77777777" w:rsidR="00BA5684" w:rsidRPr="005E0186" w:rsidRDefault="00BA5684" w:rsidP="00455A75">
            <w:pPr>
              <w:spacing w:line="276" w:lineRule="auto"/>
              <w:jc w:val="center"/>
              <w:rPr>
                <w:rFonts w:eastAsia="Calibri" w:cs="Calibri"/>
                <w:sz w:val="20"/>
                <w:szCs w:val="20"/>
              </w:rPr>
            </w:pPr>
            <w:r w:rsidRPr="005E0186">
              <w:rPr>
                <w:sz w:val="20"/>
                <w:szCs w:val="20"/>
              </w:rPr>
              <w:t>81,8</w:t>
            </w:r>
          </w:p>
        </w:tc>
      </w:tr>
      <w:tr w:rsidR="00BA5684" w:rsidRPr="005E0186" w14:paraId="2F931DFF" w14:textId="77777777" w:rsidTr="005D0D98">
        <w:trPr>
          <w:jc w:val="center"/>
        </w:trPr>
        <w:tc>
          <w:tcPr>
            <w:tcW w:w="3823" w:type="dxa"/>
            <w:shd w:val="clear" w:color="auto" w:fill="F2F2F2" w:themeFill="background1" w:themeFillShade="F2"/>
          </w:tcPr>
          <w:p w14:paraId="4B33FEFE" w14:textId="77777777" w:rsidR="00BA5684" w:rsidRPr="005E0186" w:rsidRDefault="00BA5684" w:rsidP="00455A75">
            <w:pPr>
              <w:spacing w:before="80" w:line="276" w:lineRule="auto"/>
              <w:jc w:val="both"/>
              <w:rPr>
                <w:sz w:val="20"/>
                <w:szCs w:val="20"/>
              </w:rPr>
            </w:pPr>
            <w:r w:rsidRPr="005E0186">
              <w:rPr>
                <w:sz w:val="20"/>
                <w:szCs w:val="20"/>
              </w:rPr>
              <w:t xml:space="preserve">Wydajność biogazowa z jednostki masy substratu [m3/t s.m.o.], </w:t>
            </w:r>
          </w:p>
        </w:tc>
        <w:tc>
          <w:tcPr>
            <w:tcW w:w="1559" w:type="dxa"/>
            <w:vAlign w:val="center"/>
          </w:tcPr>
          <w:p w14:paraId="24CA3FB3" w14:textId="77777777" w:rsidR="00BA5684" w:rsidRPr="005E0186" w:rsidRDefault="00BA5684" w:rsidP="00455A75">
            <w:pPr>
              <w:spacing w:line="276" w:lineRule="auto"/>
              <w:jc w:val="center"/>
              <w:rPr>
                <w:rFonts w:cs="Calibri"/>
                <w:b/>
                <w:bCs/>
                <w:sz w:val="20"/>
                <w:szCs w:val="20"/>
              </w:rPr>
            </w:pPr>
            <w:r w:rsidRPr="005E0186">
              <w:rPr>
                <w:rFonts w:cs="Calibri"/>
                <w:b/>
                <w:bCs/>
                <w:sz w:val="20"/>
                <w:szCs w:val="20"/>
              </w:rPr>
              <w:t>150,9</w:t>
            </w:r>
          </w:p>
        </w:tc>
        <w:tc>
          <w:tcPr>
            <w:tcW w:w="1559" w:type="dxa"/>
            <w:vAlign w:val="center"/>
          </w:tcPr>
          <w:p w14:paraId="7DFA7F4E" w14:textId="77777777" w:rsidR="00BA5684" w:rsidRPr="005E0186" w:rsidRDefault="00BA5684" w:rsidP="00455A75">
            <w:pPr>
              <w:spacing w:line="276" w:lineRule="auto"/>
              <w:jc w:val="center"/>
              <w:rPr>
                <w:sz w:val="20"/>
                <w:szCs w:val="20"/>
              </w:rPr>
            </w:pPr>
            <w:r w:rsidRPr="005E0186">
              <w:rPr>
                <w:sz w:val="20"/>
                <w:szCs w:val="20"/>
              </w:rPr>
              <w:t>218,7</w:t>
            </w:r>
          </w:p>
        </w:tc>
        <w:tc>
          <w:tcPr>
            <w:tcW w:w="1559" w:type="dxa"/>
            <w:vAlign w:val="center"/>
          </w:tcPr>
          <w:p w14:paraId="0DF2C5E8" w14:textId="77777777" w:rsidR="00BA5684" w:rsidRPr="005E0186" w:rsidRDefault="00BA5684" w:rsidP="00455A75">
            <w:pPr>
              <w:spacing w:line="276" w:lineRule="auto"/>
              <w:jc w:val="center"/>
              <w:rPr>
                <w:sz w:val="20"/>
                <w:szCs w:val="20"/>
              </w:rPr>
            </w:pPr>
            <w:r w:rsidRPr="005E0186">
              <w:rPr>
                <w:sz w:val="20"/>
                <w:szCs w:val="20"/>
              </w:rPr>
              <w:t>221,8</w:t>
            </w:r>
          </w:p>
        </w:tc>
        <w:tc>
          <w:tcPr>
            <w:tcW w:w="1701" w:type="dxa"/>
            <w:vAlign w:val="center"/>
          </w:tcPr>
          <w:p w14:paraId="359EFE6B" w14:textId="77777777" w:rsidR="00BA5684" w:rsidRPr="005E0186" w:rsidRDefault="00BA5684" w:rsidP="00455A75">
            <w:pPr>
              <w:spacing w:line="276" w:lineRule="auto"/>
              <w:jc w:val="center"/>
              <w:rPr>
                <w:sz w:val="20"/>
                <w:szCs w:val="20"/>
              </w:rPr>
            </w:pPr>
            <w:r w:rsidRPr="005E0186">
              <w:rPr>
                <w:sz w:val="20"/>
                <w:szCs w:val="20"/>
              </w:rPr>
              <w:t>359,5</w:t>
            </w:r>
          </w:p>
        </w:tc>
      </w:tr>
      <w:tr w:rsidR="00BA5684" w:rsidRPr="005E0186" w14:paraId="503C8C02" w14:textId="77777777" w:rsidTr="005D0D98">
        <w:trPr>
          <w:jc w:val="center"/>
        </w:trPr>
        <w:tc>
          <w:tcPr>
            <w:tcW w:w="3823" w:type="dxa"/>
            <w:shd w:val="clear" w:color="auto" w:fill="F2F2F2" w:themeFill="background1" w:themeFillShade="F2"/>
          </w:tcPr>
          <w:p w14:paraId="39F29249" w14:textId="77777777" w:rsidR="00BA5684" w:rsidRPr="005E0186" w:rsidRDefault="00BA5684" w:rsidP="00455A75">
            <w:pPr>
              <w:spacing w:before="80" w:line="276" w:lineRule="auto"/>
              <w:jc w:val="both"/>
              <w:rPr>
                <w:sz w:val="20"/>
                <w:szCs w:val="20"/>
              </w:rPr>
            </w:pPr>
            <w:r w:rsidRPr="005E0186">
              <w:rPr>
                <w:sz w:val="20"/>
                <w:szCs w:val="20"/>
              </w:rPr>
              <w:t>Zawartość procentowa metanu w biogazie [%CH</w:t>
            </w:r>
            <w:r w:rsidRPr="005E0186">
              <w:rPr>
                <w:sz w:val="20"/>
                <w:szCs w:val="20"/>
                <w:vertAlign w:val="subscript"/>
              </w:rPr>
              <w:t>4</w:t>
            </w:r>
            <w:r w:rsidRPr="005E0186">
              <w:rPr>
                <w:sz w:val="20"/>
                <w:szCs w:val="20"/>
              </w:rPr>
              <w:t>]</w:t>
            </w:r>
          </w:p>
        </w:tc>
        <w:tc>
          <w:tcPr>
            <w:tcW w:w="1559" w:type="dxa"/>
            <w:vAlign w:val="center"/>
          </w:tcPr>
          <w:p w14:paraId="29E2BB69" w14:textId="77777777" w:rsidR="00BA5684" w:rsidRPr="005E0186" w:rsidRDefault="00BA5684" w:rsidP="00455A75">
            <w:pPr>
              <w:spacing w:line="276" w:lineRule="auto"/>
              <w:jc w:val="center"/>
              <w:rPr>
                <w:rFonts w:cs="Calibri"/>
                <w:sz w:val="20"/>
                <w:szCs w:val="20"/>
              </w:rPr>
            </w:pPr>
            <w:r w:rsidRPr="005E0186">
              <w:rPr>
                <w:rFonts w:cs="Calibri"/>
                <w:sz w:val="20"/>
                <w:szCs w:val="20"/>
              </w:rPr>
              <w:t>59,2</w:t>
            </w:r>
          </w:p>
        </w:tc>
        <w:tc>
          <w:tcPr>
            <w:tcW w:w="1559" w:type="dxa"/>
            <w:vAlign w:val="center"/>
          </w:tcPr>
          <w:p w14:paraId="7A3C6A28" w14:textId="77777777" w:rsidR="00BA5684" w:rsidRPr="005E0186" w:rsidRDefault="00BA5684" w:rsidP="00455A75">
            <w:pPr>
              <w:spacing w:line="276" w:lineRule="auto"/>
              <w:jc w:val="center"/>
              <w:rPr>
                <w:sz w:val="20"/>
                <w:szCs w:val="20"/>
              </w:rPr>
            </w:pPr>
            <w:r w:rsidRPr="005E0186">
              <w:rPr>
                <w:sz w:val="20"/>
                <w:szCs w:val="20"/>
              </w:rPr>
              <w:t>59,0</w:t>
            </w:r>
          </w:p>
        </w:tc>
        <w:tc>
          <w:tcPr>
            <w:tcW w:w="1559" w:type="dxa"/>
            <w:vAlign w:val="center"/>
          </w:tcPr>
          <w:p w14:paraId="7AC17784" w14:textId="77777777" w:rsidR="00BA5684" w:rsidRPr="005E0186" w:rsidRDefault="00BA5684" w:rsidP="00455A75">
            <w:pPr>
              <w:spacing w:line="276" w:lineRule="auto"/>
              <w:jc w:val="center"/>
              <w:rPr>
                <w:sz w:val="20"/>
                <w:szCs w:val="20"/>
              </w:rPr>
            </w:pPr>
            <w:r w:rsidRPr="005E0186">
              <w:rPr>
                <w:sz w:val="20"/>
                <w:szCs w:val="20"/>
              </w:rPr>
              <w:t>59,7</w:t>
            </w:r>
          </w:p>
        </w:tc>
        <w:tc>
          <w:tcPr>
            <w:tcW w:w="1701" w:type="dxa"/>
            <w:vAlign w:val="center"/>
          </w:tcPr>
          <w:p w14:paraId="6B12EDE0" w14:textId="77777777" w:rsidR="00BA5684" w:rsidRPr="005E0186" w:rsidRDefault="00BA5684" w:rsidP="00455A75">
            <w:pPr>
              <w:spacing w:line="276" w:lineRule="auto"/>
              <w:jc w:val="center"/>
              <w:rPr>
                <w:sz w:val="20"/>
                <w:szCs w:val="20"/>
              </w:rPr>
            </w:pPr>
            <w:r w:rsidRPr="005E0186">
              <w:rPr>
                <w:sz w:val="20"/>
                <w:szCs w:val="20"/>
              </w:rPr>
              <w:t>59,5</w:t>
            </w:r>
          </w:p>
        </w:tc>
      </w:tr>
    </w:tbl>
    <w:p w14:paraId="3DD3F647" w14:textId="77777777" w:rsidR="00BA5684" w:rsidRPr="00A47BA7" w:rsidRDefault="00BA5684" w:rsidP="00455A75">
      <w:pPr>
        <w:spacing w:line="276" w:lineRule="auto"/>
        <w:jc w:val="both"/>
      </w:pPr>
    </w:p>
    <w:p w14:paraId="079BDB90" w14:textId="77777777" w:rsidR="00BA5684" w:rsidRDefault="00BA5684" w:rsidP="00455A75">
      <w:pPr>
        <w:spacing w:line="276" w:lineRule="auto"/>
        <w:jc w:val="both"/>
        <w:rPr>
          <w:rFonts w:ascii="Calibri" w:eastAsia="Times New Roman" w:hAnsi="Calibri" w:cs="Times New Roman"/>
          <w:lang w:eastAsia="pl-PL"/>
        </w:rPr>
      </w:pPr>
    </w:p>
    <w:p w14:paraId="0142C7A8" w14:textId="77777777" w:rsidR="00BA5684" w:rsidRDefault="00BA5684" w:rsidP="00455A75">
      <w:pPr>
        <w:spacing w:line="276" w:lineRule="auto"/>
        <w:jc w:val="both"/>
        <w:rPr>
          <w:rFonts w:ascii="Calibri" w:eastAsia="Times New Roman" w:hAnsi="Calibri" w:cs="Times New Roman"/>
          <w:lang w:eastAsia="pl-PL"/>
        </w:rPr>
      </w:pPr>
    </w:p>
    <w:p w14:paraId="79F22F2D" w14:textId="77777777" w:rsidR="00BA5684" w:rsidRDefault="00BA5684" w:rsidP="00455A75">
      <w:pPr>
        <w:spacing w:line="276" w:lineRule="auto"/>
        <w:jc w:val="both"/>
        <w:rPr>
          <w:rFonts w:ascii="Calibri" w:eastAsia="Times New Roman" w:hAnsi="Calibri" w:cs="Times New Roman"/>
          <w:lang w:eastAsia="pl-PL"/>
        </w:rPr>
      </w:pPr>
    </w:p>
    <w:p w14:paraId="717EA276" w14:textId="75A5A797" w:rsidR="00D52D82" w:rsidRPr="00063BE5" w:rsidRDefault="00D52D82" w:rsidP="00455A75">
      <w:pPr>
        <w:spacing w:line="276" w:lineRule="auto"/>
      </w:pPr>
    </w:p>
    <w:p w14:paraId="5FBBFDD4" w14:textId="77777777" w:rsidR="00063BE5" w:rsidRDefault="00063BE5">
      <w:pPr>
        <w:rPr>
          <w:rFonts w:ascii="Calibri" w:eastAsia="Times New Roman" w:hAnsi="Calibri" w:cs="Calibri Light"/>
          <w:b/>
          <w:bCs/>
          <w:i/>
          <w:color w:val="C00000"/>
          <w:sz w:val="28"/>
          <w:szCs w:val="28"/>
        </w:rPr>
      </w:pPr>
      <w:bookmarkStart w:id="807" w:name="_Toc38447557"/>
      <w:bookmarkStart w:id="808" w:name="_Toc52745883"/>
      <w:bookmarkStart w:id="809" w:name="_Toc52897081"/>
      <w:bookmarkStart w:id="810" w:name="_Toc53793028"/>
      <w:bookmarkStart w:id="811" w:name="_Toc54830205"/>
      <w:bookmarkStart w:id="812" w:name="_Toc54798287"/>
      <w:bookmarkStart w:id="813" w:name="_Toc59584365"/>
      <w:bookmarkStart w:id="814" w:name="_Toc52653804"/>
      <w:r>
        <w:rPr>
          <w:rFonts w:ascii="Calibri" w:eastAsia="Times New Roman" w:hAnsi="Calibri" w:cs="Calibri Light"/>
          <w:b/>
          <w:bCs/>
          <w:i/>
          <w:color w:val="C00000"/>
          <w:sz w:val="28"/>
          <w:szCs w:val="28"/>
        </w:rPr>
        <w:br w:type="page"/>
      </w:r>
    </w:p>
    <w:p w14:paraId="3605DCDC" w14:textId="266975E3" w:rsidR="00983E12" w:rsidRPr="003F5EFC" w:rsidRDefault="008D21EA" w:rsidP="003F5EFC">
      <w:pPr>
        <w:pStyle w:val="Nagwek2"/>
        <w:jc w:val="center"/>
        <w:rPr>
          <w:rFonts w:asciiTheme="minorHAnsi" w:eastAsia="Times New Roman" w:hAnsiTheme="minorHAnsi"/>
          <w:b/>
          <w:color w:val="C00000"/>
          <w:sz w:val="28"/>
        </w:rPr>
      </w:pPr>
      <w:bookmarkStart w:id="815" w:name="_Toc76032572"/>
      <w:r w:rsidRPr="00140D03">
        <w:rPr>
          <w:rFonts w:eastAsia="Calibri Light"/>
          <w:i/>
          <w:color w:val="C00000"/>
          <w:sz w:val="32"/>
        </w:rPr>
        <w:lastRenderedPageBreak/>
        <w:t>V</w:t>
      </w:r>
      <w:r w:rsidR="00063BE5" w:rsidRPr="00140D03">
        <w:rPr>
          <w:rFonts w:eastAsia="Calibri Light"/>
          <w:i/>
          <w:color w:val="C00000"/>
          <w:sz w:val="32"/>
        </w:rPr>
        <w:t xml:space="preserve">. Wyciąg z </w:t>
      </w:r>
      <w:r w:rsidRPr="00140D03">
        <w:rPr>
          <w:rFonts w:eastAsia="Calibri Light"/>
          <w:i/>
          <w:color w:val="C00000"/>
          <w:sz w:val="32"/>
        </w:rPr>
        <w:t>„</w:t>
      </w:r>
      <w:r w:rsidR="00D52D82" w:rsidRPr="00140D03">
        <w:rPr>
          <w:rFonts w:eastAsia="Calibri Light"/>
          <w:i/>
          <w:color w:val="C00000"/>
          <w:sz w:val="32"/>
        </w:rPr>
        <w:t>Załącznik</w:t>
      </w:r>
      <w:r w:rsidR="00063BE5" w:rsidRPr="00140D03">
        <w:rPr>
          <w:rFonts w:eastAsia="Calibri Light"/>
          <w:i/>
          <w:color w:val="C00000"/>
          <w:sz w:val="32"/>
        </w:rPr>
        <w:t>a</w:t>
      </w:r>
      <w:r w:rsidR="00D52D82" w:rsidRPr="00140D03">
        <w:rPr>
          <w:rFonts w:eastAsia="Calibri Light"/>
          <w:i/>
          <w:color w:val="C00000"/>
          <w:sz w:val="32"/>
        </w:rPr>
        <w:t xml:space="preserve"> nr 8 do Regulaminu – wzór Umow</w:t>
      </w:r>
      <w:bookmarkEnd w:id="807"/>
      <w:bookmarkEnd w:id="808"/>
      <w:bookmarkEnd w:id="809"/>
      <w:bookmarkEnd w:id="810"/>
      <w:bookmarkEnd w:id="811"/>
      <w:bookmarkEnd w:id="812"/>
      <w:bookmarkEnd w:id="813"/>
      <w:bookmarkEnd w:id="814"/>
      <w:r w:rsidRPr="00140D03">
        <w:rPr>
          <w:rFonts w:eastAsia="Calibri Light"/>
          <w:i/>
          <w:color w:val="C00000"/>
          <w:sz w:val="32"/>
        </w:rPr>
        <w:t>y”</w:t>
      </w:r>
      <w:bookmarkEnd w:id="815"/>
    </w:p>
    <w:p w14:paraId="08FC22BA" w14:textId="77777777" w:rsidR="005E0186" w:rsidRPr="005E0186" w:rsidRDefault="005E0186" w:rsidP="005E0186">
      <w:pPr>
        <w:spacing w:after="120" w:line="276" w:lineRule="auto"/>
        <w:jc w:val="center"/>
        <w:outlineLvl w:val="0"/>
        <w:rPr>
          <w:rFonts w:ascii="Calibri" w:eastAsia="Times New Roman" w:hAnsi="Calibri" w:cs="Calibri Light"/>
          <w:b/>
          <w:bCs/>
          <w:i/>
          <w:color w:val="C00000"/>
          <w:sz w:val="28"/>
          <w:szCs w:val="28"/>
        </w:rPr>
      </w:pPr>
    </w:p>
    <w:p w14:paraId="6F902217" w14:textId="77777777" w:rsidR="000A677A" w:rsidRPr="000A677A" w:rsidRDefault="00983E12" w:rsidP="000A677A">
      <w:pPr>
        <w:spacing w:line="276" w:lineRule="auto"/>
        <w:rPr>
          <w:rFonts w:eastAsiaTheme="minorEastAsia"/>
          <w:b/>
          <w:sz w:val="20"/>
        </w:rPr>
      </w:pPr>
      <w:r w:rsidRPr="005E0186">
        <w:rPr>
          <w:rFonts w:eastAsiaTheme="minorEastAsia"/>
          <w:b/>
          <w:sz w:val="20"/>
        </w:rPr>
        <w:t xml:space="preserve"> „</w:t>
      </w:r>
      <w:r w:rsidR="000A677A" w:rsidRPr="000A677A">
        <w:rPr>
          <w:rFonts w:eastAsiaTheme="minorEastAsia"/>
          <w:b/>
          <w:sz w:val="20"/>
        </w:rPr>
        <w:t>ART. 8.</w:t>
      </w:r>
      <w:r w:rsidR="000A677A" w:rsidRPr="000A677A">
        <w:rPr>
          <w:rFonts w:eastAsiaTheme="minorEastAsia"/>
          <w:b/>
          <w:sz w:val="20"/>
        </w:rPr>
        <w:tab/>
        <w:t>[OGÓLNY PRZEBIEG PRZEDSIĘWZIĘCIA OD ETAPU I DO ETAPU II]</w:t>
      </w:r>
    </w:p>
    <w:p w14:paraId="0778C9DD"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§1.</w:t>
      </w:r>
      <w:r w:rsidRPr="000A677A">
        <w:rPr>
          <w:rFonts w:eastAsiaTheme="minorEastAsia"/>
          <w:bCs/>
          <w:sz w:val="20"/>
        </w:rPr>
        <w:tab/>
        <w:t xml:space="preserve">Harmonogram Przedsięwzięcia i wymagania co do Wyników Prac Etapów są zawarte w Załączniku nr 4 do Regulaminu. </w:t>
      </w:r>
    </w:p>
    <w:p w14:paraId="3FE4E05A"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§2.</w:t>
      </w:r>
      <w:r w:rsidRPr="000A677A">
        <w:rPr>
          <w:rFonts w:eastAsiaTheme="minorEastAsia"/>
          <w:bCs/>
          <w:sz w:val="20"/>
        </w:rPr>
        <w:tab/>
        <w:t>Z zastrzeżeniem zdania kolejnego, Wykonawca rozpoczyna prace w ramach Etapu I niezwłocznie po zawarciu Umowy i zakończy je nie później niż w ostatnim dniu przewidzianym w Harmonogramie dla Terminu Doręczenia Wyników Prac Etapu I, przy czym wskazany termin jest dochowany, jeśli przed jego upływem Wykonawca dostarczy NCBR, w celu przeprowadzenia Selekcji Etapu I, Wynik Prac Etapu I, w tym udostępni do Testów Instalację Ułamkowo-Techniczną. Postanowienia Załącznika nr 4 do Regulaminu określają szczególne elementy Wyniku Prac Etapu I, które Wykonawca jest zobowiązany przedstawić NCBR przed lub po Terminie Doręczenia Wyników Prac Etapu I, w terminie i na zasadach wskazanych w tym Załączniku.</w:t>
      </w:r>
    </w:p>
    <w:p w14:paraId="4A7FB7F5"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§3.</w:t>
      </w:r>
      <w:r w:rsidRPr="000A677A">
        <w:rPr>
          <w:rFonts w:eastAsiaTheme="minorEastAsia"/>
          <w:bCs/>
          <w:sz w:val="20"/>
        </w:rPr>
        <w:tab/>
        <w:t>Po zakończeniu przez Uczestników Przedsięwzięcia Prac B+R w Etapie I, nie później niż w terminach wskazanych w Harmonogramie Przedsięwzięcia, z zastrzeżeniem ART. 8 §6 - §11, NCBR rozpoczyna Selekcję Etapu I, w tym podejmuje następujące działania:</w:t>
      </w:r>
    </w:p>
    <w:p w14:paraId="20C114FD"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1)</w:t>
      </w:r>
      <w:r w:rsidRPr="000A677A">
        <w:rPr>
          <w:rFonts w:eastAsiaTheme="minorEastAsia"/>
          <w:bCs/>
          <w:sz w:val="20"/>
        </w:rPr>
        <w:tab/>
        <w:t>przeprowadza z pomocą pracowników NCBR i Zespołu Oceniającego ocenę Wyników Prac Etapu I stworzonych przez Wykonawcę;</w:t>
      </w:r>
    </w:p>
    <w:p w14:paraId="2A4EDF5D"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2)</w:t>
      </w:r>
      <w:r w:rsidRPr="000A677A">
        <w:rPr>
          <w:rFonts w:eastAsiaTheme="minorEastAsia"/>
          <w:bCs/>
          <w:sz w:val="20"/>
        </w:rPr>
        <w:tab/>
        <w:t>przekazuje Wyniki Prac Etapu I opracowane przez Uczestników Przedsięwzięcia do oceny przez Zespół Oceniający w ramach Selekcji, w oparciu o zasady wskazane w Umowie (ROZDZIAŁ IV. ) zgodnie z Umową i Załącznikiem nr 5 do Regulaminu,</w:t>
      </w:r>
    </w:p>
    <w:p w14:paraId="2EDBC821"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3)</w:t>
      </w:r>
      <w:r w:rsidRPr="000A677A">
        <w:rPr>
          <w:rFonts w:eastAsiaTheme="minorEastAsia"/>
          <w:bCs/>
          <w:sz w:val="20"/>
        </w:rPr>
        <w:tab/>
        <w:t>organizuje Testy Wyników Prac Etapu I, zgodnie z Załącznikiem nr 4 do Regulaminu;</w:t>
      </w:r>
    </w:p>
    <w:p w14:paraId="40996F8F"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4)</w:t>
      </w:r>
      <w:r w:rsidRPr="000A677A">
        <w:rPr>
          <w:rFonts w:eastAsiaTheme="minorEastAsia"/>
          <w:bCs/>
          <w:sz w:val="20"/>
        </w:rPr>
        <w:tab/>
        <w:t>może zorganizować spotkania Uczestników Przedsięwzięcia z Zespołem Oceniającym;</w:t>
      </w:r>
    </w:p>
    <w:p w14:paraId="5959850F"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przy czym NCBR jest uprawnione do określenia kolejności ww. czynności lub ich dokonywania równolegle,</w:t>
      </w:r>
    </w:p>
    <w:p w14:paraId="5A526E8F"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5)</w:t>
      </w:r>
      <w:r w:rsidRPr="000A677A">
        <w:rPr>
          <w:rFonts w:eastAsiaTheme="minorEastAsia"/>
          <w:bCs/>
          <w:sz w:val="20"/>
        </w:rPr>
        <w:tab/>
        <w:t>przekazuje każdemu Uczestnikowi Przedsięwzięcia Raport z Oceny stworzonych przez niego Wyników Prac Etapu I i przekazuje ewentualne zastrzeżenia Uczestnika Przedsięwzięcia Zespołowi Oceniającemu;</w:t>
      </w:r>
    </w:p>
    <w:p w14:paraId="2768432F"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6)</w:t>
      </w:r>
      <w:r w:rsidRPr="000A677A">
        <w:rPr>
          <w:rFonts w:eastAsiaTheme="minorEastAsia"/>
          <w:bCs/>
          <w:sz w:val="20"/>
        </w:rPr>
        <w:tab/>
        <w:t xml:space="preserve">publikuje Listę Rankingową i dokonuje doręczenia Uczestnikom Przedsięwzięcia, dopuszczonym do kolejnego Etapu, Wyników Pozytywnych z Dopuszczeniem do Kolejnego Etapu, zaś pozostałym Uczestnikom Przedsięwzięcia – Wyników Pozytywnych albo Wyników Negatywnych; </w:t>
      </w:r>
    </w:p>
    <w:p w14:paraId="65E636BE"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7)</w:t>
      </w:r>
      <w:r w:rsidRPr="000A677A">
        <w:rPr>
          <w:rFonts w:eastAsiaTheme="minorEastAsia"/>
          <w:bCs/>
          <w:sz w:val="20"/>
        </w:rPr>
        <w:tab/>
        <w:t>dokonuje Odbioru Wyników Prac Etapu I, o ile zostały spełnione przesłanki Odbioru.</w:t>
      </w:r>
    </w:p>
    <w:p w14:paraId="4BCEFA9A"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§4.</w:t>
      </w:r>
      <w:r w:rsidRPr="000A677A">
        <w:rPr>
          <w:rFonts w:eastAsiaTheme="minorEastAsia"/>
          <w:bCs/>
          <w:sz w:val="20"/>
        </w:rPr>
        <w:tab/>
        <w:t xml:space="preserve">Wykonawca rozpoczyna prace w ramach Etapu II niezwłocznie po terminie i pod warunkiem uzyskania w ramach Selekcji Etapu I Wyniku Pozytywnego z Dopuszczeniem do Kolejnego Etapu (publikacji Listy Rankingowej na Stronie internetowej NCBR) i zakończy je nie później niż w ostatnim dniu przewidzianym w Harmonogramie dla Terminu Doręczenia Wyników Prac Etapu II, przy czym wskazany termin jest dochowany, jeśli przed jego upływem Wykonawca przedstawi NCBR do Testów końcowych i w celu dokonania Oceny Końcowej Demonstrator i pozostałe elementy Wyniku Prac Etapu II. Postanowienia Załącznika nr 4 do Regulaminu określają </w:t>
      </w:r>
      <w:r w:rsidRPr="000A677A">
        <w:rPr>
          <w:rFonts w:eastAsiaTheme="minorEastAsia"/>
          <w:bCs/>
          <w:sz w:val="20"/>
        </w:rPr>
        <w:lastRenderedPageBreak/>
        <w:t>szczególne elementy Wyniku Prac Etapu II, które Wykonawca jest zobowiązany przedstawić NCBR przed lub po Terminie Doręczenia Wyników Prac Etapu II, w terminie i na zasadach wskazanych w tym Załączniku.</w:t>
      </w:r>
    </w:p>
    <w:p w14:paraId="5E70CF25"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§5.</w:t>
      </w:r>
      <w:r w:rsidRPr="000A677A">
        <w:rPr>
          <w:rFonts w:eastAsiaTheme="minorEastAsia"/>
          <w:bCs/>
          <w:sz w:val="20"/>
        </w:rPr>
        <w:tab/>
        <w:t>Po zakończeniu przez Uczestnika Przedsięwzięcia Prac B+R w Etapie II, nie później niż w terminach wskazanych w Harmonogramie Przedsięwzięcia, z zastrzeżeniem ART. 8 §6 - §11, NCBR rozpoczyna Ocenę Końcową, w tym podejmuje następujące działania:</w:t>
      </w:r>
    </w:p>
    <w:p w14:paraId="28C7992E"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1)</w:t>
      </w:r>
      <w:r w:rsidRPr="000A677A">
        <w:rPr>
          <w:rFonts w:eastAsiaTheme="minorEastAsia"/>
          <w:bCs/>
          <w:sz w:val="20"/>
        </w:rPr>
        <w:tab/>
        <w:t>przeprowadza z pomocą pracowników NCBR i Zespołu Oceniającego ocenę Wyników Prac Etapu II, zgodnie z Umową i Załącznikiem nr 5 do Regulaminu,</w:t>
      </w:r>
    </w:p>
    <w:p w14:paraId="0C4C5248"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2)</w:t>
      </w:r>
      <w:r w:rsidRPr="000A677A">
        <w:rPr>
          <w:rFonts w:eastAsiaTheme="minorEastAsia"/>
          <w:bCs/>
          <w:sz w:val="20"/>
        </w:rPr>
        <w:tab/>
        <w:t>organizuje Testy Wyników Prac Etapu II, zgodnie z Załącznikiem nr 4 do Regulaminu;</w:t>
      </w:r>
    </w:p>
    <w:p w14:paraId="66FD3C17"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3)</w:t>
      </w:r>
      <w:r w:rsidRPr="000A677A">
        <w:rPr>
          <w:rFonts w:eastAsiaTheme="minorEastAsia"/>
          <w:bCs/>
          <w:sz w:val="20"/>
        </w:rPr>
        <w:tab/>
        <w:t>może zorganizować spotkania Uczestników Przedsięwzięcia z Zespołem Oceniającym;</w:t>
      </w:r>
    </w:p>
    <w:p w14:paraId="1BF73771"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przy czym NCBR jest uprawnione do określenia kolejności ww. czynności lub ich dokonywania równolegle,</w:t>
      </w:r>
    </w:p>
    <w:p w14:paraId="7616B1E7"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4)</w:t>
      </w:r>
      <w:r w:rsidRPr="000A677A">
        <w:rPr>
          <w:rFonts w:eastAsiaTheme="minorEastAsia"/>
          <w:bCs/>
          <w:sz w:val="20"/>
        </w:rPr>
        <w:tab/>
        <w:t>przekazuje każdemu Uczestnikowi Przedsięwzięcia Raport z Oceny stworzonych przez niego Wyników Prac Etapu i przekazuje ewentualne zastrzeżenia Uczestnika Przedsięwzięcia Zespołowi Oceniającemu;</w:t>
      </w:r>
    </w:p>
    <w:p w14:paraId="5FB3F289"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5)</w:t>
      </w:r>
      <w:r w:rsidRPr="000A677A">
        <w:rPr>
          <w:rFonts w:eastAsiaTheme="minorEastAsia"/>
          <w:bCs/>
          <w:sz w:val="20"/>
        </w:rPr>
        <w:tab/>
        <w:t>publikuje Listę Rankingową i dokonuje doręczenia Uczestnikom Przedsięwzięcia Wyników Pozytywnych Końcowych albo Wyników Negatywnych;</w:t>
      </w:r>
    </w:p>
    <w:p w14:paraId="156C6948"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6)</w:t>
      </w:r>
      <w:r w:rsidRPr="000A677A">
        <w:rPr>
          <w:rFonts w:eastAsiaTheme="minorEastAsia"/>
          <w:bCs/>
          <w:sz w:val="20"/>
        </w:rPr>
        <w:tab/>
        <w:t>dokonuje Odbioru Wyników Prac Etapu II, o ile zostały spełnione przesłanki Odbioru.</w:t>
      </w:r>
    </w:p>
    <w:p w14:paraId="7B0FBE21"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§6.</w:t>
      </w:r>
      <w:r w:rsidRPr="000A677A">
        <w:rPr>
          <w:rFonts w:eastAsiaTheme="minorEastAsia"/>
          <w:bCs/>
          <w:sz w:val="20"/>
        </w:rPr>
        <w:tab/>
        <w:t>Wykonawca jest uprawniony do zgłoszenia Wyniku Prac Etapu II przed terminem wskazanym w Harmonogramie Przedsięwzięcia, za uprzednim 7-dniowym powiadomieniem NCBR w formie pisemnej lub elektronicznej pod rygorem nieważności. W takim wypadku czynności wskazane w ART. 8 §5 NCBR może podjąć niezwłocznie.</w:t>
      </w:r>
    </w:p>
    <w:p w14:paraId="25FDE310"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§7.</w:t>
      </w:r>
      <w:r w:rsidRPr="000A677A">
        <w:rPr>
          <w:rFonts w:eastAsiaTheme="minorEastAsia"/>
          <w:bCs/>
          <w:sz w:val="20"/>
        </w:rPr>
        <w:tab/>
        <w:t>W trakcie Przedsięwzięcia, NCBR jest uprawnione do jednostronnej zmiany każdego z terminów wskazanych w Harmonogramie Przedsięwzięcia, z zastrzeżeniem, że:</w:t>
      </w:r>
    </w:p>
    <w:p w14:paraId="17FCA605"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1)</w:t>
      </w:r>
      <w:r w:rsidRPr="000A677A">
        <w:rPr>
          <w:rFonts w:eastAsiaTheme="minorEastAsia"/>
          <w:bCs/>
          <w:sz w:val="20"/>
        </w:rPr>
        <w:tab/>
        <w:t>NCBR nie dokona skrócenia terminu na przeprowadzenie Prac B+R w ramach danego Etapu, z zastrzeżeniem §8, oraz</w:t>
      </w:r>
    </w:p>
    <w:p w14:paraId="5279D30D"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2)</w:t>
      </w:r>
      <w:r w:rsidRPr="000A677A">
        <w:rPr>
          <w:rFonts w:eastAsiaTheme="minorEastAsia"/>
          <w:bCs/>
          <w:sz w:val="20"/>
        </w:rPr>
        <w:tab/>
        <w:t>zmiana zostanie dokonana względem wszystkich Uczestników Przedsięwzięcia uczestniczących w danym Etapie, oraz</w:t>
      </w:r>
    </w:p>
    <w:p w14:paraId="26A26D45"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3)</w:t>
      </w:r>
      <w:r w:rsidRPr="000A677A">
        <w:rPr>
          <w:rFonts w:eastAsiaTheme="minorEastAsia"/>
          <w:bCs/>
          <w:sz w:val="20"/>
        </w:rPr>
        <w:tab/>
        <w:t>z uprawnienia, o którym mowa w niniejszym paragrafie, NCBR może skorzystać względem każdego z terminów, nie później jednak niż na 3 Dni Robocze przed jego upływem, oraz</w:t>
      </w:r>
    </w:p>
    <w:p w14:paraId="4046B7D9"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4)</w:t>
      </w:r>
      <w:r w:rsidRPr="000A677A">
        <w:rPr>
          <w:rFonts w:eastAsiaTheme="minorEastAsia"/>
          <w:bCs/>
          <w:sz w:val="20"/>
        </w:rPr>
        <w:tab/>
        <w:t>NCBR jest zobowiązane niezwłocznie umieścić informację o zmianie terminów wynikających z Harmonogramu Przedsięwzięcia na Stronie internetowej oraz wysłać do Wykonawcy informację o dokonanej zmianie na adres poczty elektronicznej wskazany w ART. 43,</w:t>
      </w:r>
    </w:p>
    <w:p w14:paraId="7407DA1E"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5)</w:t>
      </w:r>
      <w:r w:rsidRPr="000A677A">
        <w:rPr>
          <w:rFonts w:eastAsiaTheme="minorEastAsia"/>
          <w:bCs/>
          <w:sz w:val="20"/>
        </w:rPr>
        <w:tab/>
        <w:t>zmiana Harmonogramu Przedsięwzięcia z zachowaniem opisanych w pkt 1)-4) zasad nie wymaga sporządzenia aneksu do Umowy.</w:t>
      </w:r>
    </w:p>
    <w:p w14:paraId="6C47AC61"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§8.</w:t>
      </w:r>
      <w:r w:rsidRPr="000A677A">
        <w:rPr>
          <w:rFonts w:eastAsiaTheme="minorEastAsia"/>
          <w:bCs/>
          <w:sz w:val="20"/>
        </w:rPr>
        <w:tab/>
        <w:t xml:space="preserve">Jeśli względem pierwotnie opublikowanego w Postępowaniu Harmonogramu nastąpiło opóźnienie zawarcia Umów o co najmniej 30 dni, NCBR jest uprawniony do jednostronnego skrócenia czasu określonego dla Terminu na Doręczenie Wyników Prac Etapu I o 30 dni. Jeśli względem pierwotnie opublikowanego w Postępowaniu </w:t>
      </w:r>
      <w:r w:rsidRPr="000A677A">
        <w:rPr>
          <w:rFonts w:eastAsiaTheme="minorEastAsia"/>
          <w:bCs/>
          <w:sz w:val="20"/>
        </w:rPr>
        <w:lastRenderedPageBreak/>
        <w:t>Harmonogramu nastąpiło opóźnienie zawarcia Umów o co najmniej 60 dni, NCBR jest uprawniony do jednostronnego skrócenia czasu określonego dla Terminu na Doręczenie Wyników Prac Etapu I o 30 dni i Terminu na Doręczenie Wyników Prac Etapu II o 30 dni.</w:t>
      </w:r>
    </w:p>
    <w:p w14:paraId="14ACEC45"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§9.</w:t>
      </w:r>
      <w:r w:rsidRPr="000A677A">
        <w:rPr>
          <w:rFonts w:eastAsiaTheme="minorEastAsia"/>
          <w:bCs/>
          <w:sz w:val="20"/>
        </w:rPr>
        <w:tab/>
        <w:t xml:space="preserve">W przypadku niedochowania przez Uczestnika Przedsięwzięcia terminu dostarczenia </w:t>
      </w:r>
    </w:p>
    <w:p w14:paraId="48F0BD40"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 xml:space="preserve">w ramach danego Etapu do NCBR Wyników Prac Etapu, niezależnie od innych postanowień Umowy, NCBR jest uprawnione do odstąpienia od Umowy, w terminie 90 dni od dnia upływu terminu na dostarczenie Wyników Prac danego Etapu, chyba że NCBR, na wniosek złożony w formie pisemnej lub elektronicznej Uczestnika Przedsięwzięcia złożony przed upływem terminu dostarczenia w ramach danego Etapu do NCBR Wyników Prac Etapu, uzasadniony przyczynami związanymi z przebiegiem procesu Prac B+R, których nie można było przewidzieć wcześniej, ale nie wynikających z okoliczności Siły Wyższej, dokonał przedłużenia terminu na wykonanie Etapu. Przedłużenie terminu, dokonane na podstawie Umowy zawartej z którymkolwiek Uczestnikiem Przedsięwzięcia, skuteczne wobec jednego Uczestnika Przedsięwzięcia, skuteczne jest wobec wszystkich Uczestników Przedsięwzięcia,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 NCBR może przedłużyć termin wykonania prac w ramach danego Etapu maksymalnie o: w przypadku Etapu I – łącznie o 30 Dni Roboczych, w przypadku Etapu II – łącznie o 60 Dni Roboczych. NCBR nie może przedłużyć terminu, o którym mowa w niniejszym paragrafie, jeśli przedłużenie takie skutkowałby wykroczeniem przez termin zapłaty wynagrodzenia za Etap II poza dzień 31 grudnia 2023 r. </w:t>
      </w:r>
    </w:p>
    <w:p w14:paraId="56992434" w14:textId="77777777" w:rsidR="000A677A" w:rsidRPr="000A677A" w:rsidRDefault="000A677A" w:rsidP="000A677A">
      <w:pPr>
        <w:spacing w:line="276" w:lineRule="auto"/>
        <w:jc w:val="both"/>
        <w:rPr>
          <w:rFonts w:eastAsiaTheme="minorEastAsia"/>
          <w:bCs/>
          <w:sz w:val="20"/>
        </w:rPr>
      </w:pPr>
      <w:r w:rsidRPr="000A677A">
        <w:rPr>
          <w:rFonts w:eastAsiaTheme="minorEastAsia"/>
          <w:bCs/>
          <w:sz w:val="20"/>
        </w:rPr>
        <w:t>§10.</w:t>
      </w:r>
      <w:r w:rsidRPr="000A677A">
        <w:rPr>
          <w:rFonts w:eastAsiaTheme="minorEastAsia"/>
          <w:bCs/>
          <w:sz w:val="20"/>
        </w:rPr>
        <w:tab/>
        <w:t>W przypadku, gdy wniosek Uczestnika Przedsięwzięcia, o którym mowa w ART. 8 §9 dotyczący przedłużenia terminu na wykonanie Etapu, uzasadniony jest zaistnieniem okoliczności Siły Wyższej, co zostanie odpowiednio uzasadnione przez Uczestnika Przedsięwzięcia, NCBR jest zobowiązany, na uzasadniony wniosek Uczestnika Przedsięwzięcia, do przedłużenia terminu na wykonanie Etapu o termin istnienia przeszkody, przy czym termin prac w ramach danego Etapu można przedłużyć maksymalnie o: w przypadku Etapu I – łącznie o 30 Dni Roboczych, w przypadku Etapu II – łącznie o 60 Dni Roboczych. W pozostałym zakresie postanowienia ART. 8 §9 stosuje się odpowiednio. Przedłużenie terminu, dokonane na podstawie umowy zawartej z którymkolwiek Uczestnikiem Przedsięwzięcia, skuteczne wobec jednego Uczestnika Przedsięwzięcia skuteczne jest wobec wszystkich Uczestników Przedsięwzięcia, w tym wobec Wykonawcy, przy czym NCBR zawiadomi Wykonawcę (i pozostałych Uczestników Przedsięwzięcia) o jakimkolwiek przedłużeniu terminu niezwłocznie, lecz nie później niż w terminie 7 Dni Roboczych od powzięcia decyzji o przedłużeniu terminu oraz nie później niż na 7 Dni Roboczych przed upływem Terminu Doręczenia Wyników Prac Etapu.</w:t>
      </w:r>
    </w:p>
    <w:p w14:paraId="69DBF08D" w14:textId="4C0EC491" w:rsidR="000A677A" w:rsidRPr="000A677A" w:rsidRDefault="000A677A" w:rsidP="000A677A">
      <w:pPr>
        <w:spacing w:line="276" w:lineRule="auto"/>
        <w:jc w:val="both"/>
        <w:rPr>
          <w:rFonts w:eastAsiaTheme="minorEastAsia"/>
          <w:bCs/>
          <w:sz w:val="20"/>
        </w:rPr>
      </w:pPr>
      <w:r w:rsidRPr="000A677A">
        <w:rPr>
          <w:rFonts w:eastAsiaTheme="minorEastAsia"/>
          <w:bCs/>
          <w:sz w:val="20"/>
        </w:rPr>
        <w:t>§11.</w:t>
      </w:r>
      <w:r w:rsidRPr="000A677A">
        <w:rPr>
          <w:rFonts w:eastAsiaTheme="minorEastAsia"/>
          <w:bCs/>
          <w:sz w:val="20"/>
        </w:rPr>
        <w:tab/>
        <w:t>W każdym innym, obiektywnie uzasadnionym przypadku, gdy przebieg realizacji Umowy wskazuje na wysokie prawdopodobieństwo nieosiągnięcia określonych w Harmonogramie Przedsięwzięcia terminów, NCBR może, także na wniosek Uczestnika Przedsięwzięcia, przedłużyć terminy określone w Harmonogramie Przedsięwzięcia. Przedłużenie terminu skuteczne wobec jednego Uczestnika Przedsięwzięcia jest skuteczne wobec wszystkich Uczestników Przedsięwzięcia, przy czym NCBR zawiadomi wszystkich Uczestników Przedsięwzięcia o jakimkolwiek przedłużeniu terminu niezwłocznie, lecz nie później niż w terminie 7 Dni Roboczych od powzięcia decyzji o przedłużeniu terminu oraz nie później niż na 3 Dni Robocze przed upływem terminu na dokonanie danej czynności.</w:t>
      </w:r>
    </w:p>
    <w:p w14:paraId="44DA0684" w14:textId="343ED772" w:rsidR="00063BE5" w:rsidRPr="005E0186" w:rsidRDefault="00063BE5" w:rsidP="00063BE5">
      <w:pPr>
        <w:spacing w:line="276" w:lineRule="auto"/>
        <w:rPr>
          <w:rFonts w:eastAsiaTheme="minorEastAsia"/>
          <w:b/>
          <w:sz w:val="20"/>
        </w:rPr>
      </w:pPr>
      <w:r w:rsidRPr="005E0186">
        <w:rPr>
          <w:rFonts w:eastAsiaTheme="minorEastAsia"/>
          <w:b/>
          <w:sz w:val="20"/>
        </w:rPr>
        <w:t>ART. 21. [ZOBOWIĄZANIA WYKONAWCY ZWIĄZANE Z DEMONSTRATOREM PO ZAKOŃCZENIU PRAC B+R]</w:t>
      </w:r>
    </w:p>
    <w:p w14:paraId="748C9A21" w14:textId="7A4335FE"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lastRenderedPageBreak/>
        <w:t>§1. Wykonawca, pod warunkiem zawieszającym w postaci wybudowania Demonstratora w</w:t>
      </w:r>
      <w:r w:rsidR="00063BE5" w:rsidRPr="005E0186">
        <w:rPr>
          <w:rFonts w:ascii="Calibri" w:hAnsi="Calibri" w:cs="Calibri"/>
          <w:sz w:val="20"/>
        </w:rPr>
        <w:t xml:space="preserve"> </w:t>
      </w:r>
      <w:r w:rsidRPr="005E0186">
        <w:rPr>
          <w:rFonts w:ascii="Calibri" w:hAnsi="Calibri" w:cs="Calibri"/>
          <w:sz w:val="20"/>
        </w:rPr>
        <w:t>ramach danego Strumienia, udziela Partnerowi Stra</w:t>
      </w:r>
      <w:r w:rsidR="00063BE5" w:rsidRPr="005E0186">
        <w:rPr>
          <w:rFonts w:ascii="Calibri" w:hAnsi="Calibri" w:cs="Calibri"/>
          <w:sz w:val="20"/>
        </w:rPr>
        <w:t xml:space="preserve">tegicznemu gwarancji jakości na </w:t>
      </w:r>
      <w:r w:rsidRPr="005E0186">
        <w:rPr>
          <w:rFonts w:ascii="Calibri" w:hAnsi="Calibri" w:cs="Calibri"/>
          <w:sz w:val="20"/>
        </w:rPr>
        <w:t>Demonstrator. Za udzielenie i wykonywanie takiej gwarancj</w:t>
      </w:r>
      <w:r w:rsidR="00063BE5" w:rsidRPr="005E0186">
        <w:rPr>
          <w:rFonts w:ascii="Calibri" w:hAnsi="Calibri" w:cs="Calibri"/>
          <w:sz w:val="20"/>
        </w:rPr>
        <w:t xml:space="preserve">i Wykonawcy nie przysługuje ani od NCBR ani od Partnera </w:t>
      </w:r>
      <w:r w:rsidRPr="005E0186">
        <w:rPr>
          <w:rFonts w:ascii="Calibri" w:hAnsi="Calibri" w:cs="Calibri"/>
          <w:sz w:val="20"/>
        </w:rPr>
        <w:t>Strategicznego dodatkowe wy</w:t>
      </w:r>
      <w:r w:rsidR="00063BE5" w:rsidRPr="005E0186">
        <w:rPr>
          <w:rFonts w:ascii="Calibri" w:hAnsi="Calibri" w:cs="Calibri"/>
          <w:sz w:val="20"/>
        </w:rPr>
        <w:t xml:space="preserve">nagrodzenie ponad wynagrodzenie </w:t>
      </w:r>
      <w:r w:rsidRPr="005E0186">
        <w:rPr>
          <w:rFonts w:ascii="Calibri" w:hAnsi="Calibri" w:cs="Calibri"/>
          <w:sz w:val="20"/>
        </w:rPr>
        <w:t>określone w Umowie za wykonanie Etapu II.</w:t>
      </w:r>
    </w:p>
    <w:p w14:paraId="5101E90F" w14:textId="77777777" w:rsidR="00E627D9" w:rsidRPr="005E0186" w:rsidRDefault="00E627D9" w:rsidP="00063BE5">
      <w:pPr>
        <w:autoSpaceDE w:val="0"/>
        <w:autoSpaceDN w:val="0"/>
        <w:adjustRightInd w:val="0"/>
        <w:spacing w:after="0" w:line="276" w:lineRule="auto"/>
        <w:jc w:val="both"/>
        <w:rPr>
          <w:rFonts w:ascii="Calibri-LightItalic" w:hAnsi="Calibri-LightItalic" w:cs="Calibri-LightItalic"/>
          <w:i/>
          <w:iCs/>
          <w:sz w:val="18"/>
          <w:szCs w:val="20"/>
        </w:rPr>
      </w:pPr>
    </w:p>
    <w:p w14:paraId="6B2600AF" w14:textId="1CCBFBD3"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§2. Wykonawca jest zobowiązany wydać Partnerowi Strategicznemu do</w:t>
      </w:r>
      <w:r w:rsidR="00063BE5" w:rsidRPr="005E0186">
        <w:rPr>
          <w:rFonts w:ascii="Calibri" w:hAnsi="Calibri" w:cs="Calibri"/>
          <w:sz w:val="20"/>
        </w:rPr>
        <w:t xml:space="preserve">kument gwarancji </w:t>
      </w:r>
      <w:r w:rsidRPr="005E0186">
        <w:rPr>
          <w:rFonts w:ascii="Calibri" w:hAnsi="Calibri" w:cs="Calibri"/>
          <w:sz w:val="20"/>
        </w:rPr>
        <w:t>potwierdzający jego zobowiązania określone w niniejszym</w:t>
      </w:r>
      <w:r w:rsidR="00063BE5" w:rsidRPr="005E0186">
        <w:rPr>
          <w:rFonts w:ascii="Calibri" w:hAnsi="Calibri" w:cs="Calibri"/>
          <w:sz w:val="20"/>
        </w:rPr>
        <w:t xml:space="preserve"> artykule, w terminie 14 dni od </w:t>
      </w:r>
      <w:r w:rsidRPr="005E0186">
        <w:rPr>
          <w:rFonts w:ascii="Calibri" w:hAnsi="Calibri" w:cs="Calibri"/>
          <w:sz w:val="20"/>
        </w:rPr>
        <w:t xml:space="preserve">protokolarnego przekazania Demonstratora wraz </w:t>
      </w:r>
      <w:r w:rsidR="00063BE5" w:rsidRPr="005E0186">
        <w:rPr>
          <w:rFonts w:ascii="Calibri" w:hAnsi="Calibri" w:cs="Calibri"/>
          <w:sz w:val="20"/>
        </w:rPr>
        <w:t xml:space="preserve">z wiążącymi i aktualnymi danymi </w:t>
      </w:r>
      <w:r w:rsidRPr="005E0186">
        <w:rPr>
          <w:rFonts w:ascii="Calibri" w:hAnsi="Calibri" w:cs="Calibri"/>
          <w:sz w:val="20"/>
        </w:rPr>
        <w:t>kontaktowymi Wykonawcy oraz instrukcją eksploatacji Demonstratora.</w:t>
      </w:r>
    </w:p>
    <w:p w14:paraId="44A2DB15" w14:textId="77777777" w:rsidR="00063BE5" w:rsidRPr="005E0186" w:rsidRDefault="00063BE5" w:rsidP="00063BE5">
      <w:pPr>
        <w:autoSpaceDE w:val="0"/>
        <w:autoSpaceDN w:val="0"/>
        <w:adjustRightInd w:val="0"/>
        <w:spacing w:after="0" w:line="276" w:lineRule="auto"/>
        <w:jc w:val="both"/>
        <w:rPr>
          <w:rFonts w:ascii="Calibri" w:hAnsi="Calibri" w:cs="Calibri"/>
          <w:sz w:val="20"/>
        </w:rPr>
      </w:pPr>
    </w:p>
    <w:p w14:paraId="4DC02A5E" w14:textId="481D38AE"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§3. Gwarancji jakości na Demonstrator jest udzielana na ok</w:t>
      </w:r>
      <w:r w:rsidR="00063BE5" w:rsidRPr="005E0186">
        <w:rPr>
          <w:rFonts w:ascii="Calibri" w:hAnsi="Calibri" w:cs="Calibri"/>
          <w:sz w:val="20"/>
        </w:rPr>
        <w:t xml:space="preserve">res 36 miesięcy, licząc od daty </w:t>
      </w:r>
      <w:r w:rsidRPr="005E0186">
        <w:rPr>
          <w:rFonts w:ascii="Calibri" w:hAnsi="Calibri" w:cs="Calibri"/>
          <w:sz w:val="20"/>
        </w:rPr>
        <w:t>protokolarnego odbioru Demonstratora przez Partnera Stra</w:t>
      </w:r>
      <w:r w:rsidR="00063BE5" w:rsidRPr="005E0186">
        <w:rPr>
          <w:rFonts w:ascii="Calibri" w:hAnsi="Calibri" w:cs="Calibri"/>
          <w:sz w:val="20"/>
        </w:rPr>
        <w:t xml:space="preserve">tegicznego. W okresie gwarancji </w:t>
      </w:r>
      <w:r w:rsidRPr="005E0186">
        <w:rPr>
          <w:rFonts w:ascii="Calibri" w:hAnsi="Calibri" w:cs="Calibri"/>
          <w:sz w:val="20"/>
        </w:rPr>
        <w:t>Wykonawca przejmuje na siebie bezpłatnie wszelkie obowiązki wynikające z serwisowania</w:t>
      </w:r>
      <w:r w:rsidR="00063BE5" w:rsidRPr="005E0186">
        <w:rPr>
          <w:rFonts w:ascii="Calibri" w:hAnsi="Calibri" w:cs="Calibri"/>
          <w:sz w:val="20"/>
        </w:rPr>
        <w:t xml:space="preserve"> i </w:t>
      </w:r>
      <w:r w:rsidRPr="005E0186">
        <w:rPr>
          <w:rFonts w:ascii="Calibri" w:hAnsi="Calibri" w:cs="Calibri"/>
          <w:sz w:val="20"/>
        </w:rPr>
        <w:t>konserwacji urządzeń i instalacji Demonstratora oraz wsz</w:t>
      </w:r>
      <w:r w:rsidR="00063BE5" w:rsidRPr="005E0186">
        <w:rPr>
          <w:rFonts w:ascii="Calibri" w:hAnsi="Calibri" w:cs="Calibri"/>
          <w:sz w:val="20"/>
        </w:rPr>
        <w:t xml:space="preserve">ystkich wynikających z warunków </w:t>
      </w:r>
      <w:r w:rsidRPr="005E0186">
        <w:rPr>
          <w:rFonts w:ascii="Calibri" w:hAnsi="Calibri" w:cs="Calibri"/>
          <w:sz w:val="20"/>
        </w:rPr>
        <w:t>gwarancji obowiązkowych przeglądów gwarancyjnych wra</w:t>
      </w:r>
      <w:r w:rsidR="00063BE5" w:rsidRPr="005E0186">
        <w:rPr>
          <w:rFonts w:ascii="Calibri" w:hAnsi="Calibri" w:cs="Calibri"/>
          <w:sz w:val="20"/>
        </w:rPr>
        <w:t xml:space="preserve">z z towarzyszącymi czynnościami </w:t>
      </w:r>
      <w:r w:rsidRPr="005E0186">
        <w:rPr>
          <w:rFonts w:ascii="Calibri" w:hAnsi="Calibri" w:cs="Calibri"/>
          <w:sz w:val="20"/>
        </w:rPr>
        <w:t>zabudowanych urządzeń, instalacji i wyposażenia D</w:t>
      </w:r>
      <w:r w:rsidR="00063BE5" w:rsidRPr="005E0186">
        <w:rPr>
          <w:rFonts w:ascii="Calibri" w:hAnsi="Calibri" w:cs="Calibri"/>
          <w:sz w:val="20"/>
        </w:rPr>
        <w:t xml:space="preserve">emonstratora, mających wpływ na </w:t>
      </w:r>
      <w:r w:rsidRPr="005E0186">
        <w:rPr>
          <w:rFonts w:ascii="Calibri" w:hAnsi="Calibri" w:cs="Calibri"/>
          <w:sz w:val="20"/>
        </w:rPr>
        <w:t>trwałość gwarancji producenta.</w:t>
      </w:r>
    </w:p>
    <w:p w14:paraId="78068233" w14:textId="77777777" w:rsidR="00063BE5" w:rsidRPr="005E0186" w:rsidRDefault="00063BE5" w:rsidP="00063BE5">
      <w:pPr>
        <w:autoSpaceDE w:val="0"/>
        <w:autoSpaceDN w:val="0"/>
        <w:adjustRightInd w:val="0"/>
        <w:spacing w:after="0" w:line="276" w:lineRule="auto"/>
        <w:jc w:val="both"/>
        <w:rPr>
          <w:rFonts w:ascii="Calibri" w:hAnsi="Calibri" w:cs="Calibri"/>
          <w:sz w:val="20"/>
        </w:rPr>
      </w:pPr>
    </w:p>
    <w:p w14:paraId="60263163" w14:textId="267FF331"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§4. Gwarancja obejmuje zakres wskazany w tabeli nr 1 pkt 1.27 Załącznika nr 1 do Regulaminu.</w:t>
      </w:r>
    </w:p>
    <w:p w14:paraId="15A16396" w14:textId="77777777" w:rsidR="00063BE5" w:rsidRPr="005E0186" w:rsidRDefault="00063BE5" w:rsidP="00063BE5">
      <w:pPr>
        <w:autoSpaceDE w:val="0"/>
        <w:autoSpaceDN w:val="0"/>
        <w:adjustRightInd w:val="0"/>
        <w:spacing w:after="0" w:line="276" w:lineRule="auto"/>
        <w:jc w:val="both"/>
        <w:rPr>
          <w:rFonts w:ascii="Calibri" w:hAnsi="Calibri" w:cs="Calibri"/>
          <w:sz w:val="20"/>
        </w:rPr>
      </w:pPr>
    </w:p>
    <w:p w14:paraId="3441899E" w14:textId="77777777"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§5. Nie podlegają uprawnieniom z tytułu gwarancji wady powstałe w wyniku:</w:t>
      </w:r>
    </w:p>
    <w:p w14:paraId="51494664" w14:textId="77777777"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1) działania siły wyższej,</w:t>
      </w:r>
    </w:p>
    <w:p w14:paraId="6131F0FA" w14:textId="70D73FB9"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2) działań albo zaniechań Partnera Strategicznego wz</w:t>
      </w:r>
      <w:r w:rsidR="00063BE5" w:rsidRPr="005E0186">
        <w:rPr>
          <w:rFonts w:ascii="Calibri" w:hAnsi="Calibri" w:cs="Calibri"/>
          <w:sz w:val="20"/>
        </w:rPr>
        <w:t xml:space="preserve">ględem prawidłowej eksploatacji </w:t>
      </w:r>
      <w:r w:rsidRPr="005E0186">
        <w:rPr>
          <w:rFonts w:ascii="Calibri" w:hAnsi="Calibri" w:cs="Calibri"/>
          <w:sz w:val="20"/>
        </w:rPr>
        <w:t>Demonstratora zgodnie z instrukcją przek</w:t>
      </w:r>
      <w:r w:rsidR="00063BE5" w:rsidRPr="005E0186">
        <w:rPr>
          <w:rFonts w:ascii="Calibri" w:hAnsi="Calibri" w:cs="Calibri"/>
          <w:sz w:val="20"/>
        </w:rPr>
        <w:t xml:space="preserve">azaną mu przez Wykonawcę wraz z </w:t>
      </w:r>
      <w:r w:rsidRPr="005E0186">
        <w:rPr>
          <w:rFonts w:ascii="Calibri" w:hAnsi="Calibri" w:cs="Calibri"/>
          <w:sz w:val="20"/>
        </w:rPr>
        <w:t>dokumentem gwarancyjnym,</w:t>
      </w:r>
    </w:p>
    <w:p w14:paraId="34F46B13" w14:textId="1B9F3E24"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3) zawinionego działania albo zaniechania Partnera Strateg</w:t>
      </w:r>
      <w:r w:rsidR="00063BE5" w:rsidRPr="005E0186">
        <w:rPr>
          <w:rFonts w:ascii="Calibri" w:hAnsi="Calibri" w:cs="Calibri"/>
          <w:sz w:val="20"/>
        </w:rPr>
        <w:t xml:space="preserve">icznego w zakresie eksploatacji </w:t>
      </w:r>
      <w:r w:rsidRPr="005E0186">
        <w:rPr>
          <w:rFonts w:ascii="Calibri" w:hAnsi="Calibri" w:cs="Calibri"/>
          <w:sz w:val="20"/>
        </w:rPr>
        <w:t>Demonstratora niezgodnie z przepisami prawa.</w:t>
      </w:r>
    </w:p>
    <w:p w14:paraId="0BE37FCB" w14:textId="77777777" w:rsidR="00063BE5" w:rsidRPr="005E0186" w:rsidRDefault="00063BE5" w:rsidP="00063BE5">
      <w:pPr>
        <w:autoSpaceDE w:val="0"/>
        <w:autoSpaceDN w:val="0"/>
        <w:adjustRightInd w:val="0"/>
        <w:spacing w:after="0" w:line="276" w:lineRule="auto"/>
        <w:jc w:val="both"/>
        <w:rPr>
          <w:rFonts w:ascii="Calibri" w:hAnsi="Calibri" w:cs="Calibri"/>
          <w:sz w:val="20"/>
        </w:rPr>
      </w:pPr>
    </w:p>
    <w:p w14:paraId="5335B5A8" w14:textId="56603105"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§6. W przypadku odmowy ze strony Wykonawcy usunięci</w:t>
      </w:r>
      <w:r w:rsidR="00063BE5" w:rsidRPr="005E0186">
        <w:rPr>
          <w:rFonts w:ascii="Calibri" w:hAnsi="Calibri" w:cs="Calibri"/>
          <w:sz w:val="20"/>
        </w:rPr>
        <w:t xml:space="preserve">a wad lub niewywiązywania się z </w:t>
      </w:r>
      <w:r w:rsidRPr="005E0186">
        <w:rPr>
          <w:rFonts w:ascii="Calibri" w:hAnsi="Calibri" w:cs="Calibri"/>
          <w:sz w:val="20"/>
        </w:rPr>
        <w:t>obowiązków i terminów wyżej wskazanych, Partner Strategic</w:t>
      </w:r>
      <w:r w:rsidR="00063BE5" w:rsidRPr="005E0186">
        <w:rPr>
          <w:rFonts w:ascii="Calibri" w:hAnsi="Calibri" w:cs="Calibri"/>
          <w:sz w:val="20"/>
        </w:rPr>
        <w:t xml:space="preserve">zny jest uprawniony do zlecenia </w:t>
      </w:r>
      <w:r w:rsidRPr="005E0186">
        <w:rPr>
          <w:rFonts w:ascii="Calibri" w:hAnsi="Calibri" w:cs="Calibri"/>
          <w:sz w:val="20"/>
        </w:rPr>
        <w:t>wykonania zastępczego podmiotom trzecim, na warunkach r</w:t>
      </w:r>
      <w:r w:rsidR="00063BE5" w:rsidRPr="005E0186">
        <w:rPr>
          <w:rFonts w:ascii="Calibri" w:hAnsi="Calibri" w:cs="Calibri"/>
          <w:sz w:val="20"/>
        </w:rPr>
        <w:t xml:space="preserve">ynkowych i na koszt </w:t>
      </w:r>
      <w:r w:rsidRPr="005E0186">
        <w:rPr>
          <w:rFonts w:ascii="Calibri" w:hAnsi="Calibri" w:cs="Calibri"/>
          <w:sz w:val="20"/>
        </w:rPr>
        <w:t>Wykonawcy.</w:t>
      </w:r>
    </w:p>
    <w:p w14:paraId="71E678EF" w14:textId="77777777" w:rsidR="00063BE5" w:rsidRPr="005E0186" w:rsidRDefault="00063BE5" w:rsidP="00063BE5">
      <w:pPr>
        <w:autoSpaceDE w:val="0"/>
        <w:autoSpaceDN w:val="0"/>
        <w:adjustRightInd w:val="0"/>
        <w:spacing w:after="0" w:line="276" w:lineRule="auto"/>
        <w:jc w:val="both"/>
        <w:rPr>
          <w:rFonts w:ascii="Calibri" w:hAnsi="Calibri" w:cs="Calibri"/>
          <w:sz w:val="20"/>
        </w:rPr>
      </w:pPr>
    </w:p>
    <w:p w14:paraId="58760AC0" w14:textId="1D85069D"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§7. Na zabezpieczenie realizacji gwarancji jakości, Wykonawca jest zobowiązany udzielić</w:t>
      </w:r>
      <w:r w:rsidR="00983E12" w:rsidRPr="005E0186">
        <w:rPr>
          <w:rFonts w:ascii="Calibri" w:hAnsi="Calibri" w:cs="Calibri"/>
          <w:sz w:val="20"/>
        </w:rPr>
        <w:t xml:space="preserve"> </w:t>
      </w:r>
      <w:r w:rsidRPr="005E0186">
        <w:rPr>
          <w:rFonts w:ascii="Calibri" w:hAnsi="Calibri" w:cs="Calibri"/>
          <w:sz w:val="20"/>
        </w:rPr>
        <w:t>Partnerowi Strategicznemu zabezpieczenia w formie g</w:t>
      </w:r>
      <w:r w:rsidR="00983E12" w:rsidRPr="005E0186">
        <w:rPr>
          <w:rFonts w:ascii="Calibri" w:hAnsi="Calibri" w:cs="Calibri"/>
          <w:sz w:val="20"/>
        </w:rPr>
        <w:t xml:space="preserve">warancji bankowej lub gwarancji ubezpieczeniowej na </w:t>
      </w:r>
      <w:r w:rsidRPr="005E0186">
        <w:rPr>
          <w:rFonts w:ascii="Calibri" w:hAnsi="Calibri" w:cs="Calibri"/>
          <w:sz w:val="20"/>
        </w:rPr>
        <w:t>kwotę 500 000 (pięćset tysięcy) złotych,</w:t>
      </w:r>
      <w:r w:rsidR="00983E12" w:rsidRPr="005E0186">
        <w:rPr>
          <w:rFonts w:ascii="Calibri" w:hAnsi="Calibri" w:cs="Calibri"/>
          <w:sz w:val="20"/>
        </w:rPr>
        <w:t xml:space="preserve"> z której treści winno wynikać, </w:t>
      </w:r>
      <w:r w:rsidRPr="005E0186">
        <w:rPr>
          <w:rFonts w:ascii="Calibri" w:hAnsi="Calibri" w:cs="Calibri"/>
          <w:sz w:val="20"/>
        </w:rPr>
        <w:t>że:</w:t>
      </w:r>
    </w:p>
    <w:p w14:paraId="6E9CB9DF" w14:textId="74E1733B"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1) gwarant zapłaci, na rzecz Partnera Strategicznego w</w:t>
      </w:r>
      <w:r w:rsidR="00983E12" w:rsidRPr="005E0186">
        <w:rPr>
          <w:rFonts w:ascii="Calibri" w:hAnsi="Calibri" w:cs="Calibri"/>
          <w:sz w:val="20"/>
        </w:rPr>
        <w:t xml:space="preserve"> terminie maksymalnie 30 dni od </w:t>
      </w:r>
      <w:r w:rsidRPr="005E0186">
        <w:rPr>
          <w:rFonts w:ascii="Calibri" w:hAnsi="Calibri" w:cs="Calibri"/>
          <w:sz w:val="20"/>
        </w:rPr>
        <w:t>pisemnego żądania kwotę zabezpieczenia</w:t>
      </w:r>
      <w:r w:rsidR="00983E12" w:rsidRPr="005E0186">
        <w:rPr>
          <w:rFonts w:ascii="Calibri" w:hAnsi="Calibri" w:cs="Calibri"/>
          <w:sz w:val="20"/>
        </w:rPr>
        <w:t xml:space="preserve">, na pierwsze wezwanie Partnera </w:t>
      </w:r>
      <w:r w:rsidRPr="005E0186">
        <w:rPr>
          <w:rFonts w:ascii="Calibri" w:hAnsi="Calibri" w:cs="Calibri"/>
          <w:sz w:val="20"/>
        </w:rPr>
        <w:t>Strategicznego, nieodwołanie bezwarunko</w:t>
      </w:r>
      <w:r w:rsidR="00983E12" w:rsidRPr="005E0186">
        <w:rPr>
          <w:rFonts w:ascii="Calibri" w:hAnsi="Calibri" w:cs="Calibri"/>
          <w:sz w:val="20"/>
        </w:rPr>
        <w:t xml:space="preserve">wo, niezależnie od podnoszonych </w:t>
      </w:r>
      <w:r w:rsidRPr="005E0186">
        <w:rPr>
          <w:rFonts w:ascii="Calibri" w:hAnsi="Calibri" w:cs="Calibri"/>
          <w:sz w:val="20"/>
        </w:rPr>
        <w:t>zastrzeżeń Wykonawcy, bez wymagania u</w:t>
      </w:r>
      <w:r w:rsidR="00983E12" w:rsidRPr="005E0186">
        <w:rPr>
          <w:rFonts w:ascii="Calibri" w:hAnsi="Calibri" w:cs="Calibri"/>
          <w:sz w:val="20"/>
        </w:rPr>
        <w:t xml:space="preserve">dokumentowania roszczenia i bez </w:t>
      </w:r>
      <w:r w:rsidRPr="005E0186">
        <w:rPr>
          <w:rFonts w:ascii="Calibri" w:hAnsi="Calibri" w:cs="Calibri"/>
          <w:sz w:val="20"/>
        </w:rPr>
        <w:t>dochodzenia, czy wezwanie Partnera Strategicznego jest uzasadnione,</w:t>
      </w:r>
    </w:p>
    <w:p w14:paraId="6FD8995E" w14:textId="50EB38D1"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2) gwarancja podlegać będzie prawu polskiemu, a jej t</w:t>
      </w:r>
      <w:r w:rsidR="00983E12" w:rsidRPr="005E0186">
        <w:rPr>
          <w:rFonts w:ascii="Calibri" w:hAnsi="Calibri" w:cs="Calibri"/>
          <w:sz w:val="20"/>
        </w:rPr>
        <w:t xml:space="preserve">reść będzie wykładana zgodnie z </w:t>
      </w:r>
      <w:r w:rsidRPr="005E0186">
        <w:rPr>
          <w:rFonts w:ascii="Calibri" w:hAnsi="Calibri" w:cs="Calibri"/>
          <w:sz w:val="20"/>
        </w:rPr>
        <w:t>przepisami polskiego prawa,</w:t>
      </w:r>
    </w:p>
    <w:p w14:paraId="12ADA7FD" w14:textId="7B7302C1"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3) gwarancja musi zostać wniesiona przez gwaranta po</w:t>
      </w:r>
      <w:r w:rsidR="00983E12" w:rsidRPr="005E0186">
        <w:rPr>
          <w:rFonts w:ascii="Calibri" w:hAnsi="Calibri" w:cs="Calibri"/>
          <w:sz w:val="20"/>
        </w:rPr>
        <w:t xml:space="preserve">siadającego siedzibę na terenie </w:t>
      </w:r>
      <w:r w:rsidRPr="005E0186">
        <w:rPr>
          <w:rFonts w:ascii="Calibri" w:hAnsi="Calibri" w:cs="Calibri"/>
          <w:sz w:val="20"/>
        </w:rPr>
        <w:t>państwa członkowskiego Unii Europejskiej l</w:t>
      </w:r>
      <w:r w:rsidR="00983E12" w:rsidRPr="005E0186">
        <w:rPr>
          <w:rFonts w:ascii="Calibri" w:hAnsi="Calibri" w:cs="Calibri"/>
          <w:sz w:val="20"/>
        </w:rPr>
        <w:t xml:space="preserve">ub Europejskiego Porozumienia o </w:t>
      </w:r>
      <w:r w:rsidRPr="005E0186">
        <w:rPr>
          <w:rFonts w:ascii="Calibri" w:hAnsi="Calibri" w:cs="Calibri"/>
          <w:sz w:val="20"/>
        </w:rPr>
        <w:t>Wolnym Handlu.</w:t>
      </w:r>
    </w:p>
    <w:p w14:paraId="1AB3E27F" w14:textId="77777777" w:rsidR="00063BE5" w:rsidRPr="005E0186" w:rsidRDefault="00063BE5" w:rsidP="00063BE5">
      <w:pPr>
        <w:autoSpaceDE w:val="0"/>
        <w:autoSpaceDN w:val="0"/>
        <w:adjustRightInd w:val="0"/>
        <w:spacing w:after="0" w:line="276" w:lineRule="auto"/>
        <w:jc w:val="both"/>
        <w:rPr>
          <w:rFonts w:ascii="Calibri" w:hAnsi="Calibri" w:cs="Calibri"/>
          <w:sz w:val="20"/>
        </w:rPr>
      </w:pPr>
    </w:p>
    <w:p w14:paraId="7A49EEC9" w14:textId="4C9611E1" w:rsidR="00E627D9" w:rsidRPr="005E0186" w:rsidRDefault="00E627D9" w:rsidP="00063BE5">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t>§8. Niezależnie od powyższego, Wykonawca jest zobo</w:t>
      </w:r>
      <w:r w:rsidR="00983E12" w:rsidRPr="005E0186">
        <w:rPr>
          <w:rFonts w:ascii="Calibri" w:hAnsi="Calibri" w:cs="Calibri"/>
          <w:sz w:val="20"/>
        </w:rPr>
        <w:t xml:space="preserve">wiązany realizować zobowiązania </w:t>
      </w:r>
      <w:r w:rsidRPr="005E0186">
        <w:rPr>
          <w:rFonts w:ascii="Calibri" w:hAnsi="Calibri" w:cs="Calibri"/>
          <w:sz w:val="20"/>
        </w:rPr>
        <w:t>określone w Załączniku nr 6 do Regulaminu.</w:t>
      </w:r>
    </w:p>
    <w:p w14:paraId="6E52EE4B" w14:textId="77777777" w:rsidR="00063BE5" w:rsidRPr="005E0186" w:rsidRDefault="00063BE5" w:rsidP="00063BE5">
      <w:pPr>
        <w:autoSpaceDE w:val="0"/>
        <w:autoSpaceDN w:val="0"/>
        <w:adjustRightInd w:val="0"/>
        <w:spacing w:after="0" w:line="276" w:lineRule="auto"/>
        <w:jc w:val="both"/>
        <w:rPr>
          <w:rFonts w:ascii="Calibri" w:hAnsi="Calibri" w:cs="Calibri"/>
          <w:sz w:val="20"/>
        </w:rPr>
      </w:pPr>
    </w:p>
    <w:p w14:paraId="0DC2730B" w14:textId="4949444B" w:rsidR="00391A78" w:rsidRPr="00391A78" w:rsidRDefault="00E627D9" w:rsidP="00983E12">
      <w:pPr>
        <w:autoSpaceDE w:val="0"/>
        <w:autoSpaceDN w:val="0"/>
        <w:adjustRightInd w:val="0"/>
        <w:spacing w:after="0" w:line="276" w:lineRule="auto"/>
        <w:jc w:val="both"/>
        <w:rPr>
          <w:rFonts w:ascii="Calibri" w:hAnsi="Calibri" w:cs="Calibri"/>
          <w:sz w:val="20"/>
        </w:rPr>
      </w:pPr>
      <w:r w:rsidRPr="005E0186">
        <w:rPr>
          <w:rFonts w:ascii="Calibri" w:hAnsi="Calibri" w:cs="Calibri"/>
          <w:sz w:val="20"/>
        </w:rPr>
        <w:lastRenderedPageBreak/>
        <w:t>§9. Wykonawca zobowiązuje się współpracować z N</w:t>
      </w:r>
      <w:r w:rsidR="00983E12" w:rsidRPr="005E0186">
        <w:rPr>
          <w:rFonts w:ascii="Calibri" w:hAnsi="Calibri" w:cs="Calibri"/>
          <w:sz w:val="20"/>
        </w:rPr>
        <w:t xml:space="preserve">CBR i Partnerem Strategicznym w </w:t>
      </w:r>
      <w:r w:rsidRPr="005E0186">
        <w:rPr>
          <w:rFonts w:ascii="Calibri" w:hAnsi="Calibri" w:cs="Calibri"/>
          <w:sz w:val="20"/>
        </w:rPr>
        <w:t>przedmiocie upowszechniania danych generowanych przez Demonstrator, o któr</w:t>
      </w:r>
      <w:r w:rsidR="00983E12" w:rsidRPr="005E0186">
        <w:rPr>
          <w:rFonts w:ascii="Calibri" w:hAnsi="Calibri" w:cs="Calibri"/>
          <w:sz w:val="20"/>
        </w:rPr>
        <w:t xml:space="preserve">ych mowa w Załączniku nr 6 do </w:t>
      </w:r>
      <w:r w:rsidRPr="005E0186">
        <w:rPr>
          <w:rFonts w:ascii="Calibri" w:hAnsi="Calibri" w:cs="Calibri"/>
          <w:sz w:val="20"/>
        </w:rPr>
        <w:t>Regulaminu. Wykonawca bę</w:t>
      </w:r>
      <w:r w:rsidR="00983E12" w:rsidRPr="005E0186">
        <w:rPr>
          <w:rFonts w:ascii="Calibri" w:hAnsi="Calibri" w:cs="Calibri"/>
          <w:sz w:val="20"/>
        </w:rPr>
        <w:t xml:space="preserve">dzie je udostępniać przez Okres </w:t>
      </w:r>
      <w:r w:rsidRPr="005E0186">
        <w:rPr>
          <w:rFonts w:ascii="Calibri" w:hAnsi="Calibri" w:cs="Calibri"/>
          <w:sz w:val="20"/>
        </w:rPr>
        <w:t>Demonstracji na swojej stronie internetowej lub stro</w:t>
      </w:r>
      <w:r w:rsidR="00983E12" w:rsidRPr="005E0186">
        <w:rPr>
          <w:rFonts w:ascii="Calibri" w:hAnsi="Calibri" w:cs="Calibri"/>
          <w:sz w:val="20"/>
        </w:rPr>
        <w:t xml:space="preserve">nie internetowej NCBR, chyba że </w:t>
      </w:r>
      <w:r w:rsidRPr="005E0186">
        <w:rPr>
          <w:rFonts w:ascii="Calibri" w:hAnsi="Calibri" w:cs="Calibri"/>
          <w:sz w:val="20"/>
        </w:rPr>
        <w:t>Strony wspólnie z Partnerem Strategicznym ustalą, że d</w:t>
      </w:r>
      <w:r w:rsidR="00983E12" w:rsidRPr="005E0186">
        <w:rPr>
          <w:rFonts w:ascii="Calibri" w:hAnsi="Calibri" w:cs="Calibri"/>
          <w:sz w:val="20"/>
        </w:rPr>
        <w:t xml:space="preserve">ane przez część lub całość tego </w:t>
      </w:r>
      <w:r w:rsidRPr="005E0186">
        <w:rPr>
          <w:rFonts w:ascii="Calibri" w:hAnsi="Calibri" w:cs="Calibri"/>
          <w:sz w:val="20"/>
        </w:rPr>
        <w:t>okresu będą upowszechniane przez Partnera Strategicz</w:t>
      </w:r>
      <w:r w:rsidR="00983E12" w:rsidRPr="005E0186">
        <w:rPr>
          <w:rFonts w:ascii="Calibri" w:hAnsi="Calibri" w:cs="Calibri"/>
          <w:sz w:val="20"/>
        </w:rPr>
        <w:t xml:space="preserve">nego. Wykonawca wyraża zgodę na </w:t>
      </w:r>
      <w:r w:rsidRPr="005E0186">
        <w:rPr>
          <w:rFonts w:ascii="Calibri" w:hAnsi="Calibri" w:cs="Calibri"/>
          <w:sz w:val="20"/>
        </w:rPr>
        <w:t>upowszechnianie w dowolnej formie i zakresie, bez ogranicz</w:t>
      </w:r>
      <w:r w:rsidR="00983E12" w:rsidRPr="005E0186">
        <w:rPr>
          <w:rFonts w:ascii="Calibri" w:hAnsi="Calibri" w:cs="Calibri"/>
          <w:sz w:val="20"/>
        </w:rPr>
        <w:t xml:space="preserve">eń terytorialnych i przez Okres </w:t>
      </w:r>
      <w:r w:rsidRPr="005E0186">
        <w:rPr>
          <w:rFonts w:ascii="Calibri" w:hAnsi="Calibri" w:cs="Calibri"/>
          <w:sz w:val="20"/>
        </w:rPr>
        <w:t>Demonstracji danych generowanych przez Demons</w:t>
      </w:r>
      <w:r w:rsidR="00983E12" w:rsidRPr="005E0186">
        <w:rPr>
          <w:rFonts w:ascii="Calibri" w:hAnsi="Calibri" w:cs="Calibri"/>
          <w:sz w:val="20"/>
        </w:rPr>
        <w:t xml:space="preserve">trator, w zakresie określonym w </w:t>
      </w:r>
      <w:r w:rsidRPr="005E0186">
        <w:rPr>
          <w:rFonts w:ascii="Calibri" w:hAnsi="Calibri" w:cs="Calibri"/>
          <w:sz w:val="20"/>
        </w:rPr>
        <w:t xml:space="preserve">Załączniku nr 6 do Regulaminu oraz zobowiązuje się </w:t>
      </w:r>
      <w:r w:rsidR="00983E12" w:rsidRPr="005E0186">
        <w:rPr>
          <w:rFonts w:ascii="Calibri" w:hAnsi="Calibri" w:cs="Calibri"/>
          <w:sz w:val="20"/>
        </w:rPr>
        <w:t xml:space="preserve">nie dochodzić od NCBR, Partnera </w:t>
      </w:r>
      <w:r w:rsidRPr="005E0186">
        <w:rPr>
          <w:rFonts w:ascii="Calibri" w:hAnsi="Calibri" w:cs="Calibri"/>
          <w:sz w:val="20"/>
        </w:rPr>
        <w:t>Strategicznego ani żadnego innego podmiotu roszcze</w:t>
      </w:r>
      <w:r w:rsidR="00983E12" w:rsidRPr="005E0186">
        <w:rPr>
          <w:rFonts w:ascii="Calibri" w:hAnsi="Calibri" w:cs="Calibri"/>
          <w:sz w:val="20"/>
        </w:rPr>
        <w:t xml:space="preserve">ń związanych z upowszechnianiem </w:t>
      </w:r>
      <w:r w:rsidRPr="005E0186">
        <w:rPr>
          <w:rFonts w:ascii="Calibri" w:hAnsi="Calibri" w:cs="Calibri"/>
          <w:sz w:val="20"/>
        </w:rPr>
        <w:t>tych danych ani za korzystanie z nich.</w:t>
      </w:r>
      <w:r w:rsidR="00983E12" w:rsidRPr="005E0186">
        <w:rPr>
          <w:rFonts w:ascii="Calibri" w:hAnsi="Calibri" w:cs="Calibri"/>
          <w:sz w:val="20"/>
        </w:rPr>
        <w:t>”</w:t>
      </w:r>
    </w:p>
    <w:p w14:paraId="466EDBBC" w14:textId="79D23A85" w:rsidR="00391A78" w:rsidRDefault="00391A78" w:rsidP="00983E12">
      <w:pPr>
        <w:autoSpaceDE w:val="0"/>
        <w:autoSpaceDN w:val="0"/>
        <w:adjustRightInd w:val="0"/>
        <w:spacing w:after="0" w:line="276" w:lineRule="auto"/>
        <w:jc w:val="both"/>
        <w:rPr>
          <w:rFonts w:ascii="Calibri" w:hAnsi="Calibri" w:cs="Calibri"/>
        </w:rPr>
      </w:pPr>
    </w:p>
    <w:p w14:paraId="111C01DF" w14:textId="01E1A7D3" w:rsidR="00391A78" w:rsidRDefault="00391A78" w:rsidP="00983E12">
      <w:pPr>
        <w:autoSpaceDE w:val="0"/>
        <w:autoSpaceDN w:val="0"/>
        <w:adjustRightInd w:val="0"/>
        <w:spacing w:after="0" w:line="276" w:lineRule="auto"/>
        <w:jc w:val="both"/>
        <w:rPr>
          <w:rFonts w:ascii="Calibri" w:hAnsi="Calibri" w:cs="Calibri"/>
        </w:rPr>
      </w:pPr>
    </w:p>
    <w:p w14:paraId="48EFEAEC" w14:textId="4A4E348A" w:rsidR="00391A78" w:rsidRDefault="00391A78" w:rsidP="00983E12">
      <w:pPr>
        <w:autoSpaceDE w:val="0"/>
        <w:autoSpaceDN w:val="0"/>
        <w:adjustRightInd w:val="0"/>
        <w:spacing w:after="0" w:line="276" w:lineRule="auto"/>
        <w:jc w:val="both"/>
        <w:rPr>
          <w:rFonts w:ascii="Calibri" w:hAnsi="Calibri" w:cs="Calibri"/>
        </w:rPr>
      </w:pPr>
    </w:p>
    <w:p w14:paraId="3542715E" w14:textId="6C2597C9" w:rsidR="00391A78" w:rsidRDefault="00391A78" w:rsidP="00983E12">
      <w:pPr>
        <w:autoSpaceDE w:val="0"/>
        <w:autoSpaceDN w:val="0"/>
        <w:adjustRightInd w:val="0"/>
        <w:spacing w:after="0" w:line="276" w:lineRule="auto"/>
        <w:jc w:val="both"/>
        <w:rPr>
          <w:rFonts w:ascii="Calibri" w:hAnsi="Calibri" w:cs="Calibri"/>
        </w:rPr>
      </w:pPr>
    </w:p>
    <w:p w14:paraId="793CEEAE" w14:textId="6AB876C1" w:rsidR="00391A78" w:rsidRDefault="00391A78" w:rsidP="00983E12">
      <w:pPr>
        <w:autoSpaceDE w:val="0"/>
        <w:autoSpaceDN w:val="0"/>
        <w:adjustRightInd w:val="0"/>
        <w:spacing w:after="0" w:line="276" w:lineRule="auto"/>
        <w:jc w:val="both"/>
        <w:rPr>
          <w:rFonts w:ascii="Calibri" w:hAnsi="Calibri" w:cs="Calibri"/>
        </w:rPr>
      </w:pPr>
    </w:p>
    <w:p w14:paraId="41B0C299" w14:textId="7583D2A0" w:rsidR="00391A78" w:rsidRDefault="00391A78" w:rsidP="00983E12">
      <w:pPr>
        <w:autoSpaceDE w:val="0"/>
        <w:autoSpaceDN w:val="0"/>
        <w:adjustRightInd w:val="0"/>
        <w:spacing w:after="0" w:line="276" w:lineRule="auto"/>
        <w:jc w:val="both"/>
        <w:rPr>
          <w:rFonts w:ascii="Calibri" w:hAnsi="Calibri" w:cs="Calibri"/>
        </w:rPr>
      </w:pPr>
    </w:p>
    <w:p w14:paraId="5D344A3F" w14:textId="395DEA56" w:rsidR="00391A78" w:rsidRDefault="00391A78">
      <w:pPr>
        <w:rPr>
          <w:rFonts w:ascii="Calibri" w:hAnsi="Calibri" w:cs="Calibri"/>
        </w:rPr>
      </w:pPr>
      <w:r>
        <w:rPr>
          <w:rFonts w:ascii="Calibri" w:hAnsi="Calibri" w:cs="Calibri"/>
        </w:rPr>
        <w:br w:type="page"/>
      </w:r>
    </w:p>
    <w:p w14:paraId="79BD03F8" w14:textId="723146F5" w:rsidR="000D3191" w:rsidRPr="00E91B54" w:rsidRDefault="00391A78">
      <w:pPr>
        <w:pStyle w:val="Nagwek2"/>
        <w:jc w:val="center"/>
        <w:rPr>
          <w:rFonts w:eastAsia="Calibri Light"/>
          <w:i/>
          <w:color w:val="FF0000"/>
        </w:rPr>
      </w:pPr>
      <w:r w:rsidRPr="00391A78">
        <w:rPr>
          <w:rFonts w:eastAsia="Calibri Light"/>
          <w:i/>
          <w:color w:val="FF0000"/>
          <w:sz w:val="32"/>
        </w:rPr>
        <w:lastRenderedPageBreak/>
        <w:t>VI – Wyciąg z „Załącznika nr 12 do Regulaminu – Definicje”</w:t>
      </w:r>
    </w:p>
    <w:p w14:paraId="7109E36A" w14:textId="15A5FB07" w:rsidR="00391A78" w:rsidRDefault="00391A78" w:rsidP="00E91B54"/>
    <w:p w14:paraId="1B9BFE3B" w14:textId="24DE102E" w:rsidR="00E91B54" w:rsidRDefault="00E91B54" w:rsidP="00E91B54">
      <w:pPr>
        <w:autoSpaceDE w:val="0"/>
        <w:autoSpaceDN w:val="0"/>
        <w:adjustRightInd w:val="0"/>
        <w:spacing w:after="0" w:line="276" w:lineRule="auto"/>
        <w:rPr>
          <w:rFonts w:ascii="Calibri" w:hAnsi="Calibri" w:cs="Calibri"/>
          <w:sz w:val="20"/>
          <w:szCs w:val="20"/>
        </w:rPr>
      </w:pPr>
      <w:r w:rsidRPr="00E91B54">
        <w:rPr>
          <w:rFonts w:ascii="Calibri" w:hAnsi="Calibri" w:cs="Calibri"/>
          <w:sz w:val="20"/>
          <w:szCs w:val="20"/>
        </w:rPr>
        <w:t>W przypadku braku wyraźnie odmiennego postanowienia Regulaminu lub Umowy, poniższe pojęcia</w:t>
      </w:r>
      <w:r>
        <w:rPr>
          <w:rFonts w:ascii="Calibri" w:hAnsi="Calibri" w:cs="Calibri"/>
          <w:sz w:val="20"/>
          <w:szCs w:val="20"/>
        </w:rPr>
        <w:t xml:space="preserve"> </w:t>
      </w:r>
      <w:r w:rsidRPr="00E91B54">
        <w:rPr>
          <w:rFonts w:ascii="Calibri" w:hAnsi="Calibri" w:cs="Calibri"/>
          <w:sz w:val="20"/>
          <w:szCs w:val="20"/>
        </w:rPr>
        <w:t>mają następujące znaczenie:</w:t>
      </w:r>
    </w:p>
    <w:p w14:paraId="25CC2CC4" w14:textId="77777777" w:rsidR="00E91B54" w:rsidRPr="00E91B54" w:rsidRDefault="00E91B54" w:rsidP="00E91B54">
      <w:pPr>
        <w:autoSpaceDE w:val="0"/>
        <w:autoSpaceDN w:val="0"/>
        <w:adjustRightInd w:val="0"/>
        <w:spacing w:after="0" w:line="276" w:lineRule="auto"/>
        <w:rPr>
          <w:sz w:val="20"/>
          <w:szCs w:val="20"/>
        </w:rPr>
      </w:pPr>
    </w:p>
    <w:p w14:paraId="2844902C" w14:textId="4B622BC4" w:rsidR="00391A78" w:rsidRPr="000114DB" w:rsidRDefault="000566AD" w:rsidP="000114DB">
      <w:pPr>
        <w:autoSpaceDE w:val="0"/>
        <w:autoSpaceDN w:val="0"/>
        <w:adjustRightInd w:val="0"/>
        <w:spacing w:after="0" w:line="276" w:lineRule="auto"/>
        <w:jc w:val="both"/>
        <w:rPr>
          <w:rFonts w:cstheme="minorHAnsi"/>
          <w:sz w:val="20"/>
          <w:szCs w:val="20"/>
        </w:rPr>
      </w:pPr>
      <w:r>
        <w:rPr>
          <w:rFonts w:cstheme="minorHAnsi"/>
          <w:sz w:val="20"/>
          <w:szCs w:val="20"/>
        </w:rPr>
        <w:t>„</w:t>
      </w:r>
      <w:r w:rsidR="00391A78" w:rsidRPr="000114DB">
        <w:rPr>
          <w:rFonts w:cstheme="minorHAnsi"/>
          <w:sz w:val="20"/>
          <w:szCs w:val="20"/>
        </w:rPr>
        <w:t xml:space="preserve">§3. </w:t>
      </w:r>
      <w:r w:rsidR="00391A78" w:rsidRPr="000114DB">
        <w:rPr>
          <w:rFonts w:cstheme="minorHAnsi"/>
          <w:b/>
          <w:bCs/>
          <w:sz w:val="20"/>
          <w:szCs w:val="20"/>
        </w:rPr>
        <w:t xml:space="preserve">Biogazownia – </w:t>
      </w:r>
      <w:r w:rsidR="00391A78" w:rsidRPr="000114DB">
        <w:rPr>
          <w:rFonts w:cstheme="minorHAnsi"/>
          <w:sz w:val="20"/>
          <w:szCs w:val="20"/>
        </w:rPr>
        <w:t>oznacza instalację do wytwarzania biogazu stworzoną w oparciu o Technologię, w tym Instalację Ułamkowo-Techniczną i Demonstrator;</w:t>
      </w:r>
    </w:p>
    <w:p w14:paraId="06E711AC" w14:textId="67966AE4"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§4. </w:t>
      </w:r>
      <w:r w:rsidRPr="000114DB">
        <w:rPr>
          <w:rFonts w:cstheme="minorHAnsi"/>
          <w:b/>
          <w:bCs/>
          <w:sz w:val="20"/>
          <w:szCs w:val="20"/>
        </w:rPr>
        <w:t xml:space="preserve">Bioreaktor </w:t>
      </w:r>
      <w:r w:rsidRPr="000114DB">
        <w:rPr>
          <w:rFonts w:cstheme="minorHAnsi"/>
          <w:sz w:val="20"/>
          <w:szCs w:val="20"/>
        </w:rPr>
        <w:t>– zbiornik reakcyjny, jeden z elementów linii technologicznej, w której prowadzony</w:t>
      </w:r>
      <w:r w:rsidR="000114DB">
        <w:rPr>
          <w:rFonts w:cstheme="minorHAnsi"/>
          <w:sz w:val="20"/>
          <w:szCs w:val="20"/>
        </w:rPr>
        <w:t xml:space="preserve"> </w:t>
      </w:r>
      <w:r w:rsidRPr="000114DB">
        <w:rPr>
          <w:rFonts w:cstheme="minorHAnsi"/>
          <w:sz w:val="20"/>
          <w:szCs w:val="20"/>
        </w:rPr>
        <w:t>jest proces Proces Technologiczny;</w:t>
      </w:r>
    </w:p>
    <w:p w14:paraId="331EE473" w14:textId="71F98891"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§6. </w:t>
      </w:r>
      <w:r w:rsidRPr="000114DB">
        <w:rPr>
          <w:rFonts w:cstheme="minorHAnsi"/>
          <w:b/>
          <w:bCs/>
          <w:sz w:val="20"/>
          <w:szCs w:val="20"/>
        </w:rPr>
        <w:t xml:space="preserve">Demonstrator </w:t>
      </w:r>
      <w:r w:rsidRPr="000114DB">
        <w:rPr>
          <w:rFonts w:cstheme="minorHAnsi"/>
          <w:sz w:val="20"/>
          <w:szCs w:val="20"/>
        </w:rPr>
        <w:t>– oznacza obiekt lub obiekty budowlane w rozumieniu Ustawy Prawo budowlane,</w:t>
      </w:r>
      <w:r w:rsidR="000114DB">
        <w:rPr>
          <w:rFonts w:cstheme="minorHAnsi"/>
          <w:sz w:val="20"/>
          <w:szCs w:val="20"/>
        </w:rPr>
        <w:t xml:space="preserve"> </w:t>
      </w:r>
      <w:r w:rsidRPr="000114DB">
        <w:rPr>
          <w:rFonts w:cstheme="minorHAnsi"/>
          <w:sz w:val="20"/>
          <w:szCs w:val="20"/>
        </w:rPr>
        <w:t>służące praktycznemu potwierdzeniu zastosowania Rozwiązania opracowanego przez danego</w:t>
      </w:r>
      <w:r w:rsidR="000114DB">
        <w:rPr>
          <w:rFonts w:cstheme="minorHAnsi"/>
          <w:sz w:val="20"/>
          <w:szCs w:val="20"/>
        </w:rPr>
        <w:t xml:space="preserve"> </w:t>
      </w:r>
      <w:r w:rsidRPr="000114DB">
        <w:rPr>
          <w:rFonts w:cstheme="minorHAnsi"/>
          <w:sz w:val="20"/>
          <w:szCs w:val="20"/>
        </w:rPr>
        <w:t>Uczestnika Przedsięwzięcia, a także jego funkcjonowania zgodnie z deklaracjami tego Uczestnika,</w:t>
      </w:r>
    </w:p>
    <w:p w14:paraId="1EF1716D" w14:textId="77777777"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§11. </w:t>
      </w:r>
      <w:r w:rsidRPr="000114DB">
        <w:rPr>
          <w:rFonts w:cstheme="minorHAnsi"/>
          <w:b/>
          <w:bCs/>
          <w:sz w:val="20"/>
          <w:szCs w:val="20"/>
        </w:rPr>
        <w:t xml:space="preserve">Etap </w:t>
      </w:r>
      <w:r w:rsidRPr="000114DB">
        <w:rPr>
          <w:rFonts w:cstheme="minorHAnsi"/>
          <w:sz w:val="20"/>
          <w:szCs w:val="20"/>
        </w:rPr>
        <w:t>– oznacza wydzieloną pod względem czasowym i funkcjonalnym część wykonania Umowy;</w:t>
      </w:r>
    </w:p>
    <w:p w14:paraId="23CA70B5" w14:textId="0CF92774"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§12. </w:t>
      </w:r>
      <w:r w:rsidRPr="000114DB">
        <w:rPr>
          <w:rFonts w:cstheme="minorHAnsi"/>
          <w:b/>
          <w:bCs/>
          <w:sz w:val="20"/>
          <w:szCs w:val="20"/>
        </w:rPr>
        <w:t xml:space="preserve">Etap I </w:t>
      </w:r>
      <w:r w:rsidRPr="000114DB">
        <w:rPr>
          <w:rFonts w:cstheme="minorHAnsi"/>
          <w:sz w:val="20"/>
          <w:szCs w:val="20"/>
        </w:rPr>
        <w:t>– oznacza pierwszą część Umowy, polegającą na opracowaniu Wyników Prac Etapu I</w:t>
      </w:r>
      <w:r w:rsidR="000114DB">
        <w:rPr>
          <w:rFonts w:cstheme="minorHAnsi"/>
          <w:sz w:val="20"/>
          <w:szCs w:val="20"/>
        </w:rPr>
        <w:t xml:space="preserve"> </w:t>
      </w:r>
      <w:r w:rsidRPr="000114DB">
        <w:rPr>
          <w:rFonts w:cstheme="minorHAnsi"/>
          <w:sz w:val="20"/>
          <w:szCs w:val="20"/>
        </w:rPr>
        <w:t>w ramach Prac B+R, a następnie przeprowadzeniu przez NCBR Selekcji Etapu I;</w:t>
      </w:r>
    </w:p>
    <w:p w14:paraId="15CA1491" w14:textId="25D747DE"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§13. </w:t>
      </w:r>
      <w:r w:rsidRPr="000114DB">
        <w:rPr>
          <w:rFonts w:cstheme="minorHAnsi"/>
          <w:b/>
          <w:bCs/>
          <w:sz w:val="20"/>
          <w:szCs w:val="20"/>
        </w:rPr>
        <w:t xml:space="preserve">Etap II </w:t>
      </w:r>
      <w:r w:rsidRPr="000114DB">
        <w:rPr>
          <w:rFonts w:cstheme="minorHAnsi"/>
          <w:sz w:val="20"/>
          <w:szCs w:val="20"/>
        </w:rPr>
        <w:t>– oznacza drugą część Umowy, polegającą na opracowaniu Wyników Prac Etapu II</w:t>
      </w:r>
      <w:r w:rsidR="000114DB">
        <w:rPr>
          <w:rFonts w:cstheme="minorHAnsi"/>
          <w:sz w:val="20"/>
          <w:szCs w:val="20"/>
        </w:rPr>
        <w:t xml:space="preserve"> </w:t>
      </w:r>
      <w:r w:rsidRPr="000114DB">
        <w:rPr>
          <w:rFonts w:cstheme="minorHAnsi"/>
          <w:sz w:val="20"/>
          <w:szCs w:val="20"/>
        </w:rPr>
        <w:t>w ramach Prac B+R obejmujących w szczególności Demonstrator, a następnie przeprowadzeniu</w:t>
      </w:r>
      <w:r w:rsidR="000114DB">
        <w:rPr>
          <w:rFonts w:cstheme="minorHAnsi"/>
          <w:sz w:val="20"/>
          <w:szCs w:val="20"/>
        </w:rPr>
        <w:t xml:space="preserve"> </w:t>
      </w:r>
      <w:r w:rsidRPr="000114DB">
        <w:rPr>
          <w:rFonts w:cstheme="minorHAnsi"/>
          <w:sz w:val="20"/>
          <w:szCs w:val="20"/>
        </w:rPr>
        <w:t>przez NCBR Oceny Końcowej;</w:t>
      </w:r>
    </w:p>
    <w:p w14:paraId="78E19883" w14:textId="6DB5A0E5"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§16. </w:t>
      </w:r>
      <w:r w:rsidRPr="000114DB">
        <w:rPr>
          <w:rFonts w:cstheme="minorHAnsi"/>
          <w:b/>
          <w:bCs/>
          <w:sz w:val="20"/>
          <w:szCs w:val="20"/>
        </w:rPr>
        <w:t xml:space="preserve">Harmonogram Przedsięwzięcia – </w:t>
      </w:r>
      <w:r w:rsidRPr="000114DB">
        <w:rPr>
          <w:rFonts w:cstheme="minorHAnsi"/>
          <w:sz w:val="20"/>
          <w:szCs w:val="20"/>
        </w:rPr>
        <w:t>oznacza harmonogram realizacji Przedsięwzięcia</w:t>
      </w:r>
      <w:r w:rsidR="000114DB">
        <w:rPr>
          <w:rFonts w:cstheme="minorHAnsi"/>
          <w:sz w:val="20"/>
          <w:szCs w:val="20"/>
        </w:rPr>
        <w:t xml:space="preserve"> </w:t>
      </w:r>
      <w:r w:rsidRPr="000114DB">
        <w:rPr>
          <w:rFonts w:cstheme="minorHAnsi"/>
          <w:sz w:val="20"/>
          <w:szCs w:val="20"/>
        </w:rPr>
        <w:t>i prowadzonego Postępowania, uwzględniający najważniejsze działania w ramach Przedsięwzięcia</w:t>
      </w:r>
      <w:r w:rsidR="000114DB">
        <w:rPr>
          <w:rFonts w:cstheme="minorHAnsi"/>
          <w:sz w:val="20"/>
          <w:szCs w:val="20"/>
        </w:rPr>
        <w:t xml:space="preserve"> </w:t>
      </w:r>
      <w:r w:rsidRPr="000114DB">
        <w:rPr>
          <w:rFonts w:cstheme="minorHAnsi"/>
          <w:sz w:val="20"/>
          <w:szCs w:val="20"/>
        </w:rPr>
        <w:t>i Postępowania. Stanowi Załącznik nr 4 do Regulaminu;</w:t>
      </w:r>
    </w:p>
    <w:p w14:paraId="1E50770A" w14:textId="54DA5CAE"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§17. </w:t>
      </w:r>
      <w:r w:rsidRPr="000114DB">
        <w:rPr>
          <w:rFonts w:cstheme="minorHAnsi"/>
          <w:b/>
          <w:bCs/>
          <w:sz w:val="20"/>
          <w:szCs w:val="20"/>
        </w:rPr>
        <w:t xml:space="preserve">Harmonogram Rzeczowo-Finansowy </w:t>
      </w:r>
      <w:r w:rsidRPr="000114DB">
        <w:rPr>
          <w:rFonts w:cstheme="minorHAnsi"/>
          <w:sz w:val="20"/>
          <w:szCs w:val="20"/>
        </w:rPr>
        <w:t>– oznacza przedstawiany przez Uczestnika Przedsięwzięcia</w:t>
      </w:r>
      <w:r w:rsidR="00E91B54">
        <w:rPr>
          <w:rFonts w:cstheme="minorHAnsi"/>
          <w:sz w:val="20"/>
          <w:szCs w:val="20"/>
        </w:rPr>
        <w:t xml:space="preserve"> </w:t>
      </w:r>
      <w:r w:rsidRPr="000114DB">
        <w:rPr>
          <w:rFonts w:cstheme="minorHAnsi"/>
          <w:sz w:val="20"/>
          <w:szCs w:val="20"/>
        </w:rPr>
        <w:t>wraz z Wnioskiem, a następnie aktualizowany wraz z Wynikiem Prac Etapu I (na potrzeby Etapu</w:t>
      </w:r>
      <w:r w:rsidR="00E91B54">
        <w:rPr>
          <w:rFonts w:cstheme="minorHAnsi"/>
          <w:sz w:val="20"/>
          <w:szCs w:val="20"/>
        </w:rPr>
        <w:t xml:space="preserve"> </w:t>
      </w:r>
      <w:r w:rsidRPr="000114DB">
        <w:rPr>
          <w:rFonts w:cstheme="minorHAnsi"/>
          <w:sz w:val="20"/>
          <w:szCs w:val="20"/>
        </w:rPr>
        <w:t>II) dokument zawierający informacje dotyczące planowanych prac w ramach danego Etapu i</w:t>
      </w:r>
      <w:r w:rsidR="00E91B54">
        <w:rPr>
          <w:rFonts w:cstheme="minorHAnsi"/>
          <w:sz w:val="20"/>
          <w:szCs w:val="20"/>
        </w:rPr>
        <w:t xml:space="preserve"> </w:t>
      </w:r>
      <w:r w:rsidRPr="000114DB">
        <w:rPr>
          <w:rFonts w:cstheme="minorHAnsi"/>
          <w:sz w:val="20"/>
          <w:szCs w:val="20"/>
        </w:rPr>
        <w:t>odpowiadającego im wynagrodzenia Uczestnika Przedsięwzięcia, posiadający elementy</w:t>
      </w:r>
      <w:r w:rsidR="00E91B54">
        <w:rPr>
          <w:rFonts w:cstheme="minorHAnsi"/>
          <w:sz w:val="20"/>
          <w:szCs w:val="20"/>
        </w:rPr>
        <w:t xml:space="preserve"> </w:t>
      </w:r>
      <w:r w:rsidRPr="000114DB">
        <w:rPr>
          <w:rFonts w:cstheme="minorHAnsi"/>
          <w:sz w:val="20"/>
          <w:szCs w:val="20"/>
        </w:rPr>
        <w:t>szczegółowo opisane w Załączniku nr 3 do Regulaminu;</w:t>
      </w:r>
    </w:p>
    <w:p w14:paraId="5D7A0F37" w14:textId="62D915B5"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§20. </w:t>
      </w:r>
      <w:r w:rsidRPr="000114DB">
        <w:rPr>
          <w:rFonts w:cstheme="minorHAnsi"/>
          <w:b/>
          <w:bCs/>
          <w:sz w:val="20"/>
          <w:szCs w:val="20"/>
        </w:rPr>
        <w:t xml:space="preserve">Instalacja Ułamkowo-Techniczna </w:t>
      </w:r>
      <w:r w:rsidRPr="000114DB">
        <w:rPr>
          <w:rFonts w:cstheme="minorHAnsi"/>
          <w:sz w:val="20"/>
          <w:szCs w:val="20"/>
        </w:rPr>
        <w:t>– oznacza kompleksowy model Rozwiązania stanowiący</w:t>
      </w:r>
      <w:r w:rsidR="00E91B54">
        <w:rPr>
          <w:rFonts w:cstheme="minorHAnsi"/>
          <w:sz w:val="20"/>
          <w:szCs w:val="20"/>
        </w:rPr>
        <w:t xml:space="preserve"> </w:t>
      </w:r>
      <w:r w:rsidRPr="000114DB">
        <w:rPr>
          <w:rFonts w:cstheme="minorHAnsi"/>
          <w:sz w:val="20"/>
          <w:szCs w:val="20"/>
        </w:rPr>
        <w:t>pośredni etap rozwoju jego gotowości technologicznej, przedstawiony w skali laboratoryjnej,</w:t>
      </w:r>
      <w:r w:rsidR="00E91B54">
        <w:rPr>
          <w:rFonts w:cstheme="minorHAnsi"/>
          <w:sz w:val="20"/>
          <w:szCs w:val="20"/>
        </w:rPr>
        <w:t xml:space="preserve"> </w:t>
      </w:r>
      <w:r w:rsidRPr="000114DB">
        <w:rPr>
          <w:rFonts w:cstheme="minorHAnsi"/>
          <w:sz w:val="20"/>
          <w:szCs w:val="20"/>
        </w:rPr>
        <w:t>odpowiadającej 3% produkcji biogazu brutto Demonstratora, stanowiąca element Wyników Prac</w:t>
      </w:r>
      <w:r w:rsidR="00E91B54">
        <w:rPr>
          <w:rFonts w:cstheme="minorHAnsi"/>
          <w:sz w:val="20"/>
          <w:szCs w:val="20"/>
        </w:rPr>
        <w:t xml:space="preserve"> </w:t>
      </w:r>
      <w:r w:rsidRPr="000114DB">
        <w:rPr>
          <w:rFonts w:cstheme="minorHAnsi"/>
          <w:sz w:val="20"/>
          <w:szCs w:val="20"/>
        </w:rPr>
        <w:t>Etapu I oraz spełniająca szczegółowe Wymagania wskazane w Załączniku nr 1 do Regulaminu;</w:t>
      </w:r>
    </w:p>
    <w:p w14:paraId="6CBFB029" w14:textId="6BEF204F"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§21. </w:t>
      </w:r>
      <w:r w:rsidRPr="000114DB">
        <w:rPr>
          <w:rFonts w:cstheme="minorHAnsi"/>
          <w:b/>
          <w:bCs/>
          <w:sz w:val="20"/>
          <w:szCs w:val="20"/>
        </w:rPr>
        <w:t xml:space="preserve">Kamień Milowy – </w:t>
      </w:r>
      <w:r w:rsidRPr="000114DB">
        <w:rPr>
          <w:rFonts w:cstheme="minorHAnsi"/>
          <w:sz w:val="20"/>
          <w:szCs w:val="20"/>
        </w:rPr>
        <w:t>zdefiniowany w ramach Harmonogramu Rzeczowo-Finansowego Etapu I, lub</w:t>
      </w:r>
      <w:r w:rsidR="00E91B54">
        <w:rPr>
          <w:rFonts w:cstheme="minorHAnsi"/>
          <w:sz w:val="20"/>
          <w:szCs w:val="20"/>
        </w:rPr>
        <w:t xml:space="preserve"> </w:t>
      </w:r>
      <w:r w:rsidRPr="000114DB">
        <w:rPr>
          <w:rFonts w:cstheme="minorHAnsi"/>
          <w:sz w:val="20"/>
          <w:szCs w:val="20"/>
        </w:rPr>
        <w:t>Etapu II efekt wskazanych w nim Zadań Badawczych, które Wykonawca zobowiązuje się osiągnąć</w:t>
      </w:r>
      <w:r w:rsidR="00E91B54">
        <w:rPr>
          <w:rFonts w:cstheme="minorHAnsi"/>
          <w:sz w:val="20"/>
          <w:szCs w:val="20"/>
        </w:rPr>
        <w:t xml:space="preserve"> </w:t>
      </w:r>
      <w:r w:rsidRPr="000114DB">
        <w:rPr>
          <w:rFonts w:cstheme="minorHAnsi"/>
          <w:sz w:val="20"/>
          <w:szCs w:val="20"/>
        </w:rPr>
        <w:t>w trakcie trwania danego Etapu. Kamień Milowy może dotyczyć w szczególności kwestii</w:t>
      </w:r>
      <w:r w:rsidR="00E91B54">
        <w:rPr>
          <w:rFonts w:cstheme="minorHAnsi"/>
          <w:sz w:val="20"/>
          <w:szCs w:val="20"/>
        </w:rPr>
        <w:t xml:space="preserve"> </w:t>
      </w:r>
      <w:r w:rsidRPr="000114DB">
        <w:rPr>
          <w:rFonts w:cstheme="minorHAnsi"/>
          <w:sz w:val="20"/>
          <w:szCs w:val="20"/>
        </w:rPr>
        <w:t>technicznych, operacyjnych lub prawnych dotyczących Rozwiązania;</w:t>
      </w:r>
    </w:p>
    <w:p w14:paraId="690985D7" w14:textId="4FB75ABA" w:rsidR="00391A78" w:rsidRPr="000114DB" w:rsidRDefault="00391A78" w:rsidP="000114DB">
      <w:pPr>
        <w:autoSpaceDE w:val="0"/>
        <w:autoSpaceDN w:val="0"/>
        <w:adjustRightInd w:val="0"/>
        <w:spacing w:after="0" w:line="276" w:lineRule="auto"/>
        <w:jc w:val="both"/>
        <w:rPr>
          <w:rFonts w:cstheme="minorHAnsi"/>
          <w:sz w:val="20"/>
          <w:szCs w:val="20"/>
        </w:rPr>
      </w:pPr>
      <w:r w:rsidRPr="000114DB">
        <w:rPr>
          <w:rFonts w:cstheme="minorHAnsi"/>
          <w:sz w:val="20"/>
          <w:szCs w:val="20"/>
        </w:rPr>
        <w:t xml:space="preserve">§24. </w:t>
      </w:r>
      <w:r w:rsidRPr="000114DB">
        <w:rPr>
          <w:rFonts w:cstheme="minorHAnsi"/>
          <w:b/>
          <w:bCs/>
          <w:sz w:val="20"/>
          <w:szCs w:val="20"/>
        </w:rPr>
        <w:t xml:space="preserve">Komercjalizacja Wyników Prac B+R </w:t>
      </w:r>
      <w:r w:rsidRPr="000114DB">
        <w:rPr>
          <w:rFonts w:cstheme="minorHAnsi"/>
          <w:sz w:val="20"/>
          <w:szCs w:val="20"/>
        </w:rPr>
        <w:t>– Strony dopuszczają następujące ścieżki komercjalizacji</w:t>
      </w:r>
      <w:r w:rsidR="00E91B54">
        <w:rPr>
          <w:rFonts w:cstheme="minorHAnsi"/>
          <w:sz w:val="20"/>
          <w:szCs w:val="20"/>
        </w:rPr>
        <w:t xml:space="preserve"> </w:t>
      </w:r>
      <w:r w:rsidRPr="000114DB">
        <w:rPr>
          <w:rFonts w:cstheme="minorHAnsi"/>
          <w:sz w:val="20"/>
          <w:szCs w:val="20"/>
        </w:rPr>
        <w:t>Wyników Prac B+R:</w:t>
      </w:r>
    </w:p>
    <w:p w14:paraId="5525A22F" w14:textId="2199CC3A" w:rsidR="00391A78" w:rsidRPr="00E91B54" w:rsidRDefault="00391A78" w:rsidP="00E91B54">
      <w:pPr>
        <w:autoSpaceDE w:val="0"/>
        <w:autoSpaceDN w:val="0"/>
        <w:adjustRightInd w:val="0"/>
        <w:spacing w:after="0" w:line="276" w:lineRule="auto"/>
        <w:jc w:val="both"/>
        <w:rPr>
          <w:rFonts w:cstheme="minorHAnsi"/>
          <w:sz w:val="20"/>
          <w:szCs w:val="20"/>
        </w:rPr>
      </w:pPr>
      <w:r w:rsidRPr="000114DB">
        <w:rPr>
          <w:rFonts w:cstheme="minorHAnsi"/>
          <w:sz w:val="20"/>
          <w:szCs w:val="20"/>
        </w:rPr>
        <w:t>1) wprowadzenie Wyników Prac B+R do własnej działalności gospodarczej Wykonawcy</w:t>
      </w:r>
      <w:r w:rsidR="00E91B54">
        <w:rPr>
          <w:rFonts w:cstheme="minorHAnsi"/>
          <w:sz w:val="20"/>
          <w:szCs w:val="20"/>
        </w:rPr>
        <w:t xml:space="preserve"> </w:t>
      </w:r>
      <w:r w:rsidRPr="000114DB">
        <w:rPr>
          <w:rFonts w:cstheme="minorHAnsi"/>
          <w:sz w:val="20"/>
          <w:szCs w:val="20"/>
        </w:rPr>
        <w:t>poprzez rozpoczęcie produkcji towarów lub świadczenia usług (w tym robót</w:t>
      </w:r>
      <w:r w:rsidR="00E91B54">
        <w:rPr>
          <w:rFonts w:cstheme="minorHAnsi"/>
          <w:sz w:val="20"/>
          <w:szCs w:val="20"/>
        </w:rPr>
        <w:t xml:space="preserve"> </w:t>
      </w:r>
      <w:r w:rsidRPr="00E91B54">
        <w:rPr>
          <w:rFonts w:cstheme="minorHAnsi"/>
          <w:sz w:val="20"/>
          <w:szCs w:val="20"/>
        </w:rPr>
        <w:t>budowlanych) na bazie uzyskanych Wyników Prac B+R,</w:t>
      </w:r>
    </w:p>
    <w:p w14:paraId="6884505D" w14:textId="243CA3C4" w:rsidR="00391A78" w:rsidRPr="00E91B54" w:rsidRDefault="00391A78"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2) udzielenie licencji na korzystanie z Wyników Prac B+R w działalności prowadzonej przez</w:t>
      </w:r>
      <w:r w:rsidR="00E91B54">
        <w:rPr>
          <w:rFonts w:cstheme="minorHAnsi"/>
          <w:sz w:val="20"/>
          <w:szCs w:val="20"/>
        </w:rPr>
        <w:t xml:space="preserve"> </w:t>
      </w:r>
      <w:r w:rsidRPr="00E91B54">
        <w:rPr>
          <w:rFonts w:cstheme="minorHAnsi"/>
          <w:sz w:val="20"/>
          <w:szCs w:val="20"/>
        </w:rPr>
        <w:t>osobę trzecią lub</w:t>
      </w:r>
    </w:p>
    <w:p w14:paraId="6137AC4A" w14:textId="45634FC0" w:rsidR="00391A78" w:rsidRPr="00E91B54" w:rsidRDefault="00391A78"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3) sprzedaż Wyników Prac B+R – za uprzednią zgodą NCBR wyrażoną w formie pisemnej pod</w:t>
      </w:r>
      <w:r w:rsidR="00E91B54">
        <w:rPr>
          <w:rFonts w:cstheme="minorHAnsi"/>
          <w:sz w:val="20"/>
          <w:szCs w:val="20"/>
        </w:rPr>
        <w:t xml:space="preserve"> </w:t>
      </w:r>
      <w:r w:rsidRPr="00E91B54">
        <w:rPr>
          <w:rFonts w:cstheme="minorHAnsi"/>
          <w:sz w:val="20"/>
          <w:szCs w:val="20"/>
        </w:rPr>
        <w:t>rygorem nieważności.</w:t>
      </w:r>
    </w:p>
    <w:p w14:paraId="2FD97B1C" w14:textId="77777777" w:rsidR="00391A78" w:rsidRPr="00E91B54" w:rsidRDefault="00391A78"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Szczegółowe zasady Komercjalizacji Wyników Prac B+R określa art. 29 Umowy;</w:t>
      </w:r>
    </w:p>
    <w:p w14:paraId="0675DB90" w14:textId="0DF73F69" w:rsidR="00391A78" w:rsidRPr="00E91B54" w:rsidRDefault="00391A78"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§25. </w:t>
      </w:r>
      <w:r w:rsidRPr="00E91B54">
        <w:rPr>
          <w:rFonts w:cstheme="minorHAnsi"/>
          <w:b/>
          <w:bCs/>
          <w:sz w:val="20"/>
          <w:szCs w:val="20"/>
        </w:rPr>
        <w:t xml:space="preserve">Komercjalizacja Technologii Zależnych </w:t>
      </w:r>
      <w:r w:rsidRPr="00E91B54">
        <w:rPr>
          <w:rFonts w:cstheme="minorHAnsi"/>
          <w:sz w:val="20"/>
          <w:szCs w:val="20"/>
        </w:rPr>
        <w:t>– Strony dopuszczają następujące ścieżki komercjalizacji</w:t>
      </w:r>
      <w:r w:rsidR="00E91B54">
        <w:rPr>
          <w:rFonts w:cstheme="minorHAnsi"/>
          <w:sz w:val="20"/>
          <w:szCs w:val="20"/>
        </w:rPr>
        <w:t xml:space="preserve"> </w:t>
      </w:r>
      <w:r w:rsidRPr="00E91B54">
        <w:rPr>
          <w:rFonts w:cstheme="minorHAnsi"/>
          <w:sz w:val="20"/>
          <w:szCs w:val="20"/>
        </w:rPr>
        <w:t>Technologii Zależnych:</w:t>
      </w:r>
    </w:p>
    <w:p w14:paraId="05CCF109" w14:textId="303CFC6D"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lastRenderedPageBreak/>
        <w:t>1) wprowadzenie Technologii Zależnej do własnej działalności gospodarczej Wykonawcy</w:t>
      </w:r>
      <w:r w:rsidR="00E91B54">
        <w:rPr>
          <w:rFonts w:cstheme="minorHAnsi"/>
          <w:sz w:val="20"/>
          <w:szCs w:val="20"/>
        </w:rPr>
        <w:t xml:space="preserve"> </w:t>
      </w:r>
      <w:r w:rsidRPr="00E91B54">
        <w:rPr>
          <w:rFonts w:cstheme="minorHAnsi"/>
          <w:sz w:val="20"/>
          <w:szCs w:val="20"/>
        </w:rPr>
        <w:t>poprzez rozpoczęcie produkcji towarów lub świadczenia usług (w tym robót</w:t>
      </w:r>
      <w:r w:rsidR="00E91B54">
        <w:rPr>
          <w:rFonts w:cstheme="minorHAnsi"/>
          <w:sz w:val="20"/>
          <w:szCs w:val="20"/>
        </w:rPr>
        <w:t xml:space="preserve"> </w:t>
      </w:r>
      <w:r w:rsidRPr="00E91B54">
        <w:rPr>
          <w:rFonts w:cstheme="minorHAnsi"/>
          <w:sz w:val="20"/>
          <w:szCs w:val="20"/>
        </w:rPr>
        <w:t>budowlanych) na bazie Technologii Zależnej lub</w:t>
      </w:r>
    </w:p>
    <w:p w14:paraId="639C9345" w14:textId="2EAC9CA4"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2) udzielenie licencji na korzystanie z Technologii Zależnej w działalności prowadzonej przez</w:t>
      </w:r>
      <w:r w:rsidR="00E91B54">
        <w:rPr>
          <w:rFonts w:cstheme="minorHAnsi"/>
          <w:sz w:val="20"/>
          <w:szCs w:val="20"/>
        </w:rPr>
        <w:t xml:space="preserve"> </w:t>
      </w:r>
      <w:r w:rsidRPr="00E91B54">
        <w:rPr>
          <w:rFonts w:cstheme="minorHAnsi"/>
          <w:sz w:val="20"/>
          <w:szCs w:val="20"/>
        </w:rPr>
        <w:t>osobę trzecią.</w:t>
      </w:r>
    </w:p>
    <w:p w14:paraId="4B6C165F" w14:textId="7F5966BF"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§33. </w:t>
      </w:r>
      <w:r w:rsidRPr="00E91B54">
        <w:rPr>
          <w:rFonts w:cstheme="minorHAnsi"/>
          <w:b/>
          <w:bCs/>
          <w:sz w:val="20"/>
          <w:szCs w:val="20"/>
        </w:rPr>
        <w:t xml:space="preserve">NCBR </w:t>
      </w:r>
      <w:r w:rsidRPr="00E91B54">
        <w:rPr>
          <w:rFonts w:cstheme="minorHAnsi"/>
          <w:sz w:val="20"/>
          <w:szCs w:val="20"/>
        </w:rPr>
        <w:t xml:space="preserve">albo </w:t>
      </w:r>
      <w:r w:rsidRPr="00E91B54">
        <w:rPr>
          <w:rFonts w:cstheme="minorHAnsi"/>
          <w:b/>
          <w:bCs/>
          <w:sz w:val="20"/>
          <w:szCs w:val="20"/>
        </w:rPr>
        <w:t xml:space="preserve">Centrum </w:t>
      </w:r>
      <w:r w:rsidRPr="00E91B54">
        <w:rPr>
          <w:rFonts w:cstheme="minorHAnsi"/>
          <w:sz w:val="20"/>
          <w:szCs w:val="20"/>
        </w:rPr>
        <w:t xml:space="preserve">albo </w:t>
      </w:r>
      <w:r w:rsidRPr="00E91B54">
        <w:rPr>
          <w:rFonts w:cstheme="minorHAnsi"/>
          <w:b/>
          <w:bCs/>
          <w:sz w:val="20"/>
          <w:szCs w:val="20"/>
        </w:rPr>
        <w:t xml:space="preserve">Zamawiający </w:t>
      </w:r>
      <w:r w:rsidRPr="00E91B54">
        <w:rPr>
          <w:rFonts w:cstheme="minorHAnsi"/>
          <w:sz w:val="20"/>
          <w:szCs w:val="20"/>
        </w:rPr>
        <w:t>– oznacza Narodowe Centrum Badań i Rozwoju z siedzibą</w:t>
      </w:r>
      <w:r w:rsidR="00E91B54">
        <w:rPr>
          <w:rFonts w:cstheme="minorHAnsi"/>
          <w:sz w:val="20"/>
          <w:szCs w:val="20"/>
        </w:rPr>
        <w:t xml:space="preserve"> </w:t>
      </w:r>
      <w:r w:rsidRPr="00E91B54">
        <w:rPr>
          <w:rFonts w:cstheme="minorHAnsi"/>
          <w:sz w:val="20"/>
          <w:szCs w:val="20"/>
        </w:rPr>
        <w:t>w Warszawie (00–695), przy ul. Nowogrodzkiej 47a, posiadające numer REGON: 141032404</w:t>
      </w:r>
      <w:r w:rsidR="00E91B54">
        <w:rPr>
          <w:rFonts w:cstheme="minorHAnsi"/>
          <w:sz w:val="20"/>
          <w:szCs w:val="20"/>
        </w:rPr>
        <w:t xml:space="preserve"> </w:t>
      </w:r>
      <w:r w:rsidRPr="00E91B54">
        <w:rPr>
          <w:rFonts w:cstheme="minorHAnsi"/>
          <w:sz w:val="20"/>
          <w:szCs w:val="20"/>
        </w:rPr>
        <w:t>oraz numer NIP: 701-007-37-77;</w:t>
      </w:r>
    </w:p>
    <w:p w14:paraId="74DD9135" w14:textId="08224098"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§34. </w:t>
      </w:r>
      <w:r w:rsidRPr="00E91B54">
        <w:rPr>
          <w:rFonts w:cstheme="minorHAnsi"/>
          <w:b/>
          <w:bCs/>
          <w:sz w:val="20"/>
          <w:szCs w:val="20"/>
        </w:rPr>
        <w:t xml:space="preserve">Nieruchomość Demonstracyjna albo Lokalizacja – </w:t>
      </w:r>
      <w:r w:rsidRPr="00E91B54">
        <w:rPr>
          <w:rFonts w:cstheme="minorHAnsi"/>
          <w:sz w:val="20"/>
          <w:szCs w:val="20"/>
        </w:rPr>
        <w:t>oznacza miejsce lub miejsca konstrukcji</w:t>
      </w:r>
      <w:r w:rsidR="00E91B54">
        <w:rPr>
          <w:rFonts w:cstheme="minorHAnsi"/>
          <w:sz w:val="20"/>
          <w:szCs w:val="20"/>
        </w:rPr>
        <w:t xml:space="preserve"> </w:t>
      </w:r>
      <w:r w:rsidRPr="00E91B54">
        <w:rPr>
          <w:rFonts w:cstheme="minorHAnsi"/>
          <w:sz w:val="20"/>
          <w:szCs w:val="20"/>
        </w:rPr>
        <w:t>Instalacji Ułamkowo-Technicznej i Demonstratora, należące do Partnera Strategicznego,</w:t>
      </w:r>
      <w:r w:rsidR="00E91B54">
        <w:rPr>
          <w:rFonts w:cstheme="minorHAnsi"/>
          <w:sz w:val="20"/>
          <w:szCs w:val="20"/>
        </w:rPr>
        <w:t xml:space="preserve"> </w:t>
      </w:r>
      <w:r w:rsidRPr="00E91B54">
        <w:rPr>
          <w:rFonts w:cstheme="minorHAnsi"/>
          <w:sz w:val="20"/>
          <w:szCs w:val="20"/>
        </w:rPr>
        <w:t>posiadające cechy określone zgodne ze specyfikacją zawartą w Załączniku nr 2 do Regulaminu. W</w:t>
      </w:r>
      <w:r w:rsidR="00E91B54">
        <w:rPr>
          <w:rFonts w:cstheme="minorHAnsi"/>
          <w:sz w:val="20"/>
          <w:szCs w:val="20"/>
        </w:rPr>
        <w:t xml:space="preserve"> </w:t>
      </w:r>
      <w:r w:rsidRPr="00E91B54">
        <w:rPr>
          <w:rFonts w:cstheme="minorHAnsi"/>
          <w:sz w:val="20"/>
          <w:szCs w:val="20"/>
        </w:rPr>
        <w:t>celu usunięcia wątpliwości Stron wskazuje się, że miejsce konstrukcji Instalacji Ułamkowo-</w:t>
      </w:r>
      <w:r w:rsidR="00E91B54">
        <w:rPr>
          <w:rFonts w:cstheme="minorHAnsi"/>
          <w:sz w:val="20"/>
          <w:szCs w:val="20"/>
        </w:rPr>
        <w:t xml:space="preserve"> </w:t>
      </w:r>
      <w:r w:rsidRPr="00E91B54">
        <w:rPr>
          <w:rFonts w:cstheme="minorHAnsi"/>
          <w:sz w:val="20"/>
          <w:szCs w:val="20"/>
        </w:rPr>
        <w:t>Technicznej może być odmienne od miejsca konstrukcji Demonstratora;</w:t>
      </w:r>
    </w:p>
    <w:p w14:paraId="79D2B9F2" w14:textId="2A3F0E53"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§38. </w:t>
      </w:r>
      <w:r w:rsidRPr="00E91B54">
        <w:rPr>
          <w:rFonts w:cstheme="minorHAnsi"/>
          <w:b/>
          <w:bCs/>
          <w:sz w:val="20"/>
          <w:szCs w:val="20"/>
        </w:rPr>
        <w:t xml:space="preserve">Okres Demonstracji – </w:t>
      </w:r>
      <w:r w:rsidRPr="00E91B54">
        <w:rPr>
          <w:rFonts w:cstheme="minorHAnsi"/>
          <w:sz w:val="20"/>
          <w:szCs w:val="20"/>
        </w:rPr>
        <w:t>oznacza okres realizacji dodatkowych obowiązków Wykonawcy związanych</w:t>
      </w:r>
      <w:r w:rsidR="00E91B54">
        <w:rPr>
          <w:rFonts w:cstheme="minorHAnsi"/>
          <w:sz w:val="20"/>
          <w:szCs w:val="20"/>
        </w:rPr>
        <w:t xml:space="preserve"> </w:t>
      </w:r>
      <w:r w:rsidRPr="00E91B54">
        <w:rPr>
          <w:rFonts w:cstheme="minorHAnsi"/>
          <w:sz w:val="20"/>
          <w:szCs w:val="20"/>
        </w:rPr>
        <w:t>z Demonstratorem wynoszący trzy lata od dnia uprawomocnienia się decyzji o pozwoleniu na</w:t>
      </w:r>
      <w:r w:rsidR="00E91B54">
        <w:rPr>
          <w:rFonts w:cstheme="minorHAnsi"/>
          <w:sz w:val="20"/>
          <w:szCs w:val="20"/>
        </w:rPr>
        <w:t xml:space="preserve"> </w:t>
      </w:r>
      <w:r w:rsidRPr="00E91B54">
        <w:rPr>
          <w:rFonts w:cstheme="minorHAnsi"/>
          <w:sz w:val="20"/>
          <w:szCs w:val="20"/>
        </w:rPr>
        <w:t>użytkowanie;</w:t>
      </w:r>
    </w:p>
    <w:p w14:paraId="5739DAE7" w14:textId="6B554C53"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§39. </w:t>
      </w:r>
      <w:r w:rsidRPr="00E91B54">
        <w:rPr>
          <w:rFonts w:cstheme="minorHAnsi"/>
          <w:b/>
          <w:bCs/>
          <w:sz w:val="20"/>
          <w:szCs w:val="20"/>
        </w:rPr>
        <w:t xml:space="preserve">Partner Strategiczny </w:t>
      </w:r>
      <w:r w:rsidRPr="00E91B54">
        <w:rPr>
          <w:rFonts w:cstheme="minorHAnsi"/>
          <w:sz w:val="20"/>
          <w:szCs w:val="20"/>
        </w:rPr>
        <w:t>– oznacza podmiot nie będący Uczestnikiem Przedsięwzięcia, wybrany przez</w:t>
      </w:r>
      <w:r w:rsidR="00E91B54">
        <w:rPr>
          <w:rFonts w:cstheme="minorHAnsi"/>
          <w:sz w:val="20"/>
          <w:szCs w:val="20"/>
        </w:rPr>
        <w:t xml:space="preserve"> </w:t>
      </w:r>
      <w:r w:rsidRPr="00E91B54">
        <w:rPr>
          <w:rFonts w:cstheme="minorHAnsi"/>
          <w:sz w:val="20"/>
          <w:szCs w:val="20"/>
        </w:rPr>
        <w:t>NCBR w odrębnym postępowaniu, który zapewni Nieruchomość Demonstracyjną, nabędzie prawa</w:t>
      </w:r>
      <w:r w:rsidR="00E91B54">
        <w:rPr>
          <w:rFonts w:cstheme="minorHAnsi"/>
          <w:sz w:val="20"/>
          <w:szCs w:val="20"/>
        </w:rPr>
        <w:t xml:space="preserve"> </w:t>
      </w:r>
      <w:r w:rsidRPr="00E91B54">
        <w:rPr>
          <w:rFonts w:cstheme="minorHAnsi"/>
          <w:sz w:val="20"/>
          <w:szCs w:val="20"/>
        </w:rPr>
        <w:t>do Demonstratora i będzie nim zarządzać po jego wybudowaniu, w tym w ramach spółki</w:t>
      </w:r>
      <w:r w:rsidR="00E91B54">
        <w:rPr>
          <w:rFonts w:cstheme="minorHAnsi"/>
          <w:sz w:val="20"/>
          <w:szCs w:val="20"/>
        </w:rPr>
        <w:t xml:space="preserve"> </w:t>
      </w:r>
      <w:r w:rsidRPr="00E91B54">
        <w:rPr>
          <w:rFonts w:cstheme="minorHAnsi"/>
          <w:sz w:val="20"/>
          <w:szCs w:val="20"/>
        </w:rPr>
        <w:t>specjalnego przeznaczenia (SPV). W przypadku, gdy wybrany przez NCBR Partner Strategiczny</w:t>
      </w:r>
      <w:r w:rsidR="00E91B54">
        <w:rPr>
          <w:rFonts w:cstheme="minorHAnsi"/>
          <w:sz w:val="20"/>
          <w:szCs w:val="20"/>
        </w:rPr>
        <w:t xml:space="preserve"> </w:t>
      </w:r>
      <w:r w:rsidRPr="00E91B54">
        <w:rPr>
          <w:rFonts w:cstheme="minorHAnsi"/>
          <w:sz w:val="20"/>
          <w:szCs w:val="20"/>
        </w:rPr>
        <w:t>będzie realizować współpracę z NCBR w ramach spółki specjalnego przeznaczenia, postanowienia</w:t>
      </w:r>
      <w:r w:rsidR="00E91B54">
        <w:rPr>
          <w:rFonts w:cstheme="minorHAnsi"/>
          <w:sz w:val="20"/>
          <w:szCs w:val="20"/>
        </w:rPr>
        <w:t xml:space="preserve"> </w:t>
      </w:r>
      <w:r w:rsidRPr="00E91B54">
        <w:rPr>
          <w:rFonts w:cstheme="minorHAnsi"/>
          <w:sz w:val="20"/>
          <w:szCs w:val="20"/>
        </w:rPr>
        <w:t>Umowy odnoszące się do Partnera Strategicznego stosuje się wprost względem takiej spółki;</w:t>
      </w:r>
    </w:p>
    <w:p w14:paraId="532DBA98" w14:textId="1E7F9348"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§43. </w:t>
      </w:r>
      <w:r w:rsidRPr="00E91B54">
        <w:rPr>
          <w:rFonts w:cstheme="minorHAnsi"/>
          <w:b/>
          <w:bCs/>
          <w:sz w:val="20"/>
          <w:szCs w:val="20"/>
        </w:rPr>
        <w:t xml:space="preserve">Postępowanie </w:t>
      </w:r>
      <w:r w:rsidRPr="00E91B54">
        <w:rPr>
          <w:rFonts w:cstheme="minorHAnsi"/>
          <w:sz w:val="20"/>
          <w:szCs w:val="20"/>
        </w:rPr>
        <w:t>– oznacza postępowanie prowadzone w celu przeprowadzenia oceny Wniosków i wyłonienia Wnioskodawców, z którymi zostaną zawarte Umowy;</w:t>
      </w:r>
    </w:p>
    <w:p w14:paraId="1E9EA3BF" w14:textId="02F5DCBD"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§44. </w:t>
      </w:r>
      <w:r w:rsidRPr="00E91B54">
        <w:rPr>
          <w:rFonts w:cstheme="minorHAnsi"/>
          <w:b/>
          <w:bCs/>
          <w:sz w:val="20"/>
          <w:szCs w:val="20"/>
        </w:rPr>
        <w:t xml:space="preserve">Prace B+R/ prace badawczo-rozwojowe albo usługi badawcze i rozwojowe </w:t>
      </w:r>
      <w:r w:rsidRPr="00E91B54">
        <w:rPr>
          <w:rFonts w:cstheme="minorHAnsi"/>
          <w:sz w:val="20"/>
          <w:szCs w:val="20"/>
        </w:rPr>
        <w:t xml:space="preserve">– oznacza prowadzone przez Wykonawcę na podstawie Umowy badania naukowe lub prace rozwojowe w rozumieniu Ustawy Prawo o szkolnictwie wyższym i nauce (ang. </w:t>
      </w:r>
      <w:r w:rsidRPr="00E91B54">
        <w:rPr>
          <w:rFonts w:cstheme="minorHAnsi"/>
          <w:i/>
          <w:iCs/>
          <w:sz w:val="20"/>
          <w:szCs w:val="20"/>
        </w:rPr>
        <w:t>research and development</w:t>
      </w:r>
      <w:r w:rsidRPr="00E91B54">
        <w:rPr>
          <w:rFonts w:cstheme="minorHAnsi"/>
          <w:sz w:val="20"/>
          <w:szCs w:val="20"/>
        </w:rPr>
        <w:t>) oraz art. 4 pkt 3 lit. e) Ustawy PZP i art. 11 ust. 1 pkt 3 Ustawy Nowe PZP;</w:t>
      </w:r>
    </w:p>
    <w:p w14:paraId="75F97E8C" w14:textId="1F588ED4"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§45. </w:t>
      </w:r>
      <w:r w:rsidRPr="00E91B54">
        <w:rPr>
          <w:rFonts w:cstheme="minorHAnsi"/>
          <w:b/>
          <w:bCs/>
          <w:sz w:val="20"/>
          <w:szCs w:val="20"/>
        </w:rPr>
        <w:t xml:space="preserve">Proces Technologiczny – </w:t>
      </w:r>
      <w:r w:rsidRPr="00E91B54">
        <w:rPr>
          <w:rFonts w:cstheme="minorHAnsi"/>
          <w:sz w:val="20"/>
          <w:szCs w:val="20"/>
        </w:rPr>
        <w:t>oznacza proces wytwarzania biogazu z substratów realizowany w</w:t>
      </w:r>
      <w:r w:rsidR="00E91B54">
        <w:rPr>
          <w:rFonts w:cstheme="minorHAnsi"/>
          <w:sz w:val="20"/>
          <w:szCs w:val="20"/>
        </w:rPr>
        <w:t xml:space="preserve"> </w:t>
      </w:r>
      <w:r w:rsidRPr="00E91B54">
        <w:rPr>
          <w:rFonts w:cstheme="minorHAnsi"/>
          <w:sz w:val="20"/>
          <w:szCs w:val="20"/>
        </w:rPr>
        <w:t>ramach Rozwiązania, począwszy od etapu rozładunku substratów, do etapu wyprowadzenia masy</w:t>
      </w:r>
      <w:r w:rsidR="00E91B54">
        <w:rPr>
          <w:rFonts w:cstheme="minorHAnsi"/>
          <w:sz w:val="20"/>
          <w:szCs w:val="20"/>
        </w:rPr>
        <w:t xml:space="preserve"> </w:t>
      </w:r>
      <w:r w:rsidRPr="00E91B54">
        <w:rPr>
          <w:rFonts w:cstheme="minorHAnsi"/>
          <w:sz w:val="20"/>
          <w:szCs w:val="20"/>
        </w:rPr>
        <w:t>pofermentacyjnej poza Demonstrator Technologii w celu jej dalszego zagospodarowania</w:t>
      </w:r>
      <w:r w:rsidR="00E91B54">
        <w:rPr>
          <w:rFonts w:cstheme="minorHAnsi"/>
          <w:sz w:val="20"/>
          <w:szCs w:val="20"/>
        </w:rPr>
        <w:t xml:space="preserve"> </w:t>
      </w:r>
      <w:r w:rsidRPr="00E91B54">
        <w:rPr>
          <w:rFonts w:cstheme="minorHAnsi"/>
          <w:sz w:val="20"/>
          <w:szCs w:val="20"/>
        </w:rPr>
        <w:t>włącznie;</w:t>
      </w:r>
    </w:p>
    <w:p w14:paraId="0C5E22DB" w14:textId="7FF6953E"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§47. </w:t>
      </w:r>
      <w:r w:rsidRPr="00E91B54">
        <w:rPr>
          <w:rFonts w:cstheme="minorHAnsi"/>
          <w:b/>
          <w:bCs/>
          <w:sz w:val="20"/>
          <w:szCs w:val="20"/>
        </w:rPr>
        <w:t xml:space="preserve">Przedsięwzięcie </w:t>
      </w:r>
      <w:r w:rsidRPr="00E91B54">
        <w:rPr>
          <w:rFonts w:cstheme="minorHAnsi"/>
          <w:sz w:val="20"/>
          <w:szCs w:val="20"/>
        </w:rPr>
        <w:t>– oznacza przedsięwzięcie „Innowacyjna biogazownia” realizowane w celu</w:t>
      </w:r>
      <w:r w:rsidR="00E91B54">
        <w:rPr>
          <w:rFonts w:cstheme="minorHAnsi"/>
          <w:sz w:val="20"/>
          <w:szCs w:val="20"/>
        </w:rPr>
        <w:t xml:space="preserve"> </w:t>
      </w:r>
      <w:r w:rsidRPr="00E91B54">
        <w:rPr>
          <w:rFonts w:cstheme="minorHAnsi"/>
          <w:sz w:val="20"/>
          <w:szCs w:val="20"/>
        </w:rPr>
        <w:t>wyłonienia Uczestników Przedsięwzięcia, którzy następnie opracują nowe technologie</w:t>
      </w:r>
      <w:r w:rsidR="00E91B54">
        <w:rPr>
          <w:rFonts w:cstheme="minorHAnsi"/>
          <w:sz w:val="20"/>
          <w:szCs w:val="20"/>
        </w:rPr>
        <w:t xml:space="preserve"> </w:t>
      </w:r>
      <w:r w:rsidRPr="00E91B54">
        <w:rPr>
          <w:rFonts w:cstheme="minorHAnsi"/>
          <w:sz w:val="20"/>
          <w:szCs w:val="20"/>
        </w:rPr>
        <w:t>przeznaczone dla produkcji biogazu oraz przedstawią Instalację Ułamkowo-Techniczną, a</w:t>
      </w:r>
      <w:r w:rsidR="00E91B54">
        <w:rPr>
          <w:rFonts w:cstheme="minorHAnsi"/>
          <w:sz w:val="20"/>
          <w:szCs w:val="20"/>
        </w:rPr>
        <w:t xml:space="preserve"> </w:t>
      </w:r>
      <w:r w:rsidRPr="00E91B54">
        <w:rPr>
          <w:rFonts w:cstheme="minorHAnsi"/>
          <w:sz w:val="20"/>
          <w:szCs w:val="20"/>
        </w:rPr>
        <w:t>następnie Demonstrator stworzonego Rozwiązania. W ramach Przedsięwzięcia mieści się</w:t>
      </w:r>
      <w:r w:rsidR="00E91B54">
        <w:rPr>
          <w:rFonts w:cstheme="minorHAnsi"/>
          <w:sz w:val="20"/>
          <w:szCs w:val="20"/>
        </w:rPr>
        <w:t xml:space="preserve"> </w:t>
      </w:r>
      <w:r w:rsidRPr="00E91B54">
        <w:rPr>
          <w:rFonts w:cstheme="minorHAnsi"/>
          <w:sz w:val="20"/>
          <w:szCs w:val="20"/>
        </w:rPr>
        <w:t>Postępowanie zmierzające do wyłonienia Wykonawców, z którymi zostanie zawarta</w:t>
      </w:r>
      <w:r w:rsidR="00E91B54">
        <w:rPr>
          <w:rFonts w:cstheme="minorHAnsi"/>
          <w:sz w:val="20"/>
          <w:szCs w:val="20"/>
        </w:rPr>
        <w:t xml:space="preserve"> </w:t>
      </w:r>
      <w:r w:rsidRPr="00E91B54">
        <w:rPr>
          <w:rFonts w:cstheme="minorHAnsi"/>
          <w:sz w:val="20"/>
          <w:szCs w:val="20"/>
        </w:rPr>
        <w:t>i zrealizowana Umowa oraz realizacja Umów z Uczestnikami Przedsięwzięcia;</w:t>
      </w:r>
    </w:p>
    <w:p w14:paraId="1006655E" w14:textId="31C86D00"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§53. </w:t>
      </w:r>
      <w:r w:rsidRPr="00E91B54">
        <w:rPr>
          <w:rFonts w:cstheme="minorHAnsi"/>
          <w:b/>
          <w:bCs/>
          <w:sz w:val="20"/>
          <w:szCs w:val="20"/>
        </w:rPr>
        <w:t xml:space="preserve">Regulamin – </w:t>
      </w:r>
      <w:r w:rsidRPr="00E91B54">
        <w:rPr>
          <w:rFonts w:cstheme="minorHAnsi"/>
          <w:sz w:val="20"/>
          <w:szCs w:val="20"/>
        </w:rPr>
        <w:t>oznacza Regulamin przeprowadzenia Postępowania nr 98/20/PU/P80 o udzielenie zamówienia na usługi badawczo-rozwojowe w ramach Przedsięwzięcia: „Innowacyjna</w:t>
      </w:r>
      <w:r w:rsidR="00E91B54">
        <w:rPr>
          <w:rFonts w:cstheme="minorHAnsi"/>
          <w:sz w:val="20"/>
          <w:szCs w:val="20"/>
        </w:rPr>
        <w:t xml:space="preserve"> </w:t>
      </w:r>
      <w:r w:rsidRPr="00E91B54">
        <w:rPr>
          <w:rFonts w:cstheme="minorHAnsi"/>
          <w:sz w:val="20"/>
          <w:szCs w:val="20"/>
        </w:rPr>
        <w:t>biogazownia”;</w:t>
      </w:r>
    </w:p>
    <w:p w14:paraId="49F57FE4" w14:textId="1D402491" w:rsidR="000114DB" w:rsidRPr="00E91B54" w:rsidRDefault="000114DB" w:rsidP="00E91B54">
      <w:pPr>
        <w:autoSpaceDE w:val="0"/>
        <w:autoSpaceDN w:val="0"/>
        <w:adjustRightInd w:val="0"/>
        <w:spacing w:after="0" w:line="276" w:lineRule="auto"/>
        <w:jc w:val="both"/>
        <w:rPr>
          <w:rFonts w:cstheme="minorHAnsi"/>
          <w:color w:val="000000"/>
          <w:sz w:val="20"/>
          <w:szCs w:val="20"/>
        </w:rPr>
      </w:pPr>
      <w:r w:rsidRPr="00E91B54">
        <w:rPr>
          <w:rFonts w:cstheme="minorHAnsi"/>
          <w:color w:val="000000"/>
          <w:sz w:val="20"/>
          <w:szCs w:val="20"/>
        </w:rPr>
        <w:t xml:space="preserve">§57. </w:t>
      </w:r>
      <w:r w:rsidRPr="00E91B54">
        <w:rPr>
          <w:rFonts w:cstheme="minorHAnsi"/>
          <w:b/>
          <w:bCs/>
          <w:color w:val="000000"/>
          <w:sz w:val="20"/>
          <w:szCs w:val="20"/>
        </w:rPr>
        <w:t xml:space="preserve">Rozwiązanie, Technologia albo Technologia Uniwersalnej Biogazowni </w:t>
      </w:r>
      <w:r w:rsidRPr="00E91B54">
        <w:rPr>
          <w:rFonts w:cstheme="minorHAnsi"/>
          <w:color w:val="000000"/>
          <w:sz w:val="20"/>
          <w:szCs w:val="20"/>
        </w:rPr>
        <w:t>– oznacza tworzoną przez</w:t>
      </w:r>
      <w:r w:rsidR="00E91B54">
        <w:rPr>
          <w:rFonts w:cstheme="minorHAnsi"/>
          <w:color w:val="000000"/>
          <w:sz w:val="20"/>
          <w:szCs w:val="20"/>
        </w:rPr>
        <w:t xml:space="preserve"> </w:t>
      </w:r>
      <w:r w:rsidRPr="00E91B54">
        <w:rPr>
          <w:rFonts w:cstheme="minorHAnsi"/>
          <w:color w:val="000000"/>
          <w:sz w:val="20"/>
          <w:szCs w:val="20"/>
        </w:rPr>
        <w:t>Uczestnika Przedsięwzięcia technologię w zakresie produkcji biogazu, spełniającą co najmniej</w:t>
      </w:r>
      <w:r w:rsidR="00E91B54">
        <w:rPr>
          <w:rFonts w:cstheme="minorHAnsi"/>
          <w:color w:val="000000"/>
          <w:sz w:val="20"/>
          <w:szCs w:val="20"/>
        </w:rPr>
        <w:t xml:space="preserve"> </w:t>
      </w:r>
      <w:r w:rsidRPr="00E91B54">
        <w:rPr>
          <w:rFonts w:cstheme="minorHAnsi"/>
          <w:color w:val="000000"/>
          <w:sz w:val="20"/>
          <w:szCs w:val="20"/>
        </w:rPr>
        <w:t>Wymagania Obligatoryjne i określone w Załączniku nr 1 do Regulaminu; w celu usunięcia</w:t>
      </w:r>
      <w:r w:rsidR="00E91B54">
        <w:rPr>
          <w:rFonts w:cstheme="minorHAnsi"/>
          <w:color w:val="000000"/>
          <w:sz w:val="20"/>
          <w:szCs w:val="20"/>
        </w:rPr>
        <w:t xml:space="preserve"> </w:t>
      </w:r>
      <w:r w:rsidRPr="00E91B54">
        <w:rPr>
          <w:rFonts w:cstheme="minorHAnsi"/>
          <w:color w:val="000000"/>
          <w:sz w:val="20"/>
          <w:szCs w:val="20"/>
        </w:rPr>
        <w:t>wątpliwości Strony wskazują, że na Rozwiązanie składają się Foreground IP i ewentualnie</w:t>
      </w:r>
      <w:r w:rsidR="00E91B54">
        <w:rPr>
          <w:rFonts w:cstheme="minorHAnsi"/>
          <w:color w:val="000000"/>
          <w:sz w:val="20"/>
          <w:szCs w:val="20"/>
        </w:rPr>
        <w:t xml:space="preserve"> </w:t>
      </w:r>
      <w:r w:rsidRPr="00E91B54">
        <w:rPr>
          <w:rFonts w:cstheme="minorHAnsi"/>
          <w:color w:val="000000"/>
          <w:sz w:val="20"/>
          <w:szCs w:val="20"/>
        </w:rPr>
        <w:t>Background IP;</w:t>
      </w:r>
    </w:p>
    <w:p w14:paraId="2D0134B0" w14:textId="78EB9417" w:rsidR="000114DB" w:rsidRPr="00E91B54" w:rsidRDefault="000114DB" w:rsidP="00E91B54">
      <w:pPr>
        <w:autoSpaceDE w:val="0"/>
        <w:autoSpaceDN w:val="0"/>
        <w:adjustRightInd w:val="0"/>
        <w:spacing w:after="0" w:line="276" w:lineRule="auto"/>
        <w:jc w:val="both"/>
        <w:rPr>
          <w:rFonts w:cstheme="minorHAnsi"/>
          <w:color w:val="000000"/>
          <w:sz w:val="20"/>
          <w:szCs w:val="20"/>
        </w:rPr>
      </w:pPr>
      <w:r w:rsidRPr="00E91B54">
        <w:rPr>
          <w:rFonts w:cstheme="minorHAnsi"/>
          <w:color w:val="000000"/>
          <w:sz w:val="20"/>
          <w:szCs w:val="20"/>
        </w:rPr>
        <w:t xml:space="preserve">§58. </w:t>
      </w:r>
      <w:r w:rsidRPr="00E91B54">
        <w:rPr>
          <w:rFonts w:cstheme="minorHAnsi"/>
          <w:b/>
          <w:bCs/>
          <w:color w:val="000000"/>
          <w:sz w:val="20"/>
          <w:szCs w:val="20"/>
        </w:rPr>
        <w:t xml:space="preserve">Selekcja </w:t>
      </w:r>
      <w:r w:rsidRPr="00E91B54">
        <w:rPr>
          <w:rFonts w:cstheme="minorHAnsi"/>
          <w:color w:val="000000"/>
          <w:sz w:val="20"/>
          <w:szCs w:val="20"/>
        </w:rPr>
        <w:t>– zespół działań opisanych Umową, następujących w ramach zakończenia Etapu I,</w:t>
      </w:r>
      <w:r w:rsidR="00E91B54">
        <w:rPr>
          <w:rFonts w:cstheme="minorHAnsi"/>
          <w:color w:val="000000"/>
          <w:sz w:val="20"/>
          <w:szCs w:val="20"/>
        </w:rPr>
        <w:t xml:space="preserve"> </w:t>
      </w:r>
      <w:r w:rsidRPr="00E91B54">
        <w:rPr>
          <w:rFonts w:cstheme="minorHAnsi"/>
          <w:color w:val="000000"/>
          <w:sz w:val="20"/>
          <w:szCs w:val="20"/>
        </w:rPr>
        <w:t>w zakresie których następuje określenie Uczestników Przedsięwzięcia, którzy zostaną dopuszczeni</w:t>
      </w:r>
      <w:r w:rsidR="00E91B54">
        <w:rPr>
          <w:rFonts w:cstheme="minorHAnsi"/>
          <w:color w:val="000000"/>
          <w:sz w:val="20"/>
          <w:szCs w:val="20"/>
        </w:rPr>
        <w:t xml:space="preserve"> </w:t>
      </w:r>
      <w:r w:rsidRPr="00E91B54">
        <w:rPr>
          <w:rFonts w:cstheme="minorHAnsi"/>
          <w:color w:val="000000"/>
          <w:sz w:val="20"/>
          <w:szCs w:val="20"/>
        </w:rPr>
        <w:t>do dalszego wykonania Umowy oraz tych, którzy nie zostają dopuszczeni do realizacji dalszych</w:t>
      </w:r>
      <w:r w:rsidR="00E91B54">
        <w:rPr>
          <w:rFonts w:cstheme="minorHAnsi"/>
          <w:color w:val="000000"/>
          <w:sz w:val="20"/>
          <w:szCs w:val="20"/>
        </w:rPr>
        <w:t xml:space="preserve"> </w:t>
      </w:r>
      <w:r w:rsidRPr="00E91B54">
        <w:rPr>
          <w:rFonts w:cstheme="minorHAnsi"/>
          <w:color w:val="000000"/>
          <w:sz w:val="20"/>
          <w:szCs w:val="20"/>
        </w:rPr>
        <w:t>Etapów odpowiednich im Umów;</w:t>
      </w:r>
    </w:p>
    <w:p w14:paraId="4EE2FC3A" w14:textId="009D3CC8" w:rsidR="000114DB" w:rsidRPr="00E91B54" w:rsidRDefault="000114DB" w:rsidP="00E91B54">
      <w:pPr>
        <w:autoSpaceDE w:val="0"/>
        <w:autoSpaceDN w:val="0"/>
        <w:adjustRightInd w:val="0"/>
        <w:spacing w:after="0" w:line="276" w:lineRule="auto"/>
        <w:jc w:val="both"/>
        <w:rPr>
          <w:rFonts w:cstheme="minorHAnsi"/>
          <w:color w:val="000000"/>
          <w:sz w:val="20"/>
          <w:szCs w:val="20"/>
        </w:rPr>
      </w:pPr>
      <w:r w:rsidRPr="00E91B54">
        <w:rPr>
          <w:rFonts w:cstheme="minorHAnsi"/>
          <w:color w:val="000000"/>
          <w:sz w:val="20"/>
          <w:szCs w:val="20"/>
        </w:rPr>
        <w:t xml:space="preserve">§59. </w:t>
      </w:r>
      <w:r w:rsidRPr="00E91B54">
        <w:rPr>
          <w:rFonts w:cstheme="minorHAnsi"/>
          <w:b/>
          <w:bCs/>
          <w:color w:val="000000"/>
          <w:sz w:val="20"/>
          <w:szCs w:val="20"/>
        </w:rPr>
        <w:t xml:space="preserve">Selekcja Etapu I </w:t>
      </w:r>
      <w:r w:rsidRPr="00E91B54">
        <w:rPr>
          <w:rFonts w:cstheme="minorHAnsi"/>
          <w:color w:val="000000"/>
          <w:sz w:val="20"/>
          <w:szCs w:val="20"/>
        </w:rPr>
        <w:t>– oznacza Selekcję następującą na zakończenie Etapu I, przed rozpoczęciem</w:t>
      </w:r>
      <w:r w:rsidR="00E91B54">
        <w:rPr>
          <w:rFonts w:cstheme="minorHAnsi"/>
          <w:color w:val="000000"/>
          <w:sz w:val="20"/>
          <w:szCs w:val="20"/>
        </w:rPr>
        <w:t xml:space="preserve"> </w:t>
      </w:r>
      <w:r w:rsidRPr="00E91B54">
        <w:rPr>
          <w:rFonts w:cstheme="minorHAnsi"/>
          <w:color w:val="000000"/>
          <w:sz w:val="20"/>
          <w:szCs w:val="20"/>
        </w:rPr>
        <w:t>Etapu II;</w:t>
      </w:r>
    </w:p>
    <w:p w14:paraId="2E2369C6" w14:textId="23170AD2" w:rsidR="000114DB" w:rsidRPr="00E91B54" w:rsidRDefault="000114DB" w:rsidP="00E91B54">
      <w:pPr>
        <w:autoSpaceDE w:val="0"/>
        <w:autoSpaceDN w:val="0"/>
        <w:adjustRightInd w:val="0"/>
        <w:spacing w:after="0" w:line="276" w:lineRule="auto"/>
        <w:jc w:val="both"/>
        <w:rPr>
          <w:rFonts w:cstheme="minorHAnsi"/>
          <w:color w:val="000000"/>
          <w:sz w:val="20"/>
          <w:szCs w:val="20"/>
        </w:rPr>
      </w:pPr>
      <w:r w:rsidRPr="00E91B54">
        <w:rPr>
          <w:rFonts w:cstheme="minorHAnsi"/>
          <w:color w:val="000000"/>
          <w:sz w:val="20"/>
          <w:szCs w:val="20"/>
        </w:rPr>
        <w:lastRenderedPageBreak/>
        <w:t xml:space="preserve">§60. </w:t>
      </w:r>
      <w:r w:rsidRPr="00E91B54">
        <w:rPr>
          <w:rFonts w:cstheme="minorHAnsi"/>
          <w:b/>
          <w:bCs/>
          <w:color w:val="000000"/>
          <w:sz w:val="20"/>
          <w:szCs w:val="20"/>
        </w:rPr>
        <w:t xml:space="preserve">Siła Wyższa – </w:t>
      </w:r>
      <w:r w:rsidRPr="00E91B54">
        <w:rPr>
          <w:rFonts w:cstheme="minorHAnsi"/>
          <w:color w:val="000000"/>
          <w:sz w:val="20"/>
          <w:szCs w:val="20"/>
        </w:rPr>
        <w:t>oznacza nagłe i nieprzewidziane, pomimo należytej staranności, okoliczności</w:t>
      </w:r>
      <w:r w:rsidR="00E91B54">
        <w:rPr>
          <w:rFonts w:cstheme="minorHAnsi"/>
          <w:color w:val="000000"/>
          <w:sz w:val="20"/>
          <w:szCs w:val="20"/>
        </w:rPr>
        <w:t xml:space="preserve"> </w:t>
      </w:r>
      <w:r w:rsidRPr="00E91B54">
        <w:rPr>
          <w:rFonts w:cstheme="minorHAnsi"/>
          <w:color w:val="000000"/>
          <w:sz w:val="20"/>
          <w:szCs w:val="20"/>
        </w:rPr>
        <w:t>niezależne od Stron, takie jak katastrofa naturalna, stan wojenny lub strajk powszechny, z</w:t>
      </w:r>
      <w:r w:rsidR="00E91B54">
        <w:rPr>
          <w:rFonts w:cstheme="minorHAnsi"/>
          <w:color w:val="000000"/>
          <w:sz w:val="20"/>
          <w:szCs w:val="20"/>
        </w:rPr>
        <w:t xml:space="preserve"> </w:t>
      </w:r>
      <w:r w:rsidRPr="00E91B54">
        <w:rPr>
          <w:rFonts w:cstheme="minorHAnsi"/>
          <w:color w:val="000000"/>
          <w:sz w:val="20"/>
          <w:szCs w:val="20"/>
        </w:rPr>
        <w:t>wyłączeniem stanu epidemii wywołanego wirusem SARS CoV-2;</w:t>
      </w:r>
    </w:p>
    <w:p w14:paraId="1F9D9305" w14:textId="77777777" w:rsidR="000114DB" w:rsidRPr="00E91B54" w:rsidRDefault="000114DB" w:rsidP="00E91B54">
      <w:pPr>
        <w:autoSpaceDE w:val="0"/>
        <w:autoSpaceDN w:val="0"/>
        <w:adjustRightInd w:val="0"/>
        <w:spacing w:after="0" w:line="276" w:lineRule="auto"/>
        <w:jc w:val="both"/>
        <w:rPr>
          <w:rFonts w:cstheme="minorHAnsi"/>
          <w:color w:val="000000"/>
          <w:sz w:val="20"/>
          <w:szCs w:val="20"/>
        </w:rPr>
      </w:pPr>
      <w:r w:rsidRPr="00E91B54">
        <w:rPr>
          <w:rFonts w:cstheme="minorHAnsi"/>
          <w:color w:val="000000"/>
          <w:sz w:val="20"/>
          <w:szCs w:val="20"/>
        </w:rPr>
        <w:t xml:space="preserve">§61. </w:t>
      </w:r>
      <w:r w:rsidRPr="00E91B54">
        <w:rPr>
          <w:rFonts w:cstheme="minorHAnsi"/>
          <w:b/>
          <w:bCs/>
          <w:color w:val="000000"/>
          <w:sz w:val="20"/>
          <w:szCs w:val="20"/>
        </w:rPr>
        <w:t xml:space="preserve">Strona </w:t>
      </w:r>
      <w:r w:rsidRPr="00E91B54">
        <w:rPr>
          <w:rFonts w:cstheme="minorHAnsi"/>
          <w:color w:val="000000"/>
          <w:sz w:val="20"/>
          <w:szCs w:val="20"/>
        </w:rPr>
        <w:t>– oznacza z osobna każdą ze Stron Umowy, tj. NCBR oraz Wykonawcę;</w:t>
      </w:r>
    </w:p>
    <w:p w14:paraId="447CF336" w14:textId="4606E481" w:rsidR="000114DB" w:rsidRPr="00E91B54" w:rsidRDefault="000114DB" w:rsidP="00E91B54">
      <w:pPr>
        <w:autoSpaceDE w:val="0"/>
        <w:autoSpaceDN w:val="0"/>
        <w:adjustRightInd w:val="0"/>
        <w:spacing w:after="0" w:line="276" w:lineRule="auto"/>
        <w:jc w:val="both"/>
        <w:rPr>
          <w:rFonts w:cstheme="minorHAnsi"/>
          <w:color w:val="000000"/>
          <w:sz w:val="20"/>
          <w:szCs w:val="20"/>
        </w:rPr>
      </w:pPr>
      <w:r w:rsidRPr="00E91B54">
        <w:rPr>
          <w:rFonts w:cstheme="minorHAnsi"/>
          <w:color w:val="000000"/>
          <w:sz w:val="20"/>
          <w:szCs w:val="20"/>
        </w:rPr>
        <w:t xml:space="preserve">§62. </w:t>
      </w:r>
      <w:r w:rsidRPr="00E91B54">
        <w:rPr>
          <w:rFonts w:cstheme="minorHAnsi"/>
          <w:b/>
          <w:bCs/>
          <w:color w:val="000000"/>
          <w:sz w:val="20"/>
          <w:szCs w:val="20"/>
        </w:rPr>
        <w:t xml:space="preserve">Strona internetowa Centrum – </w:t>
      </w:r>
      <w:r w:rsidRPr="00E91B54">
        <w:rPr>
          <w:rFonts w:cstheme="minorHAnsi"/>
          <w:color w:val="000000"/>
          <w:sz w:val="20"/>
          <w:szCs w:val="20"/>
        </w:rPr>
        <w:t>oznacza stronę internetowa znajdująca się pod adresem</w:t>
      </w:r>
      <w:r w:rsidR="00E91B54">
        <w:rPr>
          <w:rFonts w:cstheme="minorHAnsi"/>
          <w:color w:val="0563C2"/>
          <w:sz w:val="20"/>
          <w:szCs w:val="20"/>
        </w:rPr>
        <w:t xml:space="preserve"> </w:t>
      </w:r>
      <w:r w:rsidRPr="00E91B54">
        <w:rPr>
          <w:rFonts w:cstheme="minorHAnsi"/>
          <w:color w:val="0563C2"/>
          <w:sz w:val="20"/>
          <w:szCs w:val="20"/>
        </w:rPr>
        <w:t>www.bip.ncbr.gov.pl</w:t>
      </w:r>
      <w:r w:rsidRPr="00E91B54">
        <w:rPr>
          <w:rFonts w:cstheme="minorHAnsi"/>
          <w:color w:val="000000"/>
          <w:sz w:val="20"/>
          <w:szCs w:val="20"/>
        </w:rPr>
        <w:t>;</w:t>
      </w:r>
    </w:p>
    <w:p w14:paraId="7114EC9B" w14:textId="76940608" w:rsidR="000114DB" w:rsidRPr="00E91B54" w:rsidRDefault="000114DB" w:rsidP="00E91B54">
      <w:pPr>
        <w:autoSpaceDE w:val="0"/>
        <w:autoSpaceDN w:val="0"/>
        <w:adjustRightInd w:val="0"/>
        <w:spacing w:after="0" w:line="276" w:lineRule="auto"/>
        <w:jc w:val="both"/>
        <w:rPr>
          <w:rFonts w:cstheme="minorHAnsi"/>
          <w:color w:val="000000"/>
          <w:sz w:val="20"/>
          <w:szCs w:val="20"/>
        </w:rPr>
      </w:pPr>
      <w:r w:rsidRPr="00E91B54">
        <w:rPr>
          <w:rFonts w:cstheme="minorHAnsi"/>
          <w:color w:val="000000"/>
          <w:sz w:val="20"/>
          <w:szCs w:val="20"/>
        </w:rPr>
        <w:t xml:space="preserve">§63. </w:t>
      </w:r>
      <w:r w:rsidRPr="00E91B54">
        <w:rPr>
          <w:rFonts w:cstheme="minorHAnsi"/>
          <w:b/>
          <w:bCs/>
          <w:color w:val="000000"/>
          <w:sz w:val="20"/>
          <w:szCs w:val="20"/>
        </w:rPr>
        <w:t xml:space="preserve">Technologia Zależna </w:t>
      </w:r>
      <w:r w:rsidRPr="00E91B54">
        <w:rPr>
          <w:rFonts w:cstheme="minorHAnsi"/>
          <w:color w:val="000000"/>
          <w:sz w:val="20"/>
          <w:szCs w:val="20"/>
        </w:rPr>
        <w:t>– oznacza każdą modyfikację lub rozwinięcie Wyników Prac B+R, stworzone</w:t>
      </w:r>
      <w:r w:rsidR="00E91B54">
        <w:rPr>
          <w:rFonts w:cstheme="minorHAnsi"/>
          <w:color w:val="000000"/>
          <w:sz w:val="20"/>
          <w:szCs w:val="20"/>
        </w:rPr>
        <w:t xml:space="preserve"> </w:t>
      </w:r>
      <w:r w:rsidRPr="00E91B54">
        <w:rPr>
          <w:rFonts w:cstheme="minorHAnsi"/>
          <w:color w:val="000000"/>
          <w:sz w:val="20"/>
          <w:szCs w:val="20"/>
        </w:rPr>
        <w:t>przez Wykonawcę lub na zlecenie Wykonawcy, po zakończeniu Prac B+R, w tym w szczególności</w:t>
      </w:r>
      <w:r w:rsidR="00E91B54">
        <w:rPr>
          <w:rFonts w:cstheme="minorHAnsi"/>
          <w:color w:val="000000"/>
          <w:sz w:val="20"/>
          <w:szCs w:val="20"/>
        </w:rPr>
        <w:t xml:space="preserve"> </w:t>
      </w:r>
      <w:r w:rsidRPr="00E91B54">
        <w:rPr>
          <w:rFonts w:cstheme="minorHAnsi"/>
          <w:color w:val="000000"/>
          <w:sz w:val="20"/>
          <w:szCs w:val="20"/>
        </w:rPr>
        <w:t>Technologie Zależne zawierające w sobie (lub modyfikujące, rozszerzające, ulepszające) Wyniki</w:t>
      </w:r>
      <w:r w:rsidR="00E91B54">
        <w:rPr>
          <w:rFonts w:cstheme="minorHAnsi"/>
          <w:color w:val="000000"/>
          <w:sz w:val="20"/>
          <w:szCs w:val="20"/>
        </w:rPr>
        <w:t xml:space="preserve"> </w:t>
      </w:r>
      <w:r w:rsidRPr="00E91B54">
        <w:rPr>
          <w:rFonts w:cstheme="minorHAnsi"/>
          <w:color w:val="000000"/>
          <w:sz w:val="20"/>
          <w:szCs w:val="20"/>
        </w:rPr>
        <w:t>Prac B+R;</w:t>
      </w:r>
    </w:p>
    <w:p w14:paraId="35FA3BC7" w14:textId="76930D56"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§65. </w:t>
      </w:r>
      <w:r w:rsidRPr="00E91B54">
        <w:rPr>
          <w:rFonts w:cstheme="minorHAnsi"/>
          <w:b/>
          <w:bCs/>
          <w:sz w:val="20"/>
          <w:szCs w:val="20"/>
        </w:rPr>
        <w:t xml:space="preserve">Tolerancja Technologiczna </w:t>
      </w:r>
      <w:r w:rsidRPr="00E91B54">
        <w:rPr>
          <w:rFonts w:cstheme="minorHAnsi"/>
          <w:sz w:val="20"/>
          <w:szCs w:val="20"/>
        </w:rPr>
        <w:t>- oznacza określone w ramach Załącznika nr 1 do Regulaminu</w:t>
      </w:r>
      <w:r w:rsidR="00E91B54">
        <w:rPr>
          <w:rFonts w:cstheme="minorHAnsi"/>
          <w:sz w:val="20"/>
          <w:szCs w:val="20"/>
        </w:rPr>
        <w:t xml:space="preserve"> </w:t>
      </w:r>
      <w:r w:rsidRPr="00E91B54">
        <w:rPr>
          <w:rFonts w:cstheme="minorHAnsi"/>
          <w:sz w:val="20"/>
          <w:szCs w:val="20"/>
        </w:rPr>
        <w:t>dopuszczalne odstępstwo względem wymagań wobec Uczestnika Przedsięwzięcia, uznawane za</w:t>
      </w:r>
      <w:r w:rsidR="00E91B54">
        <w:rPr>
          <w:rFonts w:cstheme="minorHAnsi"/>
          <w:sz w:val="20"/>
          <w:szCs w:val="20"/>
        </w:rPr>
        <w:t xml:space="preserve"> </w:t>
      </w:r>
      <w:r w:rsidRPr="00E91B54">
        <w:rPr>
          <w:rFonts w:cstheme="minorHAnsi"/>
          <w:sz w:val="20"/>
          <w:szCs w:val="20"/>
        </w:rPr>
        <w:t>dopuszczalne ze względu na innowacyjny charakter rozwiązań biotechnologicznych oraz znaczną</w:t>
      </w:r>
      <w:r w:rsidR="00E91B54">
        <w:rPr>
          <w:rFonts w:cstheme="minorHAnsi"/>
          <w:sz w:val="20"/>
          <w:szCs w:val="20"/>
        </w:rPr>
        <w:t xml:space="preserve"> </w:t>
      </w:r>
      <w:r w:rsidRPr="00E91B54">
        <w:rPr>
          <w:rFonts w:cstheme="minorHAnsi"/>
          <w:sz w:val="20"/>
          <w:szCs w:val="20"/>
        </w:rPr>
        <w:t>różnicę skali instalacji w obu etapach Przedsięwzięcia;</w:t>
      </w:r>
    </w:p>
    <w:p w14:paraId="2ACA1DB1" w14:textId="2998C3E7"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§66. </w:t>
      </w:r>
      <w:r w:rsidRPr="00E91B54">
        <w:rPr>
          <w:rFonts w:cstheme="minorHAnsi"/>
          <w:b/>
          <w:bCs/>
          <w:sz w:val="20"/>
          <w:szCs w:val="20"/>
        </w:rPr>
        <w:t xml:space="preserve">Uczestnik Przedsięwzięcia </w:t>
      </w:r>
      <w:r w:rsidRPr="00E91B54">
        <w:rPr>
          <w:rFonts w:cstheme="minorHAnsi"/>
          <w:sz w:val="20"/>
          <w:szCs w:val="20"/>
        </w:rPr>
        <w:t>– oznacza Wykonawcę lub Konkurenta Wykonawcy; w celu usunięcia</w:t>
      </w:r>
      <w:r w:rsidR="00E91B54">
        <w:rPr>
          <w:rFonts w:cstheme="minorHAnsi"/>
          <w:sz w:val="20"/>
          <w:szCs w:val="20"/>
        </w:rPr>
        <w:t xml:space="preserve"> </w:t>
      </w:r>
      <w:r w:rsidRPr="00E91B54">
        <w:rPr>
          <w:rFonts w:cstheme="minorHAnsi"/>
          <w:sz w:val="20"/>
          <w:szCs w:val="20"/>
        </w:rPr>
        <w:t>wątpliwości - jeśli Regulamin lub Załączniki do Regulaminu odnoszą się do Uczestnika Przedsięwzięcia, to na etapie Postępowania należy pod tym pojęciem rozumieć również</w:t>
      </w:r>
      <w:r w:rsidR="00E91B54">
        <w:rPr>
          <w:rFonts w:cstheme="minorHAnsi"/>
          <w:sz w:val="20"/>
          <w:szCs w:val="20"/>
        </w:rPr>
        <w:t xml:space="preserve"> </w:t>
      </w:r>
      <w:r w:rsidRPr="00E91B54">
        <w:rPr>
          <w:rFonts w:cstheme="minorHAnsi"/>
          <w:sz w:val="20"/>
          <w:szCs w:val="20"/>
        </w:rPr>
        <w:t>Wnioskodawcę;</w:t>
      </w:r>
    </w:p>
    <w:p w14:paraId="10D9D735" w14:textId="74F82D61"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§80. </w:t>
      </w:r>
      <w:r w:rsidRPr="00E91B54">
        <w:rPr>
          <w:rFonts w:cstheme="minorHAnsi"/>
          <w:b/>
          <w:bCs/>
          <w:sz w:val="20"/>
          <w:szCs w:val="20"/>
        </w:rPr>
        <w:t xml:space="preserve">Wniosek albo Oferta </w:t>
      </w:r>
      <w:r w:rsidRPr="00E91B54">
        <w:rPr>
          <w:rFonts w:cstheme="minorHAnsi"/>
          <w:sz w:val="20"/>
          <w:szCs w:val="20"/>
        </w:rPr>
        <w:t>– oznacza wniosek o dopuszczenie do udziału w Przedsięwzięciu, stanowiący</w:t>
      </w:r>
      <w:r w:rsidR="00E91B54">
        <w:rPr>
          <w:rFonts w:cstheme="minorHAnsi"/>
          <w:sz w:val="20"/>
          <w:szCs w:val="20"/>
        </w:rPr>
        <w:t xml:space="preserve"> </w:t>
      </w:r>
      <w:r w:rsidRPr="00E91B54">
        <w:rPr>
          <w:rFonts w:cstheme="minorHAnsi"/>
          <w:sz w:val="20"/>
          <w:szCs w:val="20"/>
        </w:rPr>
        <w:t>ofertę na wykonanie Umowy w zakresie określonym we Wniosku w ramach Przedsięwzięcia,</w:t>
      </w:r>
      <w:r w:rsidR="00E91B54">
        <w:rPr>
          <w:rFonts w:cstheme="minorHAnsi"/>
          <w:sz w:val="20"/>
          <w:szCs w:val="20"/>
        </w:rPr>
        <w:t xml:space="preserve"> </w:t>
      </w:r>
      <w:r w:rsidRPr="00E91B54">
        <w:rPr>
          <w:rFonts w:cstheme="minorHAnsi"/>
          <w:sz w:val="20"/>
          <w:szCs w:val="20"/>
        </w:rPr>
        <w:t>sporządzony według wzoru stanowiącego Załącznik 3 do Regulaminu, przygotowany i podlegający</w:t>
      </w:r>
      <w:r w:rsidR="00E91B54">
        <w:rPr>
          <w:rFonts w:cstheme="minorHAnsi"/>
          <w:sz w:val="20"/>
          <w:szCs w:val="20"/>
        </w:rPr>
        <w:t xml:space="preserve"> </w:t>
      </w:r>
      <w:r w:rsidRPr="00E91B54">
        <w:rPr>
          <w:rFonts w:cstheme="minorHAnsi"/>
          <w:sz w:val="20"/>
          <w:szCs w:val="20"/>
        </w:rPr>
        <w:t>ocenie zgodnie z Regulaminem, zawierający wszystkie Wymagania i dokumenty przewidziane</w:t>
      </w:r>
      <w:r w:rsidR="00E91B54">
        <w:rPr>
          <w:rFonts w:cstheme="minorHAnsi"/>
          <w:sz w:val="20"/>
          <w:szCs w:val="20"/>
        </w:rPr>
        <w:t xml:space="preserve"> </w:t>
      </w:r>
      <w:r w:rsidRPr="00E91B54">
        <w:rPr>
          <w:rFonts w:cstheme="minorHAnsi"/>
          <w:sz w:val="20"/>
          <w:szCs w:val="20"/>
        </w:rPr>
        <w:t>Regulaminem;</w:t>
      </w:r>
    </w:p>
    <w:p w14:paraId="74A2BBC0" w14:textId="2B2A5603"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§81. </w:t>
      </w:r>
      <w:r w:rsidRPr="00E91B54">
        <w:rPr>
          <w:rFonts w:cstheme="minorHAnsi"/>
          <w:b/>
          <w:bCs/>
          <w:sz w:val="20"/>
          <w:szCs w:val="20"/>
        </w:rPr>
        <w:t xml:space="preserve">Wnioskodawca </w:t>
      </w:r>
      <w:r w:rsidRPr="00E91B54">
        <w:rPr>
          <w:rFonts w:cstheme="minorHAnsi"/>
          <w:sz w:val="20"/>
          <w:szCs w:val="20"/>
        </w:rPr>
        <w:t>– podmiot lub zbiór podmiotów działających łącznie (np. w ramach konsorcjum),</w:t>
      </w:r>
      <w:r w:rsidR="00E91B54">
        <w:rPr>
          <w:rFonts w:cstheme="minorHAnsi"/>
          <w:sz w:val="20"/>
          <w:szCs w:val="20"/>
        </w:rPr>
        <w:t xml:space="preserve"> </w:t>
      </w:r>
      <w:r w:rsidRPr="00E91B54">
        <w:rPr>
          <w:rFonts w:cstheme="minorHAnsi"/>
          <w:sz w:val="20"/>
          <w:szCs w:val="20"/>
        </w:rPr>
        <w:t>składający zgodnie z Regulaminem Wniosek, podlegający ocenie pod względem spełniania</w:t>
      </w:r>
      <w:r w:rsidR="00E91B54">
        <w:rPr>
          <w:rFonts w:cstheme="minorHAnsi"/>
          <w:sz w:val="20"/>
          <w:szCs w:val="20"/>
        </w:rPr>
        <w:t xml:space="preserve"> </w:t>
      </w:r>
      <w:r w:rsidRPr="00E91B54">
        <w:rPr>
          <w:rFonts w:cstheme="minorHAnsi"/>
          <w:sz w:val="20"/>
          <w:szCs w:val="20"/>
        </w:rPr>
        <w:t>warunków uczestnictwa i spełniania Kryteriów w Postępowaniu;</w:t>
      </w:r>
    </w:p>
    <w:p w14:paraId="2114DB1C" w14:textId="1366BE91"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§82. </w:t>
      </w:r>
      <w:r w:rsidRPr="00E91B54">
        <w:rPr>
          <w:rFonts w:cstheme="minorHAnsi"/>
          <w:b/>
          <w:bCs/>
          <w:sz w:val="20"/>
          <w:szCs w:val="20"/>
        </w:rPr>
        <w:t xml:space="preserve">Wykonawca </w:t>
      </w:r>
      <w:r w:rsidRPr="00E91B54">
        <w:rPr>
          <w:rFonts w:cstheme="minorHAnsi"/>
          <w:sz w:val="20"/>
          <w:szCs w:val="20"/>
        </w:rPr>
        <w:t>– oznacza Wnioskodawcę, z którym NCBR wskutek Postępowania zawarł Umowę,</w:t>
      </w:r>
      <w:r w:rsidR="00E91B54">
        <w:rPr>
          <w:rFonts w:cstheme="minorHAnsi"/>
          <w:sz w:val="20"/>
          <w:szCs w:val="20"/>
        </w:rPr>
        <w:t xml:space="preserve"> </w:t>
      </w:r>
      <w:r w:rsidRPr="00E91B54">
        <w:rPr>
          <w:rFonts w:cstheme="minorHAnsi"/>
          <w:sz w:val="20"/>
          <w:szCs w:val="20"/>
        </w:rPr>
        <w:t>wskazany w komparycji konkretnej Umowy, uczestniczący w kolejnych Etapach Przedsięwzięcia,</w:t>
      </w:r>
      <w:r w:rsidR="00E91B54">
        <w:rPr>
          <w:rFonts w:cstheme="minorHAnsi"/>
          <w:sz w:val="20"/>
          <w:szCs w:val="20"/>
        </w:rPr>
        <w:t xml:space="preserve"> </w:t>
      </w:r>
      <w:r w:rsidRPr="00E91B54">
        <w:rPr>
          <w:rFonts w:cstheme="minorHAnsi"/>
          <w:sz w:val="20"/>
          <w:szCs w:val="20"/>
        </w:rPr>
        <w:t>z uwzględnieniem możliwości wygaśnięcia Umowy po każdym z Etapów Przedsięwzięcia; w celu</w:t>
      </w:r>
      <w:r w:rsidR="00E91B54">
        <w:rPr>
          <w:rFonts w:cstheme="minorHAnsi"/>
          <w:sz w:val="20"/>
          <w:szCs w:val="20"/>
        </w:rPr>
        <w:t xml:space="preserve"> </w:t>
      </w:r>
      <w:r w:rsidRPr="00E91B54">
        <w:rPr>
          <w:rFonts w:cstheme="minorHAnsi"/>
          <w:sz w:val="20"/>
          <w:szCs w:val="20"/>
        </w:rPr>
        <w:t>usunięcia wątpliwości - jeśli Regulamin lub Załączniki do Regulaminu odnoszą się do Wykonawcy,</w:t>
      </w:r>
      <w:r w:rsidR="00E91B54">
        <w:rPr>
          <w:rFonts w:cstheme="minorHAnsi"/>
          <w:sz w:val="20"/>
          <w:szCs w:val="20"/>
        </w:rPr>
        <w:t xml:space="preserve"> </w:t>
      </w:r>
      <w:r w:rsidRPr="00E91B54">
        <w:rPr>
          <w:rFonts w:cstheme="minorHAnsi"/>
          <w:sz w:val="20"/>
          <w:szCs w:val="20"/>
        </w:rPr>
        <w:t>to na etapie Postępowania należy pod tym pojęciem rozumieć Wnioskodawcę;</w:t>
      </w:r>
    </w:p>
    <w:p w14:paraId="0B83540A" w14:textId="69A35BCE"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§83. </w:t>
      </w:r>
      <w:r w:rsidRPr="00E91B54">
        <w:rPr>
          <w:rFonts w:cstheme="minorHAnsi"/>
          <w:b/>
          <w:bCs/>
          <w:sz w:val="20"/>
          <w:szCs w:val="20"/>
        </w:rPr>
        <w:t xml:space="preserve">Wymagania Formalne </w:t>
      </w:r>
      <w:r w:rsidRPr="00E91B54">
        <w:rPr>
          <w:rFonts w:cstheme="minorHAnsi"/>
          <w:sz w:val="20"/>
          <w:szCs w:val="20"/>
        </w:rPr>
        <w:t>– oznacza wymagania dotyczące Wniosku i Wyników Prac Etapu w zakresie</w:t>
      </w:r>
      <w:r w:rsidR="00E91B54">
        <w:rPr>
          <w:rFonts w:cstheme="minorHAnsi"/>
          <w:sz w:val="20"/>
          <w:szCs w:val="20"/>
        </w:rPr>
        <w:t xml:space="preserve"> </w:t>
      </w:r>
      <w:r w:rsidRPr="00E91B54">
        <w:rPr>
          <w:rFonts w:cstheme="minorHAnsi"/>
          <w:sz w:val="20"/>
          <w:szCs w:val="20"/>
        </w:rPr>
        <w:t>ich formy, kompletności, podstaw wykluczenia Uczestnika Przedsięwzięcia, a także zgodności ich</w:t>
      </w:r>
      <w:r w:rsidR="00E91B54">
        <w:rPr>
          <w:rFonts w:cstheme="minorHAnsi"/>
          <w:sz w:val="20"/>
          <w:szCs w:val="20"/>
        </w:rPr>
        <w:t xml:space="preserve"> </w:t>
      </w:r>
      <w:r w:rsidRPr="00E91B54">
        <w:rPr>
          <w:rFonts w:cstheme="minorHAnsi"/>
          <w:sz w:val="20"/>
          <w:szCs w:val="20"/>
        </w:rPr>
        <w:t>przedstawienia z określoną w Regulaminie lub Umowie procedurą;</w:t>
      </w:r>
    </w:p>
    <w:p w14:paraId="2D44B6E0" w14:textId="6B2E2276"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§84. </w:t>
      </w:r>
      <w:r w:rsidRPr="00E91B54">
        <w:rPr>
          <w:rFonts w:cstheme="minorHAnsi"/>
          <w:b/>
          <w:bCs/>
          <w:sz w:val="20"/>
          <w:szCs w:val="20"/>
        </w:rPr>
        <w:t xml:space="preserve">Wymagania Jakościowe </w:t>
      </w:r>
      <w:r w:rsidRPr="00E91B54">
        <w:rPr>
          <w:rFonts w:cstheme="minorHAnsi"/>
          <w:sz w:val="20"/>
          <w:szCs w:val="20"/>
        </w:rPr>
        <w:t>- oznacza grupę cech danego Rozwiązania o charakterze jakościowym,</w:t>
      </w:r>
      <w:r w:rsidR="00E91B54">
        <w:rPr>
          <w:rFonts w:cstheme="minorHAnsi"/>
          <w:sz w:val="20"/>
          <w:szCs w:val="20"/>
        </w:rPr>
        <w:t xml:space="preserve"> </w:t>
      </w:r>
      <w:r w:rsidRPr="00E91B54">
        <w:rPr>
          <w:rFonts w:cstheme="minorHAnsi"/>
          <w:sz w:val="20"/>
          <w:szCs w:val="20"/>
        </w:rPr>
        <w:t>które są uwzględniane w porównaniu Rozwiązań różnych Uczestników Przedsięwzięcia na</w:t>
      </w:r>
      <w:r w:rsidR="00E91B54">
        <w:rPr>
          <w:rFonts w:cstheme="minorHAnsi"/>
          <w:sz w:val="20"/>
          <w:szCs w:val="20"/>
        </w:rPr>
        <w:t xml:space="preserve"> </w:t>
      </w:r>
      <w:r w:rsidRPr="00E91B54">
        <w:rPr>
          <w:rFonts w:cstheme="minorHAnsi"/>
          <w:sz w:val="20"/>
          <w:szCs w:val="20"/>
        </w:rPr>
        <w:t>zasadach wskazanych w Załączniku nr 5 do Regulaminu;</w:t>
      </w:r>
    </w:p>
    <w:p w14:paraId="33BD6416" w14:textId="14E6E74B"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§85. </w:t>
      </w:r>
      <w:r w:rsidRPr="00E91B54">
        <w:rPr>
          <w:rFonts w:cstheme="minorHAnsi"/>
          <w:b/>
          <w:bCs/>
          <w:sz w:val="20"/>
          <w:szCs w:val="20"/>
        </w:rPr>
        <w:t xml:space="preserve">Wymagania Konkursowe – </w:t>
      </w:r>
      <w:r w:rsidRPr="00E91B54">
        <w:rPr>
          <w:rFonts w:cstheme="minorHAnsi"/>
          <w:sz w:val="20"/>
          <w:szCs w:val="20"/>
        </w:rPr>
        <w:t>oznacza grupę cech danego Rozwiązania o charakterze technicznofinansowym,</w:t>
      </w:r>
      <w:r w:rsidR="00E91B54">
        <w:rPr>
          <w:rFonts w:cstheme="minorHAnsi"/>
          <w:sz w:val="20"/>
          <w:szCs w:val="20"/>
        </w:rPr>
        <w:t xml:space="preserve"> </w:t>
      </w:r>
      <w:r w:rsidRPr="00E91B54">
        <w:rPr>
          <w:rFonts w:cstheme="minorHAnsi"/>
          <w:sz w:val="20"/>
          <w:szCs w:val="20"/>
        </w:rPr>
        <w:t>określonych w Załączniku nr 1 do Regulaminu, które służą porównaniu Rozwiązań</w:t>
      </w:r>
      <w:r w:rsidR="00E91B54">
        <w:rPr>
          <w:rFonts w:cstheme="minorHAnsi"/>
          <w:sz w:val="20"/>
          <w:szCs w:val="20"/>
        </w:rPr>
        <w:t xml:space="preserve"> </w:t>
      </w:r>
      <w:r w:rsidRPr="00E91B54">
        <w:rPr>
          <w:rFonts w:cstheme="minorHAnsi"/>
          <w:sz w:val="20"/>
          <w:szCs w:val="20"/>
        </w:rPr>
        <w:t>różnych Uczestników Przedsięwzięcia w zakresie jego kluczowych cech;</w:t>
      </w:r>
    </w:p>
    <w:p w14:paraId="145F0B1C" w14:textId="3BD833CD"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§86. </w:t>
      </w:r>
      <w:r w:rsidRPr="00E91B54">
        <w:rPr>
          <w:rFonts w:cstheme="minorHAnsi"/>
          <w:b/>
          <w:bCs/>
          <w:sz w:val="20"/>
          <w:szCs w:val="20"/>
        </w:rPr>
        <w:t xml:space="preserve">Wymagania Obligatoryjne – </w:t>
      </w:r>
      <w:r w:rsidRPr="00E91B54">
        <w:rPr>
          <w:rFonts w:cstheme="minorHAnsi"/>
          <w:sz w:val="20"/>
          <w:szCs w:val="20"/>
        </w:rPr>
        <w:t>oznacza grupę cech danego Rozwiązania, określonych w Załączniku</w:t>
      </w:r>
      <w:r w:rsidR="00E91B54">
        <w:rPr>
          <w:rFonts w:cstheme="minorHAnsi"/>
          <w:sz w:val="20"/>
          <w:szCs w:val="20"/>
        </w:rPr>
        <w:t xml:space="preserve"> </w:t>
      </w:r>
      <w:r w:rsidRPr="00E91B54">
        <w:rPr>
          <w:rFonts w:cstheme="minorHAnsi"/>
          <w:sz w:val="20"/>
          <w:szCs w:val="20"/>
        </w:rPr>
        <w:t>nr 1 do Regulaminu, które dane Rozwiązanie musi posiadać na określonym poziomie</w:t>
      </w:r>
      <w:r w:rsidR="00E91B54">
        <w:rPr>
          <w:rFonts w:cstheme="minorHAnsi"/>
          <w:sz w:val="20"/>
          <w:szCs w:val="20"/>
        </w:rPr>
        <w:t xml:space="preserve"> </w:t>
      </w:r>
      <w:r w:rsidRPr="00E91B54">
        <w:rPr>
          <w:rFonts w:cstheme="minorHAnsi"/>
          <w:sz w:val="20"/>
          <w:szCs w:val="20"/>
        </w:rPr>
        <w:t>obowiązkowo;</w:t>
      </w:r>
    </w:p>
    <w:p w14:paraId="200F0399" w14:textId="18A9A79E"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§87. </w:t>
      </w:r>
      <w:r w:rsidRPr="00E91B54">
        <w:rPr>
          <w:rFonts w:cstheme="minorHAnsi"/>
          <w:b/>
          <w:bCs/>
          <w:sz w:val="20"/>
          <w:szCs w:val="20"/>
        </w:rPr>
        <w:t xml:space="preserve">Wymagania Opcjonalne - </w:t>
      </w:r>
      <w:r w:rsidRPr="00E91B54">
        <w:rPr>
          <w:rFonts w:cstheme="minorHAnsi"/>
          <w:sz w:val="20"/>
          <w:szCs w:val="20"/>
        </w:rPr>
        <w:t>oznacza grupę cech danego Rozwiązania, określonych w Załączniku nr</w:t>
      </w:r>
      <w:r w:rsidR="00E91B54">
        <w:rPr>
          <w:rFonts w:cstheme="minorHAnsi"/>
          <w:sz w:val="20"/>
          <w:szCs w:val="20"/>
        </w:rPr>
        <w:t xml:space="preserve"> </w:t>
      </w:r>
      <w:r w:rsidRPr="00E91B54">
        <w:rPr>
          <w:rFonts w:cstheme="minorHAnsi"/>
          <w:sz w:val="20"/>
          <w:szCs w:val="20"/>
        </w:rPr>
        <w:t>1 do Regulaminu, które dane Rozwiązanie może spełniać fakultatywnie i które są uwzględniane w</w:t>
      </w:r>
      <w:r w:rsidR="00E91B54">
        <w:rPr>
          <w:rFonts w:cstheme="minorHAnsi"/>
          <w:sz w:val="20"/>
          <w:szCs w:val="20"/>
        </w:rPr>
        <w:t xml:space="preserve"> </w:t>
      </w:r>
      <w:r w:rsidRPr="00E91B54">
        <w:rPr>
          <w:rFonts w:cstheme="minorHAnsi"/>
          <w:sz w:val="20"/>
          <w:szCs w:val="20"/>
        </w:rPr>
        <w:t>porównaniu Rozwiązań różnych Uczestników Przedsięwzięcia;</w:t>
      </w:r>
    </w:p>
    <w:p w14:paraId="1564FEAE" w14:textId="3F9013F7"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§90. </w:t>
      </w:r>
      <w:r w:rsidRPr="00E91B54">
        <w:rPr>
          <w:rFonts w:cstheme="minorHAnsi"/>
          <w:b/>
          <w:bCs/>
          <w:sz w:val="20"/>
          <w:szCs w:val="20"/>
        </w:rPr>
        <w:t xml:space="preserve">Wyniki Prac Etapu </w:t>
      </w:r>
      <w:r w:rsidRPr="00E91B54">
        <w:rPr>
          <w:rFonts w:cstheme="minorHAnsi"/>
          <w:sz w:val="20"/>
          <w:szCs w:val="20"/>
        </w:rPr>
        <w:t xml:space="preserve">lub </w:t>
      </w:r>
      <w:r w:rsidRPr="00E91B54">
        <w:rPr>
          <w:rFonts w:cstheme="minorHAnsi"/>
          <w:b/>
          <w:bCs/>
          <w:sz w:val="20"/>
          <w:szCs w:val="20"/>
        </w:rPr>
        <w:t xml:space="preserve">Wynik Prac Etapu </w:t>
      </w:r>
      <w:r w:rsidRPr="00E91B54">
        <w:rPr>
          <w:rFonts w:cstheme="minorHAnsi"/>
          <w:sz w:val="20"/>
          <w:szCs w:val="20"/>
        </w:rPr>
        <w:t>– oznacza wszystkie efekty bezpośrednich lub pośrednich</w:t>
      </w:r>
      <w:r w:rsidR="00E91B54">
        <w:rPr>
          <w:rFonts w:cstheme="minorHAnsi"/>
          <w:sz w:val="20"/>
          <w:szCs w:val="20"/>
        </w:rPr>
        <w:t xml:space="preserve"> </w:t>
      </w:r>
      <w:r w:rsidRPr="00E91B54">
        <w:rPr>
          <w:rFonts w:cstheme="minorHAnsi"/>
          <w:sz w:val="20"/>
          <w:szCs w:val="20"/>
        </w:rPr>
        <w:t>działań Wykonawcy w ramach danego Etapu I lub Etapu II,</w:t>
      </w:r>
    </w:p>
    <w:p w14:paraId="505B0D98" w14:textId="318FFC6D"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lastRenderedPageBreak/>
        <w:t xml:space="preserve">§91. </w:t>
      </w:r>
      <w:r w:rsidRPr="00E91B54">
        <w:rPr>
          <w:rFonts w:cstheme="minorHAnsi"/>
          <w:b/>
          <w:bCs/>
          <w:sz w:val="20"/>
          <w:szCs w:val="20"/>
        </w:rPr>
        <w:t xml:space="preserve">Wyniki Prac B+R </w:t>
      </w:r>
      <w:r w:rsidRPr="00E91B54">
        <w:rPr>
          <w:rFonts w:cstheme="minorHAnsi"/>
          <w:sz w:val="20"/>
          <w:szCs w:val="20"/>
        </w:rPr>
        <w:t>– oznacza wszelkie efekty prac badawczo-rozwojowych prowadzonych przez</w:t>
      </w:r>
      <w:r w:rsidR="00E91B54">
        <w:rPr>
          <w:rFonts w:cstheme="minorHAnsi"/>
          <w:sz w:val="20"/>
          <w:szCs w:val="20"/>
        </w:rPr>
        <w:t xml:space="preserve"> </w:t>
      </w:r>
      <w:r w:rsidRPr="00E91B54">
        <w:rPr>
          <w:rFonts w:cstheme="minorHAnsi"/>
          <w:sz w:val="20"/>
          <w:szCs w:val="20"/>
        </w:rPr>
        <w:t>Wykonawcę w ramach Umowy, niezależnie od ich materialnego lub niematerialnego wymiaru,</w:t>
      </w:r>
      <w:r w:rsidR="00E91B54">
        <w:rPr>
          <w:rFonts w:cstheme="minorHAnsi"/>
          <w:sz w:val="20"/>
          <w:szCs w:val="20"/>
        </w:rPr>
        <w:t xml:space="preserve"> </w:t>
      </w:r>
      <w:r w:rsidRPr="00E91B54">
        <w:rPr>
          <w:rFonts w:cstheme="minorHAnsi"/>
          <w:sz w:val="20"/>
          <w:szCs w:val="20"/>
        </w:rPr>
        <w:t>w tym Wyniki Prac Etapu i Foreground IP, stworzone lub uzyskane przez Wykonawcę w związku</w:t>
      </w:r>
      <w:r w:rsidR="00E91B54">
        <w:rPr>
          <w:rFonts w:cstheme="minorHAnsi"/>
          <w:sz w:val="20"/>
          <w:szCs w:val="20"/>
        </w:rPr>
        <w:t xml:space="preserve"> </w:t>
      </w:r>
      <w:r w:rsidRPr="00E91B54">
        <w:rPr>
          <w:rFonts w:cstheme="minorHAnsi"/>
          <w:sz w:val="20"/>
          <w:szCs w:val="20"/>
        </w:rPr>
        <w:t>lub w celu opracowania Rozwiązania, niezależnie od czasu ich powstania; przez Wyniki Prac B+R</w:t>
      </w:r>
      <w:r w:rsidR="00E91B54">
        <w:rPr>
          <w:rFonts w:cstheme="minorHAnsi"/>
          <w:sz w:val="20"/>
          <w:szCs w:val="20"/>
        </w:rPr>
        <w:t xml:space="preserve"> </w:t>
      </w:r>
      <w:r w:rsidRPr="00E91B54">
        <w:rPr>
          <w:rFonts w:cstheme="minorHAnsi"/>
          <w:sz w:val="20"/>
          <w:szCs w:val="20"/>
        </w:rPr>
        <w:t>rozumie się także części lub fragmenty Wyników Prac B+R;</w:t>
      </w:r>
    </w:p>
    <w:p w14:paraId="547DA9D2" w14:textId="7F083A8C"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§92. </w:t>
      </w:r>
      <w:r w:rsidRPr="00E91B54">
        <w:rPr>
          <w:rFonts w:cstheme="minorHAnsi"/>
          <w:b/>
          <w:bCs/>
          <w:sz w:val="20"/>
          <w:szCs w:val="20"/>
        </w:rPr>
        <w:t xml:space="preserve">Wynik Prac Etapu I </w:t>
      </w:r>
      <w:r w:rsidRPr="00E91B54">
        <w:rPr>
          <w:rFonts w:cstheme="minorHAnsi"/>
          <w:sz w:val="20"/>
          <w:szCs w:val="20"/>
        </w:rPr>
        <w:t xml:space="preserve">lub </w:t>
      </w:r>
      <w:r w:rsidRPr="00E91B54">
        <w:rPr>
          <w:rFonts w:cstheme="minorHAnsi"/>
          <w:b/>
          <w:bCs/>
          <w:sz w:val="20"/>
          <w:szCs w:val="20"/>
        </w:rPr>
        <w:t xml:space="preserve">Wyniki Prac Etapu I – </w:t>
      </w:r>
      <w:r w:rsidRPr="00E91B54">
        <w:rPr>
          <w:rFonts w:cstheme="minorHAnsi"/>
          <w:sz w:val="20"/>
          <w:szCs w:val="20"/>
        </w:rPr>
        <w:t>efekty bezpośrednich lub pośrednich działań</w:t>
      </w:r>
      <w:r w:rsidR="00E91B54">
        <w:rPr>
          <w:rFonts w:cstheme="minorHAnsi"/>
          <w:sz w:val="20"/>
          <w:szCs w:val="20"/>
        </w:rPr>
        <w:t xml:space="preserve"> </w:t>
      </w:r>
      <w:r w:rsidRPr="00E91B54">
        <w:rPr>
          <w:rFonts w:cstheme="minorHAnsi"/>
          <w:sz w:val="20"/>
          <w:szCs w:val="20"/>
        </w:rPr>
        <w:t>Wykonawcy prowadzonych w ramach Etapu I, przedstawione w formie i zakresie określonych w</w:t>
      </w:r>
      <w:r w:rsidR="00E91B54">
        <w:rPr>
          <w:rFonts w:cstheme="minorHAnsi"/>
          <w:sz w:val="20"/>
          <w:szCs w:val="20"/>
        </w:rPr>
        <w:t xml:space="preserve"> </w:t>
      </w:r>
      <w:r w:rsidRPr="00E91B54">
        <w:rPr>
          <w:rFonts w:cstheme="minorHAnsi"/>
          <w:sz w:val="20"/>
          <w:szCs w:val="20"/>
        </w:rPr>
        <w:t>Załączniku nr 4 do Regulaminu i spełniające co najmniej Wymagania Obligatoryjne określone w</w:t>
      </w:r>
      <w:r w:rsidR="00E91B54">
        <w:rPr>
          <w:rFonts w:cstheme="minorHAnsi"/>
          <w:sz w:val="20"/>
          <w:szCs w:val="20"/>
        </w:rPr>
        <w:t xml:space="preserve"> </w:t>
      </w:r>
      <w:r w:rsidRPr="00E91B54">
        <w:rPr>
          <w:rFonts w:cstheme="minorHAnsi"/>
          <w:sz w:val="20"/>
          <w:szCs w:val="20"/>
        </w:rPr>
        <w:t>Załączniku nr 1 do Regulaminu;</w:t>
      </w:r>
    </w:p>
    <w:p w14:paraId="621EEE66" w14:textId="6768FED1"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§93. </w:t>
      </w:r>
      <w:r w:rsidRPr="00E91B54">
        <w:rPr>
          <w:rFonts w:cstheme="minorHAnsi"/>
          <w:b/>
          <w:bCs/>
          <w:sz w:val="20"/>
          <w:szCs w:val="20"/>
        </w:rPr>
        <w:t xml:space="preserve">Wynik Prac Etapu II </w:t>
      </w:r>
      <w:r w:rsidRPr="00E91B54">
        <w:rPr>
          <w:rFonts w:cstheme="minorHAnsi"/>
          <w:sz w:val="20"/>
          <w:szCs w:val="20"/>
        </w:rPr>
        <w:t xml:space="preserve">lub </w:t>
      </w:r>
      <w:r w:rsidRPr="00E91B54">
        <w:rPr>
          <w:rFonts w:cstheme="minorHAnsi"/>
          <w:b/>
          <w:bCs/>
          <w:sz w:val="20"/>
          <w:szCs w:val="20"/>
        </w:rPr>
        <w:t xml:space="preserve">Wyniki Prac Etapu II – </w:t>
      </w:r>
      <w:r w:rsidRPr="00E91B54">
        <w:rPr>
          <w:rFonts w:cstheme="minorHAnsi"/>
          <w:sz w:val="20"/>
          <w:szCs w:val="20"/>
        </w:rPr>
        <w:t>efekty bezpośrednich lub pośrednich działań</w:t>
      </w:r>
      <w:r w:rsidR="00E91B54">
        <w:rPr>
          <w:rFonts w:cstheme="minorHAnsi"/>
          <w:sz w:val="20"/>
          <w:szCs w:val="20"/>
        </w:rPr>
        <w:t xml:space="preserve"> </w:t>
      </w:r>
      <w:r w:rsidRPr="00E91B54">
        <w:rPr>
          <w:rFonts w:cstheme="minorHAnsi"/>
          <w:sz w:val="20"/>
          <w:szCs w:val="20"/>
        </w:rPr>
        <w:t>Wykonawcy prowadzonych w ramach Etapu II, przedstawione w formie i zakresie określonych w</w:t>
      </w:r>
      <w:r w:rsidR="00E91B54">
        <w:rPr>
          <w:rFonts w:cstheme="minorHAnsi"/>
          <w:sz w:val="20"/>
          <w:szCs w:val="20"/>
        </w:rPr>
        <w:t xml:space="preserve"> </w:t>
      </w:r>
      <w:r w:rsidRPr="00E91B54">
        <w:rPr>
          <w:rFonts w:cstheme="minorHAnsi"/>
          <w:sz w:val="20"/>
          <w:szCs w:val="20"/>
        </w:rPr>
        <w:t>Załączniku nr 4 do Regulaminu i spełniające co najmniej Wymagania Obligatoryjne określone w</w:t>
      </w:r>
      <w:r w:rsidR="00E91B54">
        <w:rPr>
          <w:rFonts w:cstheme="minorHAnsi"/>
          <w:sz w:val="20"/>
          <w:szCs w:val="20"/>
        </w:rPr>
        <w:t xml:space="preserve"> </w:t>
      </w:r>
      <w:r w:rsidRPr="00E91B54">
        <w:rPr>
          <w:rFonts w:cstheme="minorHAnsi"/>
          <w:sz w:val="20"/>
          <w:szCs w:val="20"/>
        </w:rPr>
        <w:t>Załączniku nr 1 do Regulaminu;</w:t>
      </w:r>
    </w:p>
    <w:p w14:paraId="6BB470B5" w14:textId="4204968E"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§99. </w:t>
      </w:r>
      <w:r w:rsidRPr="00E91B54">
        <w:rPr>
          <w:rFonts w:cstheme="minorHAnsi"/>
          <w:b/>
          <w:bCs/>
          <w:sz w:val="20"/>
          <w:szCs w:val="20"/>
        </w:rPr>
        <w:t xml:space="preserve">Zadanie Badawcze – </w:t>
      </w:r>
      <w:r w:rsidRPr="00E91B54">
        <w:rPr>
          <w:rFonts w:cstheme="minorHAnsi"/>
          <w:sz w:val="20"/>
          <w:szCs w:val="20"/>
        </w:rPr>
        <w:t>wydzielony w Harmonogramie Rzeczowo-Finansowym zakres Prac B+R</w:t>
      </w:r>
      <w:r w:rsidR="00E91B54">
        <w:rPr>
          <w:rFonts w:cstheme="minorHAnsi"/>
          <w:sz w:val="20"/>
          <w:szCs w:val="20"/>
        </w:rPr>
        <w:t xml:space="preserve"> </w:t>
      </w:r>
      <w:r w:rsidRPr="00E91B54">
        <w:rPr>
          <w:rFonts w:cstheme="minorHAnsi"/>
          <w:sz w:val="20"/>
          <w:szCs w:val="20"/>
        </w:rPr>
        <w:t>prowadzonych przez Wykonawcę i zwieńczonych Kamieniem Milowym;</w:t>
      </w:r>
    </w:p>
    <w:p w14:paraId="2C6F23FC" w14:textId="37DDAB93"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§101. </w:t>
      </w:r>
      <w:r w:rsidRPr="00E91B54">
        <w:rPr>
          <w:rFonts w:cstheme="minorHAnsi"/>
          <w:b/>
          <w:bCs/>
          <w:sz w:val="20"/>
          <w:szCs w:val="20"/>
        </w:rPr>
        <w:t xml:space="preserve">Zamówienia Przedkomercyjne lub Zamówienie Przedkomercyjne lub PCP- </w:t>
      </w:r>
      <w:r w:rsidRPr="00E91B54">
        <w:rPr>
          <w:rFonts w:cstheme="minorHAnsi"/>
          <w:sz w:val="20"/>
          <w:szCs w:val="20"/>
        </w:rPr>
        <w:t xml:space="preserve">(ang. </w:t>
      </w:r>
      <w:r w:rsidRPr="00E91B54">
        <w:rPr>
          <w:rFonts w:cstheme="minorHAnsi"/>
          <w:i/>
          <w:iCs/>
          <w:sz w:val="20"/>
          <w:szCs w:val="20"/>
        </w:rPr>
        <w:t>precommercial</w:t>
      </w:r>
      <w:r w:rsidR="00E91B54">
        <w:rPr>
          <w:rFonts w:cstheme="minorHAnsi"/>
          <w:i/>
          <w:iCs/>
          <w:sz w:val="20"/>
          <w:szCs w:val="20"/>
        </w:rPr>
        <w:t xml:space="preserve"> </w:t>
      </w:r>
      <w:r w:rsidRPr="00E91B54">
        <w:rPr>
          <w:rFonts w:cstheme="minorHAnsi"/>
          <w:i/>
          <w:iCs/>
          <w:sz w:val="20"/>
          <w:szCs w:val="20"/>
        </w:rPr>
        <w:t>procurement, PCP</w:t>
      </w:r>
      <w:r w:rsidRPr="00E91B54">
        <w:rPr>
          <w:rFonts w:cstheme="minorHAnsi"/>
          <w:sz w:val="20"/>
          <w:szCs w:val="20"/>
        </w:rPr>
        <w:t>) oznacza tryb udzielenia zamówienia publicznego, o którym mowa</w:t>
      </w:r>
      <w:r w:rsidR="00E91B54">
        <w:rPr>
          <w:rFonts w:cstheme="minorHAnsi"/>
          <w:sz w:val="20"/>
          <w:szCs w:val="20"/>
        </w:rPr>
        <w:t xml:space="preserve"> </w:t>
      </w:r>
      <w:r w:rsidRPr="00E91B54">
        <w:rPr>
          <w:rFonts w:cstheme="minorHAnsi"/>
          <w:sz w:val="20"/>
          <w:szCs w:val="20"/>
        </w:rPr>
        <w:t>w punkcie 2.3 Zasad ramowych, którego przedmiotem są usługi badawcze i rozwojowe, w której</w:t>
      </w:r>
      <w:r w:rsidR="00E91B54">
        <w:rPr>
          <w:rFonts w:cstheme="minorHAnsi"/>
          <w:sz w:val="20"/>
          <w:szCs w:val="20"/>
        </w:rPr>
        <w:t xml:space="preserve"> </w:t>
      </w:r>
      <w:r w:rsidRPr="00E91B54">
        <w:rPr>
          <w:rFonts w:cstheme="minorHAnsi"/>
          <w:sz w:val="20"/>
          <w:szCs w:val="20"/>
        </w:rPr>
        <w:t>to transakcji organ zamawiający lub podmiot zamawiający nie przejmuje wszystkich wyników</w:t>
      </w:r>
      <w:r w:rsidR="00E91B54">
        <w:rPr>
          <w:rFonts w:cstheme="minorHAnsi"/>
          <w:sz w:val="20"/>
          <w:szCs w:val="20"/>
        </w:rPr>
        <w:t xml:space="preserve"> </w:t>
      </w:r>
      <w:r w:rsidRPr="00E91B54">
        <w:rPr>
          <w:rFonts w:cstheme="minorHAnsi"/>
          <w:sz w:val="20"/>
          <w:szCs w:val="20"/>
        </w:rPr>
        <w:t>i korzyści zlecenia na wyłączność do wykorzystania w ramach prowadzenia własnej działalności,</w:t>
      </w:r>
      <w:r w:rsidR="00E91B54">
        <w:rPr>
          <w:rFonts w:cstheme="minorHAnsi"/>
          <w:sz w:val="20"/>
          <w:szCs w:val="20"/>
        </w:rPr>
        <w:t xml:space="preserve"> </w:t>
      </w:r>
      <w:r w:rsidRPr="00E91B54">
        <w:rPr>
          <w:rFonts w:cstheme="minorHAnsi"/>
          <w:sz w:val="20"/>
          <w:szCs w:val="20"/>
        </w:rPr>
        <w:t>ale dzieli je z usługodawcami na warunkach rynkowych. Zlecenie, którego przedmiot wchodzi</w:t>
      </w:r>
      <w:r w:rsidR="00E91B54">
        <w:rPr>
          <w:rFonts w:cstheme="minorHAnsi"/>
          <w:sz w:val="20"/>
          <w:szCs w:val="20"/>
        </w:rPr>
        <w:t xml:space="preserve"> </w:t>
      </w:r>
      <w:r w:rsidRPr="00E91B54">
        <w:rPr>
          <w:rFonts w:cstheme="minorHAnsi"/>
          <w:sz w:val="20"/>
          <w:szCs w:val="20"/>
        </w:rPr>
        <w:t>w zakres jednej lub większej liczby kategorii badań i rozwoju określonych w Zasadach Ramowych,</w:t>
      </w:r>
      <w:r w:rsidR="00E91B54">
        <w:rPr>
          <w:rFonts w:cstheme="minorHAnsi"/>
          <w:sz w:val="20"/>
          <w:szCs w:val="20"/>
        </w:rPr>
        <w:t xml:space="preserve"> </w:t>
      </w:r>
      <w:r w:rsidRPr="00E91B54">
        <w:rPr>
          <w:rFonts w:cstheme="minorHAnsi"/>
          <w:sz w:val="20"/>
          <w:szCs w:val="20"/>
        </w:rPr>
        <w:t>musi być ograniczone w czasie i może obejmować opracowanie prototypów lub ograniczonej ilości</w:t>
      </w:r>
      <w:r w:rsidR="00E91B54">
        <w:rPr>
          <w:rFonts w:cstheme="minorHAnsi"/>
          <w:sz w:val="20"/>
          <w:szCs w:val="20"/>
        </w:rPr>
        <w:t xml:space="preserve"> </w:t>
      </w:r>
      <w:r w:rsidRPr="00E91B54">
        <w:rPr>
          <w:rFonts w:cstheme="minorHAnsi"/>
          <w:sz w:val="20"/>
          <w:szCs w:val="20"/>
        </w:rPr>
        <w:t>nowych produktów lub usług w formie serii testowej;</w:t>
      </w:r>
    </w:p>
    <w:p w14:paraId="2F65B9E0" w14:textId="039286AF"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§103. </w:t>
      </w:r>
      <w:r w:rsidRPr="00E91B54">
        <w:rPr>
          <w:rFonts w:cstheme="minorHAnsi"/>
          <w:b/>
          <w:bCs/>
          <w:sz w:val="20"/>
          <w:szCs w:val="20"/>
        </w:rPr>
        <w:t xml:space="preserve">Zdarzenie Nadzwyczajne </w:t>
      </w:r>
      <w:r w:rsidRPr="00E91B54">
        <w:rPr>
          <w:rFonts w:cstheme="minorHAnsi"/>
          <w:sz w:val="20"/>
          <w:szCs w:val="20"/>
        </w:rPr>
        <w:t>– oznacza okoliczności zaistniałe po zawarciu Umowy, które mogą</w:t>
      </w:r>
      <w:r w:rsidR="00E91B54">
        <w:rPr>
          <w:rFonts w:cstheme="minorHAnsi"/>
          <w:sz w:val="20"/>
          <w:szCs w:val="20"/>
        </w:rPr>
        <w:t xml:space="preserve"> </w:t>
      </w:r>
      <w:r w:rsidRPr="00E91B54">
        <w:rPr>
          <w:rFonts w:cstheme="minorHAnsi"/>
          <w:sz w:val="20"/>
          <w:szCs w:val="20"/>
        </w:rPr>
        <w:t>w istotny sposób wpłynąć na terminowość (przekroczenie Harmonogramu Przedsięwzięcia</w:t>
      </w:r>
      <w:r w:rsidR="00E91B54">
        <w:rPr>
          <w:rFonts w:cstheme="minorHAnsi"/>
          <w:sz w:val="20"/>
          <w:szCs w:val="20"/>
        </w:rPr>
        <w:t xml:space="preserve"> </w:t>
      </w:r>
      <w:r w:rsidRPr="00E91B54">
        <w:rPr>
          <w:rFonts w:cstheme="minorHAnsi"/>
          <w:sz w:val="20"/>
          <w:szCs w:val="20"/>
        </w:rPr>
        <w:t>o ponad 3 miesiące) lub obiektywną możliwość wykonania Umowy przez Wykonawcę, takie jak</w:t>
      </w:r>
      <w:r w:rsidR="00E91B54">
        <w:rPr>
          <w:rFonts w:cstheme="minorHAnsi"/>
          <w:sz w:val="20"/>
          <w:szCs w:val="20"/>
        </w:rPr>
        <w:t xml:space="preserve"> </w:t>
      </w:r>
      <w:r w:rsidRPr="00E91B54">
        <w:rPr>
          <w:rFonts w:cstheme="minorHAnsi"/>
          <w:sz w:val="20"/>
          <w:szCs w:val="20"/>
        </w:rPr>
        <w:t>skierowanie przeciwko Wykonawcy roszczenia sądowego, którego egzekucja może wpłynąć</w:t>
      </w:r>
      <w:r w:rsidR="00E91B54">
        <w:rPr>
          <w:rFonts w:cstheme="minorHAnsi"/>
          <w:sz w:val="20"/>
          <w:szCs w:val="20"/>
        </w:rPr>
        <w:t xml:space="preserve"> </w:t>
      </w:r>
      <w:r w:rsidRPr="00E91B54">
        <w:rPr>
          <w:rFonts w:cstheme="minorHAnsi"/>
          <w:sz w:val="20"/>
          <w:szCs w:val="20"/>
        </w:rPr>
        <w:t>na niewypłacalność Wykonawcy, wszczęcie postępowania administracyjnego, które może</w:t>
      </w:r>
      <w:r w:rsidR="00E91B54">
        <w:rPr>
          <w:rFonts w:cstheme="minorHAnsi"/>
          <w:sz w:val="20"/>
          <w:szCs w:val="20"/>
        </w:rPr>
        <w:t xml:space="preserve"> </w:t>
      </w:r>
      <w:r w:rsidRPr="00E91B54">
        <w:rPr>
          <w:rFonts w:cstheme="minorHAnsi"/>
          <w:sz w:val="20"/>
          <w:szCs w:val="20"/>
        </w:rPr>
        <w:t>skutkować utratą uprawnień niezbędnych do wykonania Umowy, utrata zasobów niezbędnych do</w:t>
      </w:r>
      <w:r w:rsidR="00E91B54">
        <w:rPr>
          <w:rFonts w:cstheme="minorHAnsi"/>
          <w:sz w:val="20"/>
          <w:szCs w:val="20"/>
        </w:rPr>
        <w:t xml:space="preserve"> </w:t>
      </w:r>
      <w:r w:rsidRPr="00E91B54">
        <w:rPr>
          <w:rFonts w:cstheme="minorHAnsi"/>
          <w:sz w:val="20"/>
          <w:szCs w:val="20"/>
        </w:rPr>
        <w:t>wykonania Umowy (np. kluczowy personel, dane, laboratorium, zakład produkcyjny);</w:t>
      </w:r>
    </w:p>
    <w:p w14:paraId="49953874" w14:textId="6B50DFCA" w:rsidR="000114DB" w:rsidRPr="00E91B54" w:rsidRDefault="000114DB" w:rsidP="00E91B54">
      <w:pPr>
        <w:autoSpaceDE w:val="0"/>
        <w:autoSpaceDN w:val="0"/>
        <w:adjustRightInd w:val="0"/>
        <w:spacing w:after="0" w:line="276" w:lineRule="auto"/>
        <w:jc w:val="both"/>
        <w:rPr>
          <w:rFonts w:cstheme="minorHAnsi"/>
          <w:sz w:val="20"/>
          <w:szCs w:val="20"/>
        </w:rPr>
      </w:pPr>
      <w:r w:rsidRPr="00E91B54">
        <w:rPr>
          <w:rFonts w:cstheme="minorHAnsi"/>
          <w:sz w:val="20"/>
          <w:szCs w:val="20"/>
        </w:rPr>
        <w:t xml:space="preserve">§104. </w:t>
      </w:r>
      <w:r w:rsidRPr="00E91B54">
        <w:rPr>
          <w:rFonts w:cstheme="minorHAnsi"/>
          <w:b/>
          <w:bCs/>
          <w:sz w:val="20"/>
          <w:szCs w:val="20"/>
        </w:rPr>
        <w:t xml:space="preserve">Zespół Oceniający </w:t>
      </w:r>
      <w:r w:rsidRPr="00E91B54">
        <w:rPr>
          <w:rFonts w:cstheme="minorHAnsi"/>
          <w:sz w:val="20"/>
          <w:szCs w:val="20"/>
        </w:rPr>
        <w:t>- oznacza ciało kolegialne, powołane przez Dyrektora NCBR lub osobę</w:t>
      </w:r>
      <w:r w:rsidR="00E91B54">
        <w:rPr>
          <w:rFonts w:cstheme="minorHAnsi"/>
          <w:sz w:val="20"/>
          <w:szCs w:val="20"/>
        </w:rPr>
        <w:t xml:space="preserve"> </w:t>
      </w:r>
      <w:r w:rsidRPr="00E91B54">
        <w:rPr>
          <w:rFonts w:cstheme="minorHAnsi"/>
          <w:sz w:val="20"/>
          <w:szCs w:val="20"/>
        </w:rPr>
        <w:t>upoważnioną przez Dyrektora NCBR, które w ramach Postępowania ocenia Wnioski, zaś w ramach</w:t>
      </w:r>
      <w:r w:rsidR="00E91B54">
        <w:rPr>
          <w:rFonts w:cstheme="minorHAnsi"/>
          <w:sz w:val="20"/>
          <w:szCs w:val="20"/>
        </w:rPr>
        <w:t xml:space="preserve"> </w:t>
      </w:r>
      <w:r w:rsidRPr="00E91B54">
        <w:rPr>
          <w:rFonts w:cstheme="minorHAnsi"/>
          <w:sz w:val="20"/>
          <w:szCs w:val="20"/>
        </w:rPr>
        <w:t>wykonania Umowy dokonuje oceny Wyników Prac Etapu, przedstawionych przez Uczestników</w:t>
      </w:r>
      <w:r w:rsidR="00E91B54">
        <w:rPr>
          <w:rFonts w:cstheme="minorHAnsi"/>
          <w:sz w:val="20"/>
          <w:szCs w:val="20"/>
        </w:rPr>
        <w:t xml:space="preserve"> </w:t>
      </w:r>
      <w:r w:rsidRPr="00E91B54">
        <w:rPr>
          <w:rFonts w:cstheme="minorHAnsi"/>
          <w:sz w:val="20"/>
          <w:szCs w:val="20"/>
        </w:rPr>
        <w:t>Przedsięwzięcia po każdym z Etapów</w:t>
      </w:r>
      <w:r w:rsidR="000D5667">
        <w:rPr>
          <w:rFonts w:cstheme="minorHAnsi"/>
          <w:sz w:val="20"/>
          <w:szCs w:val="20"/>
        </w:rPr>
        <w:t>.”</w:t>
      </w:r>
    </w:p>
    <w:sectPr w:rsidR="000114DB" w:rsidRPr="00E91B54" w:rsidSect="004615FD">
      <w:pgSz w:w="11906" w:h="16838"/>
      <w:pgMar w:top="425"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CBA6BE" w16cid:durableId="3053A39D"/>
  <w16cid:commentId w16cid:paraId="73F1D57A" w16cid:durableId="24C7C5EE"/>
  <w16cid:commentId w16cid:paraId="7C50B1F7" w16cid:durableId="24C7A4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BF92C" w14:textId="77777777" w:rsidR="00FA472A" w:rsidRDefault="00FA472A" w:rsidP="007B254D">
      <w:pPr>
        <w:spacing w:after="0" w:line="240" w:lineRule="auto"/>
      </w:pPr>
      <w:r>
        <w:separator/>
      </w:r>
    </w:p>
  </w:endnote>
  <w:endnote w:type="continuationSeparator" w:id="0">
    <w:p w14:paraId="36C755B1" w14:textId="77777777" w:rsidR="00FA472A" w:rsidRDefault="00FA472A" w:rsidP="007B254D">
      <w:pPr>
        <w:spacing w:after="0" w:line="240" w:lineRule="auto"/>
      </w:pPr>
      <w:r>
        <w:continuationSeparator/>
      </w:r>
    </w:p>
  </w:endnote>
  <w:endnote w:type="continuationNotice" w:id="1">
    <w:p w14:paraId="666A44B1" w14:textId="77777777" w:rsidR="00FA472A" w:rsidRDefault="00FA47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Gothic"/>
    <w:charset w:val="80"/>
    <w:family w:val="auto"/>
    <w:pitch w:val="default"/>
  </w:font>
  <w:font w:name="Cambria Math">
    <w:panose1 w:val="02040503050406030204"/>
    <w:charset w:val="EE"/>
    <w:family w:val="roman"/>
    <w:pitch w:val="variable"/>
    <w:sig w:usb0="E00006FF" w:usb1="420024FF" w:usb2="02000000" w:usb3="00000000" w:csb0="0000019F" w:csb1="00000000"/>
  </w:font>
  <w:font w:name="Calibri-LightItalic">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A5E9F" w14:textId="77777777" w:rsidR="00B6659B" w:rsidRDefault="00B665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7B00A" w14:textId="77777777" w:rsidR="00D94FCE" w:rsidRDefault="00D94FCE">
    <w:pPr>
      <w:pStyle w:val="Stopka"/>
    </w:pPr>
    <w:r>
      <w:rPr>
        <w:noProof/>
        <w:lang w:eastAsia="pl-PL"/>
      </w:rPr>
      <w:drawing>
        <wp:inline distT="0" distB="0" distL="0" distR="0" wp14:anchorId="0798A0BB" wp14:editId="4686DD34">
          <wp:extent cx="5435600" cy="311150"/>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pic:nvPicPr>
                <pic:blipFill>
                  <a:blip r:embed="rId1">
                    <a:extLst>
                      <a:ext uri="{28A0092B-C50C-407E-A947-70E740481C1C}">
                        <a14:useLocalDpi xmlns:a14="http://schemas.microsoft.com/office/drawing/2010/main" val="0"/>
                      </a:ext>
                    </a:extLst>
                  </a:blip>
                  <a:stretch>
                    <a:fillRect/>
                  </a:stretch>
                </pic:blipFill>
                <pic:spPr>
                  <a:xfrm>
                    <a:off x="0" y="0"/>
                    <a:ext cx="5435600" cy="3111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02A79" w14:textId="77777777" w:rsidR="00B6659B" w:rsidRDefault="00B665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37854" w14:textId="77777777" w:rsidR="00FA472A" w:rsidRDefault="00FA472A" w:rsidP="007B254D">
      <w:pPr>
        <w:spacing w:after="0" w:line="240" w:lineRule="auto"/>
      </w:pPr>
      <w:r>
        <w:separator/>
      </w:r>
    </w:p>
  </w:footnote>
  <w:footnote w:type="continuationSeparator" w:id="0">
    <w:p w14:paraId="41C9AD99" w14:textId="77777777" w:rsidR="00FA472A" w:rsidRDefault="00FA472A" w:rsidP="007B254D">
      <w:pPr>
        <w:spacing w:after="0" w:line="240" w:lineRule="auto"/>
      </w:pPr>
      <w:r>
        <w:continuationSeparator/>
      </w:r>
    </w:p>
  </w:footnote>
  <w:footnote w:type="continuationNotice" w:id="1">
    <w:p w14:paraId="68222519" w14:textId="77777777" w:rsidR="00FA472A" w:rsidRDefault="00FA47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15573" w14:textId="77777777" w:rsidR="00B6659B" w:rsidRDefault="00B665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Look w:val="04A0" w:firstRow="1" w:lastRow="0" w:firstColumn="1" w:lastColumn="0" w:noHBand="0" w:noVBand="1"/>
    </w:tblPr>
    <w:tblGrid>
      <w:gridCol w:w="2557"/>
      <w:gridCol w:w="2630"/>
      <w:gridCol w:w="3447"/>
    </w:tblGrid>
    <w:tr w:rsidR="00D94FCE" w:rsidRPr="000770A6" w14:paraId="3218B93C" w14:textId="77777777" w:rsidTr="00B80E4C">
      <w:tc>
        <w:tcPr>
          <w:tcW w:w="2557" w:type="dxa"/>
          <w:tcBorders>
            <w:top w:val="nil"/>
            <w:left w:val="nil"/>
            <w:bottom w:val="nil"/>
            <w:right w:val="nil"/>
          </w:tcBorders>
        </w:tcPr>
        <w:p w14:paraId="517EC67F" w14:textId="77777777" w:rsidR="00D94FCE" w:rsidRDefault="00D94FCE" w:rsidP="003B4B18">
          <w:pPr>
            <w:spacing w:before="26"/>
            <w:ind w:left="20" w:right="-134"/>
          </w:pPr>
          <w:bookmarkStart w:id="483" w:name="_Hlk521433261"/>
        </w:p>
      </w:tc>
      <w:tc>
        <w:tcPr>
          <w:tcW w:w="2630" w:type="dxa"/>
          <w:tcBorders>
            <w:top w:val="nil"/>
            <w:left w:val="nil"/>
            <w:bottom w:val="nil"/>
            <w:right w:val="nil"/>
          </w:tcBorders>
        </w:tcPr>
        <w:p w14:paraId="0791E110" w14:textId="77777777" w:rsidR="00D94FCE" w:rsidRDefault="00D94FCE" w:rsidP="003B4B18">
          <w:pPr>
            <w:jc w:val="center"/>
          </w:pPr>
        </w:p>
      </w:tc>
      <w:tc>
        <w:tcPr>
          <w:tcW w:w="3447" w:type="dxa"/>
          <w:tcBorders>
            <w:top w:val="nil"/>
            <w:left w:val="nil"/>
            <w:bottom w:val="nil"/>
            <w:right w:val="nil"/>
          </w:tcBorders>
        </w:tcPr>
        <w:p w14:paraId="0273DE03" w14:textId="77777777" w:rsidR="00D94FCE" w:rsidRDefault="00D94FCE" w:rsidP="003B4B18">
          <w:pPr>
            <w:jc w:val="center"/>
          </w:pPr>
        </w:p>
      </w:tc>
    </w:tr>
  </w:tbl>
  <w:p w14:paraId="798709B6" w14:textId="77777777" w:rsidR="00D94FCE" w:rsidRDefault="00D94FCE" w:rsidP="003B4B18">
    <w:pPr>
      <w:pStyle w:val="Nagwek"/>
      <w:jc w:val="center"/>
      <w:rPr>
        <w:i/>
        <w:sz w:val="15"/>
        <w:szCs w:val="15"/>
      </w:rPr>
    </w:pPr>
    <w:r>
      <w:rPr>
        <w:noProof/>
        <w:lang w:eastAsia="pl-PL" w:bidi="ar-SA"/>
      </w:rPr>
      <w:drawing>
        <wp:inline distT="0" distB="0" distL="0" distR="0" wp14:anchorId="03DF570E" wp14:editId="37F7AD5A">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C8C96EF" w14:textId="77777777" w:rsidR="00D94FCE" w:rsidRDefault="00D94FCE" w:rsidP="003B4B18">
    <w:pPr>
      <w:pStyle w:val="Nagwek"/>
      <w:jc w:val="center"/>
      <w:rPr>
        <w:i/>
        <w:sz w:val="15"/>
        <w:szCs w:val="15"/>
      </w:rPr>
    </w:pPr>
  </w:p>
  <w:p w14:paraId="48872691" w14:textId="77777777" w:rsidR="00D94FCE" w:rsidRDefault="00D94FCE" w:rsidP="00455A75">
    <w:pPr>
      <w:pStyle w:val="Nagwek"/>
      <w:jc w:val="both"/>
    </w:pPr>
    <w:r w:rsidRPr="00826A63">
      <w:rPr>
        <w:i/>
        <w:sz w:val="15"/>
        <w:szCs w:val="15"/>
      </w:rPr>
      <w:t xml:space="preserve">Niniejsze </w:t>
    </w:r>
    <w:r w:rsidRPr="00F979D6">
      <w:rPr>
        <w:i/>
        <w:sz w:val="15"/>
        <w:szCs w:val="15"/>
      </w:rPr>
      <w:t>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r w:rsidRPr="00826A63">
      <w:rPr>
        <w:i/>
        <w:sz w:val="15"/>
        <w:szCs w:val="15"/>
      </w:rPr>
      <w:t>.</w:t>
    </w:r>
    <w:bookmarkEnd w:id="483"/>
  </w:p>
  <w:p w14:paraId="5DFD792A" w14:textId="77777777" w:rsidR="00D94FCE" w:rsidRPr="007167E5" w:rsidRDefault="00D94FCE">
    <w:pPr>
      <w:pStyle w:val="Nagwek"/>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BA40" w14:textId="77777777" w:rsidR="00B6659B" w:rsidRDefault="00B665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67EDA"/>
    <w:multiLevelType w:val="hybridMultilevel"/>
    <w:tmpl w:val="FFFFFFFF"/>
    <w:lvl w:ilvl="0" w:tplc="B01EE2A2">
      <w:start w:val="1"/>
      <w:numFmt w:val="bullet"/>
      <w:lvlText w:val=""/>
      <w:lvlJc w:val="left"/>
      <w:pPr>
        <w:ind w:left="360" w:hanging="360"/>
      </w:pPr>
      <w:rPr>
        <w:rFonts w:ascii="Symbol" w:hAnsi="Symbol" w:hint="default"/>
      </w:rPr>
    </w:lvl>
    <w:lvl w:ilvl="1" w:tplc="259C1D00">
      <w:start w:val="1"/>
      <w:numFmt w:val="bullet"/>
      <w:lvlText w:val="o"/>
      <w:lvlJc w:val="left"/>
      <w:pPr>
        <w:ind w:left="1080" w:hanging="360"/>
      </w:pPr>
      <w:rPr>
        <w:rFonts w:ascii="Courier New" w:hAnsi="Courier New" w:hint="default"/>
      </w:rPr>
    </w:lvl>
    <w:lvl w:ilvl="2" w:tplc="D8DC1968">
      <w:start w:val="1"/>
      <w:numFmt w:val="bullet"/>
      <w:lvlText w:val=""/>
      <w:lvlJc w:val="left"/>
      <w:pPr>
        <w:ind w:left="1800" w:hanging="360"/>
      </w:pPr>
      <w:rPr>
        <w:rFonts w:ascii="Wingdings" w:hAnsi="Wingdings" w:hint="default"/>
      </w:rPr>
    </w:lvl>
    <w:lvl w:ilvl="3" w:tplc="3056A444">
      <w:start w:val="1"/>
      <w:numFmt w:val="bullet"/>
      <w:lvlText w:val=""/>
      <w:lvlJc w:val="left"/>
      <w:pPr>
        <w:ind w:left="2520" w:hanging="360"/>
      </w:pPr>
      <w:rPr>
        <w:rFonts w:ascii="Symbol" w:hAnsi="Symbol" w:hint="default"/>
      </w:rPr>
    </w:lvl>
    <w:lvl w:ilvl="4" w:tplc="3EAE29EA">
      <w:start w:val="1"/>
      <w:numFmt w:val="bullet"/>
      <w:lvlText w:val="o"/>
      <w:lvlJc w:val="left"/>
      <w:pPr>
        <w:ind w:left="3240" w:hanging="360"/>
      </w:pPr>
      <w:rPr>
        <w:rFonts w:ascii="Courier New" w:hAnsi="Courier New" w:hint="default"/>
      </w:rPr>
    </w:lvl>
    <w:lvl w:ilvl="5" w:tplc="82987E40">
      <w:start w:val="1"/>
      <w:numFmt w:val="bullet"/>
      <w:lvlText w:val=""/>
      <w:lvlJc w:val="left"/>
      <w:pPr>
        <w:ind w:left="3960" w:hanging="360"/>
      </w:pPr>
      <w:rPr>
        <w:rFonts w:ascii="Wingdings" w:hAnsi="Wingdings" w:hint="default"/>
      </w:rPr>
    </w:lvl>
    <w:lvl w:ilvl="6" w:tplc="DFFE926C">
      <w:start w:val="1"/>
      <w:numFmt w:val="bullet"/>
      <w:lvlText w:val=""/>
      <w:lvlJc w:val="left"/>
      <w:pPr>
        <w:ind w:left="4680" w:hanging="360"/>
      </w:pPr>
      <w:rPr>
        <w:rFonts w:ascii="Symbol" w:hAnsi="Symbol" w:hint="default"/>
      </w:rPr>
    </w:lvl>
    <w:lvl w:ilvl="7" w:tplc="DEFE462A">
      <w:start w:val="1"/>
      <w:numFmt w:val="bullet"/>
      <w:lvlText w:val="o"/>
      <w:lvlJc w:val="left"/>
      <w:pPr>
        <w:ind w:left="5400" w:hanging="360"/>
      </w:pPr>
      <w:rPr>
        <w:rFonts w:ascii="Courier New" w:hAnsi="Courier New" w:hint="default"/>
      </w:rPr>
    </w:lvl>
    <w:lvl w:ilvl="8" w:tplc="229AB50A">
      <w:start w:val="1"/>
      <w:numFmt w:val="bullet"/>
      <w:lvlText w:val=""/>
      <w:lvlJc w:val="left"/>
      <w:pPr>
        <w:ind w:left="6120" w:hanging="360"/>
      </w:pPr>
      <w:rPr>
        <w:rFonts w:ascii="Wingdings" w:hAnsi="Wingdings" w:hint="default"/>
      </w:rPr>
    </w:lvl>
  </w:abstractNum>
  <w:abstractNum w:abstractNumId="1" w15:restartNumberingAfterBreak="0">
    <w:nsid w:val="053C042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D458CA"/>
    <w:multiLevelType w:val="hybridMultilevel"/>
    <w:tmpl w:val="642A0460"/>
    <w:lvl w:ilvl="0" w:tplc="0972B398">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1E19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5D33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061D17"/>
    <w:multiLevelType w:val="hybridMultilevel"/>
    <w:tmpl w:val="5E3C9A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AD1ECE"/>
    <w:multiLevelType w:val="hybridMultilevel"/>
    <w:tmpl w:val="FEC8E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887A06"/>
    <w:multiLevelType w:val="multilevel"/>
    <w:tmpl w:val="058C0CCC"/>
    <w:lvl w:ilvl="0">
      <w:start w:val="1"/>
      <w:numFmt w:val="decimal"/>
      <w:lvlText w:val="%1"/>
      <w:lvlJc w:val="left"/>
      <w:pPr>
        <w:ind w:left="360" w:hanging="360"/>
      </w:pPr>
      <w:rPr>
        <w:rFonts w:hint="default"/>
        <w:sz w:val="22"/>
      </w:rPr>
    </w:lvl>
    <w:lvl w:ilvl="1">
      <w:start w:val="9"/>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1"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C561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A221A6"/>
    <w:multiLevelType w:val="hybridMultilevel"/>
    <w:tmpl w:val="4200869E"/>
    <w:lvl w:ilvl="0" w:tplc="C30C275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AE5885"/>
    <w:multiLevelType w:val="hybridMultilevel"/>
    <w:tmpl w:val="4F444D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2B1A26"/>
    <w:multiLevelType w:val="hybridMultilevel"/>
    <w:tmpl w:val="C980C3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70574"/>
    <w:multiLevelType w:val="hybridMultilevel"/>
    <w:tmpl w:val="BFE085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39548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02A50"/>
    <w:multiLevelType w:val="hybridMultilevel"/>
    <w:tmpl w:val="E9AC1ED2"/>
    <w:lvl w:ilvl="0" w:tplc="9EE0610E">
      <w:start w:val="1"/>
      <w:numFmt w:val="bullet"/>
      <w:lvlText w:val=""/>
      <w:lvlJc w:val="left"/>
      <w:pPr>
        <w:ind w:left="720" w:hanging="360"/>
      </w:pPr>
      <w:rPr>
        <w:rFonts w:ascii="Symbol" w:hAnsi="Symbol" w:hint="default"/>
      </w:rPr>
    </w:lvl>
    <w:lvl w:ilvl="1" w:tplc="BF56F47C">
      <w:start w:val="1"/>
      <w:numFmt w:val="bullet"/>
      <w:lvlText w:val="o"/>
      <w:lvlJc w:val="left"/>
      <w:pPr>
        <w:ind w:left="1440" w:hanging="360"/>
      </w:pPr>
      <w:rPr>
        <w:rFonts w:ascii="Courier New" w:hAnsi="Courier New" w:hint="default"/>
      </w:rPr>
    </w:lvl>
    <w:lvl w:ilvl="2" w:tplc="C1241AF0">
      <w:start w:val="1"/>
      <w:numFmt w:val="bullet"/>
      <w:lvlText w:val=""/>
      <w:lvlJc w:val="left"/>
      <w:pPr>
        <w:ind w:left="2160" w:hanging="360"/>
      </w:pPr>
      <w:rPr>
        <w:rFonts w:ascii="Wingdings" w:hAnsi="Wingdings" w:hint="default"/>
      </w:rPr>
    </w:lvl>
    <w:lvl w:ilvl="3" w:tplc="F16C3BDC">
      <w:start w:val="1"/>
      <w:numFmt w:val="bullet"/>
      <w:lvlText w:val=""/>
      <w:lvlJc w:val="left"/>
      <w:pPr>
        <w:ind w:left="2880" w:hanging="360"/>
      </w:pPr>
      <w:rPr>
        <w:rFonts w:ascii="Symbol" w:hAnsi="Symbol" w:hint="default"/>
      </w:rPr>
    </w:lvl>
    <w:lvl w:ilvl="4" w:tplc="D2581578">
      <w:start w:val="1"/>
      <w:numFmt w:val="bullet"/>
      <w:lvlText w:val="o"/>
      <w:lvlJc w:val="left"/>
      <w:pPr>
        <w:ind w:left="3600" w:hanging="360"/>
      </w:pPr>
      <w:rPr>
        <w:rFonts w:ascii="Courier New" w:hAnsi="Courier New" w:hint="default"/>
      </w:rPr>
    </w:lvl>
    <w:lvl w:ilvl="5" w:tplc="DF426AB6">
      <w:start w:val="1"/>
      <w:numFmt w:val="bullet"/>
      <w:lvlText w:val=""/>
      <w:lvlJc w:val="left"/>
      <w:pPr>
        <w:ind w:left="4320" w:hanging="360"/>
      </w:pPr>
      <w:rPr>
        <w:rFonts w:ascii="Wingdings" w:hAnsi="Wingdings" w:hint="default"/>
      </w:rPr>
    </w:lvl>
    <w:lvl w:ilvl="6" w:tplc="4852E98E">
      <w:start w:val="1"/>
      <w:numFmt w:val="bullet"/>
      <w:lvlText w:val=""/>
      <w:lvlJc w:val="left"/>
      <w:pPr>
        <w:ind w:left="5040" w:hanging="360"/>
      </w:pPr>
      <w:rPr>
        <w:rFonts w:ascii="Symbol" w:hAnsi="Symbol" w:hint="default"/>
      </w:rPr>
    </w:lvl>
    <w:lvl w:ilvl="7" w:tplc="74C6717A">
      <w:start w:val="1"/>
      <w:numFmt w:val="bullet"/>
      <w:lvlText w:val="o"/>
      <w:lvlJc w:val="left"/>
      <w:pPr>
        <w:ind w:left="5760" w:hanging="360"/>
      </w:pPr>
      <w:rPr>
        <w:rFonts w:ascii="Courier New" w:hAnsi="Courier New" w:hint="default"/>
      </w:rPr>
    </w:lvl>
    <w:lvl w:ilvl="8" w:tplc="D17AEBC8">
      <w:start w:val="1"/>
      <w:numFmt w:val="bullet"/>
      <w:lvlText w:val=""/>
      <w:lvlJc w:val="left"/>
      <w:pPr>
        <w:ind w:left="6480" w:hanging="360"/>
      </w:pPr>
      <w:rPr>
        <w:rFonts w:ascii="Wingdings" w:hAnsi="Wingdings" w:hint="default"/>
      </w:rPr>
    </w:lvl>
  </w:abstractNum>
  <w:abstractNum w:abstractNumId="20" w15:restartNumberingAfterBreak="0">
    <w:nsid w:val="273E37E2"/>
    <w:multiLevelType w:val="multilevel"/>
    <w:tmpl w:val="0415001F"/>
    <w:lvl w:ilvl="0">
      <w:start w:val="1"/>
      <w:numFmt w:val="decimal"/>
      <w:lvlText w:val="%1."/>
      <w:lvlJc w:val="left"/>
      <w:pPr>
        <w:ind w:left="360" w:hanging="360"/>
      </w:pPr>
    </w:lvl>
    <w:lvl w:ilvl="1">
      <w:start w:val="1"/>
      <w:numFmt w:val="decimal"/>
      <w:lvlText w:val="%1.%2."/>
      <w:lvlJc w:val="left"/>
      <w:pPr>
        <w:ind w:left="114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7EA0077"/>
    <w:multiLevelType w:val="multilevel"/>
    <w:tmpl w:val="69BA6334"/>
    <w:lvl w:ilvl="0">
      <w:start w:val="2"/>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3"/>
      <w:numFmt w:val="none"/>
      <w:lvlText w:val="3.4.3."/>
      <w:lvlJc w:val="left"/>
      <w:pPr>
        <w:ind w:left="504" w:hanging="504"/>
      </w:pPr>
      <w:rPr>
        <w:rFonts w:hint="default"/>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AC130A"/>
    <w:multiLevelType w:val="hybridMultilevel"/>
    <w:tmpl w:val="FFFFFFFF"/>
    <w:lvl w:ilvl="0" w:tplc="28CC61EE">
      <w:start w:val="1"/>
      <w:numFmt w:val="bullet"/>
      <w:lvlText w:val=""/>
      <w:lvlJc w:val="left"/>
      <w:pPr>
        <w:ind w:left="720" w:hanging="360"/>
      </w:pPr>
      <w:rPr>
        <w:rFonts w:ascii="Symbol" w:hAnsi="Symbol" w:hint="default"/>
      </w:rPr>
    </w:lvl>
    <w:lvl w:ilvl="1" w:tplc="719C104E">
      <w:start w:val="1"/>
      <w:numFmt w:val="bullet"/>
      <w:lvlText w:val="o"/>
      <w:lvlJc w:val="left"/>
      <w:pPr>
        <w:ind w:left="1440" w:hanging="360"/>
      </w:pPr>
      <w:rPr>
        <w:rFonts w:ascii="Courier New" w:hAnsi="Courier New" w:hint="default"/>
      </w:rPr>
    </w:lvl>
    <w:lvl w:ilvl="2" w:tplc="F2F09B9C">
      <w:start w:val="1"/>
      <w:numFmt w:val="bullet"/>
      <w:lvlText w:val=""/>
      <w:lvlJc w:val="left"/>
      <w:pPr>
        <w:ind w:left="2160" w:hanging="360"/>
      </w:pPr>
      <w:rPr>
        <w:rFonts w:ascii="Wingdings" w:hAnsi="Wingdings" w:hint="default"/>
      </w:rPr>
    </w:lvl>
    <w:lvl w:ilvl="3" w:tplc="3E42FB5C">
      <w:start w:val="1"/>
      <w:numFmt w:val="bullet"/>
      <w:lvlText w:val=""/>
      <w:lvlJc w:val="left"/>
      <w:pPr>
        <w:ind w:left="2880" w:hanging="360"/>
      </w:pPr>
      <w:rPr>
        <w:rFonts w:ascii="Symbol" w:hAnsi="Symbol" w:hint="default"/>
      </w:rPr>
    </w:lvl>
    <w:lvl w:ilvl="4" w:tplc="898AEF20">
      <w:start w:val="1"/>
      <w:numFmt w:val="bullet"/>
      <w:lvlText w:val="o"/>
      <w:lvlJc w:val="left"/>
      <w:pPr>
        <w:ind w:left="3600" w:hanging="360"/>
      </w:pPr>
      <w:rPr>
        <w:rFonts w:ascii="Courier New" w:hAnsi="Courier New" w:hint="default"/>
      </w:rPr>
    </w:lvl>
    <w:lvl w:ilvl="5" w:tplc="30708578">
      <w:start w:val="1"/>
      <w:numFmt w:val="bullet"/>
      <w:lvlText w:val=""/>
      <w:lvlJc w:val="left"/>
      <w:pPr>
        <w:ind w:left="4320" w:hanging="360"/>
      </w:pPr>
      <w:rPr>
        <w:rFonts w:ascii="Wingdings" w:hAnsi="Wingdings" w:hint="default"/>
      </w:rPr>
    </w:lvl>
    <w:lvl w:ilvl="6" w:tplc="BDB20FCE">
      <w:start w:val="1"/>
      <w:numFmt w:val="bullet"/>
      <w:lvlText w:val=""/>
      <w:lvlJc w:val="left"/>
      <w:pPr>
        <w:ind w:left="5040" w:hanging="360"/>
      </w:pPr>
      <w:rPr>
        <w:rFonts w:ascii="Symbol" w:hAnsi="Symbol" w:hint="default"/>
      </w:rPr>
    </w:lvl>
    <w:lvl w:ilvl="7" w:tplc="B232C700">
      <w:start w:val="1"/>
      <w:numFmt w:val="bullet"/>
      <w:lvlText w:val="o"/>
      <w:lvlJc w:val="left"/>
      <w:pPr>
        <w:ind w:left="5760" w:hanging="360"/>
      </w:pPr>
      <w:rPr>
        <w:rFonts w:ascii="Courier New" w:hAnsi="Courier New" w:hint="default"/>
      </w:rPr>
    </w:lvl>
    <w:lvl w:ilvl="8" w:tplc="054A4032">
      <w:start w:val="1"/>
      <w:numFmt w:val="bullet"/>
      <w:lvlText w:val=""/>
      <w:lvlJc w:val="left"/>
      <w:pPr>
        <w:ind w:left="6480" w:hanging="360"/>
      </w:pPr>
      <w:rPr>
        <w:rFonts w:ascii="Wingdings" w:hAnsi="Wingdings" w:hint="default"/>
      </w:rPr>
    </w:lvl>
  </w:abstractNum>
  <w:abstractNum w:abstractNumId="24" w15:restartNumberingAfterBreak="0">
    <w:nsid w:val="2D3C24AB"/>
    <w:multiLevelType w:val="hybridMultilevel"/>
    <w:tmpl w:val="EEC209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8C7E44"/>
    <w:multiLevelType w:val="hybridMultilevel"/>
    <w:tmpl w:val="B412CCE0"/>
    <w:lvl w:ilvl="0" w:tplc="653E5EEA">
      <w:start w:val="1"/>
      <w:numFmt w:val="lowerLetter"/>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26" w15:restartNumberingAfterBreak="0">
    <w:nsid w:val="2FD35F9E"/>
    <w:multiLevelType w:val="hybridMultilevel"/>
    <w:tmpl w:val="04C668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03C09"/>
    <w:multiLevelType w:val="hybridMultilevel"/>
    <w:tmpl w:val="AA46C77A"/>
    <w:lvl w:ilvl="0" w:tplc="24BEE712">
      <w:start w:val="1"/>
      <w:numFmt w:val="decimal"/>
      <w:lvlText w:val="%1."/>
      <w:lvlJc w:val="left"/>
      <w:pPr>
        <w:ind w:left="720" w:hanging="360"/>
      </w:pPr>
    </w:lvl>
    <w:lvl w:ilvl="1" w:tplc="51D4BC18">
      <w:start w:val="1"/>
      <w:numFmt w:val="lowerLetter"/>
      <w:lvlText w:val="%2."/>
      <w:lvlJc w:val="left"/>
      <w:pPr>
        <w:ind w:left="1440" w:hanging="360"/>
      </w:pPr>
    </w:lvl>
    <w:lvl w:ilvl="2" w:tplc="76B21308">
      <w:start w:val="1"/>
      <w:numFmt w:val="lowerRoman"/>
      <w:lvlText w:val="%3."/>
      <w:lvlJc w:val="right"/>
      <w:pPr>
        <w:ind w:left="2160" w:hanging="180"/>
      </w:pPr>
    </w:lvl>
    <w:lvl w:ilvl="3" w:tplc="97868776">
      <w:start w:val="1"/>
      <w:numFmt w:val="decimal"/>
      <w:lvlText w:val="%4."/>
      <w:lvlJc w:val="left"/>
      <w:pPr>
        <w:ind w:left="2880" w:hanging="360"/>
      </w:pPr>
    </w:lvl>
    <w:lvl w:ilvl="4" w:tplc="521C81B8">
      <w:start w:val="1"/>
      <w:numFmt w:val="lowerLetter"/>
      <w:lvlText w:val="%5."/>
      <w:lvlJc w:val="left"/>
      <w:pPr>
        <w:ind w:left="3600" w:hanging="360"/>
      </w:pPr>
    </w:lvl>
    <w:lvl w:ilvl="5" w:tplc="05A6FF74">
      <w:start w:val="1"/>
      <w:numFmt w:val="lowerRoman"/>
      <w:lvlText w:val="%6."/>
      <w:lvlJc w:val="right"/>
      <w:pPr>
        <w:ind w:left="4320" w:hanging="180"/>
      </w:pPr>
    </w:lvl>
    <w:lvl w:ilvl="6" w:tplc="C1D0DC68">
      <w:start w:val="1"/>
      <w:numFmt w:val="decimal"/>
      <w:lvlText w:val="%7."/>
      <w:lvlJc w:val="left"/>
      <w:pPr>
        <w:ind w:left="5040" w:hanging="360"/>
      </w:pPr>
    </w:lvl>
    <w:lvl w:ilvl="7" w:tplc="13EE06CE">
      <w:start w:val="1"/>
      <w:numFmt w:val="lowerLetter"/>
      <w:lvlText w:val="%8."/>
      <w:lvlJc w:val="left"/>
      <w:pPr>
        <w:ind w:left="5760" w:hanging="360"/>
      </w:pPr>
    </w:lvl>
    <w:lvl w:ilvl="8" w:tplc="73F4BA16">
      <w:start w:val="1"/>
      <w:numFmt w:val="lowerRoman"/>
      <w:lvlText w:val="%9."/>
      <w:lvlJc w:val="right"/>
      <w:pPr>
        <w:ind w:left="6480" w:hanging="180"/>
      </w:pPr>
    </w:lvl>
  </w:abstractNum>
  <w:abstractNum w:abstractNumId="29" w15:restartNumberingAfterBreak="0">
    <w:nsid w:val="369B0913"/>
    <w:multiLevelType w:val="multilevel"/>
    <w:tmpl w:val="EB90B7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7F32DB4"/>
    <w:multiLevelType w:val="hybridMultilevel"/>
    <w:tmpl w:val="8180789E"/>
    <w:lvl w:ilvl="0" w:tplc="D5BE8CB0">
      <w:start w:val="1"/>
      <w:numFmt w:val="decimal"/>
      <w:lvlText w:val="2.%1."/>
      <w:lvlJc w:val="left"/>
      <w:pPr>
        <w:ind w:left="360" w:hanging="360"/>
      </w:pPr>
      <w:rPr>
        <w:rFonts w:hint="default"/>
        <w:b w:val="0"/>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31" w15:restartNumberingAfterBreak="0">
    <w:nsid w:val="3C53068F"/>
    <w:multiLevelType w:val="multilevel"/>
    <w:tmpl w:val="A4805C50"/>
    <w:lvl w:ilvl="0">
      <w:start w:val="2"/>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3"/>
      <w:numFmt w:val="decimal"/>
      <w:lvlText w:val="%3.4.1."/>
      <w:lvlJc w:val="left"/>
      <w:pPr>
        <w:ind w:left="504" w:hanging="504"/>
      </w:pPr>
      <w:rPr>
        <w:rFonts w:hint="default"/>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C0504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D036A75"/>
    <w:multiLevelType w:val="hybridMultilevel"/>
    <w:tmpl w:val="B63ED9E0"/>
    <w:lvl w:ilvl="0" w:tplc="D43C84B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14C4772"/>
    <w:multiLevelType w:val="hybridMultilevel"/>
    <w:tmpl w:val="25B61D7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6"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37" w15:restartNumberingAfterBreak="0">
    <w:nsid w:val="45452F98"/>
    <w:multiLevelType w:val="hybridMultilevel"/>
    <w:tmpl w:val="1C6EE826"/>
    <w:lvl w:ilvl="0" w:tplc="B7FCEE92">
      <w:start w:val="1"/>
      <w:numFmt w:val="decimal"/>
      <w:lvlText w:val="3.%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57425E6"/>
    <w:multiLevelType w:val="hybridMultilevel"/>
    <w:tmpl w:val="B412CCE0"/>
    <w:lvl w:ilvl="0" w:tplc="653E5EEA">
      <w:start w:val="1"/>
      <w:numFmt w:val="lowerLetter"/>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39" w15:restartNumberingAfterBreak="0">
    <w:nsid w:val="499401AE"/>
    <w:multiLevelType w:val="hybridMultilevel"/>
    <w:tmpl w:val="B412CCE0"/>
    <w:lvl w:ilvl="0" w:tplc="653E5EEA">
      <w:start w:val="1"/>
      <w:numFmt w:val="lowerLetter"/>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40"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160CCC"/>
    <w:multiLevelType w:val="hybridMultilevel"/>
    <w:tmpl w:val="29FE7BC4"/>
    <w:lvl w:ilvl="0" w:tplc="04150011">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67C150C"/>
    <w:multiLevelType w:val="multilevel"/>
    <w:tmpl w:val="2982D798"/>
    <w:lvl w:ilvl="0">
      <w:start w:val="1"/>
      <w:numFmt w:val="decimal"/>
      <w:lvlText w:val="%1."/>
      <w:lvlJc w:val="left"/>
      <w:pPr>
        <w:ind w:left="360" w:hanging="360"/>
      </w:pPr>
      <w:rPr>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44" w15:restartNumberingAfterBreak="0">
    <w:nsid w:val="59A563A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46"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321106"/>
    <w:multiLevelType w:val="multilevel"/>
    <w:tmpl w:val="EDA8C6B0"/>
    <w:lvl w:ilvl="0">
      <w:start w:val="1"/>
      <w:numFmt w:val="decimal"/>
      <w:lvlText w:val="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15:restartNumberingAfterBreak="0">
    <w:nsid w:val="65344827"/>
    <w:multiLevelType w:val="hybridMultilevel"/>
    <w:tmpl w:val="64AEE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6260ABC"/>
    <w:multiLevelType w:val="hybridMultilevel"/>
    <w:tmpl w:val="24AA17B2"/>
    <w:lvl w:ilvl="0" w:tplc="04150017">
      <w:start w:val="1"/>
      <w:numFmt w:val="lowerLetter"/>
      <w:lvlText w:val="%1)"/>
      <w:lvlJc w:val="left"/>
      <w:pPr>
        <w:ind w:left="720" w:hanging="360"/>
      </w:pPr>
    </w:lvl>
    <w:lvl w:ilvl="1" w:tplc="4E742474">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07798B"/>
    <w:multiLevelType w:val="hybridMultilevel"/>
    <w:tmpl w:val="3D78A4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96224E3"/>
    <w:multiLevelType w:val="multilevel"/>
    <w:tmpl w:val="EF40ECE4"/>
    <w:lvl w:ilvl="0">
      <w:start w:val="1"/>
      <w:numFmt w:val="decimal"/>
      <w:lvlText w:val="2.%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53"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4F7F91"/>
    <w:multiLevelType w:val="hybridMultilevel"/>
    <w:tmpl w:val="04429EF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55" w15:restartNumberingAfterBreak="0">
    <w:nsid w:val="71517A49"/>
    <w:multiLevelType w:val="hybridMultilevel"/>
    <w:tmpl w:val="17FEAE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A60053"/>
    <w:multiLevelType w:val="hybridMultilevel"/>
    <w:tmpl w:val="3934F0BE"/>
    <w:lvl w:ilvl="0" w:tplc="04150013">
      <w:start w:val="1"/>
      <w:numFmt w:val="upperRoman"/>
      <w:lvlText w:val="%1."/>
      <w:lvlJc w:val="righ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59" w15:restartNumberingAfterBreak="0">
    <w:nsid w:val="74B75556"/>
    <w:multiLevelType w:val="hybridMultilevel"/>
    <w:tmpl w:val="15884F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8C858A1"/>
    <w:multiLevelType w:val="hybridMultilevel"/>
    <w:tmpl w:val="E716E306"/>
    <w:lvl w:ilvl="0" w:tplc="FFFFFFFF">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640C2C"/>
    <w:multiLevelType w:val="multilevel"/>
    <w:tmpl w:val="0415001F"/>
    <w:lvl w:ilvl="0">
      <w:start w:val="1"/>
      <w:numFmt w:val="decimal"/>
      <w:lvlText w:val="%1."/>
      <w:lvlJc w:val="left"/>
      <w:pPr>
        <w:ind w:left="360" w:hanging="360"/>
      </w:pPr>
    </w:lvl>
    <w:lvl w:ilvl="1">
      <w:start w:val="1"/>
      <w:numFmt w:val="decimal"/>
      <w:lvlText w:val="%1.%2."/>
      <w:lvlJc w:val="left"/>
      <w:pPr>
        <w:ind w:left="114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F121F02"/>
    <w:multiLevelType w:val="hybridMultilevel"/>
    <w:tmpl w:val="378ED196"/>
    <w:lvl w:ilvl="0" w:tplc="E34C9082">
      <w:start w:val="1"/>
      <w:numFmt w:val="decimal"/>
      <w:lvlText w:val="1.%1."/>
      <w:lvlJc w:val="left"/>
      <w:pPr>
        <w:ind w:left="502"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F4D7777"/>
    <w:multiLevelType w:val="hybridMultilevel"/>
    <w:tmpl w:val="4200869E"/>
    <w:lvl w:ilvl="0" w:tplc="C30C275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0"/>
  </w:num>
  <w:num w:numId="2">
    <w:abstractNumId w:val="8"/>
  </w:num>
  <w:num w:numId="3">
    <w:abstractNumId w:val="63"/>
  </w:num>
  <w:num w:numId="4">
    <w:abstractNumId w:val="41"/>
  </w:num>
  <w:num w:numId="5">
    <w:abstractNumId w:val="25"/>
  </w:num>
  <w:num w:numId="6">
    <w:abstractNumId w:val="39"/>
  </w:num>
  <w:num w:numId="7">
    <w:abstractNumId w:val="32"/>
  </w:num>
  <w:num w:numId="8">
    <w:abstractNumId w:val="62"/>
  </w:num>
  <w:num w:numId="9">
    <w:abstractNumId w:val="42"/>
  </w:num>
  <w:num w:numId="10">
    <w:abstractNumId w:val="17"/>
  </w:num>
  <w:num w:numId="11">
    <w:abstractNumId w:val="6"/>
  </w:num>
  <w:num w:numId="12">
    <w:abstractNumId w:val="16"/>
  </w:num>
  <w:num w:numId="13">
    <w:abstractNumId w:val="24"/>
  </w:num>
  <w:num w:numId="14">
    <w:abstractNumId w:val="51"/>
  </w:num>
  <w:num w:numId="15">
    <w:abstractNumId w:val="49"/>
  </w:num>
  <w:num w:numId="16">
    <w:abstractNumId w:val="38"/>
  </w:num>
  <w:num w:numId="17">
    <w:abstractNumId w:val="55"/>
  </w:num>
  <w:num w:numId="18">
    <w:abstractNumId w:val="5"/>
  </w:num>
  <w:num w:numId="19">
    <w:abstractNumId w:val="12"/>
  </w:num>
  <w:num w:numId="20">
    <w:abstractNumId w:val="1"/>
  </w:num>
  <w:num w:numId="21">
    <w:abstractNumId w:val="19"/>
  </w:num>
  <w:num w:numId="22">
    <w:abstractNumId w:val="48"/>
  </w:num>
  <w:num w:numId="23">
    <w:abstractNumId w:val="13"/>
  </w:num>
  <w:num w:numId="24">
    <w:abstractNumId w:val="64"/>
  </w:num>
  <w:num w:numId="25">
    <w:abstractNumId w:val="28"/>
  </w:num>
  <w:num w:numId="26">
    <w:abstractNumId w:val="23"/>
  </w:num>
  <w:num w:numId="27">
    <w:abstractNumId w:val="0"/>
  </w:num>
  <w:num w:numId="28">
    <w:abstractNumId w:val="2"/>
  </w:num>
  <w:num w:numId="29">
    <w:abstractNumId w:val="35"/>
  </w:num>
  <w:num w:numId="30">
    <w:abstractNumId w:val="37"/>
  </w:num>
  <w:num w:numId="31">
    <w:abstractNumId w:val="30"/>
  </w:num>
  <w:num w:numId="32">
    <w:abstractNumId w:val="58"/>
  </w:num>
  <w:num w:numId="33">
    <w:abstractNumId w:val="33"/>
  </w:num>
  <w:num w:numId="34">
    <w:abstractNumId w:val="14"/>
  </w:num>
  <w:num w:numId="35">
    <w:abstractNumId w:val="26"/>
  </w:num>
  <w:num w:numId="36">
    <w:abstractNumId w:val="7"/>
  </w:num>
  <w:num w:numId="37">
    <w:abstractNumId w:val="59"/>
  </w:num>
  <w:num w:numId="38">
    <w:abstractNumId w:val="47"/>
  </w:num>
  <w:num w:numId="39">
    <w:abstractNumId w:val="36"/>
  </w:num>
  <w:num w:numId="40">
    <w:abstractNumId w:val="29"/>
  </w:num>
  <w:num w:numId="41">
    <w:abstractNumId w:val="27"/>
  </w:num>
  <w:num w:numId="42">
    <w:abstractNumId w:val="61"/>
  </w:num>
  <w:num w:numId="43">
    <w:abstractNumId w:val="18"/>
  </w:num>
  <w:num w:numId="44">
    <w:abstractNumId w:val="45"/>
  </w:num>
  <w:num w:numId="45">
    <w:abstractNumId w:val="22"/>
  </w:num>
  <w:num w:numId="46">
    <w:abstractNumId w:val="56"/>
  </w:num>
  <w:num w:numId="47">
    <w:abstractNumId w:val="34"/>
  </w:num>
  <w:num w:numId="48">
    <w:abstractNumId w:val="4"/>
  </w:num>
  <w:num w:numId="49">
    <w:abstractNumId w:val="11"/>
  </w:num>
  <w:num w:numId="50">
    <w:abstractNumId w:val="57"/>
  </w:num>
  <w:num w:numId="51">
    <w:abstractNumId w:val="46"/>
  </w:num>
  <w:num w:numId="52">
    <w:abstractNumId w:val="3"/>
  </w:num>
  <w:num w:numId="53">
    <w:abstractNumId w:val="40"/>
  </w:num>
  <w:num w:numId="54">
    <w:abstractNumId w:val="53"/>
  </w:num>
  <w:num w:numId="55">
    <w:abstractNumId w:val="43"/>
  </w:num>
  <w:num w:numId="56">
    <w:abstractNumId w:val="52"/>
  </w:num>
  <w:num w:numId="57">
    <w:abstractNumId w:val="9"/>
  </w:num>
  <w:num w:numId="58">
    <w:abstractNumId w:val="54"/>
  </w:num>
  <w:num w:numId="59">
    <w:abstractNumId w:val="31"/>
  </w:num>
  <w:num w:numId="60">
    <w:abstractNumId w:val="21"/>
  </w:num>
  <w:num w:numId="61">
    <w:abstractNumId w:val="15"/>
  </w:num>
  <w:num w:numId="62">
    <w:abstractNumId w:val="50"/>
  </w:num>
  <w:num w:numId="63">
    <w:abstractNumId w:val="10"/>
  </w:num>
  <w:num w:numId="64">
    <w:abstractNumId w:val="44"/>
  </w:num>
  <w:num w:numId="65">
    <w:abstractNumId w:val="2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17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B44"/>
    <w:rsid w:val="0000011D"/>
    <w:rsid w:val="00004EB4"/>
    <w:rsid w:val="00004EFF"/>
    <w:rsid w:val="00005DCF"/>
    <w:rsid w:val="00006C66"/>
    <w:rsid w:val="000076DA"/>
    <w:rsid w:val="00007BF4"/>
    <w:rsid w:val="000114DB"/>
    <w:rsid w:val="00011F5D"/>
    <w:rsid w:val="00012CD0"/>
    <w:rsid w:val="00013F54"/>
    <w:rsid w:val="00014065"/>
    <w:rsid w:val="000146EB"/>
    <w:rsid w:val="00015703"/>
    <w:rsid w:val="00017837"/>
    <w:rsid w:val="00020FB2"/>
    <w:rsid w:val="0002176D"/>
    <w:rsid w:val="00021B3B"/>
    <w:rsid w:val="000230F8"/>
    <w:rsid w:val="000233DE"/>
    <w:rsid w:val="0002344E"/>
    <w:rsid w:val="00023455"/>
    <w:rsid w:val="00023E78"/>
    <w:rsid w:val="00024CE7"/>
    <w:rsid w:val="000316D3"/>
    <w:rsid w:val="00032EC9"/>
    <w:rsid w:val="00033198"/>
    <w:rsid w:val="00034ECE"/>
    <w:rsid w:val="00035605"/>
    <w:rsid w:val="000358F4"/>
    <w:rsid w:val="0003657F"/>
    <w:rsid w:val="00041FCF"/>
    <w:rsid w:val="00042BED"/>
    <w:rsid w:val="00043AAA"/>
    <w:rsid w:val="00043B0D"/>
    <w:rsid w:val="00043CC1"/>
    <w:rsid w:val="00044822"/>
    <w:rsid w:val="000450FB"/>
    <w:rsid w:val="000457B0"/>
    <w:rsid w:val="000461D8"/>
    <w:rsid w:val="00050746"/>
    <w:rsid w:val="00050AEA"/>
    <w:rsid w:val="00053298"/>
    <w:rsid w:val="0005362E"/>
    <w:rsid w:val="000566AD"/>
    <w:rsid w:val="0005743C"/>
    <w:rsid w:val="0005774D"/>
    <w:rsid w:val="000577BB"/>
    <w:rsid w:val="0006090A"/>
    <w:rsid w:val="00061FCB"/>
    <w:rsid w:val="00061FEB"/>
    <w:rsid w:val="00062D17"/>
    <w:rsid w:val="00063BE5"/>
    <w:rsid w:val="000645E0"/>
    <w:rsid w:val="0006607F"/>
    <w:rsid w:val="000666F8"/>
    <w:rsid w:val="000708D8"/>
    <w:rsid w:val="000717E6"/>
    <w:rsid w:val="00071E54"/>
    <w:rsid w:val="000729C4"/>
    <w:rsid w:val="00073EC6"/>
    <w:rsid w:val="0007697F"/>
    <w:rsid w:val="00076F57"/>
    <w:rsid w:val="000810EF"/>
    <w:rsid w:val="00081D36"/>
    <w:rsid w:val="00082FD9"/>
    <w:rsid w:val="00083B1A"/>
    <w:rsid w:val="000869FD"/>
    <w:rsid w:val="000909B3"/>
    <w:rsid w:val="0009135B"/>
    <w:rsid w:val="0009287F"/>
    <w:rsid w:val="000970C4"/>
    <w:rsid w:val="00097777"/>
    <w:rsid w:val="00097949"/>
    <w:rsid w:val="000A0969"/>
    <w:rsid w:val="000A1396"/>
    <w:rsid w:val="000A1C0C"/>
    <w:rsid w:val="000A2223"/>
    <w:rsid w:val="000A23D4"/>
    <w:rsid w:val="000A26BF"/>
    <w:rsid w:val="000A5B46"/>
    <w:rsid w:val="000A5DE6"/>
    <w:rsid w:val="000A677A"/>
    <w:rsid w:val="000A7B79"/>
    <w:rsid w:val="000B0706"/>
    <w:rsid w:val="000B0AF2"/>
    <w:rsid w:val="000B11FC"/>
    <w:rsid w:val="000B2112"/>
    <w:rsid w:val="000B383D"/>
    <w:rsid w:val="000B4012"/>
    <w:rsid w:val="000B669E"/>
    <w:rsid w:val="000B7D4E"/>
    <w:rsid w:val="000C04A9"/>
    <w:rsid w:val="000C4C7F"/>
    <w:rsid w:val="000C60F5"/>
    <w:rsid w:val="000C6493"/>
    <w:rsid w:val="000C6F10"/>
    <w:rsid w:val="000C71FD"/>
    <w:rsid w:val="000C746A"/>
    <w:rsid w:val="000C7F41"/>
    <w:rsid w:val="000D1F41"/>
    <w:rsid w:val="000D2525"/>
    <w:rsid w:val="000D270E"/>
    <w:rsid w:val="000D3191"/>
    <w:rsid w:val="000D5667"/>
    <w:rsid w:val="000D6086"/>
    <w:rsid w:val="000D73C8"/>
    <w:rsid w:val="000D7848"/>
    <w:rsid w:val="000D7FA7"/>
    <w:rsid w:val="000E03D6"/>
    <w:rsid w:val="000E10DB"/>
    <w:rsid w:val="000E5D71"/>
    <w:rsid w:val="000E718F"/>
    <w:rsid w:val="000F64ED"/>
    <w:rsid w:val="000F71ED"/>
    <w:rsid w:val="00101294"/>
    <w:rsid w:val="001032D9"/>
    <w:rsid w:val="001046C9"/>
    <w:rsid w:val="0010577F"/>
    <w:rsid w:val="00106402"/>
    <w:rsid w:val="00107416"/>
    <w:rsid w:val="001101FD"/>
    <w:rsid w:val="00111BA4"/>
    <w:rsid w:val="00113608"/>
    <w:rsid w:val="00113613"/>
    <w:rsid w:val="0011438E"/>
    <w:rsid w:val="00115C14"/>
    <w:rsid w:val="001171C7"/>
    <w:rsid w:val="0012012C"/>
    <w:rsid w:val="00120256"/>
    <w:rsid w:val="001237CB"/>
    <w:rsid w:val="0012514D"/>
    <w:rsid w:val="001255B9"/>
    <w:rsid w:val="00125977"/>
    <w:rsid w:val="00125B52"/>
    <w:rsid w:val="00126518"/>
    <w:rsid w:val="00126DA7"/>
    <w:rsid w:val="00127785"/>
    <w:rsid w:val="001317C7"/>
    <w:rsid w:val="001323A2"/>
    <w:rsid w:val="00134579"/>
    <w:rsid w:val="00134738"/>
    <w:rsid w:val="0013481D"/>
    <w:rsid w:val="001353E6"/>
    <w:rsid w:val="00135431"/>
    <w:rsid w:val="00136D7F"/>
    <w:rsid w:val="00137040"/>
    <w:rsid w:val="001406BD"/>
    <w:rsid w:val="00140D03"/>
    <w:rsid w:val="00142EF3"/>
    <w:rsid w:val="0014455E"/>
    <w:rsid w:val="00144F2D"/>
    <w:rsid w:val="00147453"/>
    <w:rsid w:val="00147E5D"/>
    <w:rsid w:val="00147E77"/>
    <w:rsid w:val="00150361"/>
    <w:rsid w:val="001518DD"/>
    <w:rsid w:val="0015258F"/>
    <w:rsid w:val="00154787"/>
    <w:rsid w:val="00155545"/>
    <w:rsid w:val="001555A4"/>
    <w:rsid w:val="00155844"/>
    <w:rsid w:val="00156B61"/>
    <w:rsid w:val="00161C03"/>
    <w:rsid w:val="00161C31"/>
    <w:rsid w:val="00163925"/>
    <w:rsid w:val="0016475B"/>
    <w:rsid w:val="00165A8F"/>
    <w:rsid w:val="0016628C"/>
    <w:rsid w:val="00166522"/>
    <w:rsid w:val="001669B2"/>
    <w:rsid w:val="00167532"/>
    <w:rsid w:val="00167BBA"/>
    <w:rsid w:val="00167EA7"/>
    <w:rsid w:val="001726D8"/>
    <w:rsid w:val="001730B1"/>
    <w:rsid w:val="001752C5"/>
    <w:rsid w:val="0017619D"/>
    <w:rsid w:val="001761A1"/>
    <w:rsid w:val="00176252"/>
    <w:rsid w:val="001779DF"/>
    <w:rsid w:val="00180B97"/>
    <w:rsid w:val="00181889"/>
    <w:rsid w:val="00181C72"/>
    <w:rsid w:val="0018559B"/>
    <w:rsid w:val="001856BB"/>
    <w:rsid w:val="00187C9C"/>
    <w:rsid w:val="0019094B"/>
    <w:rsid w:val="0019183A"/>
    <w:rsid w:val="00193B62"/>
    <w:rsid w:val="00194B43"/>
    <w:rsid w:val="00195564"/>
    <w:rsid w:val="00197550"/>
    <w:rsid w:val="001A2824"/>
    <w:rsid w:val="001A5D32"/>
    <w:rsid w:val="001A640E"/>
    <w:rsid w:val="001A6B17"/>
    <w:rsid w:val="001A714F"/>
    <w:rsid w:val="001B0260"/>
    <w:rsid w:val="001B063E"/>
    <w:rsid w:val="001B1994"/>
    <w:rsid w:val="001B20D6"/>
    <w:rsid w:val="001B600B"/>
    <w:rsid w:val="001C2303"/>
    <w:rsid w:val="001C2C89"/>
    <w:rsid w:val="001C385F"/>
    <w:rsid w:val="001C45A0"/>
    <w:rsid w:val="001C6EE6"/>
    <w:rsid w:val="001C7F97"/>
    <w:rsid w:val="001D0C51"/>
    <w:rsid w:val="001D2DBA"/>
    <w:rsid w:val="001D30C8"/>
    <w:rsid w:val="001D37E0"/>
    <w:rsid w:val="001D425F"/>
    <w:rsid w:val="001D5B12"/>
    <w:rsid w:val="001E08BB"/>
    <w:rsid w:val="001E2216"/>
    <w:rsid w:val="001E4F13"/>
    <w:rsid w:val="001E67F6"/>
    <w:rsid w:val="001E71D1"/>
    <w:rsid w:val="001E76E4"/>
    <w:rsid w:val="001E7AC3"/>
    <w:rsid w:val="001F07B8"/>
    <w:rsid w:val="001F0AD9"/>
    <w:rsid w:val="001F1640"/>
    <w:rsid w:val="001F1C6F"/>
    <w:rsid w:val="001F2321"/>
    <w:rsid w:val="001F3655"/>
    <w:rsid w:val="001F40D9"/>
    <w:rsid w:val="001F6507"/>
    <w:rsid w:val="001F7034"/>
    <w:rsid w:val="001F7559"/>
    <w:rsid w:val="00203C83"/>
    <w:rsid w:val="00203E71"/>
    <w:rsid w:val="00204B51"/>
    <w:rsid w:val="002063BC"/>
    <w:rsid w:val="00206E13"/>
    <w:rsid w:val="00207DE3"/>
    <w:rsid w:val="00212F33"/>
    <w:rsid w:val="00213C6D"/>
    <w:rsid w:val="002156CA"/>
    <w:rsid w:val="00216593"/>
    <w:rsid w:val="0022069E"/>
    <w:rsid w:val="002210D9"/>
    <w:rsid w:val="00221B87"/>
    <w:rsid w:val="00222015"/>
    <w:rsid w:val="0022427A"/>
    <w:rsid w:val="00225328"/>
    <w:rsid w:val="002258AD"/>
    <w:rsid w:val="0022689F"/>
    <w:rsid w:val="00230EE6"/>
    <w:rsid w:val="002313FE"/>
    <w:rsid w:val="00231FA9"/>
    <w:rsid w:val="00233BCB"/>
    <w:rsid w:val="0023547A"/>
    <w:rsid w:val="00240180"/>
    <w:rsid w:val="00240D32"/>
    <w:rsid w:val="002414E7"/>
    <w:rsid w:val="0024206C"/>
    <w:rsid w:val="002431E6"/>
    <w:rsid w:val="00243596"/>
    <w:rsid w:val="00243898"/>
    <w:rsid w:val="00245454"/>
    <w:rsid w:val="00245DB9"/>
    <w:rsid w:val="00247373"/>
    <w:rsid w:val="002478B1"/>
    <w:rsid w:val="00247E31"/>
    <w:rsid w:val="0025103C"/>
    <w:rsid w:val="0025110B"/>
    <w:rsid w:val="00251B96"/>
    <w:rsid w:val="00256F78"/>
    <w:rsid w:val="00261098"/>
    <w:rsid w:val="0026128E"/>
    <w:rsid w:val="00262803"/>
    <w:rsid w:val="00263160"/>
    <w:rsid w:val="00263848"/>
    <w:rsid w:val="00270A50"/>
    <w:rsid w:val="00271E02"/>
    <w:rsid w:val="00272893"/>
    <w:rsid w:val="00272CB4"/>
    <w:rsid w:val="00273F6E"/>
    <w:rsid w:val="00280CD5"/>
    <w:rsid w:val="00280E13"/>
    <w:rsid w:val="00282C1F"/>
    <w:rsid w:val="00283709"/>
    <w:rsid w:val="00283C7D"/>
    <w:rsid w:val="00285346"/>
    <w:rsid w:val="00287C29"/>
    <w:rsid w:val="002905A4"/>
    <w:rsid w:val="00292E84"/>
    <w:rsid w:val="0029410A"/>
    <w:rsid w:val="00294446"/>
    <w:rsid w:val="00294F79"/>
    <w:rsid w:val="0029507B"/>
    <w:rsid w:val="002974B1"/>
    <w:rsid w:val="00297C17"/>
    <w:rsid w:val="00297DD1"/>
    <w:rsid w:val="002A0B80"/>
    <w:rsid w:val="002A0EEA"/>
    <w:rsid w:val="002A4637"/>
    <w:rsid w:val="002A5726"/>
    <w:rsid w:val="002A7E4F"/>
    <w:rsid w:val="002B5330"/>
    <w:rsid w:val="002B5D56"/>
    <w:rsid w:val="002B7389"/>
    <w:rsid w:val="002B7EE4"/>
    <w:rsid w:val="002C064A"/>
    <w:rsid w:val="002C0E0F"/>
    <w:rsid w:val="002C2689"/>
    <w:rsid w:val="002C3FF7"/>
    <w:rsid w:val="002C5CBF"/>
    <w:rsid w:val="002C6BC7"/>
    <w:rsid w:val="002D07F3"/>
    <w:rsid w:val="002D2690"/>
    <w:rsid w:val="002D2CB2"/>
    <w:rsid w:val="002D343F"/>
    <w:rsid w:val="002D4F8A"/>
    <w:rsid w:val="002D584B"/>
    <w:rsid w:val="002E086F"/>
    <w:rsid w:val="002E0C65"/>
    <w:rsid w:val="002E3BE7"/>
    <w:rsid w:val="002E3DFD"/>
    <w:rsid w:val="002E4387"/>
    <w:rsid w:val="002E6284"/>
    <w:rsid w:val="002F1BAB"/>
    <w:rsid w:val="002F4503"/>
    <w:rsid w:val="002F487A"/>
    <w:rsid w:val="00301368"/>
    <w:rsid w:val="00303B10"/>
    <w:rsid w:val="0030542D"/>
    <w:rsid w:val="0030630F"/>
    <w:rsid w:val="003068B8"/>
    <w:rsid w:val="00307A3B"/>
    <w:rsid w:val="00310F37"/>
    <w:rsid w:val="0031194D"/>
    <w:rsid w:val="00312328"/>
    <w:rsid w:val="00313CAF"/>
    <w:rsid w:val="00314EA0"/>
    <w:rsid w:val="00315CBE"/>
    <w:rsid w:val="00317B78"/>
    <w:rsid w:val="003200AC"/>
    <w:rsid w:val="00320C9D"/>
    <w:rsid w:val="003246E6"/>
    <w:rsid w:val="003248F0"/>
    <w:rsid w:val="00326B1F"/>
    <w:rsid w:val="003308E9"/>
    <w:rsid w:val="00330CC4"/>
    <w:rsid w:val="00331061"/>
    <w:rsid w:val="00331A3F"/>
    <w:rsid w:val="0033396E"/>
    <w:rsid w:val="0033541D"/>
    <w:rsid w:val="00335AEB"/>
    <w:rsid w:val="00336F2B"/>
    <w:rsid w:val="003371DB"/>
    <w:rsid w:val="00343578"/>
    <w:rsid w:val="00343C85"/>
    <w:rsid w:val="00345CD3"/>
    <w:rsid w:val="00346D3A"/>
    <w:rsid w:val="00346D50"/>
    <w:rsid w:val="00351CBA"/>
    <w:rsid w:val="00352D2A"/>
    <w:rsid w:val="00355A42"/>
    <w:rsid w:val="003577BF"/>
    <w:rsid w:val="00360FA6"/>
    <w:rsid w:val="00361C11"/>
    <w:rsid w:val="00365198"/>
    <w:rsid w:val="00367921"/>
    <w:rsid w:val="00370C4F"/>
    <w:rsid w:val="003716C1"/>
    <w:rsid w:val="00371AAA"/>
    <w:rsid w:val="00373B7E"/>
    <w:rsid w:val="00374BE6"/>
    <w:rsid w:val="00380D1E"/>
    <w:rsid w:val="003817DD"/>
    <w:rsid w:val="00382DAA"/>
    <w:rsid w:val="003830F0"/>
    <w:rsid w:val="00384338"/>
    <w:rsid w:val="00384B1F"/>
    <w:rsid w:val="00385E0F"/>
    <w:rsid w:val="00387667"/>
    <w:rsid w:val="0038771C"/>
    <w:rsid w:val="00387E7C"/>
    <w:rsid w:val="003902CF"/>
    <w:rsid w:val="00390655"/>
    <w:rsid w:val="00391A78"/>
    <w:rsid w:val="00391E4F"/>
    <w:rsid w:val="003930FD"/>
    <w:rsid w:val="00393853"/>
    <w:rsid w:val="00394516"/>
    <w:rsid w:val="00395E34"/>
    <w:rsid w:val="00396345"/>
    <w:rsid w:val="003968E2"/>
    <w:rsid w:val="003A1B45"/>
    <w:rsid w:val="003A52B5"/>
    <w:rsid w:val="003A52EC"/>
    <w:rsid w:val="003A57BE"/>
    <w:rsid w:val="003A626F"/>
    <w:rsid w:val="003A6F25"/>
    <w:rsid w:val="003B0023"/>
    <w:rsid w:val="003B1080"/>
    <w:rsid w:val="003B1704"/>
    <w:rsid w:val="003B26B3"/>
    <w:rsid w:val="003B4B18"/>
    <w:rsid w:val="003B4DC7"/>
    <w:rsid w:val="003B5011"/>
    <w:rsid w:val="003C0A80"/>
    <w:rsid w:val="003C3C95"/>
    <w:rsid w:val="003C5378"/>
    <w:rsid w:val="003C6398"/>
    <w:rsid w:val="003C7EA0"/>
    <w:rsid w:val="003D1BC6"/>
    <w:rsid w:val="003D2852"/>
    <w:rsid w:val="003D3DE9"/>
    <w:rsid w:val="003D63C7"/>
    <w:rsid w:val="003D78FC"/>
    <w:rsid w:val="003E1D6A"/>
    <w:rsid w:val="003E1FB3"/>
    <w:rsid w:val="003E2AC4"/>
    <w:rsid w:val="003E2FD2"/>
    <w:rsid w:val="003E3511"/>
    <w:rsid w:val="003E387C"/>
    <w:rsid w:val="003E3D67"/>
    <w:rsid w:val="003E6C1F"/>
    <w:rsid w:val="003E6E6D"/>
    <w:rsid w:val="003E75E7"/>
    <w:rsid w:val="003E779F"/>
    <w:rsid w:val="003F0939"/>
    <w:rsid w:val="003F3B77"/>
    <w:rsid w:val="003F4212"/>
    <w:rsid w:val="003F5409"/>
    <w:rsid w:val="003F5EFC"/>
    <w:rsid w:val="003F61E3"/>
    <w:rsid w:val="003F69A1"/>
    <w:rsid w:val="003F7164"/>
    <w:rsid w:val="00403233"/>
    <w:rsid w:val="00406915"/>
    <w:rsid w:val="0040695D"/>
    <w:rsid w:val="00406CEA"/>
    <w:rsid w:val="00410B9C"/>
    <w:rsid w:val="00413A7A"/>
    <w:rsid w:val="004157AE"/>
    <w:rsid w:val="00416575"/>
    <w:rsid w:val="0041708B"/>
    <w:rsid w:val="0041747E"/>
    <w:rsid w:val="00417699"/>
    <w:rsid w:val="004210E7"/>
    <w:rsid w:val="00426AD6"/>
    <w:rsid w:val="00427068"/>
    <w:rsid w:val="00427A60"/>
    <w:rsid w:val="0043162E"/>
    <w:rsid w:val="00433D50"/>
    <w:rsid w:val="0043417B"/>
    <w:rsid w:val="00440BC9"/>
    <w:rsid w:val="00441B3F"/>
    <w:rsid w:val="0044379C"/>
    <w:rsid w:val="00444149"/>
    <w:rsid w:val="0044489C"/>
    <w:rsid w:val="00446407"/>
    <w:rsid w:val="00446618"/>
    <w:rsid w:val="00450485"/>
    <w:rsid w:val="00452073"/>
    <w:rsid w:val="0045394E"/>
    <w:rsid w:val="00455A75"/>
    <w:rsid w:val="00455B2F"/>
    <w:rsid w:val="0045759F"/>
    <w:rsid w:val="0046109D"/>
    <w:rsid w:val="004615FD"/>
    <w:rsid w:val="00463B45"/>
    <w:rsid w:val="00466D2B"/>
    <w:rsid w:val="00466F8D"/>
    <w:rsid w:val="004708AD"/>
    <w:rsid w:val="00471236"/>
    <w:rsid w:val="0047204D"/>
    <w:rsid w:val="00472142"/>
    <w:rsid w:val="004726D8"/>
    <w:rsid w:val="004733CF"/>
    <w:rsid w:val="004746B1"/>
    <w:rsid w:val="00474E46"/>
    <w:rsid w:val="004752B1"/>
    <w:rsid w:val="00475CF0"/>
    <w:rsid w:val="00476CCF"/>
    <w:rsid w:val="00476FEC"/>
    <w:rsid w:val="0047746C"/>
    <w:rsid w:val="00480B57"/>
    <w:rsid w:val="00482817"/>
    <w:rsid w:val="004829D8"/>
    <w:rsid w:val="00483136"/>
    <w:rsid w:val="004832C5"/>
    <w:rsid w:val="004840B3"/>
    <w:rsid w:val="0048750A"/>
    <w:rsid w:val="00487E03"/>
    <w:rsid w:val="0049093C"/>
    <w:rsid w:val="00491613"/>
    <w:rsid w:val="00492400"/>
    <w:rsid w:val="00495339"/>
    <w:rsid w:val="004967DE"/>
    <w:rsid w:val="0049690A"/>
    <w:rsid w:val="004A0676"/>
    <w:rsid w:val="004A0695"/>
    <w:rsid w:val="004A0B2F"/>
    <w:rsid w:val="004A1956"/>
    <w:rsid w:val="004A2CAF"/>
    <w:rsid w:val="004A3BCF"/>
    <w:rsid w:val="004A4223"/>
    <w:rsid w:val="004A4E1B"/>
    <w:rsid w:val="004A68FA"/>
    <w:rsid w:val="004A6D5D"/>
    <w:rsid w:val="004B16D0"/>
    <w:rsid w:val="004B355C"/>
    <w:rsid w:val="004B3C0E"/>
    <w:rsid w:val="004B3DBA"/>
    <w:rsid w:val="004B4C8C"/>
    <w:rsid w:val="004B5CE4"/>
    <w:rsid w:val="004C6909"/>
    <w:rsid w:val="004C706D"/>
    <w:rsid w:val="004D2A09"/>
    <w:rsid w:val="004D2FDB"/>
    <w:rsid w:val="004D304B"/>
    <w:rsid w:val="004D4780"/>
    <w:rsid w:val="004D47EB"/>
    <w:rsid w:val="004D4AA4"/>
    <w:rsid w:val="004D4DC5"/>
    <w:rsid w:val="004D6102"/>
    <w:rsid w:val="004D7AF2"/>
    <w:rsid w:val="004E0D0C"/>
    <w:rsid w:val="004E1ED6"/>
    <w:rsid w:val="004E2EFE"/>
    <w:rsid w:val="004E3A77"/>
    <w:rsid w:val="004E3DE9"/>
    <w:rsid w:val="004E47A9"/>
    <w:rsid w:val="004E4E3C"/>
    <w:rsid w:val="004E7DEA"/>
    <w:rsid w:val="004F1424"/>
    <w:rsid w:val="004F259F"/>
    <w:rsid w:val="004F36B6"/>
    <w:rsid w:val="004F3C2B"/>
    <w:rsid w:val="004F41AB"/>
    <w:rsid w:val="004F4B33"/>
    <w:rsid w:val="004F5912"/>
    <w:rsid w:val="004F5994"/>
    <w:rsid w:val="004F671F"/>
    <w:rsid w:val="004F7343"/>
    <w:rsid w:val="004F797F"/>
    <w:rsid w:val="0050129F"/>
    <w:rsid w:val="00502114"/>
    <w:rsid w:val="00502ED7"/>
    <w:rsid w:val="00503180"/>
    <w:rsid w:val="00507621"/>
    <w:rsid w:val="00511B34"/>
    <w:rsid w:val="00511FA2"/>
    <w:rsid w:val="0051461A"/>
    <w:rsid w:val="005169D2"/>
    <w:rsid w:val="00517E68"/>
    <w:rsid w:val="00519EED"/>
    <w:rsid w:val="00522058"/>
    <w:rsid w:val="005228A3"/>
    <w:rsid w:val="005250D0"/>
    <w:rsid w:val="00525523"/>
    <w:rsid w:val="0052621D"/>
    <w:rsid w:val="00527D30"/>
    <w:rsid w:val="00527E54"/>
    <w:rsid w:val="005305E7"/>
    <w:rsid w:val="00530830"/>
    <w:rsid w:val="00530D86"/>
    <w:rsid w:val="00530ECD"/>
    <w:rsid w:val="00531CF5"/>
    <w:rsid w:val="00532B90"/>
    <w:rsid w:val="0053602D"/>
    <w:rsid w:val="0054150E"/>
    <w:rsid w:val="00541D0C"/>
    <w:rsid w:val="00541EED"/>
    <w:rsid w:val="005432E7"/>
    <w:rsid w:val="00544B74"/>
    <w:rsid w:val="00545379"/>
    <w:rsid w:val="005455DC"/>
    <w:rsid w:val="00546A68"/>
    <w:rsid w:val="00550FE9"/>
    <w:rsid w:val="005529AD"/>
    <w:rsid w:val="005530A1"/>
    <w:rsid w:val="005538BE"/>
    <w:rsid w:val="00553A6D"/>
    <w:rsid w:val="005541DA"/>
    <w:rsid w:val="00554658"/>
    <w:rsid w:val="00556629"/>
    <w:rsid w:val="005577EC"/>
    <w:rsid w:val="005639D1"/>
    <w:rsid w:val="005659AE"/>
    <w:rsid w:val="00566C3A"/>
    <w:rsid w:val="005677CA"/>
    <w:rsid w:val="00571B03"/>
    <w:rsid w:val="00572DA3"/>
    <w:rsid w:val="005736BD"/>
    <w:rsid w:val="00576CFE"/>
    <w:rsid w:val="00577987"/>
    <w:rsid w:val="005803A1"/>
    <w:rsid w:val="00580440"/>
    <w:rsid w:val="005806CF"/>
    <w:rsid w:val="00580CC0"/>
    <w:rsid w:val="005820F0"/>
    <w:rsid w:val="00584333"/>
    <w:rsid w:val="005846C9"/>
    <w:rsid w:val="00584C87"/>
    <w:rsid w:val="00585A8F"/>
    <w:rsid w:val="00585FF1"/>
    <w:rsid w:val="00586E0D"/>
    <w:rsid w:val="00587046"/>
    <w:rsid w:val="00587F14"/>
    <w:rsid w:val="00591577"/>
    <w:rsid w:val="005920CE"/>
    <w:rsid w:val="00592A3B"/>
    <w:rsid w:val="00592E04"/>
    <w:rsid w:val="005935C3"/>
    <w:rsid w:val="00594346"/>
    <w:rsid w:val="005A0C19"/>
    <w:rsid w:val="005A0FA0"/>
    <w:rsid w:val="005A1D68"/>
    <w:rsid w:val="005A2823"/>
    <w:rsid w:val="005A2B30"/>
    <w:rsid w:val="005A2B5E"/>
    <w:rsid w:val="005A3A7E"/>
    <w:rsid w:val="005A3F44"/>
    <w:rsid w:val="005A5B1C"/>
    <w:rsid w:val="005A6070"/>
    <w:rsid w:val="005A692E"/>
    <w:rsid w:val="005B060F"/>
    <w:rsid w:val="005B0EEE"/>
    <w:rsid w:val="005B217E"/>
    <w:rsid w:val="005B2E2F"/>
    <w:rsid w:val="005B6750"/>
    <w:rsid w:val="005B7675"/>
    <w:rsid w:val="005B7D3B"/>
    <w:rsid w:val="005C0D48"/>
    <w:rsid w:val="005C143E"/>
    <w:rsid w:val="005C15CF"/>
    <w:rsid w:val="005C70DE"/>
    <w:rsid w:val="005D0D98"/>
    <w:rsid w:val="005D5CA3"/>
    <w:rsid w:val="005D649D"/>
    <w:rsid w:val="005D66C5"/>
    <w:rsid w:val="005E0186"/>
    <w:rsid w:val="005E06BD"/>
    <w:rsid w:val="005E18D1"/>
    <w:rsid w:val="005E3DE8"/>
    <w:rsid w:val="005F0DC6"/>
    <w:rsid w:val="005F123D"/>
    <w:rsid w:val="005F3117"/>
    <w:rsid w:val="005F3E03"/>
    <w:rsid w:val="005F6A54"/>
    <w:rsid w:val="006003B5"/>
    <w:rsid w:val="00603D11"/>
    <w:rsid w:val="00604E3F"/>
    <w:rsid w:val="006057FD"/>
    <w:rsid w:val="0060588B"/>
    <w:rsid w:val="00607CAA"/>
    <w:rsid w:val="0061146C"/>
    <w:rsid w:val="00611DB6"/>
    <w:rsid w:val="0061250A"/>
    <w:rsid w:val="00614AF3"/>
    <w:rsid w:val="00614C09"/>
    <w:rsid w:val="00617035"/>
    <w:rsid w:val="0061962A"/>
    <w:rsid w:val="006210B1"/>
    <w:rsid w:val="00621900"/>
    <w:rsid w:val="0062307D"/>
    <w:rsid w:val="00623FC8"/>
    <w:rsid w:val="006244F0"/>
    <w:rsid w:val="00632586"/>
    <w:rsid w:val="00633700"/>
    <w:rsid w:val="00636B0F"/>
    <w:rsid w:val="006379E5"/>
    <w:rsid w:val="00642BFA"/>
    <w:rsid w:val="00643162"/>
    <w:rsid w:val="006479EA"/>
    <w:rsid w:val="00647D0A"/>
    <w:rsid w:val="006509B6"/>
    <w:rsid w:val="00655A64"/>
    <w:rsid w:val="00657896"/>
    <w:rsid w:val="00660525"/>
    <w:rsid w:val="00661AE0"/>
    <w:rsid w:val="006621CF"/>
    <w:rsid w:val="00662880"/>
    <w:rsid w:val="00662F5E"/>
    <w:rsid w:val="00663DCE"/>
    <w:rsid w:val="00664408"/>
    <w:rsid w:val="006650F5"/>
    <w:rsid w:val="00665D0E"/>
    <w:rsid w:val="00670C71"/>
    <w:rsid w:val="00671B2F"/>
    <w:rsid w:val="00671BE1"/>
    <w:rsid w:val="00672747"/>
    <w:rsid w:val="00673526"/>
    <w:rsid w:val="00673722"/>
    <w:rsid w:val="00674748"/>
    <w:rsid w:val="00674FC6"/>
    <w:rsid w:val="006753FB"/>
    <w:rsid w:val="00676634"/>
    <w:rsid w:val="00680611"/>
    <w:rsid w:val="006820FD"/>
    <w:rsid w:val="006833FD"/>
    <w:rsid w:val="00683DA0"/>
    <w:rsid w:val="0068668C"/>
    <w:rsid w:val="0068769E"/>
    <w:rsid w:val="00690C3F"/>
    <w:rsid w:val="0069547F"/>
    <w:rsid w:val="006963F8"/>
    <w:rsid w:val="006975B1"/>
    <w:rsid w:val="006976BA"/>
    <w:rsid w:val="006A188B"/>
    <w:rsid w:val="006A1B03"/>
    <w:rsid w:val="006A417C"/>
    <w:rsid w:val="006A7DB9"/>
    <w:rsid w:val="006B0D51"/>
    <w:rsid w:val="006B0E09"/>
    <w:rsid w:val="006B0E69"/>
    <w:rsid w:val="006B2EDB"/>
    <w:rsid w:val="006B6281"/>
    <w:rsid w:val="006C15D6"/>
    <w:rsid w:val="006C3632"/>
    <w:rsid w:val="006C36C9"/>
    <w:rsid w:val="006C66FF"/>
    <w:rsid w:val="006C7306"/>
    <w:rsid w:val="006C7513"/>
    <w:rsid w:val="006D0A6C"/>
    <w:rsid w:val="006D17DB"/>
    <w:rsid w:val="006D1DE4"/>
    <w:rsid w:val="006D4EE8"/>
    <w:rsid w:val="006D506F"/>
    <w:rsid w:val="006D6CA7"/>
    <w:rsid w:val="006E0C11"/>
    <w:rsid w:val="006E11DB"/>
    <w:rsid w:val="006E2B02"/>
    <w:rsid w:val="006E3664"/>
    <w:rsid w:val="006E413B"/>
    <w:rsid w:val="006E465E"/>
    <w:rsid w:val="006E50B3"/>
    <w:rsid w:val="006E7EF4"/>
    <w:rsid w:val="006F0060"/>
    <w:rsid w:val="006F1E1E"/>
    <w:rsid w:val="006F25D1"/>
    <w:rsid w:val="006F34AA"/>
    <w:rsid w:val="006F3D28"/>
    <w:rsid w:val="006F69C4"/>
    <w:rsid w:val="0070129F"/>
    <w:rsid w:val="00707067"/>
    <w:rsid w:val="00711156"/>
    <w:rsid w:val="00711E96"/>
    <w:rsid w:val="0071268F"/>
    <w:rsid w:val="0071291D"/>
    <w:rsid w:val="00712D6F"/>
    <w:rsid w:val="007161F1"/>
    <w:rsid w:val="007165CC"/>
    <w:rsid w:val="007167E5"/>
    <w:rsid w:val="0071D256"/>
    <w:rsid w:val="007217EA"/>
    <w:rsid w:val="00721E58"/>
    <w:rsid w:val="00723766"/>
    <w:rsid w:val="00724515"/>
    <w:rsid w:val="00724AC9"/>
    <w:rsid w:val="007267B6"/>
    <w:rsid w:val="0072746E"/>
    <w:rsid w:val="00731D9C"/>
    <w:rsid w:val="00731E18"/>
    <w:rsid w:val="007321C8"/>
    <w:rsid w:val="0073256F"/>
    <w:rsid w:val="00733B42"/>
    <w:rsid w:val="00734D7E"/>
    <w:rsid w:val="007350DA"/>
    <w:rsid w:val="0073773D"/>
    <w:rsid w:val="00737C56"/>
    <w:rsid w:val="007415A7"/>
    <w:rsid w:val="00744765"/>
    <w:rsid w:val="00744D69"/>
    <w:rsid w:val="007450B3"/>
    <w:rsid w:val="00746B44"/>
    <w:rsid w:val="0074776B"/>
    <w:rsid w:val="00747846"/>
    <w:rsid w:val="007512C5"/>
    <w:rsid w:val="0075254A"/>
    <w:rsid w:val="007539DD"/>
    <w:rsid w:val="00754181"/>
    <w:rsid w:val="00756468"/>
    <w:rsid w:val="007619B0"/>
    <w:rsid w:val="007620AD"/>
    <w:rsid w:val="00763CB2"/>
    <w:rsid w:val="00766722"/>
    <w:rsid w:val="00767AAB"/>
    <w:rsid w:val="00772354"/>
    <w:rsid w:val="00773021"/>
    <w:rsid w:val="00773D31"/>
    <w:rsid w:val="00773E61"/>
    <w:rsid w:val="007741F8"/>
    <w:rsid w:val="00775961"/>
    <w:rsid w:val="007805B3"/>
    <w:rsid w:val="0078069F"/>
    <w:rsid w:val="0078348F"/>
    <w:rsid w:val="00783498"/>
    <w:rsid w:val="00786198"/>
    <w:rsid w:val="0078704C"/>
    <w:rsid w:val="00791153"/>
    <w:rsid w:val="0079180F"/>
    <w:rsid w:val="00793A7B"/>
    <w:rsid w:val="007946FB"/>
    <w:rsid w:val="00794F91"/>
    <w:rsid w:val="00796027"/>
    <w:rsid w:val="00797794"/>
    <w:rsid w:val="007A0603"/>
    <w:rsid w:val="007A0E10"/>
    <w:rsid w:val="007A1C9F"/>
    <w:rsid w:val="007A3630"/>
    <w:rsid w:val="007A6817"/>
    <w:rsid w:val="007A6995"/>
    <w:rsid w:val="007A71E2"/>
    <w:rsid w:val="007B254D"/>
    <w:rsid w:val="007B3CC3"/>
    <w:rsid w:val="007B52D9"/>
    <w:rsid w:val="007B580B"/>
    <w:rsid w:val="007B6A90"/>
    <w:rsid w:val="007B7339"/>
    <w:rsid w:val="007C2395"/>
    <w:rsid w:val="007C2835"/>
    <w:rsid w:val="007C5C00"/>
    <w:rsid w:val="007C5C6B"/>
    <w:rsid w:val="007C63E8"/>
    <w:rsid w:val="007C66EF"/>
    <w:rsid w:val="007C7F15"/>
    <w:rsid w:val="007D060D"/>
    <w:rsid w:val="007D10E4"/>
    <w:rsid w:val="007D19FE"/>
    <w:rsid w:val="007D3493"/>
    <w:rsid w:val="007D3C58"/>
    <w:rsid w:val="007D4A3D"/>
    <w:rsid w:val="007D5822"/>
    <w:rsid w:val="007D5B32"/>
    <w:rsid w:val="007E12BE"/>
    <w:rsid w:val="007E1571"/>
    <w:rsid w:val="007E17FA"/>
    <w:rsid w:val="007E29A1"/>
    <w:rsid w:val="007E3227"/>
    <w:rsid w:val="007E3F81"/>
    <w:rsid w:val="007E7140"/>
    <w:rsid w:val="007F0D72"/>
    <w:rsid w:val="007F0F8F"/>
    <w:rsid w:val="007F1132"/>
    <w:rsid w:val="007F4D50"/>
    <w:rsid w:val="00800091"/>
    <w:rsid w:val="008007F0"/>
    <w:rsid w:val="00801F1E"/>
    <w:rsid w:val="00802067"/>
    <w:rsid w:val="0080337A"/>
    <w:rsid w:val="00804396"/>
    <w:rsid w:val="00804732"/>
    <w:rsid w:val="008131C7"/>
    <w:rsid w:val="00813483"/>
    <w:rsid w:val="008135A3"/>
    <w:rsid w:val="008143D4"/>
    <w:rsid w:val="00814839"/>
    <w:rsid w:val="00815C5E"/>
    <w:rsid w:val="00817B68"/>
    <w:rsid w:val="008201CD"/>
    <w:rsid w:val="00822646"/>
    <w:rsid w:val="00827F26"/>
    <w:rsid w:val="00830116"/>
    <w:rsid w:val="008311F9"/>
    <w:rsid w:val="00831494"/>
    <w:rsid w:val="00832B73"/>
    <w:rsid w:val="00834106"/>
    <w:rsid w:val="00834468"/>
    <w:rsid w:val="00834EFE"/>
    <w:rsid w:val="00835EA9"/>
    <w:rsid w:val="00837AE0"/>
    <w:rsid w:val="00841E4E"/>
    <w:rsid w:val="00843D0F"/>
    <w:rsid w:val="008505ED"/>
    <w:rsid w:val="0085072B"/>
    <w:rsid w:val="00853CDF"/>
    <w:rsid w:val="008575B6"/>
    <w:rsid w:val="00860C8C"/>
    <w:rsid w:val="008611BA"/>
    <w:rsid w:val="008611F9"/>
    <w:rsid w:val="00862380"/>
    <w:rsid w:val="00863EC1"/>
    <w:rsid w:val="00864452"/>
    <w:rsid w:val="00867733"/>
    <w:rsid w:val="008703F9"/>
    <w:rsid w:val="008708F6"/>
    <w:rsid w:val="00873EC2"/>
    <w:rsid w:val="00876D1F"/>
    <w:rsid w:val="0087768B"/>
    <w:rsid w:val="00877BBB"/>
    <w:rsid w:val="00880909"/>
    <w:rsid w:val="00880BA9"/>
    <w:rsid w:val="00880E4F"/>
    <w:rsid w:val="008839CA"/>
    <w:rsid w:val="00884BFC"/>
    <w:rsid w:val="0088551C"/>
    <w:rsid w:val="00886929"/>
    <w:rsid w:val="0089007A"/>
    <w:rsid w:val="00890651"/>
    <w:rsid w:val="00890D5B"/>
    <w:rsid w:val="00891583"/>
    <w:rsid w:val="00894E09"/>
    <w:rsid w:val="00895589"/>
    <w:rsid w:val="00896FD5"/>
    <w:rsid w:val="00897665"/>
    <w:rsid w:val="00897BFE"/>
    <w:rsid w:val="008A0FD6"/>
    <w:rsid w:val="008A183E"/>
    <w:rsid w:val="008A384A"/>
    <w:rsid w:val="008A7090"/>
    <w:rsid w:val="008B02A6"/>
    <w:rsid w:val="008B09BA"/>
    <w:rsid w:val="008B3F31"/>
    <w:rsid w:val="008B6812"/>
    <w:rsid w:val="008B6D8D"/>
    <w:rsid w:val="008B7D43"/>
    <w:rsid w:val="008C0934"/>
    <w:rsid w:val="008C1CE2"/>
    <w:rsid w:val="008C26C5"/>
    <w:rsid w:val="008C2A07"/>
    <w:rsid w:val="008C3E87"/>
    <w:rsid w:val="008D0D7E"/>
    <w:rsid w:val="008D21EA"/>
    <w:rsid w:val="008D2D9F"/>
    <w:rsid w:val="008D4EE2"/>
    <w:rsid w:val="008D73B4"/>
    <w:rsid w:val="008D7430"/>
    <w:rsid w:val="008E0B97"/>
    <w:rsid w:val="008E340C"/>
    <w:rsid w:val="008E370F"/>
    <w:rsid w:val="008E51C3"/>
    <w:rsid w:val="008E6C29"/>
    <w:rsid w:val="008F04B3"/>
    <w:rsid w:val="008F2449"/>
    <w:rsid w:val="008F27D5"/>
    <w:rsid w:val="008F51D1"/>
    <w:rsid w:val="008F6793"/>
    <w:rsid w:val="008F7332"/>
    <w:rsid w:val="00901B1E"/>
    <w:rsid w:val="0090299A"/>
    <w:rsid w:val="009052D5"/>
    <w:rsid w:val="009053C4"/>
    <w:rsid w:val="009071EB"/>
    <w:rsid w:val="00910D9B"/>
    <w:rsid w:val="00911A14"/>
    <w:rsid w:val="009123D6"/>
    <w:rsid w:val="0091242B"/>
    <w:rsid w:val="0091245E"/>
    <w:rsid w:val="00913C4C"/>
    <w:rsid w:val="00913DE4"/>
    <w:rsid w:val="0091428A"/>
    <w:rsid w:val="0091474D"/>
    <w:rsid w:val="009158BC"/>
    <w:rsid w:val="00916747"/>
    <w:rsid w:val="0091679A"/>
    <w:rsid w:val="00916E1B"/>
    <w:rsid w:val="0092069D"/>
    <w:rsid w:val="00921873"/>
    <w:rsid w:val="00921F6C"/>
    <w:rsid w:val="009225B6"/>
    <w:rsid w:val="0092389C"/>
    <w:rsid w:val="00926FBD"/>
    <w:rsid w:val="00932B58"/>
    <w:rsid w:val="00932B73"/>
    <w:rsid w:val="009338B3"/>
    <w:rsid w:val="0093571E"/>
    <w:rsid w:val="00935D90"/>
    <w:rsid w:val="00940D29"/>
    <w:rsid w:val="00941915"/>
    <w:rsid w:val="00943946"/>
    <w:rsid w:val="00943C4A"/>
    <w:rsid w:val="0094476B"/>
    <w:rsid w:val="00946DFD"/>
    <w:rsid w:val="00947C3F"/>
    <w:rsid w:val="009503FB"/>
    <w:rsid w:val="009514A6"/>
    <w:rsid w:val="00952387"/>
    <w:rsid w:val="00953758"/>
    <w:rsid w:val="00953E4C"/>
    <w:rsid w:val="00954E81"/>
    <w:rsid w:val="009560BF"/>
    <w:rsid w:val="00960E24"/>
    <w:rsid w:val="00964B99"/>
    <w:rsid w:val="00965470"/>
    <w:rsid w:val="00966862"/>
    <w:rsid w:val="00966909"/>
    <w:rsid w:val="0096F80B"/>
    <w:rsid w:val="009735A6"/>
    <w:rsid w:val="00975E6D"/>
    <w:rsid w:val="00976572"/>
    <w:rsid w:val="00976FE3"/>
    <w:rsid w:val="009802A2"/>
    <w:rsid w:val="00980EE5"/>
    <w:rsid w:val="00981C89"/>
    <w:rsid w:val="00982E1E"/>
    <w:rsid w:val="00983E12"/>
    <w:rsid w:val="00984046"/>
    <w:rsid w:val="00985D0C"/>
    <w:rsid w:val="00987964"/>
    <w:rsid w:val="00987E33"/>
    <w:rsid w:val="009926EA"/>
    <w:rsid w:val="00994B01"/>
    <w:rsid w:val="00994F86"/>
    <w:rsid w:val="009A1BF0"/>
    <w:rsid w:val="009A1FDD"/>
    <w:rsid w:val="009A241E"/>
    <w:rsid w:val="009A37C8"/>
    <w:rsid w:val="009A58D6"/>
    <w:rsid w:val="009A69FA"/>
    <w:rsid w:val="009A6F33"/>
    <w:rsid w:val="009A73D2"/>
    <w:rsid w:val="009B02FC"/>
    <w:rsid w:val="009B1612"/>
    <w:rsid w:val="009B1B9E"/>
    <w:rsid w:val="009B1C97"/>
    <w:rsid w:val="009B326E"/>
    <w:rsid w:val="009B376F"/>
    <w:rsid w:val="009B50D2"/>
    <w:rsid w:val="009B64C1"/>
    <w:rsid w:val="009B6C73"/>
    <w:rsid w:val="009C2C7C"/>
    <w:rsid w:val="009C32D1"/>
    <w:rsid w:val="009C391A"/>
    <w:rsid w:val="009C518D"/>
    <w:rsid w:val="009C5206"/>
    <w:rsid w:val="009C5A92"/>
    <w:rsid w:val="009C60C1"/>
    <w:rsid w:val="009D0F79"/>
    <w:rsid w:val="009D2454"/>
    <w:rsid w:val="009D26BB"/>
    <w:rsid w:val="009D492F"/>
    <w:rsid w:val="009D5E5B"/>
    <w:rsid w:val="009E084E"/>
    <w:rsid w:val="009E08A1"/>
    <w:rsid w:val="009E117D"/>
    <w:rsid w:val="009E1412"/>
    <w:rsid w:val="009E2C3D"/>
    <w:rsid w:val="009E38FB"/>
    <w:rsid w:val="009E3CD0"/>
    <w:rsid w:val="009E4215"/>
    <w:rsid w:val="009E5873"/>
    <w:rsid w:val="009E6413"/>
    <w:rsid w:val="009F029F"/>
    <w:rsid w:val="009F07B5"/>
    <w:rsid w:val="009F341E"/>
    <w:rsid w:val="009F4226"/>
    <w:rsid w:val="009F7C2F"/>
    <w:rsid w:val="00A0052E"/>
    <w:rsid w:val="00A01E9E"/>
    <w:rsid w:val="00A030EF"/>
    <w:rsid w:val="00A05780"/>
    <w:rsid w:val="00A139B1"/>
    <w:rsid w:val="00A152F3"/>
    <w:rsid w:val="00A15D67"/>
    <w:rsid w:val="00A161A9"/>
    <w:rsid w:val="00A16557"/>
    <w:rsid w:val="00A20358"/>
    <w:rsid w:val="00A209C4"/>
    <w:rsid w:val="00A2162F"/>
    <w:rsid w:val="00A21E11"/>
    <w:rsid w:val="00A22936"/>
    <w:rsid w:val="00A2562C"/>
    <w:rsid w:val="00A26150"/>
    <w:rsid w:val="00A26608"/>
    <w:rsid w:val="00A26708"/>
    <w:rsid w:val="00A268FD"/>
    <w:rsid w:val="00A27376"/>
    <w:rsid w:val="00A273D8"/>
    <w:rsid w:val="00A2758B"/>
    <w:rsid w:val="00A2E343"/>
    <w:rsid w:val="00A309CA"/>
    <w:rsid w:val="00A31A09"/>
    <w:rsid w:val="00A3360D"/>
    <w:rsid w:val="00A341C7"/>
    <w:rsid w:val="00A360AF"/>
    <w:rsid w:val="00A36E76"/>
    <w:rsid w:val="00A374B3"/>
    <w:rsid w:val="00A42C7A"/>
    <w:rsid w:val="00A4356C"/>
    <w:rsid w:val="00A455C2"/>
    <w:rsid w:val="00A45B8A"/>
    <w:rsid w:val="00A47913"/>
    <w:rsid w:val="00A54C94"/>
    <w:rsid w:val="00A55B34"/>
    <w:rsid w:val="00A55B3D"/>
    <w:rsid w:val="00A56437"/>
    <w:rsid w:val="00A6012C"/>
    <w:rsid w:val="00A63B97"/>
    <w:rsid w:val="00A66F66"/>
    <w:rsid w:val="00A676BF"/>
    <w:rsid w:val="00A72A45"/>
    <w:rsid w:val="00A73DD5"/>
    <w:rsid w:val="00A754AA"/>
    <w:rsid w:val="00A755D0"/>
    <w:rsid w:val="00A759DC"/>
    <w:rsid w:val="00A768E3"/>
    <w:rsid w:val="00A81688"/>
    <w:rsid w:val="00A865C5"/>
    <w:rsid w:val="00A903A2"/>
    <w:rsid w:val="00A9220D"/>
    <w:rsid w:val="00A92557"/>
    <w:rsid w:val="00A92905"/>
    <w:rsid w:val="00A9315E"/>
    <w:rsid w:val="00A93C34"/>
    <w:rsid w:val="00A959D9"/>
    <w:rsid w:val="00A96D3F"/>
    <w:rsid w:val="00A96F77"/>
    <w:rsid w:val="00A9723B"/>
    <w:rsid w:val="00A97A97"/>
    <w:rsid w:val="00AA16C7"/>
    <w:rsid w:val="00AA3D52"/>
    <w:rsid w:val="00AA5370"/>
    <w:rsid w:val="00AA5B92"/>
    <w:rsid w:val="00AA5EF7"/>
    <w:rsid w:val="00AA6139"/>
    <w:rsid w:val="00AB0769"/>
    <w:rsid w:val="00AB3FFD"/>
    <w:rsid w:val="00AB5860"/>
    <w:rsid w:val="00AB6052"/>
    <w:rsid w:val="00AB6133"/>
    <w:rsid w:val="00AB64D0"/>
    <w:rsid w:val="00AB7859"/>
    <w:rsid w:val="00AC0614"/>
    <w:rsid w:val="00AC137D"/>
    <w:rsid w:val="00AC1D58"/>
    <w:rsid w:val="00AC1FA2"/>
    <w:rsid w:val="00AC3FF5"/>
    <w:rsid w:val="00AC4280"/>
    <w:rsid w:val="00AC4571"/>
    <w:rsid w:val="00AC5C80"/>
    <w:rsid w:val="00AC65E4"/>
    <w:rsid w:val="00AC6A7D"/>
    <w:rsid w:val="00AC6C76"/>
    <w:rsid w:val="00AD2158"/>
    <w:rsid w:val="00AD2FF2"/>
    <w:rsid w:val="00AD3A91"/>
    <w:rsid w:val="00AD64F4"/>
    <w:rsid w:val="00AD65D4"/>
    <w:rsid w:val="00AD6F8A"/>
    <w:rsid w:val="00AD7410"/>
    <w:rsid w:val="00AE3161"/>
    <w:rsid w:val="00AE59C0"/>
    <w:rsid w:val="00AE7338"/>
    <w:rsid w:val="00AF0843"/>
    <w:rsid w:val="00AF0F8D"/>
    <w:rsid w:val="00AF37F3"/>
    <w:rsid w:val="00AF6A50"/>
    <w:rsid w:val="00B00C6C"/>
    <w:rsid w:val="00B01B8C"/>
    <w:rsid w:val="00B0569A"/>
    <w:rsid w:val="00B10787"/>
    <w:rsid w:val="00B10A2B"/>
    <w:rsid w:val="00B11ACB"/>
    <w:rsid w:val="00B12CAC"/>
    <w:rsid w:val="00B1375A"/>
    <w:rsid w:val="00B14E1F"/>
    <w:rsid w:val="00B15B4B"/>
    <w:rsid w:val="00B176C3"/>
    <w:rsid w:val="00B177C9"/>
    <w:rsid w:val="00B17B29"/>
    <w:rsid w:val="00B21E2E"/>
    <w:rsid w:val="00B2233A"/>
    <w:rsid w:val="00B24BFC"/>
    <w:rsid w:val="00B33163"/>
    <w:rsid w:val="00B350B4"/>
    <w:rsid w:val="00B35410"/>
    <w:rsid w:val="00B36046"/>
    <w:rsid w:val="00B3736C"/>
    <w:rsid w:val="00B378C9"/>
    <w:rsid w:val="00B44CF8"/>
    <w:rsid w:val="00B46087"/>
    <w:rsid w:val="00B464F0"/>
    <w:rsid w:val="00B5189C"/>
    <w:rsid w:val="00B51AA4"/>
    <w:rsid w:val="00B53DAF"/>
    <w:rsid w:val="00B53DF1"/>
    <w:rsid w:val="00B548FC"/>
    <w:rsid w:val="00B5559E"/>
    <w:rsid w:val="00B5696A"/>
    <w:rsid w:val="00B57882"/>
    <w:rsid w:val="00B66013"/>
    <w:rsid w:val="00B6659B"/>
    <w:rsid w:val="00B672EE"/>
    <w:rsid w:val="00B70D74"/>
    <w:rsid w:val="00B71132"/>
    <w:rsid w:val="00B71E79"/>
    <w:rsid w:val="00B731A4"/>
    <w:rsid w:val="00B7536E"/>
    <w:rsid w:val="00B7C30A"/>
    <w:rsid w:val="00B8033A"/>
    <w:rsid w:val="00B809E3"/>
    <w:rsid w:val="00B80E4C"/>
    <w:rsid w:val="00B81550"/>
    <w:rsid w:val="00B83937"/>
    <w:rsid w:val="00B84088"/>
    <w:rsid w:val="00B866AE"/>
    <w:rsid w:val="00B872E3"/>
    <w:rsid w:val="00B9226A"/>
    <w:rsid w:val="00B94255"/>
    <w:rsid w:val="00B942AD"/>
    <w:rsid w:val="00B946C5"/>
    <w:rsid w:val="00B951B1"/>
    <w:rsid w:val="00B9627A"/>
    <w:rsid w:val="00B971D0"/>
    <w:rsid w:val="00BA0468"/>
    <w:rsid w:val="00BA1B8E"/>
    <w:rsid w:val="00BA2428"/>
    <w:rsid w:val="00BA2857"/>
    <w:rsid w:val="00BA4C09"/>
    <w:rsid w:val="00BA5684"/>
    <w:rsid w:val="00BA6196"/>
    <w:rsid w:val="00BB1662"/>
    <w:rsid w:val="00BB1941"/>
    <w:rsid w:val="00BB19B2"/>
    <w:rsid w:val="00BB331F"/>
    <w:rsid w:val="00BB4DDE"/>
    <w:rsid w:val="00BB4DF1"/>
    <w:rsid w:val="00BB643B"/>
    <w:rsid w:val="00BB7ABC"/>
    <w:rsid w:val="00BC01A4"/>
    <w:rsid w:val="00BC07D4"/>
    <w:rsid w:val="00BC1A44"/>
    <w:rsid w:val="00BC49FB"/>
    <w:rsid w:val="00BC59DF"/>
    <w:rsid w:val="00BC6711"/>
    <w:rsid w:val="00BC6BBC"/>
    <w:rsid w:val="00BD07D5"/>
    <w:rsid w:val="00BD09D2"/>
    <w:rsid w:val="00BD2296"/>
    <w:rsid w:val="00BD244B"/>
    <w:rsid w:val="00BD25DD"/>
    <w:rsid w:val="00BD2BFC"/>
    <w:rsid w:val="00BD382D"/>
    <w:rsid w:val="00BD422E"/>
    <w:rsid w:val="00BD49D2"/>
    <w:rsid w:val="00BD5F18"/>
    <w:rsid w:val="00BD61F5"/>
    <w:rsid w:val="00BE01C6"/>
    <w:rsid w:val="00BE1564"/>
    <w:rsid w:val="00BE22B2"/>
    <w:rsid w:val="00BE4C2A"/>
    <w:rsid w:val="00BE516E"/>
    <w:rsid w:val="00BE6A90"/>
    <w:rsid w:val="00BF38A7"/>
    <w:rsid w:val="00C0040E"/>
    <w:rsid w:val="00C0388D"/>
    <w:rsid w:val="00C04E48"/>
    <w:rsid w:val="00C103EF"/>
    <w:rsid w:val="00C1288F"/>
    <w:rsid w:val="00C12EDF"/>
    <w:rsid w:val="00C131C5"/>
    <w:rsid w:val="00C14E6F"/>
    <w:rsid w:val="00C164C7"/>
    <w:rsid w:val="00C173C1"/>
    <w:rsid w:val="00C1D928"/>
    <w:rsid w:val="00C206C3"/>
    <w:rsid w:val="00C23DEE"/>
    <w:rsid w:val="00C277DB"/>
    <w:rsid w:val="00C35C53"/>
    <w:rsid w:val="00C3694C"/>
    <w:rsid w:val="00C402DD"/>
    <w:rsid w:val="00C403D7"/>
    <w:rsid w:val="00C407C7"/>
    <w:rsid w:val="00C423D2"/>
    <w:rsid w:val="00C4488F"/>
    <w:rsid w:val="00C458A2"/>
    <w:rsid w:val="00C45990"/>
    <w:rsid w:val="00C45B4F"/>
    <w:rsid w:val="00C46520"/>
    <w:rsid w:val="00C47261"/>
    <w:rsid w:val="00C47751"/>
    <w:rsid w:val="00C51B46"/>
    <w:rsid w:val="00C53010"/>
    <w:rsid w:val="00C62FDF"/>
    <w:rsid w:val="00C641CD"/>
    <w:rsid w:val="00C648DA"/>
    <w:rsid w:val="00C65FEA"/>
    <w:rsid w:val="00C6706F"/>
    <w:rsid w:val="00C67668"/>
    <w:rsid w:val="00C67A8E"/>
    <w:rsid w:val="00C703BF"/>
    <w:rsid w:val="00C70A85"/>
    <w:rsid w:val="00C736A6"/>
    <w:rsid w:val="00C755CD"/>
    <w:rsid w:val="00C765D8"/>
    <w:rsid w:val="00C773CA"/>
    <w:rsid w:val="00C777A9"/>
    <w:rsid w:val="00C80657"/>
    <w:rsid w:val="00C82A77"/>
    <w:rsid w:val="00C835C6"/>
    <w:rsid w:val="00C876E0"/>
    <w:rsid w:val="00C92935"/>
    <w:rsid w:val="00C94420"/>
    <w:rsid w:val="00C94D85"/>
    <w:rsid w:val="00C96D64"/>
    <w:rsid w:val="00C9725D"/>
    <w:rsid w:val="00C97F45"/>
    <w:rsid w:val="00CA0EC8"/>
    <w:rsid w:val="00CA230C"/>
    <w:rsid w:val="00CA3D8D"/>
    <w:rsid w:val="00CA44EE"/>
    <w:rsid w:val="00CA6026"/>
    <w:rsid w:val="00CA6397"/>
    <w:rsid w:val="00CB27C1"/>
    <w:rsid w:val="00CB2C59"/>
    <w:rsid w:val="00CB5480"/>
    <w:rsid w:val="00CB59BF"/>
    <w:rsid w:val="00CB5E1B"/>
    <w:rsid w:val="00CB60A8"/>
    <w:rsid w:val="00CB6E61"/>
    <w:rsid w:val="00CC4459"/>
    <w:rsid w:val="00CC51F1"/>
    <w:rsid w:val="00CC530B"/>
    <w:rsid w:val="00CC5C14"/>
    <w:rsid w:val="00CC6AA7"/>
    <w:rsid w:val="00CD1521"/>
    <w:rsid w:val="00CD1FE9"/>
    <w:rsid w:val="00CD21A5"/>
    <w:rsid w:val="00CD2DC2"/>
    <w:rsid w:val="00CD5AFC"/>
    <w:rsid w:val="00CD69DF"/>
    <w:rsid w:val="00CD6EEB"/>
    <w:rsid w:val="00CE157A"/>
    <w:rsid w:val="00CE387F"/>
    <w:rsid w:val="00CE49A0"/>
    <w:rsid w:val="00CE5EA1"/>
    <w:rsid w:val="00CE6CD7"/>
    <w:rsid w:val="00CF10D9"/>
    <w:rsid w:val="00CF174F"/>
    <w:rsid w:val="00CF2410"/>
    <w:rsid w:val="00CF28B5"/>
    <w:rsid w:val="00CF2D05"/>
    <w:rsid w:val="00CF3CC4"/>
    <w:rsid w:val="00CF48A6"/>
    <w:rsid w:val="00CF5B9C"/>
    <w:rsid w:val="00D017D6"/>
    <w:rsid w:val="00D0270E"/>
    <w:rsid w:val="00D04645"/>
    <w:rsid w:val="00D06A5B"/>
    <w:rsid w:val="00D06E3E"/>
    <w:rsid w:val="00D07807"/>
    <w:rsid w:val="00D142D1"/>
    <w:rsid w:val="00D151A8"/>
    <w:rsid w:val="00D154C5"/>
    <w:rsid w:val="00D1580D"/>
    <w:rsid w:val="00D15D94"/>
    <w:rsid w:val="00D17DB7"/>
    <w:rsid w:val="00D20A8C"/>
    <w:rsid w:val="00D217C7"/>
    <w:rsid w:val="00D21F45"/>
    <w:rsid w:val="00D24E53"/>
    <w:rsid w:val="00D2704C"/>
    <w:rsid w:val="00D27358"/>
    <w:rsid w:val="00D27773"/>
    <w:rsid w:val="00D3148A"/>
    <w:rsid w:val="00D3226C"/>
    <w:rsid w:val="00D35AB2"/>
    <w:rsid w:val="00D36494"/>
    <w:rsid w:val="00D434F3"/>
    <w:rsid w:val="00D45A08"/>
    <w:rsid w:val="00D466C5"/>
    <w:rsid w:val="00D46E2F"/>
    <w:rsid w:val="00D46E7A"/>
    <w:rsid w:val="00D46F2D"/>
    <w:rsid w:val="00D472B7"/>
    <w:rsid w:val="00D50E5F"/>
    <w:rsid w:val="00D52D82"/>
    <w:rsid w:val="00D6058F"/>
    <w:rsid w:val="00D617A5"/>
    <w:rsid w:val="00D61C40"/>
    <w:rsid w:val="00D63E9F"/>
    <w:rsid w:val="00D65420"/>
    <w:rsid w:val="00D65DDE"/>
    <w:rsid w:val="00D6659B"/>
    <w:rsid w:val="00D669DB"/>
    <w:rsid w:val="00D7272C"/>
    <w:rsid w:val="00D75982"/>
    <w:rsid w:val="00D7614B"/>
    <w:rsid w:val="00D807E5"/>
    <w:rsid w:val="00D8190F"/>
    <w:rsid w:val="00D83E1D"/>
    <w:rsid w:val="00D8478E"/>
    <w:rsid w:val="00D8528D"/>
    <w:rsid w:val="00D8532D"/>
    <w:rsid w:val="00D8678D"/>
    <w:rsid w:val="00D92513"/>
    <w:rsid w:val="00D926AB"/>
    <w:rsid w:val="00D93357"/>
    <w:rsid w:val="00D93777"/>
    <w:rsid w:val="00D93C4E"/>
    <w:rsid w:val="00D94FCE"/>
    <w:rsid w:val="00D95B9C"/>
    <w:rsid w:val="00D97AD5"/>
    <w:rsid w:val="00DA1057"/>
    <w:rsid w:val="00DA1E37"/>
    <w:rsid w:val="00DA2314"/>
    <w:rsid w:val="00DA4A4F"/>
    <w:rsid w:val="00DA4C1A"/>
    <w:rsid w:val="00DA80A8"/>
    <w:rsid w:val="00DB191B"/>
    <w:rsid w:val="00DB1CFF"/>
    <w:rsid w:val="00DB21C2"/>
    <w:rsid w:val="00DB250B"/>
    <w:rsid w:val="00DB3BF5"/>
    <w:rsid w:val="00DB3E3F"/>
    <w:rsid w:val="00DB4813"/>
    <w:rsid w:val="00DB4988"/>
    <w:rsid w:val="00DB52BE"/>
    <w:rsid w:val="00DB5844"/>
    <w:rsid w:val="00DB7CD5"/>
    <w:rsid w:val="00DC033C"/>
    <w:rsid w:val="00DC1341"/>
    <w:rsid w:val="00DC36B5"/>
    <w:rsid w:val="00DC3BF6"/>
    <w:rsid w:val="00DC42A5"/>
    <w:rsid w:val="00DC5D25"/>
    <w:rsid w:val="00DC671E"/>
    <w:rsid w:val="00DD123C"/>
    <w:rsid w:val="00DD1F5A"/>
    <w:rsid w:val="00DD2EBC"/>
    <w:rsid w:val="00DE2C10"/>
    <w:rsid w:val="00DE2CF0"/>
    <w:rsid w:val="00DE38F8"/>
    <w:rsid w:val="00DE40A1"/>
    <w:rsid w:val="00DE68CA"/>
    <w:rsid w:val="00DE6C2B"/>
    <w:rsid w:val="00DF0EDF"/>
    <w:rsid w:val="00DF11A8"/>
    <w:rsid w:val="00DF164B"/>
    <w:rsid w:val="00DF221D"/>
    <w:rsid w:val="00DF2C79"/>
    <w:rsid w:val="00DF3F86"/>
    <w:rsid w:val="00DF6BB8"/>
    <w:rsid w:val="00DF72F9"/>
    <w:rsid w:val="00E001C6"/>
    <w:rsid w:val="00E02097"/>
    <w:rsid w:val="00E03686"/>
    <w:rsid w:val="00E04692"/>
    <w:rsid w:val="00E048C2"/>
    <w:rsid w:val="00E0549F"/>
    <w:rsid w:val="00E05783"/>
    <w:rsid w:val="00E059DC"/>
    <w:rsid w:val="00E05CB6"/>
    <w:rsid w:val="00E10AD6"/>
    <w:rsid w:val="00E11FA4"/>
    <w:rsid w:val="00E12FA3"/>
    <w:rsid w:val="00E138C6"/>
    <w:rsid w:val="00E1420E"/>
    <w:rsid w:val="00E1461C"/>
    <w:rsid w:val="00E14792"/>
    <w:rsid w:val="00E165C5"/>
    <w:rsid w:val="00E173D5"/>
    <w:rsid w:val="00E2105C"/>
    <w:rsid w:val="00E214BA"/>
    <w:rsid w:val="00E23397"/>
    <w:rsid w:val="00E23456"/>
    <w:rsid w:val="00E234D1"/>
    <w:rsid w:val="00E25E7A"/>
    <w:rsid w:val="00E2634F"/>
    <w:rsid w:val="00E26690"/>
    <w:rsid w:val="00E27778"/>
    <w:rsid w:val="00E30DA7"/>
    <w:rsid w:val="00E31511"/>
    <w:rsid w:val="00E3179D"/>
    <w:rsid w:val="00E319D9"/>
    <w:rsid w:val="00E33443"/>
    <w:rsid w:val="00E33605"/>
    <w:rsid w:val="00E3665F"/>
    <w:rsid w:val="00E377FA"/>
    <w:rsid w:val="00E41FF3"/>
    <w:rsid w:val="00E43C9E"/>
    <w:rsid w:val="00E448A6"/>
    <w:rsid w:val="00E512ED"/>
    <w:rsid w:val="00E534A3"/>
    <w:rsid w:val="00E60144"/>
    <w:rsid w:val="00E60776"/>
    <w:rsid w:val="00E60FD0"/>
    <w:rsid w:val="00E61C90"/>
    <w:rsid w:val="00E61CD6"/>
    <w:rsid w:val="00E624CE"/>
    <w:rsid w:val="00E627D9"/>
    <w:rsid w:val="00E64D4E"/>
    <w:rsid w:val="00E66175"/>
    <w:rsid w:val="00E703A3"/>
    <w:rsid w:val="00E70DA2"/>
    <w:rsid w:val="00E716F3"/>
    <w:rsid w:val="00E723EC"/>
    <w:rsid w:val="00E72EAC"/>
    <w:rsid w:val="00E7538A"/>
    <w:rsid w:val="00E75864"/>
    <w:rsid w:val="00E774AA"/>
    <w:rsid w:val="00E829BE"/>
    <w:rsid w:val="00E84FE2"/>
    <w:rsid w:val="00E91B54"/>
    <w:rsid w:val="00E93949"/>
    <w:rsid w:val="00E93AA5"/>
    <w:rsid w:val="00E94E24"/>
    <w:rsid w:val="00EA1763"/>
    <w:rsid w:val="00EA372B"/>
    <w:rsid w:val="00EA395A"/>
    <w:rsid w:val="00EA4A92"/>
    <w:rsid w:val="00EA576E"/>
    <w:rsid w:val="00EA5D19"/>
    <w:rsid w:val="00EA633F"/>
    <w:rsid w:val="00EA7262"/>
    <w:rsid w:val="00EB029C"/>
    <w:rsid w:val="00EB0D15"/>
    <w:rsid w:val="00EB14D6"/>
    <w:rsid w:val="00EB1826"/>
    <w:rsid w:val="00EB1846"/>
    <w:rsid w:val="00EB223A"/>
    <w:rsid w:val="00EB4470"/>
    <w:rsid w:val="00EB48F5"/>
    <w:rsid w:val="00EB68DA"/>
    <w:rsid w:val="00EB7211"/>
    <w:rsid w:val="00EC045A"/>
    <w:rsid w:val="00EC11A6"/>
    <w:rsid w:val="00EC131C"/>
    <w:rsid w:val="00EC56DF"/>
    <w:rsid w:val="00EC6637"/>
    <w:rsid w:val="00EC71C9"/>
    <w:rsid w:val="00EC7483"/>
    <w:rsid w:val="00ED08D3"/>
    <w:rsid w:val="00ED0DB9"/>
    <w:rsid w:val="00ED1C87"/>
    <w:rsid w:val="00ED2284"/>
    <w:rsid w:val="00ED28AC"/>
    <w:rsid w:val="00ED5812"/>
    <w:rsid w:val="00ED5AB0"/>
    <w:rsid w:val="00ED7BBD"/>
    <w:rsid w:val="00EE1C57"/>
    <w:rsid w:val="00EE280B"/>
    <w:rsid w:val="00EE41CD"/>
    <w:rsid w:val="00EF3F4E"/>
    <w:rsid w:val="00EF464A"/>
    <w:rsid w:val="00EF4EFF"/>
    <w:rsid w:val="00EF5F72"/>
    <w:rsid w:val="00EF652B"/>
    <w:rsid w:val="00EF6573"/>
    <w:rsid w:val="00EF70F3"/>
    <w:rsid w:val="00F02BD6"/>
    <w:rsid w:val="00F043FC"/>
    <w:rsid w:val="00F04F14"/>
    <w:rsid w:val="00F104DF"/>
    <w:rsid w:val="00F10F9F"/>
    <w:rsid w:val="00F11470"/>
    <w:rsid w:val="00F11E96"/>
    <w:rsid w:val="00F1517B"/>
    <w:rsid w:val="00F1551A"/>
    <w:rsid w:val="00F165C5"/>
    <w:rsid w:val="00F16833"/>
    <w:rsid w:val="00F176E5"/>
    <w:rsid w:val="00F17E90"/>
    <w:rsid w:val="00F21392"/>
    <w:rsid w:val="00F2418E"/>
    <w:rsid w:val="00F25CC4"/>
    <w:rsid w:val="00F32575"/>
    <w:rsid w:val="00F34CFD"/>
    <w:rsid w:val="00F36545"/>
    <w:rsid w:val="00F36A31"/>
    <w:rsid w:val="00F36EF4"/>
    <w:rsid w:val="00F374A1"/>
    <w:rsid w:val="00F37757"/>
    <w:rsid w:val="00F37913"/>
    <w:rsid w:val="00F42A24"/>
    <w:rsid w:val="00F464C9"/>
    <w:rsid w:val="00F50C2B"/>
    <w:rsid w:val="00F520C2"/>
    <w:rsid w:val="00F525C1"/>
    <w:rsid w:val="00F53898"/>
    <w:rsid w:val="00F544A6"/>
    <w:rsid w:val="00F5547B"/>
    <w:rsid w:val="00F56E49"/>
    <w:rsid w:val="00F57BF2"/>
    <w:rsid w:val="00F607EA"/>
    <w:rsid w:val="00F6080C"/>
    <w:rsid w:val="00F6177B"/>
    <w:rsid w:val="00F62D22"/>
    <w:rsid w:val="00F63857"/>
    <w:rsid w:val="00F63F63"/>
    <w:rsid w:val="00F65054"/>
    <w:rsid w:val="00F66F86"/>
    <w:rsid w:val="00F671E8"/>
    <w:rsid w:val="00F672CE"/>
    <w:rsid w:val="00F737D2"/>
    <w:rsid w:val="00F75746"/>
    <w:rsid w:val="00F75DA5"/>
    <w:rsid w:val="00F767AE"/>
    <w:rsid w:val="00F76AF8"/>
    <w:rsid w:val="00F7770D"/>
    <w:rsid w:val="00F7B624"/>
    <w:rsid w:val="00F80F76"/>
    <w:rsid w:val="00F815DA"/>
    <w:rsid w:val="00F8332D"/>
    <w:rsid w:val="00F83882"/>
    <w:rsid w:val="00F85F1A"/>
    <w:rsid w:val="00F861FB"/>
    <w:rsid w:val="00F86FCB"/>
    <w:rsid w:val="00F87B35"/>
    <w:rsid w:val="00F90B8E"/>
    <w:rsid w:val="00F9291C"/>
    <w:rsid w:val="00F9455F"/>
    <w:rsid w:val="00F94CA6"/>
    <w:rsid w:val="00F95745"/>
    <w:rsid w:val="00F9652F"/>
    <w:rsid w:val="00FA03A1"/>
    <w:rsid w:val="00FA258A"/>
    <w:rsid w:val="00FA3035"/>
    <w:rsid w:val="00FA3714"/>
    <w:rsid w:val="00FA472A"/>
    <w:rsid w:val="00FB03F6"/>
    <w:rsid w:val="00FB294E"/>
    <w:rsid w:val="00FB5D7A"/>
    <w:rsid w:val="00FB6311"/>
    <w:rsid w:val="00FB7042"/>
    <w:rsid w:val="00FBA594"/>
    <w:rsid w:val="00FC16F8"/>
    <w:rsid w:val="00FC1FDC"/>
    <w:rsid w:val="00FC40BC"/>
    <w:rsid w:val="00FC516D"/>
    <w:rsid w:val="00FC55E4"/>
    <w:rsid w:val="00FD1CD7"/>
    <w:rsid w:val="00FD3874"/>
    <w:rsid w:val="00FD4B85"/>
    <w:rsid w:val="00FD6CB5"/>
    <w:rsid w:val="00FD7978"/>
    <w:rsid w:val="00FD7D03"/>
    <w:rsid w:val="00FE1697"/>
    <w:rsid w:val="00FE23F7"/>
    <w:rsid w:val="00FE2A47"/>
    <w:rsid w:val="00FE5106"/>
    <w:rsid w:val="00FE620D"/>
    <w:rsid w:val="00FF0BFB"/>
    <w:rsid w:val="00FF0D2B"/>
    <w:rsid w:val="00FF1014"/>
    <w:rsid w:val="00FF3418"/>
    <w:rsid w:val="00FF3809"/>
    <w:rsid w:val="00FF6991"/>
    <w:rsid w:val="00FF754F"/>
    <w:rsid w:val="00FFC2C0"/>
    <w:rsid w:val="0110763C"/>
    <w:rsid w:val="0110C126"/>
    <w:rsid w:val="017299CE"/>
    <w:rsid w:val="017C8813"/>
    <w:rsid w:val="01839462"/>
    <w:rsid w:val="0192CA2D"/>
    <w:rsid w:val="019380FD"/>
    <w:rsid w:val="01948386"/>
    <w:rsid w:val="01A76FA0"/>
    <w:rsid w:val="01B26F75"/>
    <w:rsid w:val="01BDE706"/>
    <w:rsid w:val="01CEC478"/>
    <w:rsid w:val="01CFDC26"/>
    <w:rsid w:val="01D12926"/>
    <w:rsid w:val="01F1E14E"/>
    <w:rsid w:val="02179B7A"/>
    <w:rsid w:val="021EC98B"/>
    <w:rsid w:val="0222BF7E"/>
    <w:rsid w:val="02282163"/>
    <w:rsid w:val="022CC9A1"/>
    <w:rsid w:val="02352DB2"/>
    <w:rsid w:val="02479710"/>
    <w:rsid w:val="024A1A47"/>
    <w:rsid w:val="027254FA"/>
    <w:rsid w:val="027AB289"/>
    <w:rsid w:val="029030EC"/>
    <w:rsid w:val="02A3EDB0"/>
    <w:rsid w:val="02A9AF06"/>
    <w:rsid w:val="02AC8FEC"/>
    <w:rsid w:val="02B01155"/>
    <w:rsid w:val="02B9D118"/>
    <w:rsid w:val="02BF9FFC"/>
    <w:rsid w:val="02C38A86"/>
    <w:rsid w:val="02C83207"/>
    <w:rsid w:val="02FC7781"/>
    <w:rsid w:val="03069F62"/>
    <w:rsid w:val="03294636"/>
    <w:rsid w:val="032A7F2A"/>
    <w:rsid w:val="032AE793"/>
    <w:rsid w:val="032BE431"/>
    <w:rsid w:val="032D1319"/>
    <w:rsid w:val="032F17BE"/>
    <w:rsid w:val="03338A54"/>
    <w:rsid w:val="033A161A"/>
    <w:rsid w:val="034DA48A"/>
    <w:rsid w:val="034EF612"/>
    <w:rsid w:val="03580E29"/>
    <w:rsid w:val="036AD442"/>
    <w:rsid w:val="038F18F0"/>
    <w:rsid w:val="039818FF"/>
    <w:rsid w:val="03A1228F"/>
    <w:rsid w:val="03A17237"/>
    <w:rsid w:val="03ACD473"/>
    <w:rsid w:val="03AEC902"/>
    <w:rsid w:val="03BB768B"/>
    <w:rsid w:val="03C89A02"/>
    <w:rsid w:val="03E80FAF"/>
    <w:rsid w:val="03EED866"/>
    <w:rsid w:val="040D5656"/>
    <w:rsid w:val="0437C5CD"/>
    <w:rsid w:val="0440D112"/>
    <w:rsid w:val="045B25C4"/>
    <w:rsid w:val="0466DD72"/>
    <w:rsid w:val="0476F4C0"/>
    <w:rsid w:val="047BF42A"/>
    <w:rsid w:val="048D49E7"/>
    <w:rsid w:val="04AB6080"/>
    <w:rsid w:val="04B6A24B"/>
    <w:rsid w:val="04BA2ED8"/>
    <w:rsid w:val="04BD0F6C"/>
    <w:rsid w:val="04C48238"/>
    <w:rsid w:val="04CC2E9D"/>
    <w:rsid w:val="04CCFDC5"/>
    <w:rsid w:val="04D01C8F"/>
    <w:rsid w:val="04D9B4B3"/>
    <w:rsid w:val="04FDD614"/>
    <w:rsid w:val="050F5159"/>
    <w:rsid w:val="05264AEA"/>
    <w:rsid w:val="052D23F2"/>
    <w:rsid w:val="054E7643"/>
    <w:rsid w:val="056EDCB4"/>
    <w:rsid w:val="05795C89"/>
    <w:rsid w:val="058346A7"/>
    <w:rsid w:val="05887338"/>
    <w:rsid w:val="05AA4F13"/>
    <w:rsid w:val="05B777DF"/>
    <w:rsid w:val="05BB08F0"/>
    <w:rsid w:val="05BFBA89"/>
    <w:rsid w:val="05D654F7"/>
    <w:rsid w:val="05D8F4A8"/>
    <w:rsid w:val="05DBD23E"/>
    <w:rsid w:val="05DC459F"/>
    <w:rsid w:val="05E55D03"/>
    <w:rsid w:val="05E80136"/>
    <w:rsid w:val="05F0E61D"/>
    <w:rsid w:val="05FBB02A"/>
    <w:rsid w:val="060355A0"/>
    <w:rsid w:val="06135F3A"/>
    <w:rsid w:val="061FB1EF"/>
    <w:rsid w:val="062094E4"/>
    <w:rsid w:val="06246F12"/>
    <w:rsid w:val="06435B70"/>
    <w:rsid w:val="064712CE"/>
    <w:rsid w:val="065130E0"/>
    <w:rsid w:val="065298B1"/>
    <w:rsid w:val="065413F2"/>
    <w:rsid w:val="0655DE76"/>
    <w:rsid w:val="065DECBF"/>
    <w:rsid w:val="0675BB43"/>
    <w:rsid w:val="067B76AC"/>
    <w:rsid w:val="0697A94A"/>
    <w:rsid w:val="06A2D4B8"/>
    <w:rsid w:val="06A80E55"/>
    <w:rsid w:val="06B4DE15"/>
    <w:rsid w:val="06C20539"/>
    <w:rsid w:val="06C6B9B2"/>
    <w:rsid w:val="06CD5134"/>
    <w:rsid w:val="06CD8F28"/>
    <w:rsid w:val="06D512BB"/>
    <w:rsid w:val="06D520A2"/>
    <w:rsid w:val="06D97D88"/>
    <w:rsid w:val="06E02707"/>
    <w:rsid w:val="06E5F5D6"/>
    <w:rsid w:val="06E635D2"/>
    <w:rsid w:val="07019F53"/>
    <w:rsid w:val="07135C37"/>
    <w:rsid w:val="0714C780"/>
    <w:rsid w:val="07215D28"/>
    <w:rsid w:val="072244B1"/>
    <w:rsid w:val="07379A8C"/>
    <w:rsid w:val="073AA22B"/>
    <w:rsid w:val="07500538"/>
    <w:rsid w:val="075A200B"/>
    <w:rsid w:val="076F9164"/>
    <w:rsid w:val="0772ED1B"/>
    <w:rsid w:val="07777EAC"/>
    <w:rsid w:val="077C0764"/>
    <w:rsid w:val="078E4340"/>
    <w:rsid w:val="0797C1D2"/>
    <w:rsid w:val="07A26AAD"/>
    <w:rsid w:val="07A7A9BD"/>
    <w:rsid w:val="07B25802"/>
    <w:rsid w:val="07C4F563"/>
    <w:rsid w:val="07DCF20B"/>
    <w:rsid w:val="07F85B51"/>
    <w:rsid w:val="07FD20E6"/>
    <w:rsid w:val="080D873D"/>
    <w:rsid w:val="08262F25"/>
    <w:rsid w:val="083CAA3E"/>
    <w:rsid w:val="08427618"/>
    <w:rsid w:val="084961B6"/>
    <w:rsid w:val="0854F718"/>
    <w:rsid w:val="085AB667"/>
    <w:rsid w:val="08643327"/>
    <w:rsid w:val="086755D2"/>
    <w:rsid w:val="086B3A37"/>
    <w:rsid w:val="087829BF"/>
    <w:rsid w:val="08897581"/>
    <w:rsid w:val="08D1A9AD"/>
    <w:rsid w:val="08D6347A"/>
    <w:rsid w:val="08D842A1"/>
    <w:rsid w:val="08E3481B"/>
    <w:rsid w:val="08E8E6EB"/>
    <w:rsid w:val="08EF5276"/>
    <w:rsid w:val="08EFC4DA"/>
    <w:rsid w:val="08FA4587"/>
    <w:rsid w:val="0904CFD0"/>
    <w:rsid w:val="090DDD71"/>
    <w:rsid w:val="0911A8C4"/>
    <w:rsid w:val="0953FAB4"/>
    <w:rsid w:val="09568819"/>
    <w:rsid w:val="097F859C"/>
    <w:rsid w:val="09801FD7"/>
    <w:rsid w:val="0981EEB5"/>
    <w:rsid w:val="098C3305"/>
    <w:rsid w:val="098C6280"/>
    <w:rsid w:val="0993F0E3"/>
    <w:rsid w:val="09ABCD2D"/>
    <w:rsid w:val="09C3AF3A"/>
    <w:rsid w:val="09CB94DD"/>
    <w:rsid w:val="09D6679E"/>
    <w:rsid w:val="09E0FEF0"/>
    <w:rsid w:val="09E7DF86"/>
    <w:rsid w:val="09F50087"/>
    <w:rsid w:val="09FBCAD6"/>
    <w:rsid w:val="0A176F42"/>
    <w:rsid w:val="0A3897E6"/>
    <w:rsid w:val="0A3C87C9"/>
    <w:rsid w:val="0A454C32"/>
    <w:rsid w:val="0A4BDC7B"/>
    <w:rsid w:val="0A5EA77C"/>
    <w:rsid w:val="0A5EE622"/>
    <w:rsid w:val="0A601B5F"/>
    <w:rsid w:val="0A786361"/>
    <w:rsid w:val="0A8B9ACC"/>
    <w:rsid w:val="0A94E1CA"/>
    <w:rsid w:val="0A952D0B"/>
    <w:rsid w:val="0A96FEBE"/>
    <w:rsid w:val="0A9E7B0F"/>
    <w:rsid w:val="0AA0E3CF"/>
    <w:rsid w:val="0AA73226"/>
    <w:rsid w:val="0AA7EA1E"/>
    <w:rsid w:val="0AADF60A"/>
    <w:rsid w:val="0ABEC7BD"/>
    <w:rsid w:val="0AC4B0F5"/>
    <w:rsid w:val="0AD1E25A"/>
    <w:rsid w:val="0AD20D4F"/>
    <w:rsid w:val="0AE14913"/>
    <w:rsid w:val="0AE20BD5"/>
    <w:rsid w:val="0B0D3A25"/>
    <w:rsid w:val="0B139DF2"/>
    <w:rsid w:val="0B37757A"/>
    <w:rsid w:val="0B4F4ACB"/>
    <w:rsid w:val="0B57698D"/>
    <w:rsid w:val="0B585BC7"/>
    <w:rsid w:val="0B5CC230"/>
    <w:rsid w:val="0B69CAC8"/>
    <w:rsid w:val="0B7EC733"/>
    <w:rsid w:val="0B898FDD"/>
    <w:rsid w:val="0BB1DE11"/>
    <w:rsid w:val="0BB5947F"/>
    <w:rsid w:val="0BB6069E"/>
    <w:rsid w:val="0BC744FD"/>
    <w:rsid w:val="0BC8FEBE"/>
    <w:rsid w:val="0BF4E5FA"/>
    <w:rsid w:val="0C02F926"/>
    <w:rsid w:val="0C10DEBF"/>
    <w:rsid w:val="0C1CEB5F"/>
    <w:rsid w:val="0C36E993"/>
    <w:rsid w:val="0C3CB430"/>
    <w:rsid w:val="0C4209DF"/>
    <w:rsid w:val="0C4268A2"/>
    <w:rsid w:val="0C4341AF"/>
    <w:rsid w:val="0C43A990"/>
    <w:rsid w:val="0C6634AB"/>
    <w:rsid w:val="0C66D28E"/>
    <w:rsid w:val="0C8B1692"/>
    <w:rsid w:val="0C9D2159"/>
    <w:rsid w:val="0CB658A0"/>
    <w:rsid w:val="0CBDA1CC"/>
    <w:rsid w:val="0CC8BE62"/>
    <w:rsid w:val="0CD01EAD"/>
    <w:rsid w:val="0CD3714F"/>
    <w:rsid w:val="0CD4D69F"/>
    <w:rsid w:val="0CEA50FD"/>
    <w:rsid w:val="0CED5EF7"/>
    <w:rsid w:val="0D02A124"/>
    <w:rsid w:val="0D0FC1B1"/>
    <w:rsid w:val="0D1BEFE0"/>
    <w:rsid w:val="0D2D4C30"/>
    <w:rsid w:val="0D348615"/>
    <w:rsid w:val="0D364A48"/>
    <w:rsid w:val="0D508D2A"/>
    <w:rsid w:val="0D5AC801"/>
    <w:rsid w:val="0D5B7736"/>
    <w:rsid w:val="0D67D700"/>
    <w:rsid w:val="0D69B8AB"/>
    <w:rsid w:val="0D7A160F"/>
    <w:rsid w:val="0D7F9ED6"/>
    <w:rsid w:val="0D897894"/>
    <w:rsid w:val="0D9F438D"/>
    <w:rsid w:val="0DA2E58A"/>
    <w:rsid w:val="0DB00423"/>
    <w:rsid w:val="0DCDE09C"/>
    <w:rsid w:val="0DD21139"/>
    <w:rsid w:val="0DDEFA2B"/>
    <w:rsid w:val="0DE1A956"/>
    <w:rsid w:val="0DE54E18"/>
    <w:rsid w:val="0DF1AFEE"/>
    <w:rsid w:val="0DF6DDEE"/>
    <w:rsid w:val="0E0F46E9"/>
    <w:rsid w:val="0E2184A4"/>
    <w:rsid w:val="0E2AB8C7"/>
    <w:rsid w:val="0E3A0D82"/>
    <w:rsid w:val="0E417165"/>
    <w:rsid w:val="0E6A002B"/>
    <w:rsid w:val="0E75EF1A"/>
    <w:rsid w:val="0E76CF43"/>
    <w:rsid w:val="0E77E7BC"/>
    <w:rsid w:val="0E8E5A8E"/>
    <w:rsid w:val="0E92B2CA"/>
    <w:rsid w:val="0E96AEAA"/>
    <w:rsid w:val="0EAC9D23"/>
    <w:rsid w:val="0EAD476B"/>
    <w:rsid w:val="0EAF01B6"/>
    <w:rsid w:val="0EB97E10"/>
    <w:rsid w:val="0EBB1DC0"/>
    <w:rsid w:val="0EC6FC43"/>
    <w:rsid w:val="0ED39914"/>
    <w:rsid w:val="0ED61700"/>
    <w:rsid w:val="0EF19583"/>
    <w:rsid w:val="0EF20606"/>
    <w:rsid w:val="0EF2A906"/>
    <w:rsid w:val="0F09D2AA"/>
    <w:rsid w:val="0F0D0CF6"/>
    <w:rsid w:val="0F0FFEAE"/>
    <w:rsid w:val="0F13E36C"/>
    <w:rsid w:val="0F1925FA"/>
    <w:rsid w:val="0F1D0EB9"/>
    <w:rsid w:val="0F2B5F83"/>
    <w:rsid w:val="0F2C86BC"/>
    <w:rsid w:val="0F2F6EC8"/>
    <w:rsid w:val="0F30E1BB"/>
    <w:rsid w:val="0F3A2BDC"/>
    <w:rsid w:val="0F591EDF"/>
    <w:rsid w:val="0F5C888B"/>
    <w:rsid w:val="0F5F6B63"/>
    <w:rsid w:val="0F5FBBD0"/>
    <w:rsid w:val="0F663692"/>
    <w:rsid w:val="0F722660"/>
    <w:rsid w:val="0F7479BD"/>
    <w:rsid w:val="0F76D539"/>
    <w:rsid w:val="0F7E8932"/>
    <w:rsid w:val="0F958948"/>
    <w:rsid w:val="0F9B7A38"/>
    <w:rsid w:val="0F9E4CCD"/>
    <w:rsid w:val="0FB02361"/>
    <w:rsid w:val="0FB9BD74"/>
    <w:rsid w:val="0FBBA425"/>
    <w:rsid w:val="0FC01B8A"/>
    <w:rsid w:val="0FC1FDFC"/>
    <w:rsid w:val="0FC290AB"/>
    <w:rsid w:val="0FC573A2"/>
    <w:rsid w:val="0FD3D6B0"/>
    <w:rsid w:val="0FE6A400"/>
    <w:rsid w:val="0FF89A9E"/>
    <w:rsid w:val="0FFD959D"/>
    <w:rsid w:val="1012D011"/>
    <w:rsid w:val="10156606"/>
    <w:rsid w:val="10158685"/>
    <w:rsid w:val="101B900D"/>
    <w:rsid w:val="101EFBE5"/>
    <w:rsid w:val="1037143D"/>
    <w:rsid w:val="103979B8"/>
    <w:rsid w:val="103A41E6"/>
    <w:rsid w:val="10484F14"/>
    <w:rsid w:val="1059B118"/>
    <w:rsid w:val="105C9E82"/>
    <w:rsid w:val="10602A5F"/>
    <w:rsid w:val="106659EE"/>
    <w:rsid w:val="10676348"/>
    <w:rsid w:val="1068E795"/>
    <w:rsid w:val="106E4F57"/>
    <w:rsid w:val="10733C98"/>
    <w:rsid w:val="107B011E"/>
    <w:rsid w:val="108248E7"/>
    <w:rsid w:val="108D4431"/>
    <w:rsid w:val="10A3F25E"/>
    <w:rsid w:val="10B59659"/>
    <w:rsid w:val="10B781F4"/>
    <w:rsid w:val="10B98C99"/>
    <w:rsid w:val="10E5E64D"/>
    <w:rsid w:val="10E88540"/>
    <w:rsid w:val="10F1F20A"/>
    <w:rsid w:val="10F24D43"/>
    <w:rsid w:val="10FAD54F"/>
    <w:rsid w:val="110D68D5"/>
    <w:rsid w:val="11166E4E"/>
    <w:rsid w:val="111795DF"/>
    <w:rsid w:val="111FE110"/>
    <w:rsid w:val="1127FB81"/>
    <w:rsid w:val="11317355"/>
    <w:rsid w:val="1156D394"/>
    <w:rsid w:val="11583FD4"/>
    <w:rsid w:val="116A7C79"/>
    <w:rsid w:val="116BD7A9"/>
    <w:rsid w:val="11785708"/>
    <w:rsid w:val="11C48ABF"/>
    <w:rsid w:val="11C4AF50"/>
    <w:rsid w:val="11C8250A"/>
    <w:rsid w:val="11E80797"/>
    <w:rsid w:val="11F3F9AC"/>
    <w:rsid w:val="1203787C"/>
    <w:rsid w:val="12077416"/>
    <w:rsid w:val="12131524"/>
    <w:rsid w:val="122B39BF"/>
    <w:rsid w:val="124C9894"/>
    <w:rsid w:val="124F2860"/>
    <w:rsid w:val="12539FDB"/>
    <w:rsid w:val="1255E857"/>
    <w:rsid w:val="125F44AA"/>
    <w:rsid w:val="126929CD"/>
    <w:rsid w:val="128A7B9E"/>
    <w:rsid w:val="128C5410"/>
    <w:rsid w:val="128F6F0C"/>
    <w:rsid w:val="12A07451"/>
    <w:rsid w:val="12C221C4"/>
    <w:rsid w:val="12E4E614"/>
    <w:rsid w:val="12E71548"/>
    <w:rsid w:val="12E78169"/>
    <w:rsid w:val="12F16E60"/>
    <w:rsid w:val="12FE52B3"/>
    <w:rsid w:val="1301C91F"/>
    <w:rsid w:val="1311CC88"/>
    <w:rsid w:val="1315D030"/>
    <w:rsid w:val="131631E8"/>
    <w:rsid w:val="131E52BA"/>
    <w:rsid w:val="132335E2"/>
    <w:rsid w:val="13298CBC"/>
    <w:rsid w:val="132AF712"/>
    <w:rsid w:val="132CBC84"/>
    <w:rsid w:val="133DA94F"/>
    <w:rsid w:val="133FDB76"/>
    <w:rsid w:val="136404E1"/>
    <w:rsid w:val="136E70B5"/>
    <w:rsid w:val="136E97D3"/>
    <w:rsid w:val="1370CF52"/>
    <w:rsid w:val="13725A7D"/>
    <w:rsid w:val="137DF9A0"/>
    <w:rsid w:val="137E5843"/>
    <w:rsid w:val="13864F5E"/>
    <w:rsid w:val="13869491"/>
    <w:rsid w:val="1387CDCF"/>
    <w:rsid w:val="138E0EA1"/>
    <w:rsid w:val="1397C27A"/>
    <w:rsid w:val="139A6D66"/>
    <w:rsid w:val="13A01255"/>
    <w:rsid w:val="13ACCAEA"/>
    <w:rsid w:val="13CE07AF"/>
    <w:rsid w:val="13D3425E"/>
    <w:rsid w:val="13E14513"/>
    <w:rsid w:val="13E19D5C"/>
    <w:rsid w:val="13E53153"/>
    <w:rsid w:val="13E79AA5"/>
    <w:rsid w:val="13EC7B86"/>
    <w:rsid w:val="13F946FB"/>
    <w:rsid w:val="13FF471D"/>
    <w:rsid w:val="13FF94DB"/>
    <w:rsid w:val="140BE07A"/>
    <w:rsid w:val="140BF7B2"/>
    <w:rsid w:val="14111569"/>
    <w:rsid w:val="14128255"/>
    <w:rsid w:val="141C20B2"/>
    <w:rsid w:val="141CFC4E"/>
    <w:rsid w:val="14345711"/>
    <w:rsid w:val="1434DB9D"/>
    <w:rsid w:val="14363610"/>
    <w:rsid w:val="143958DE"/>
    <w:rsid w:val="143D09EF"/>
    <w:rsid w:val="144085EA"/>
    <w:rsid w:val="1449D612"/>
    <w:rsid w:val="145B1531"/>
    <w:rsid w:val="145BA9CF"/>
    <w:rsid w:val="148351CA"/>
    <w:rsid w:val="148D17BA"/>
    <w:rsid w:val="148D3EC1"/>
    <w:rsid w:val="14AA2955"/>
    <w:rsid w:val="14BA8038"/>
    <w:rsid w:val="14CAB833"/>
    <w:rsid w:val="14D0E089"/>
    <w:rsid w:val="14D327CA"/>
    <w:rsid w:val="14F0B964"/>
    <w:rsid w:val="14F5AF33"/>
    <w:rsid w:val="14F68994"/>
    <w:rsid w:val="14FA176E"/>
    <w:rsid w:val="1513D2B1"/>
    <w:rsid w:val="1548E44B"/>
    <w:rsid w:val="1556E559"/>
    <w:rsid w:val="155F820E"/>
    <w:rsid w:val="1573B1D9"/>
    <w:rsid w:val="1596052C"/>
    <w:rsid w:val="159CE36E"/>
    <w:rsid w:val="15A58BA7"/>
    <w:rsid w:val="15A9B54F"/>
    <w:rsid w:val="15B4E5FC"/>
    <w:rsid w:val="15C21182"/>
    <w:rsid w:val="15C3CDA5"/>
    <w:rsid w:val="15C4D40D"/>
    <w:rsid w:val="15CA4CB7"/>
    <w:rsid w:val="15D69856"/>
    <w:rsid w:val="15D9A0D7"/>
    <w:rsid w:val="15DC564B"/>
    <w:rsid w:val="15EC9E0B"/>
    <w:rsid w:val="15F1577D"/>
    <w:rsid w:val="15F92B17"/>
    <w:rsid w:val="16063533"/>
    <w:rsid w:val="16160742"/>
    <w:rsid w:val="16173CD3"/>
    <w:rsid w:val="1619CF6E"/>
    <w:rsid w:val="161C6FC7"/>
    <w:rsid w:val="1622B00F"/>
    <w:rsid w:val="162F5D0E"/>
    <w:rsid w:val="16686BE4"/>
    <w:rsid w:val="1676D69F"/>
    <w:rsid w:val="16784246"/>
    <w:rsid w:val="167EADE7"/>
    <w:rsid w:val="1698B9AA"/>
    <w:rsid w:val="169A4601"/>
    <w:rsid w:val="16A2FAE0"/>
    <w:rsid w:val="16A37089"/>
    <w:rsid w:val="16A79037"/>
    <w:rsid w:val="16A8327D"/>
    <w:rsid w:val="16B2EC55"/>
    <w:rsid w:val="16B5C3BC"/>
    <w:rsid w:val="16B8BF1E"/>
    <w:rsid w:val="16D22A39"/>
    <w:rsid w:val="16DC7383"/>
    <w:rsid w:val="16E32BE3"/>
    <w:rsid w:val="16E8F947"/>
    <w:rsid w:val="16EA1C5F"/>
    <w:rsid w:val="16EBED44"/>
    <w:rsid w:val="16EC21FF"/>
    <w:rsid w:val="16ED425D"/>
    <w:rsid w:val="16F73285"/>
    <w:rsid w:val="16F760C2"/>
    <w:rsid w:val="16F7B065"/>
    <w:rsid w:val="16F8B2A5"/>
    <w:rsid w:val="16FDCD5E"/>
    <w:rsid w:val="1711D31C"/>
    <w:rsid w:val="171D364C"/>
    <w:rsid w:val="1727E1CB"/>
    <w:rsid w:val="172BFE71"/>
    <w:rsid w:val="172C12EA"/>
    <w:rsid w:val="1732B5CD"/>
    <w:rsid w:val="1759F633"/>
    <w:rsid w:val="1762E749"/>
    <w:rsid w:val="17663AF7"/>
    <w:rsid w:val="177A10BD"/>
    <w:rsid w:val="177CFE17"/>
    <w:rsid w:val="178EFD5B"/>
    <w:rsid w:val="17986537"/>
    <w:rsid w:val="17BEB783"/>
    <w:rsid w:val="17BFD08B"/>
    <w:rsid w:val="17CB2D6F"/>
    <w:rsid w:val="17F7A741"/>
    <w:rsid w:val="1808A26C"/>
    <w:rsid w:val="18106ED1"/>
    <w:rsid w:val="181977C7"/>
    <w:rsid w:val="18231025"/>
    <w:rsid w:val="183B8663"/>
    <w:rsid w:val="185CAE4A"/>
    <w:rsid w:val="18610457"/>
    <w:rsid w:val="186A1D02"/>
    <w:rsid w:val="18756609"/>
    <w:rsid w:val="18A11422"/>
    <w:rsid w:val="18B89F4C"/>
    <w:rsid w:val="18BB444B"/>
    <w:rsid w:val="18BB5BF1"/>
    <w:rsid w:val="18C892FF"/>
    <w:rsid w:val="18D4B2BB"/>
    <w:rsid w:val="18E09F45"/>
    <w:rsid w:val="18EA3390"/>
    <w:rsid w:val="18F7416D"/>
    <w:rsid w:val="19036B55"/>
    <w:rsid w:val="1906108C"/>
    <w:rsid w:val="192BCFFF"/>
    <w:rsid w:val="1944544A"/>
    <w:rsid w:val="19540E3E"/>
    <w:rsid w:val="1972B272"/>
    <w:rsid w:val="197D3FF1"/>
    <w:rsid w:val="1984ADAF"/>
    <w:rsid w:val="19892F52"/>
    <w:rsid w:val="198A63F1"/>
    <w:rsid w:val="198B6524"/>
    <w:rsid w:val="19A2F2BB"/>
    <w:rsid w:val="19A6B42F"/>
    <w:rsid w:val="19AB7277"/>
    <w:rsid w:val="19D20A11"/>
    <w:rsid w:val="19D2D34C"/>
    <w:rsid w:val="19D6246D"/>
    <w:rsid w:val="19DB0838"/>
    <w:rsid w:val="1A013B8D"/>
    <w:rsid w:val="1A0E9FB9"/>
    <w:rsid w:val="1A1BAD3B"/>
    <w:rsid w:val="1A2AA0D2"/>
    <w:rsid w:val="1A2FF4F1"/>
    <w:rsid w:val="1A31B5E0"/>
    <w:rsid w:val="1A368420"/>
    <w:rsid w:val="1A539858"/>
    <w:rsid w:val="1A53B7C7"/>
    <w:rsid w:val="1A66DEE6"/>
    <w:rsid w:val="1A6AA63B"/>
    <w:rsid w:val="1A8425F3"/>
    <w:rsid w:val="1A8B1D48"/>
    <w:rsid w:val="1A8F6A0A"/>
    <w:rsid w:val="1A97602E"/>
    <w:rsid w:val="1AA0912B"/>
    <w:rsid w:val="1AC98AC1"/>
    <w:rsid w:val="1ADEDAFC"/>
    <w:rsid w:val="1AE185D9"/>
    <w:rsid w:val="1AE556A1"/>
    <w:rsid w:val="1AED3EB5"/>
    <w:rsid w:val="1AFE3907"/>
    <w:rsid w:val="1B01981A"/>
    <w:rsid w:val="1B080A14"/>
    <w:rsid w:val="1B0A2039"/>
    <w:rsid w:val="1B2F38D3"/>
    <w:rsid w:val="1B303A53"/>
    <w:rsid w:val="1B304BD9"/>
    <w:rsid w:val="1B3646D5"/>
    <w:rsid w:val="1B3EC1E3"/>
    <w:rsid w:val="1B4A82FF"/>
    <w:rsid w:val="1B548997"/>
    <w:rsid w:val="1B568571"/>
    <w:rsid w:val="1B682F70"/>
    <w:rsid w:val="1B72D2EB"/>
    <w:rsid w:val="1B7BF8F6"/>
    <w:rsid w:val="1B7C1C43"/>
    <w:rsid w:val="1B88866C"/>
    <w:rsid w:val="1BA84A51"/>
    <w:rsid w:val="1BB1241A"/>
    <w:rsid w:val="1BB96A1A"/>
    <w:rsid w:val="1BCDC94D"/>
    <w:rsid w:val="1BCE49BF"/>
    <w:rsid w:val="1BE00491"/>
    <w:rsid w:val="1BE650A2"/>
    <w:rsid w:val="1BEC6893"/>
    <w:rsid w:val="1C1E4359"/>
    <w:rsid w:val="1C22B78E"/>
    <w:rsid w:val="1C230553"/>
    <w:rsid w:val="1C27E894"/>
    <w:rsid w:val="1C3748CB"/>
    <w:rsid w:val="1C61E032"/>
    <w:rsid w:val="1C857635"/>
    <w:rsid w:val="1C8A503C"/>
    <w:rsid w:val="1C8F8308"/>
    <w:rsid w:val="1C960DCD"/>
    <w:rsid w:val="1CA41192"/>
    <w:rsid w:val="1CA61ACA"/>
    <w:rsid w:val="1CB75C3D"/>
    <w:rsid w:val="1CC15F80"/>
    <w:rsid w:val="1CC38DB2"/>
    <w:rsid w:val="1CD7FF71"/>
    <w:rsid w:val="1CDA9D0A"/>
    <w:rsid w:val="1CE9CD5B"/>
    <w:rsid w:val="1CEE835E"/>
    <w:rsid w:val="1D0B864D"/>
    <w:rsid w:val="1D12B88E"/>
    <w:rsid w:val="1D162450"/>
    <w:rsid w:val="1D1F31F1"/>
    <w:rsid w:val="1D222DD9"/>
    <w:rsid w:val="1D2456CD"/>
    <w:rsid w:val="1D252234"/>
    <w:rsid w:val="1D2FD01D"/>
    <w:rsid w:val="1D3CEAB0"/>
    <w:rsid w:val="1D4997B1"/>
    <w:rsid w:val="1D50B9F7"/>
    <w:rsid w:val="1D7388A6"/>
    <w:rsid w:val="1D793928"/>
    <w:rsid w:val="1D91A8AB"/>
    <w:rsid w:val="1D9B2F05"/>
    <w:rsid w:val="1D9C3AC3"/>
    <w:rsid w:val="1DB6945A"/>
    <w:rsid w:val="1DB8BCE8"/>
    <w:rsid w:val="1DC21C12"/>
    <w:rsid w:val="1DC9DFFB"/>
    <w:rsid w:val="1DCF7F80"/>
    <w:rsid w:val="1DD66DE9"/>
    <w:rsid w:val="1DE66455"/>
    <w:rsid w:val="1DEAA224"/>
    <w:rsid w:val="1DF031DB"/>
    <w:rsid w:val="1E07EB99"/>
    <w:rsid w:val="1E085DE7"/>
    <w:rsid w:val="1E14EF3E"/>
    <w:rsid w:val="1E173FAD"/>
    <w:rsid w:val="1E210727"/>
    <w:rsid w:val="1E2AB768"/>
    <w:rsid w:val="1E322E4B"/>
    <w:rsid w:val="1E4F9597"/>
    <w:rsid w:val="1E54136C"/>
    <w:rsid w:val="1E5CCF56"/>
    <w:rsid w:val="1E5E874A"/>
    <w:rsid w:val="1E66272B"/>
    <w:rsid w:val="1E6A44DF"/>
    <w:rsid w:val="1E6EAD11"/>
    <w:rsid w:val="1E754553"/>
    <w:rsid w:val="1E76ECF8"/>
    <w:rsid w:val="1E7C24D2"/>
    <w:rsid w:val="1E7C4A20"/>
    <w:rsid w:val="1E7DDC3F"/>
    <w:rsid w:val="1E7E87A9"/>
    <w:rsid w:val="1E8BF08C"/>
    <w:rsid w:val="1E98DA41"/>
    <w:rsid w:val="1E9EC3DB"/>
    <w:rsid w:val="1EB167A6"/>
    <w:rsid w:val="1EB1AF96"/>
    <w:rsid w:val="1EBF47B5"/>
    <w:rsid w:val="1EF6323F"/>
    <w:rsid w:val="1EF6486A"/>
    <w:rsid w:val="1EF6F137"/>
    <w:rsid w:val="1F078C9B"/>
    <w:rsid w:val="1F09B028"/>
    <w:rsid w:val="1F0CD367"/>
    <w:rsid w:val="1F1EFA66"/>
    <w:rsid w:val="1F288F4B"/>
    <w:rsid w:val="1F2DAC8E"/>
    <w:rsid w:val="1F3304AE"/>
    <w:rsid w:val="1F365F54"/>
    <w:rsid w:val="1F483A3D"/>
    <w:rsid w:val="1F597514"/>
    <w:rsid w:val="1F5BEC9D"/>
    <w:rsid w:val="1F5CCCF8"/>
    <w:rsid w:val="1F5D56FE"/>
    <w:rsid w:val="1F635E56"/>
    <w:rsid w:val="1F6A7484"/>
    <w:rsid w:val="1F6B5D65"/>
    <w:rsid w:val="1FBF4C9E"/>
    <w:rsid w:val="1FD0C036"/>
    <w:rsid w:val="1FD6984F"/>
    <w:rsid w:val="1FD93842"/>
    <w:rsid w:val="1FE1CDDF"/>
    <w:rsid w:val="1FF71754"/>
    <w:rsid w:val="2000DEF6"/>
    <w:rsid w:val="2009B7F8"/>
    <w:rsid w:val="20141A22"/>
    <w:rsid w:val="2019D5ED"/>
    <w:rsid w:val="201AE911"/>
    <w:rsid w:val="201BA6ED"/>
    <w:rsid w:val="201CD7B0"/>
    <w:rsid w:val="2021A01B"/>
    <w:rsid w:val="20226A7E"/>
    <w:rsid w:val="2024A483"/>
    <w:rsid w:val="202B2D7B"/>
    <w:rsid w:val="2033CB1D"/>
    <w:rsid w:val="203629FD"/>
    <w:rsid w:val="203C6A18"/>
    <w:rsid w:val="204214AB"/>
    <w:rsid w:val="204D3807"/>
    <w:rsid w:val="20569B9C"/>
    <w:rsid w:val="205C2BF2"/>
    <w:rsid w:val="20632F20"/>
    <w:rsid w:val="206AF3FD"/>
    <w:rsid w:val="206BC1D4"/>
    <w:rsid w:val="206E2ACF"/>
    <w:rsid w:val="2079E3CD"/>
    <w:rsid w:val="2089BB24"/>
    <w:rsid w:val="208AA2A4"/>
    <w:rsid w:val="2092304E"/>
    <w:rsid w:val="20AEFED3"/>
    <w:rsid w:val="20B21E25"/>
    <w:rsid w:val="20B3EAD4"/>
    <w:rsid w:val="20B4B6CB"/>
    <w:rsid w:val="20BF5AB7"/>
    <w:rsid w:val="20DFB46F"/>
    <w:rsid w:val="20F0A132"/>
    <w:rsid w:val="21215102"/>
    <w:rsid w:val="212345AA"/>
    <w:rsid w:val="2126BBF2"/>
    <w:rsid w:val="212B94C1"/>
    <w:rsid w:val="213650DF"/>
    <w:rsid w:val="21528675"/>
    <w:rsid w:val="215E5A58"/>
    <w:rsid w:val="217B9E70"/>
    <w:rsid w:val="217CD573"/>
    <w:rsid w:val="218885A4"/>
    <w:rsid w:val="218B7480"/>
    <w:rsid w:val="219BAC1E"/>
    <w:rsid w:val="21AA62B5"/>
    <w:rsid w:val="21AC73E9"/>
    <w:rsid w:val="21C01673"/>
    <w:rsid w:val="21C274E3"/>
    <w:rsid w:val="21D93DD5"/>
    <w:rsid w:val="21DA97AB"/>
    <w:rsid w:val="21E0B704"/>
    <w:rsid w:val="21E46425"/>
    <w:rsid w:val="21E61795"/>
    <w:rsid w:val="21E6A5DF"/>
    <w:rsid w:val="21EA2D0F"/>
    <w:rsid w:val="21FD561A"/>
    <w:rsid w:val="2206D547"/>
    <w:rsid w:val="220F8D5F"/>
    <w:rsid w:val="222CD088"/>
    <w:rsid w:val="22434008"/>
    <w:rsid w:val="224887C2"/>
    <w:rsid w:val="2252BF8F"/>
    <w:rsid w:val="2279BBC0"/>
    <w:rsid w:val="2282ACAB"/>
    <w:rsid w:val="22915DC6"/>
    <w:rsid w:val="22B50E52"/>
    <w:rsid w:val="22B7E191"/>
    <w:rsid w:val="22C528E1"/>
    <w:rsid w:val="22D9AE82"/>
    <w:rsid w:val="22DDCDF5"/>
    <w:rsid w:val="22E31438"/>
    <w:rsid w:val="22E950DF"/>
    <w:rsid w:val="22FD4D13"/>
    <w:rsid w:val="231823A5"/>
    <w:rsid w:val="23245E2A"/>
    <w:rsid w:val="2326274A"/>
    <w:rsid w:val="232F0E7C"/>
    <w:rsid w:val="23356256"/>
    <w:rsid w:val="2338BF66"/>
    <w:rsid w:val="23490655"/>
    <w:rsid w:val="235A4243"/>
    <w:rsid w:val="235E987D"/>
    <w:rsid w:val="23617621"/>
    <w:rsid w:val="2372D150"/>
    <w:rsid w:val="237DC11A"/>
    <w:rsid w:val="2386F31C"/>
    <w:rsid w:val="238AA101"/>
    <w:rsid w:val="238D9D00"/>
    <w:rsid w:val="238FBF92"/>
    <w:rsid w:val="23969510"/>
    <w:rsid w:val="239955C9"/>
    <w:rsid w:val="23A1FD95"/>
    <w:rsid w:val="23AA6659"/>
    <w:rsid w:val="23AE1040"/>
    <w:rsid w:val="23C11597"/>
    <w:rsid w:val="23CA141F"/>
    <w:rsid w:val="23CF524F"/>
    <w:rsid w:val="23D9B2E5"/>
    <w:rsid w:val="23E10A3D"/>
    <w:rsid w:val="23F383F2"/>
    <w:rsid w:val="23F6C930"/>
    <w:rsid w:val="23FE31C7"/>
    <w:rsid w:val="24111F7A"/>
    <w:rsid w:val="241EA4A3"/>
    <w:rsid w:val="241F89E7"/>
    <w:rsid w:val="242B7CAC"/>
    <w:rsid w:val="2438379C"/>
    <w:rsid w:val="24405847"/>
    <w:rsid w:val="2440BB4B"/>
    <w:rsid w:val="24415968"/>
    <w:rsid w:val="24478E05"/>
    <w:rsid w:val="244CFAB9"/>
    <w:rsid w:val="245D860F"/>
    <w:rsid w:val="245DEFB1"/>
    <w:rsid w:val="2467DF35"/>
    <w:rsid w:val="2474BB58"/>
    <w:rsid w:val="249AE7C1"/>
    <w:rsid w:val="24A9F912"/>
    <w:rsid w:val="24AEED23"/>
    <w:rsid w:val="24B567AE"/>
    <w:rsid w:val="24BEDB9B"/>
    <w:rsid w:val="24C254E7"/>
    <w:rsid w:val="24C3B986"/>
    <w:rsid w:val="24C79DDA"/>
    <w:rsid w:val="24CD6C8A"/>
    <w:rsid w:val="24D98663"/>
    <w:rsid w:val="24E758CF"/>
    <w:rsid w:val="24EE1C02"/>
    <w:rsid w:val="24EFA31B"/>
    <w:rsid w:val="24FF87D4"/>
    <w:rsid w:val="25145883"/>
    <w:rsid w:val="25173F44"/>
    <w:rsid w:val="252552B7"/>
    <w:rsid w:val="253D14BC"/>
    <w:rsid w:val="2540BA4F"/>
    <w:rsid w:val="255EF101"/>
    <w:rsid w:val="25708D5D"/>
    <w:rsid w:val="257107BD"/>
    <w:rsid w:val="2577D58F"/>
    <w:rsid w:val="25986D16"/>
    <w:rsid w:val="25A3FC42"/>
    <w:rsid w:val="25C11498"/>
    <w:rsid w:val="25D0567B"/>
    <w:rsid w:val="25D30999"/>
    <w:rsid w:val="25DCEFE3"/>
    <w:rsid w:val="25F3E0FF"/>
    <w:rsid w:val="25FC592F"/>
    <w:rsid w:val="25FF90A0"/>
    <w:rsid w:val="260886A2"/>
    <w:rsid w:val="260A289C"/>
    <w:rsid w:val="26184AA4"/>
    <w:rsid w:val="2626FC27"/>
    <w:rsid w:val="26291D80"/>
    <w:rsid w:val="262A2509"/>
    <w:rsid w:val="2630263C"/>
    <w:rsid w:val="26326AEA"/>
    <w:rsid w:val="26344601"/>
    <w:rsid w:val="2646B6A8"/>
    <w:rsid w:val="2662A0F0"/>
    <w:rsid w:val="2665A439"/>
    <w:rsid w:val="2666F050"/>
    <w:rsid w:val="266A6FF8"/>
    <w:rsid w:val="267ED117"/>
    <w:rsid w:val="268E59E4"/>
    <w:rsid w:val="2690B5CC"/>
    <w:rsid w:val="26A3512E"/>
    <w:rsid w:val="26AE37F7"/>
    <w:rsid w:val="26B29847"/>
    <w:rsid w:val="26B30211"/>
    <w:rsid w:val="26CA07CA"/>
    <w:rsid w:val="26F236BE"/>
    <w:rsid w:val="26FC279A"/>
    <w:rsid w:val="271001C9"/>
    <w:rsid w:val="2718E7B8"/>
    <w:rsid w:val="271A194E"/>
    <w:rsid w:val="271BCDA2"/>
    <w:rsid w:val="273E7FAE"/>
    <w:rsid w:val="27489C04"/>
    <w:rsid w:val="2753A8FF"/>
    <w:rsid w:val="275C7A92"/>
    <w:rsid w:val="2763E36D"/>
    <w:rsid w:val="2783490E"/>
    <w:rsid w:val="2785AC44"/>
    <w:rsid w:val="2794BC22"/>
    <w:rsid w:val="27A2A067"/>
    <w:rsid w:val="27AB437C"/>
    <w:rsid w:val="27B35F1D"/>
    <w:rsid w:val="27BE1C8D"/>
    <w:rsid w:val="27BF526B"/>
    <w:rsid w:val="27C42F1E"/>
    <w:rsid w:val="27DE0D65"/>
    <w:rsid w:val="27EC5851"/>
    <w:rsid w:val="27EF449D"/>
    <w:rsid w:val="27FCD38C"/>
    <w:rsid w:val="2810C817"/>
    <w:rsid w:val="281C7D5D"/>
    <w:rsid w:val="2825C325"/>
    <w:rsid w:val="28265D58"/>
    <w:rsid w:val="2826AF1C"/>
    <w:rsid w:val="283C542F"/>
    <w:rsid w:val="284167AF"/>
    <w:rsid w:val="285254A4"/>
    <w:rsid w:val="28566C78"/>
    <w:rsid w:val="2859AA58"/>
    <w:rsid w:val="285A7DCB"/>
    <w:rsid w:val="285C5B1A"/>
    <w:rsid w:val="285E8704"/>
    <w:rsid w:val="28693A32"/>
    <w:rsid w:val="286E5F62"/>
    <w:rsid w:val="2877BCF4"/>
    <w:rsid w:val="28948266"/>
    <w:rsid w:val="289A5552"/>
    <w:rsid w:val="28A67163"/>
    <w:rsid w:val="28B63B4D"/>
    <w:rsid w:val="28C20402"/>
    <w:rsid w:val="28C8D7F7"/>
    <w:rsid w:val="28CD0444"/>
    <w:rsid w:val="28D9B9B3"/>
    <w:rsid w:val="28F0EC07"/>
    <w:rsid w:val="28FBD436"/>
    <w:rsid w:val="2902C4B8"/>
    <w:rsid w:val="2920202B"/>
    <w:rsid w:val="293DF98B"/>
    <w:rsid w:val="2941721B"/>
    <w:rsid w:val="29446CE2"/>
    <w:rsid w:val="29558AE6"/>
    <w:rsid w:val="2957986D"/>
    <w:rsid w:val="296E546F"/>
    <w:rsid w:val="296F519C"/>
    <w:rsid w:val="297B9FB0"/>
    <w:rsid w:val="297DCB73"/>
    <w:rsid w:val="297DCEF5"/>
    <w:rsid w:val="2999B3DE"/>
    <w:rsid w:val="29ACF786"/>
    <w:rsid w:val="29B99F9F"/>
    <w:rsid w:val="29C42762"/>
    <w:rsid w:val="29CE8727"/>
    <w:rsid w:val="29D8194D"/>
    <w:rsid w:val="29E8AB28"/>
    <w:rsid w:val="29E91D65"/>
    <w:rsid w:val="29FAC60C"/>
    <w:rsid w:val="2A003ED4"/>
    <w:rsid w:val="2A020F44"/>
    <w:rsid w:val="2A057C51"/>
    <w:rsid w:val="2A079DB6"/>
    <w:rsid w:val="2A11AAA9"/>
    <w:rsid w:val="2A216542"/>
    <w:rsid w:val="2A26A443"/>
    <w:rsid w:val="2A2795E6"/>
    <w:rsid w:val="2A294A16"/>
    <w:rsid w:val="2A2EE946"/>
    <w:rsid w:val="2A468159"/>
    <w:rsid w:val="2A4999F7"/>
    <w:rsid w:val="2A4E395C"/>
    <w:rsid w:val="2A6445BE"/>
    <w:rsid w:val="2A69567A"/>
    <w:rsid w:val="2A889DC0"/>
    <w:rsid w:val="2AA145FC"/>
    <w:rsid w:val="2AA8F160"/>
    <w:rsid w:val="2AAA4533"/>
    <w:rsid w:val="2AAFD89F"/>
    <w:rsid w:val="2AB0FF93"/>
    <w:rsid w:val="2AB510A8"/>
    <w:rsid w:val="2AB7EA55"/>
    <w:rsid w:val="2AC07517"/>
    <w:rsid w:val="2ACFCDA8"/>
    <w:rsid w:val="2AF3A1E3"/>
    <w:rsid w:val="2AF4F6C3"/>
    <w:rsid w:val="2B00EA88"/>
    <w:rsid w:val="2B0A468B"/>
    <w:rsid w:val="2B0FA983"/>
    <w:rsid w:val="2B2AEB6F"/>
    <w:rsid w:val="2B2D38F1"/>
    <w:rsid w:val="2B31EC53"/>
    <w:rsid w:val="2B3256C6"/>
    <w:rsid w:val="2B3D0CD7"/>
    <w:rsid w:val="2B4ECD06"/>
    <w:rsid w:val="2B67EA40"/>
    <w:rsid w:val="2B896138"/>
    <w:rsid w:val="2B89E5A1"/>
    <w:rsid w:val="2B8D3DF5"/>
    <w:rsid w:val="2B8E232C"/>
    <w:rsid w:val="2BBF6182"/>
    <w:rsid w:val="2BC0F3D7"/>
    <w:rsid w:val="2BCA6CE9"/>
    <w:rsid w:val="2BD61501"/>
    <w:rsid w:val="2BF1A71F"/>
    <w:rsid w:val="2BF45D2F"/>
    <w:rsid w:val="2C08FE38"/>
    <w:rsid w:val="2C131ABF"/>
    <w:rsid w:val="2C20C746"/>
    <w:rsid w:val="2C2ACE73"/>
    <w:rsid w:val="2C340F78"/>
    <w:rsid w:val="2C387C51"/>
    <w:rsid w:val="2C42B28F"/>
    <w:rsid w:val="2C459B7A"/>
    <w:rsid w:val="2C4EA161"/>
    <w:rsid w:val="2C56B4EF"/>
    <w:rsid w:val="2C616276"/>
    <w:rsid w:val="2C64D92D"/>
    <w:rsid w:val="2C6A8544"/>
    <w:rsid w:val="2C881826"/>
    <w:rsid w:val="2C925BE5"/>
    <w:rsid w:val="2C987EBA"/>
    <w:rsid w:val="2CB67C30"/>
    <w:rsid w:val="2CCEAFC3"/>
    <w:rsid w:val="2CE0BD6B"/>
    <w:rsid w:val="2D033ADF"/>
    <w:rsid w:val="2D0627E9"/>
    <w:rsid w:val="2D0AA360"/>
    <w:rsid w:val="2D15B0A9"/>
    <w:rsid w:val="2D43965A"/>
    <w:rsid w:val="2D4A5436"/>
    <w:rsid w:val="2D4D4E28"/>
    <w:rsid w:val="2D5DFA82"/>
    <w:rsid w:val="2D5FDFD4"/>
    <w:rsid w:val="2D7641B0"/>
    <w:rsid w:val="2D9498D5"/>
    <w:rsid w:val="2D97DE64"/>
    <w:rsid w:val="2D9E45BB"/>
    <w:rsid w:val="2DA1B6AD"/>
    <w:rsid w:val="2DAD0CD1"/>
    <w:rsid w:val="2DB9CBB5"/>
    <w:rsid w:val="2DBC627D"/>
    <w:rsid w:val="2DCF4FDC"/>
    <w:rsid w:val="2DD43D87"/>
    <w:rsid w:val="2DD5E778"/>
    <w:rsid w:val="2DD97332"/>
    <w:rsid w:val="2DEC054F"/>
    <w:rsid w:val="2DF40084"/>
    <w:rsid w:val="2E1C1086"/>
    <w:rsid w:val="2E315BED"/>
    <w:rsid w:val="2E320E0C"/>
    <w:rsid w:val="2E3678D9"/>
    <w:rsid w:val="2E3A435A"/>
    <w:rsid w:val="2E43522B"/>
    <w:rsid w:val="2E4608D8"/>
    <w:rsid w:val="2E4610D9"/>
    <w:rsid w:val="2E489F8C"/>
    <w:rsid w:val="2E537E6E"/>
    <w:rsid w:val="2E67404C"/>
    <w:rsid w:val="2E71C9B2"/>
    <w:rsid w:val="2E746547"/>
    <w:rsid w:val="2E7D3630"/>
    <w:rsid w:val="2E9BF384"/>
    <w:rsid w:val="2E9C236C"/>
    <w:rsid w:val="2E9CC089"/>
    <w:rsid w:val="2E9D973D"/>
    <w:rsid w:val="2EA31235"/>
    <w:rsid w:val="2EAB75D5"/>
    <w:rsid w:val="2EB6AD76"/>
    <w:rsid w:val="2EBB8FE6"/>
    <w:rsid w:val="2ECACD99"/>
    <w:rsid w:val="2ED76DC1"/>
    <w:rsid w:val="2EE27E03"/>
    <w:rsid w:val="2EE589F1"/>
    <w:rsid w:val="2EEFFEBB"/>
    <w:rsid w:val="2F00F03B"/>
    <w:rsid w:val="2F0CABB7"/>
    <w:rsid w:val="2F19337E"/>
    <w:rsid w:val="2F34A522"/>
    <w:rsid w:val="2F36CC6B"/>
    <w:rsid w:val="2F4466B7"/>
    <w:rsid w:val="2F457302"/>
    <w:rsid w:val="2F5076B9"/>
    <w:rsid w:val="2F53176C"/>
    <w:rsid w:val="2F57DFA5"/>
    <w:rsid w:val="2F735B68"/>
    <w:rsid w:val="2F73CC8E"/>
    <w:rsid w:val="2F83C7E1"/>
    <w:rsid w:val="2F866DF3"/>
    <w:rsid w:val="2F8EDCA3"/>
    <w:rsid w:val="2F955260"/>
    <w:rsid w:val="2F99E268"/>
    <w:rsid w:val="2F9BCA35"/>
    <w:rsid w:val="2FA33ECB"/>
    <w:rsid w:val="2FA62BA6"/>
    <w:rsid w:val="2FA671C0"/>
    <w:rsid w:val="2FB58C50"/>
    <w:rsid w:val="2FB75A2C"/>
    <w:rsid w:val="2FD82276"/>
    <w:rsid w:val="2FD97805"/>
    <w:rsid w:val="2FD99F48"/>
    <w:rsid w:val="2FE1F342"/>
    <w:rsid w:val="2FE923A0"/>
    <w:rsid w:val="2FE9C8F2"/>
    <w:rsid w:val="3003753B"/>
    <w:rsid w:val="300D1734"/>
    <w:rsid w:val="300D5DB1"/>
    <w:rsid w:val="30335137"/>
    <w:rsid w:val="305BAC7D"/>
    <w:rsid w:val="305EB305"/>
    <w:rsid w:val="306D53FE"/>
    <w:rsid w:val="306E8B04"/>
    <w:rsid w:val="30873EA1"/>
    <w:rsid w:val="308957BB"/>
    <w:rsid w:val="308AA1A6"/>
    <w:rsid w:val="30935E0A"/>
    <w:rsid w:val="30AC0243"/>
    <w:rsid w:val="30B7FED0"/>
    <w:rsid w:val="30C672F3"/>
    <w:rsid w:val="30CA1F01"/>
    <w:rsid w:val="30D1741B"/>
    <w:rsid w:val="30DD8C1A"/>
    <w:rsid w:val="30F1FCF4"/>
    <w:rsid w:val="30F67492"/>
    <w:rsid w:val="3106058A"/>
    <w:rsid w:val="310652EF"/>
    <w:rsid w:val="310658E4"/>
    <w:rsid w:val="3106B413"/>
    <w:rsid w:val="310CE86B"/>
    <w:rsid w:val="31204117"/>
    <w:rsid w:val="313122C1"/>
    <w:rsid w:val="313D1EE9"/>
    <w:rsid w:val="313E0079"/>
    <w:rsid w:val="313ECA66"/>
    <w:rsid w:val="314010BA"/>
    <w:rsid w:val="31420795"/>
    <w:rsid w:val="314CEADB"/>
    <w:rsid w:val="315775BD"/>
    <w:rsid w:val="315B65D9"/>
    <w:rsid w:val="3164BC18"/>
    <w:rsid w:val="31666634"/>
    <w:rsid w:val="3181C55B"/>
    <w:rsid w:val="3184EFAB"/>
    <w:rsid w:val="3185B9AC"/>
    <w:rsid w:val="319C4F5D"/>
    <w:rsid w:val="31B472BB"/>
    <w:rsid w:val="31B610EA"/>
    <w:rsid w:val="31C40476"/>
    <w:rsid w:val="31D4C8FE"/>
    <w:rsid w:val="31E459BE"/>
    <w:rsid w:val="31F32EA9"/>
    <w:rsid w:val="3206BECA"/>
    <w:rsid w:val="320812C1"/>
    <w:rsid w:val="320DE717"/>
    <w:rsid w:val="32108E36"/>
    <w:rsid w:val="32159DCE"/>
    <w:rsid w:val="323005DD"/>
    <w:rsid w:val="3247F6C6"/>
    <w:rsid w:val="324DAD01"/>
    <w:rsid w:val="3252054B"/>
    <w:rsid w:val="325F21FE"/>
    <w:rsid w:val="3260C44B"/>
    <w:rsid w:val="3265B428"/>
    <w:rsid w:val="32662475"/>
    <w:rsid w:val="326A1AB7"/>
    <w:rsid w:val="326D209E"/>
    <w:rsid w:val="32741500"/>
    <w:rsid w:val="328054EE"/>
    <w:rsid w:val="32875DAA"/>
    <w:rsid w:val="328E8E08"/>
    <w:rsid w:val="329646B9"/>
    <w:rsid w:val="329A9144"/>
    <w:rsid w:val="329F47FD"/>
    <w:rsid w:val="329FED36"/>
    <w:rsid w:val="32B18889"/>
    <w:rsid w:val="32B3592C"/>
    <w:rsid w:val="32B6809E"/>
    <w:rsid w:val="32B9B9AA"/>
    <w:rsid w:val="32BEB044"/>
    <w:rsid w:val="32C137D4"/>
    <w:rsid w:val="32C3A426"/>
    <w:rsid w:val="32D93FC9"/>
    <w:rsid w:val="32DAC962"/>
    <w:rsid w:val="32E3CC6D"/>
    <w:rsid w:val="32FAE647"/>
    <w:rsid w:val="32FFDA59"/>
    <w:rsid w:val="3301AB59"/>
    <w:rsid w:val="3302720C"/>
    <w:rsid w:val="332518A1"/>
    <w:rsid w:val="33338058"/>
    <w:rsid w:val="3339BC94"/>
    <w:rsid w:val="33562AC7"/>
    <w:rsid w:val="335BDE14"/>
    <w:rsid w:val="3366DDEB"/>
    <w:rsid w:val="33733007"/>
    <w:rsid w:val="337982D2"/>
    <w:rsid w:val="337C58FC"/>
    <w:rsid w:val="33832D67"/>
    <w:rsid w:val="33A83291"/>
    <w:rsid w:val="33AB3F2F"/>
    <w:rsid w:val="33C22404"/>
    <w:rsid w:val="33CAF48A"/>
    <w:rsid w:val="33D259C9"/>
    <w:rsid w:val="33E49357"/>
    <w:rsid w:val="33EF196F"/>
    <w:rsid w:val="340185EA"/>
    <w:rsid w:val="3405C5FD"/>
    <w:rsid w:val="340874B3"/>
    <w:rsid w:val="3416BC86"/>
    <w:rsid w:val="341B8AB2"/>
    <w:rsid w:val="3429E1A4"/>
    <w:rsid w:val="3430865F"/>
    <w:rsid w:val="343F256D"/>
    <w:rsid w:val="3446DD27"/>
    <w:rsid w:val="34480B63"/>
    <w:rsid w:val="344BB2AC"/>
    <w:rsid w:val="3454AB54"/>
    <w:rsid w:val="3456BAE5"/>
    <w:rsid w:val="34787BB4"/>
    <w:rsid w:val="3483FF47"/>
    <w:rsid w:val="348F167F"/>
    <w:rsid w:val="349A4B14"/>
    <w:rsid w:val="349D0B94"/>
    <w:rsid w:val="34A4F5C6"/>
    <w:rsid w:val="34B8A558"/>
    <w:rsid w:val="34DADBBC"/>
    <w:rsid w:val="34E06794"/>
    <w:rsid w:val="34E52A08"/>
    <w:rsid w:val="34F86357"/>
    <w:rsid w:val="3510BFCD"/>
    <w:rsid w:val="35191C1D"/>
    <w:rsid w:val="352AF5C4"/>
    <w:rsid w:val="352FB545"/>
    <w:rsid w:val="353A41E4"/>
    <w:rsid w:val="3542F17B"/>
    <w:rsid w:val="3547FF2D"/>
    <w:rsid w:val="35482EF8"/>
    <w:rsid w:val="355501CD"/>
    <w:rsid w:val="3558A532"/>
    <w:rsid w:val="3567EB3C"/>
    <w:rsid w:val="35687DF7"/>
    <w:rsid w:val="356F8356"/>
    <w:rsid w:val="3577EF01"/>
    <w:rsid w:val="358D8A27"/>
    <w:rsid w:val="358E6A31"/>
    <w:rsid w:val="359B2D74"/>
    <w:rsid w:val="35A5FFD4"/>
    <w:rsid w:val="35BDDAC3"/>
    <w:rsid w:val="35C4CA3E"/>
    <w:rsid w:val="35C8FB48"/>
    <w:rsid w:val="35C9E5B5"/>
    <w:rsid w:val="35CA6950"/>
    <w:rsid w:val="35DF018F"/>
    <w:rsid w:val="35E344A1"/>
    <w:rsid w:val="35EA5E45"/>
    <w:rsid w:val="35F0B12A"/>
    <w:rsid w:val="35F37206"/>
    <w:rsid w:val="35FD83A4"/>
    <w:rsid w:val="3610CACD"/>
    <w:rsid w:val="361578B8"/>
    <w:rsid w:val="3624EB4E"/>
    <w:rsid w:val="3625A73D"/>
    <w:rsid w:val="362ED884"/>
    <w:rsid w:val="36426B32"/>
    <w:rsid w:val="3643C7AC"/>
    <w:rsid w:val="364AAA56"/>
    <w:rsid w:val="364B5CD8"/>
    <w:rsid w:val="364F43D2"/>
    <w:rsid w:val="36528D36"/>
    <w:rsid w:val="3656E47E"/>
    <w:rsid w:val="36592ACF"/>
    <w:rsid w:val="365EF7DE"/>
    <w:rsid w:val="366E1862"/>
    <w:rsid w:val="369735C5"/>
    <w:rsid w:val="36A1473C"/>
    <w:rsid w:val="36A34190"/>
    <w:rsid w:val="36A70569"/>
    <w:rsid w:val="36ADBFAC"/>
    <w:rsid w:val="36CAD6FC"/>
    <w:rsid w:val="36E2B9B5"/>
    <w:rsid w:val="36E3D82C"/>
    <w:rsid w:val="36ED5CC4"/>
    <w:rsid w:val="37017D58"/>
    <w:rsid w:val="3714F6E0"/>
    <w:rsid w:val="371630F9"/>
    <w:rsid w:val="371F8155"/>
    <w:rsid w:val="372364B1"/>
    <w:rsid w:val="372953A3"/>
    <w:rsid w:val="372C32E9"/>
    <w:rsid w:val="373023D4"/>
    <w:rsid w:val="37343731"/>
    <w:rsid w:val="373B492C"/>
    <w:rsid w:val="3753EF17"/>
    <w:rsid w:val="3770D142"/>
    <w:rsid w:val="377B1033"/>
    <w:rsid w:val="377F3D3E"/>
    <w:rsid w:val="37971549"/>
    <w:rsid w:val="37AAAF65"/>
    <w:rsid w:val="37B5B231"/>
    <w:rsid w:val="37DB8305"/>
    <w:rsid w:val="37FAC83F"/>
    <w:rsid w:val="380AF019"/>
    <w:rsid w:val="381012F7"/>
    <w:rsid w:val="3813C2AC"/>
    <w:rsid w:val="381F372E"/>
    <w:rsid w:val="3823B43F"/>
    <w:rsid w:val="382A9ADA"/>
    <w:rsid w:val="384F84E0"/>
    <w:rsid w:val="385C790F"/>
    <w:rsid w:val="3878DEC9"/>
    <w:rsid w:val="387D5FF6"/>
    <w:rsid w:val="38949015"/>
    <w:rsid w:val="389709B9"/>
    <w:rsid w:val="38978DA7"/>
    <w:rsid w:val="38AA079C"/>
    <w:rsid w:val="38AF8877"/>
    <w:rsid w:val="38B1256D"/>
    <w:rsid w:val="38B87241"/>
    <w:rsid w:val="38BB2A63"/>
    <w:rsid w:val="38CA7570"/>
    <w:rsid w:val="38CC86A4"/>
    <w:rsid w:val="38D1EEA7"/>
    <w:rsid w:val="38EF41EB"/>
    <w:rsid w:val="39018677"/>
    <w:rsid w:val="3921AAD3"/>
    <w:rsid w:val="39264EC2"/>
    <w:rsid w:val="39270EB8"/>
    <w:rsid w:val="393A7016"/>
    <w:rsid w:val="394B229F"/>
    <w:rsid w:val="394B4E6C"/>
    <w:rsid w:val="394D197A"/>
    <w:rsid w:val="394E0E59"/>
    <w:rsid w:val="3959764A"/>
    <w:rsid w:val="395A8D0A"/>
    <w:rsid w:val="395D291D"/>
    <w:rsid w:val="396E5530"/>
    <w:rsid w:val="396FDD65"/>
    <w:rsid w:val="39775366"/>
    <w:rsid w:val="39964E52"/>
    <w:rsid w:val="39A57679"/>
    <w:rsid w:val="39A7726E"/>
    <w:rsid w:val="39CAA9C8"/>
    <w:rsid w:val="39E34070"/>
    <w:rsid w:val="39EC2F9A"/>
    <w:rsid w:val="39F02801"/>
    <w:rsid w:val="39FA083D"/>
    <w:rsid w:val="3A10055D"/>
    <w:rsid w:val="3A192833"/>
    <w:rsid w:val="3A2C6934"/>
    <w:rsid w:val="3A34B669"/>
    <w:rsid w:val="3A46EB1D"/>
    <w:rsid w:val="3A500F80"/>
    <w:rsid w:val="3A52CBEB"/>
    <w:rsid w:val="3A6040B8"/>
    <w:rsid w:val="3A6FE220"/>
    <w:rsid w:val="3A71A14E"/>
    <w:rsid w:val="3A8423FB"/>
    <w:rsid w:val="3ACE70BC"/>
    <w:rsid w:val="3ACEE066"/>
    <w:rsid w:val="3AD40911"/>
    <w:rsid w:val="3AE27BC2"/>
    <w:rsid w:val="3AE34AAF"/>
    <w:rsid w:val="3AEAA896"/>
    <w:rsid w:val="3AEDBA73"/>
    <w:rsid w:val="3AFCE763"/>
    <w:rsid w:val="3B0F630E"/>
    <w:rsid w:val="3B109114"/>
    <w:rsid w:val="3B1C62E9"/>
    <w:rsid w:val="3B204E0F"/>
    <w:rsid w:val="3B2727E7"/>
    <w:rsid w:val="3B3223BD"/>
    <w:rsid w:val="3B334D6C"/>
    <w:rsid w:val="3B3A41C2"/>
    <w:rsid w:val="3B536950"/>
    <w:rsid w:val="3B55A314"/>
    <w:rsid w:val="3B568710"/>
    <w:rsid w:val="3B5BAC8E"/>
    <w:rsid w:val="3B6B9FD3"/>
    <w:rsid w:val="3B798AA4"/>
    <w:rsid w:val="3B7D20B9"/>
    <w:rsid w:val="3B902F5E"/>
    <w:rsid w:val="3B9DD703"/>
    <w:rsid w:val="3BA0F828"/>
    <w:rsid w:val="3BA3ED7B"/>
    <w:rsid w:val="3BA4534C"/>
    <w:rsid w:val="3BA57788"/>
    <w:rsid w:val="3BA60E78"/>
    <w:rsid w:val="3BA8ADAC"/>
    <w:rsid w:val="3BBBDBCA"/>
    <w:rsid w:val="3BC49473"/>
    <w:rsid w:val="3BD0E9EA"/>
    <w:rsid w:val="3BE20155"/>
    <w:rsid w:val="3BE6D702"/>
    <w:rsid w:val="3BEBE9C6"/>
    <w:rsid w:val="3BF7F4F1"/>
    <w:rsid w:val="3BFF19F6"/>
    <w:rsid w:val="3C04E6BF"/>
    <w:rsid w:val="3C0B4FF5"/>
    <w:rsid w:val="3C1A94CC"/>
    <w:rsid w:val="3C2F0BC5"/>
    <w:rsid w:val="3C40F23D"/>
    <w:rsid w:val="3C42FCBF"/>
    <w:rsid w:val="3C4A07DD"/>
    <w:rsid w:val="3C827892"/>
    <w:rsid w:val="3C87DCFE"/>
    <w:rsid w:val="3C9F10F6"/>
    <w:rsid w:val="3CA35E27"/>
    <w:rsid w:val="3CA45FF6"/>
    <w:rsid w:val="3CA6F090"/>
    <w:rsid w:val="3CA7D477"/>
    <w:rsid w:val="3CBCEA72"/>
    <w:rsid w:val="3CC1C978"/>
    <w:rsid w:val="3CD8E23D"/>
    <w:rsid w:val="3CE44AF1"/>
    <w:rsid w:val="3CE48A9F"/>
    <w:rsid w:val="3D0479F7"/>
    <w:rsid w:val="3D06B1A4"/>
    <w:rsid w:val="3D18E3FB"/>
    <w:rsid w:val="3D1CCE2A"/>
    <w:rsid w:val="3D1E504D"/>
    <w:rsid w:val="3D251912"/>
    <w:rsid w:val="3D2CC39E"/>
    <w:rsid w:val="3D327386"/>
    <w:rsid w:val="3D340B89"/>
    <w:rsid w:val="3D39A764"/>
    <w:rsid w:val="3D3AC72A"/>
    <w:rsid w:val="3D3BE7DD"/>
    <w:rsid w:val="3D4F8237"/>
    <w:rsid w:val="3D52100A"/>
    <w:rsid w:val="3D53E0E3"/>
    <w:rsid w:val="3D55D9FF"/>
    <w:rsid w:val="3D67C8D1"/>
    <w:rsid w:val="3D681D44"/>
    <w:rsid w:val="3D709DE4"/>
    <w:rsid w:val="3D7EB3E5"/>
    <w:rsid w:val="3D8921A8"/>
    <w:rsid w:val="3DA24278"/>
    <w:rsid w:val="3DA3F2F3"/>
    <w:rsid w:val="3DABAE36"/>
    <w:rsid w:val="3DBE276B"/>
    <w:rsid w:val="3DDCC9FB"/>
    <w:rsid w:val="3DE1FEC1"/>
    <w:rsid w:val="3DE474CE"/>
    <w:rsid w:val="3DF1E2E9"/>
    <w:rsid w:val="3DFBCF3C"/>
    <w:rsid w:val="3DFDFE54"/>
    <w:rsid w:val="3E0E37DB"/>
    <w:rsid w:val="3E0FA434"/>
    <w:rsid w:val="3E2D08C4"/>
    <w:rsid w:val="3E3C332A"/>
    <w:rsid w:val="3E4AC489"/>
    <w:rsid w:val="3E53D048"/>
    <w:rsid w:val="3E7BCFF2"/>
    <w:rsid w:val="3E8A2825"/>
    <w:rsid w:val="3E8ED76D"/>
    <w:rsid w:val="3E8ED852"/>
    <w:rsid w:val="3EADF99A"/>
    <w:rsid w:val="3ECBB668"/>
    <w:rsid w:val="3ECE43E7"/>
    <w:rsid w:val="3ED35D25"/>
    <w:rsid w:val="3EE80D5B"/>
    <w:rsid w:val="3EF120E4"/>
    <w:rsid w:val="3EF50A9F"/>
    <w:rsid w:val="3EFB0F4B"/>
    <w:rsid w:val="3F078DCA"/>
    <w:rsid w:val="3F1969D4"/>
    <w:rsid w:val="3F1A28C3"/>
    <w:rsid w:val="3F2021DB"/>
    <w:rsid w:val="3F2C6A2F"/>
    <w:rsid w:val="3F4A9915"/>
    <w:rsid w:val="3F50C93F"/>
    <w:rsid w:val="3F51BD9A"/>
    <w:rsid w:val="3F58214B"/>
    <w:rsid w:val="3F5EA32E"/>
    <w:rsid w:val="3F61201D"/>
    <w:rsid w:val="3F698C69"/>
    <w:rsid w:val="3F70C7FB"/>
    <w:rsid w:val="3F77106F"/>
    <w:rsid w:val="3F7B2D90"/>
    <w:rsid w:val="3F7BB638"/>
    <w:rsid w:val="3F86927F"/>
    <w:rsid w:val="3F8AD9F8"/>
    <w:rsid w:val="3F8B7EED"/>
    <w:rsid w:val="3F8ECCF4"/>
    <w:rsid w:val="3F9AFDA5"/>
    <w:rsid w:val="3F9E0B3D"/>
    <w:rsid w:val="3FE40237"/>
    <w:rsid w:val="3FE61AB7"/>
    <w:rsid w:val="3FF40883"/>
    <w:rsid w:val="3FF5D253"/>
    <w:rsid w:val="40014BD9"/>
    <w:rsid w:val="40093174"/>
    <w:rsid w:val="40129E06"/>
    <w:rsid w:val="4014D312"/>
    <w:rsid w:val="4026C6C6"/>
    <w:rsid w:val="402DA8A8"/>
    <w:rsid w:val="4030A89C"/>
    <w:rsid w:val="403A1E7E"/>
    <w:rsid w:val="40409A7E"/>
    <w:rsid w:val="404701F1"/>
    <w:rsid w:val="404F2679"/>
    <w:rsid w:val="4055D535"/>
    <w:rsid w:val="405BA12A"/>
    <w:rsid w:val="405CFC76"/>
    <w:rsid w:val="405E2465"/>
    <w:rsid w:val="407ACC0E"/>
    <w:rsid w:val="407F8628"/>
    <w:rsid w:val="40831E38"/>
    <w:rsid w:val="409052FD"/>
    <w:rsid w:val="409E460F"/>
    <w:rsid w:val="40A12A16"/>
    <w:rsid w:val="40A497CA"/>
    <w:rsid w:val="40A962AB"/>
    <w:rsid w:val="40B48FFD"/>
    <w:rsid w:val="40D0EBB5"/>
    <w:rsid w:val="40E36932"/>
    <w:rsid w:val="40ECCB9D"/>
    <w:rsid w:val="41087AF0"/>
    <w:rsid w:val="4112BF90"/>
    <w:rsid w:val="41143A12"/>
    <w:rsid w:val="41188150"/>
    <w:rsid w:val="411B623B"/>
    <w:rsid w:val="4124D64C"/>
    <w:rsid w:val="413F45A2"/>
    <w:rsid w:val="41408BCC"/>
    <w:rsid w:val="414B9A83"/>
    <w:rsid w:val="415361B8"/>
    <w:rsid w:val="415D5260"/>
    <w:rsid w:val="416A3FAD"/>
    <w:rsid w:val="417A9269"/>
    <w:rsid w:val="4184E1D7"/>
    <w:rsid w:val="418633BA"/>
    <w:rsid w:val="4198BA21"/>
    <w:rsid w:val="41A85952"/>
    <w:rsid w:val="41A9510A"/>
    <w:rsid w:val="41B84952"/>
    <w:rsid w:val="41BAC3FB"/>
    <w:rsid w:val="41BBA9B9"/>
    <w:rsid w:val="41C651C4"/>
    <w:rsid w:val="41CBCDE2"/>
    <w:rsid w:val="41D1C46B"/>
    <w:rsid w:val="41D5BBAD"/>
    <w:rsid w:val="41DCACC9"/>
    <w:rsid w:val="41E20A99"/>
    <w:rsid w:val="41EB50EE"/>
    <w:rsid w:val="41F8CCD7"/>
    <w:rsid w:val="41FA5747"/>
    <w:rsid w:val="42092ED5"/>
    <w:rsid w:val="420D8352"/>
    <w:rsid w:val="420FA0D0"/>
    <w:rsid w:val="421239FA"/>
    <w:rsid w:val="4217EF30"/>
    <w:rsid w:val="421D4CEA"/>
    <w:rsid w:val="4228C910"/>
    <w:rsid w:val="422EE90B"/>
    <w:rsid w:val="42361969"/>
    <w:rsid w:val="4249F32B"/>
    <w:rsid w:val="424E8EAB"/>
    <w:rsid w:val="42562BCD"/>
    <w:rsid w:val="42748CB5"/>
    <w:rsid w:val="42818C0D"/>
    <w:rsid w:val="4286DC52"/>
    <w:rsid w:val="42AB68C3"/>
    <w:rsid w:val="42B0FBD3"/>
    <w:rsid w:val="42C6AE41"/>
    <w:rsid w:val="42CD7D9C"/>
    <w:rsid w:val="42E49AEB"/>
    <w:rsid w:val="42E52389"/>
    <w:rsid w:val="42FCBD40"/>
    <w:rsid w:val="4334B396"/>
    <w:rsid w:val="434A8C64"/>
    <w:rsid w:val="434B5CB7"/>
    <w:rsid w:val="435A21FA"/>
    <w:rsid w:val="435C6577"/>
    <w:rsid w:val="435C9E94"/>
    <w:rsid w:val="436908BB"/>
    <w:rsid w:val="436B19A8"/>
    <w:rsid w:val="436D0DCD"/>
    <w:rsid w:val="43738CF8"/>
    <w:rsid w:val="43799A24"/>
    <w:rsid w:val="438A64B1"/>
    <w:rsid w:val="43A12FCE"/>
    <w:rsid w:val="43A69981"/>
    <w:rsid w:val="43A95A04"/>
    <w:rsid w:val="43B5B2D8"/>
    <w:rsid w:val="43D08CFB"/>
    <w:rsid w:val="43E2B42A"/>
    <w:rsid w:val="43F4E85C"/>
    <w:rsid w:val="44362733"/>
    <w:rsid w:val="443E1191"/>
    <w:rsid w:val="4440A800"/>
    <w:rsid w:val="4449A5F8"/>
    <w:rsid w:val="445CCBAE"/>
    <w:rsid w:val="445E3434"/>
    <w:rsid w:val="445F7F7B"/>
    <w:rsid w:val="4485D513"/>
    <w:rsid w:val="448FCC21"/>
    <w:rsid w:val="44BB789A"/>
    <w:rsid w:val="44E4A1E2"/>
    <w:rsid w:val="44E840A1"/>
    <w:rsid w:val="44EBB0BF"/>
    <w:rsid w:val="44F39E45"/>
    <w:rsid w:val="44FD53D9"/>
    <w:rsid w:val="450D0CB5"/>
    <w:rsid w:val="4513B579"/>
    <w:rsid w:val="451D4642"/>
    <w:rsid w:val="45294658"/>
    <w:rsid w:val="452AA182"/>
    <w:rsid w:val="45336483"/>
    <w:rsid w:val="453711A4"/>
    <w:rsid w:val="453B2018"/>
    <w:rsid w:val="4542C2D6"/>
    <w:rsid w:val="454E3D31"/>
    <w:rsid w:val="4550D8A4"/>
    <w:rsid w:val="4559EAC0"/>
    <w:rsid w:val="45730D3C"/>
    <w:rsid w:val="45891C9F"/>
    <w:rsid w:val="4590B8BD"/>
    <w:rsid w:val="459A18CE"/>
    <w:rsid w:val="45A68652"/>
    <w:rsid w:val="45B51A23"/>
    <w:rsid w:val="45C4C163"/>
    <w:rsid w:val="45E09153"/>
    <w:rsid w:val="45E4C834"/>
    <w:rsid w:val="45E9C303"/>
    <w:rsid w:val="46008E53"/>
    <w:rsid w:val="46143797"/>
    <w:rsid w:val="462F4ECD"/>
    <w:rsid w:val="463097EF"/>
    <w:rsid w:val="4643F5DA"/>
    <w:rsid w:val="46569580"/>
    <w:rsid w:val="4661810E"/>
    <w:rsid w:val="466301EF"/>
    <w:rsid w:val="4663616B"/>
    <w:rsid w:val="4664AC30"/>
    <w:rsid w:val="4675E0C0"/>
    <w:rsid w:val="46910FF3"/>
    <w:rsid w:val="4692669F"/>
    <w:rsid w:val="46A95C19"/>
    <w:rsid w:val="46AC7F06"/>
    <w:rsid w:val="46AE1805"/>
    <w:rsid w:val="46BE67FD"/>
    <w:rsid w:val="46C516B9"/>
    <w:rsid w:val="46C949C5"/>
    <w:rsid w:val="46D952E8"/>
    <w:rsid w:val="46DBF38C"/>
    <w:rsid w:val="46FE62E3"/>
    <w:rsid w:val="4703E342"/>
    <w:rsid w:val="471824C3"/>
    <w:rsid w:val="47210C37"/>
    <w:rsid w:val="472F2852"/>
    <w:rsid w:val="472FE450"/>
    <w:rsid w:val="473C304D"/>
    <w:rsid w:val="475FE185"/>
    <w:rsid w:val="4775233D"/>
    <w:rsid w:val="477E2A2B"/>
    <w:rsid w:val="478A24AC"/>
    <w:rsid w:val="4790580D"/>
    <w:rsid w:val="4793A5C3"/>
    <w:rsid w:val="479D989E"/>
    <w:rsid w:val="47AA6DEA"/>
    <w:rsid w:val="47ABB163"/>
    <w:rsid w:val="47C7A6B5"/>
    <w:rsid w:val="47CAA18A"/>
    <w:rsid w:val="47CDAB8F"/>
    <w:rsid w:val="47CE7C93"/>
    <w:rsid w:val="47CFB5AD"/>
    <w:rsid w:val="47DB3700"/>
    <w:rsid w:val="47DF44D5"/>
    <w:rsid w:val="47EDE616"/>
    <w:rsid w:val="4800DF6F"/>
    <w:rsid w:val="48070B87"/>
    <w:rsid w:val="480CC552"/>
    <w:rsid w:val="4819AA4D"/>
    <w:rsid w:val="48396A34"/>
    <w:rsid w:val="485EC27A"/>
    <w:rsid w:val="4866CC1D"/>
    <w:rsid w:val="4876F4B6"/>
    <w:rsid w:val="48827582"/>
    <w:rsid w:val="4882F5AA"/>
    <w:rsid w:val="4884B8AD"/>
    <w:rsid w:val="48A0109E"/>
    <w:rsid w:val="48A05424"/>
    <w:rsid w:val="48A19DD3"/>
    <w:rsid w:val="48BCFADC"/>
    <w:rsid w:val="48BD8F7B"/>
    <w:rsid w:val="48D0A7AB"/>
    <w:rsid w:val="48E569C2"/>
    <w:rsid w:val="48E6C6F1"/>
    <w:rsid w:val="48FBFF6C"/>
    <w:rsid w:val="49037AC2"/>
    <w:rsid w:val="4906C69E"/>
    <w:rsid w:val="490B6723"/>
    <w:rsid w:val="491BAC07"/>
    <w:rsid w:val="4923818C"/>
    <w:rsid w:val="49265188"/>
    <w:rsid w:val="492CC61B"/>
    <w:rsid w:val="49442893"/>
    <w:rsid w:val="495AA8F2"/>
    <w:rsid w:val="49600240"/>
    <w:rsid w:val="4969C190"/>
    <w:rsid w:val="497C23E0"/>
    <w:rsid w:val="498E75D7"/>
    <w:rsid w:val="498EAC85"/>
    <w:rsid w:val="4995B484"/>
    <w:rsid w:val="49BCC6B5"/>
    <w:rsid w:val="49C1E596"/>
    <w:rsid w:val="49C69094"/>
    <w:rsid w:val="49C9F580"/>
    <w:rsid w:val="49DC8304"/>
    <w:rsid w:val="49E38F1E"/>
    <w:rsid w:val="49E7956E"/>
    <w:rsid w:val="49F709DD"/>
    <w:rsid w:val="49F96065"/>
    <w:rsid w:val="4A0F903B"/>
    <w:rsid w:val="4A215DEF"/>
    <w:rsid w:val="4A22FC1E"/>
    <w:rsid w:val="4A2318C4"/>
    <w:rsid w:val="4A2D5BE3"/>
    <w:rsid w:val="4A393FAD"/>
    <w:rsid w:val="4A3EE75A"/>
    <w:rsid w:val="4A467E5F"/>
    <w:rsid w:val="4A4DD6D2"/>
    <w:rsid w:val="4A51A63E"/>
    <w:rsid w:val="4A615DC8"/>
    <w:rsid w:val="4A79A64A"/>
    <w:rsid w:val="4A7D07AC"/>
    <w:rsid w:val="4A8B1395"/>
    <w:rsid w:val="4A93C380"/>
    <w:rsid w:val="4A982C90"/>
    <w:rsid w:val="4AA7DE57"/>
    <w:rsid w:val="4AAAF05E"/>
    <w:rsid w:val="4AB7A982"/>
    <w:rsid w:val="4AB7D0C5"/>
    <w:rsid w:val="4AC5267C"/>
    <w:rsid w:val="4ACCA03B"/>
    <w:rsid w:val="4ADD72E3"/>
    <w:rsid w:val="4ADE5F8C"/>
    <w:rsid w:val="4B1894F2"/>
    <w:rsid w:val="4B221020"/>
    <w:rsid w:val="4B321087"/>
    <w:rsid w:val="4B33D477"/>
    <w:rsid w:val="4B3554B7"/>
    <w:rsid w:val="4B37A4D0"/>
    <w:rsid w:val="4B388031"/>
    <w:rsid w:val="4B399F42"/>
    <w:rsid w:val="4B49DAF7"/>
    <w:rsid w:val="4B4BBF73"/>
    <w:rsid w:val="4B69BC81"/>
    <w:rsid w:val="4B6C6004"/>
    <w:rsid w:val="4B707CBD"/>
    <w:rsid w:val="4B71F827"/>
    <w:rsid w:val="4B74A0BF"/>
    <w:rsid w:val="4B790AD7"/>
    <w:rsid w:val="4B884FB5"/>
    <w:rsid w:val="4BA280CC"/>
    <w:rsid w:val="4BA5E11B"/>
    <w:rsid w:val="4BA65328"/>
    <w:rsid w:val="4BAC9707"/>
    <w:rsid w:val="4BAF8EDD"/>
    <w:rsid w:val="4BD0C237"/>
    <w:rsid w:val="4BD9F3A6"/>
    <w:rsid w:val="4BDD2FE5"/>
    <w:rsid w:val="4BDF5F62"/>
    <w:rsid w:val="4BE6D4E1"/>
    <w:rsid w:val="4C18E737"/>
    <w:rsid w:val="4C1D683B"/>
    <w:rsid w:val="4C2905CB"/>
    <w:rsid w:val="4C2EAE24"/>
    <w:rsid w:val="4C3B5911"/>
    <w:rsid w:val="4C4E44A2"/>
    <w:rsid w:val="4C4EFB19"/>
    <w:rsid w:val="4C5153D6"/>
    <w:rsid w:val="4C732272"/>
    <w:rsid w:val="4C7E49CA"/>
    <w:rsid w:val="4C84D831"/>
    <w:rsid w:val="4C89A32F"/>
    <w:rsid w:val="4C95CFC3"/>
    <w:rsid w:val="4CB5B535"/>
    <w:rsid w:val="4CC9F044"/>
    <w:rsid w:val="4CD07C74"/>
    <w:rsid w:val="4CD56FA3"/>
    <w:rsid w:val="4CD7EEE5"/>
    <w:rsid w:val="4CDC675F"/>
    <w:rsid w:val="4CDF904B"/>
    <w:rsid w:val="4CF196F5"/>
    <w:rsid w:val="4CFED3F6"/>
    <w:rsid w:val="4D04A7FF"/>
    <w:rsid w:val="4D057B51"/>
    <w:rsid w:val="4D076FEB"/>
    <w:rsid w:val="4D12E6F5"/>
    <w:rsid w:val="4D1704D7"/>
    <w:rsid w:val="4D1B2FE0"/>
    <w:rsid w:val="4D28B1F8"/>
    <w:rsid w:val="4D2C27E9"/>
    <w:rsid w:val="4D3A19BA"/>
    <w:rsid w:val="4D4289F0"/>
    <w:rsid w:val="4D48107B"/>
    <w:rsid w:val="4D4A09F5"/>
    <w:rsid w:val="4D4AD8FA"/>
    <w:rsid w:val="4D55E712"/>
    <w:rsid w:val="4D5FC4F8"/>
    <w:rsid w:val="4D668892"/>
    <w:rsid w:val="4D741A17"/>
    <w:rsid w:val="4D7E2502"/>
    <w:rsid w:val="4D82A542"/>
    <w:rsid w:val="4D8D3922"/>
    <w:rsid w:val="4D8E9CED"/>
    <w:rsid w:val="4D933E96"/>
    <w:rsid w:val="4D987A94"/>
    <w:rsid w:val="4D9E930F"/>
    <w:rsid w:val="4DA9AE0D"/>
    <w:rsid w:val="4DE28D13"/>
    <w:rsid w:val="4DE2E788"/>
    <w:rsid w:val="4E0E2E7E"/>
    <w:rsid w:val="4E2331E6"/>
    <w:rsid w:val="4E2422CE"/>
    <w:rsid w:val="4E255DA8"/>
    <w:rsid w:val="4E304FC4"/>
    <w:rsid w:val="4E4BBE25"/>
    <w:rsid w:val="4E5B4F24"/>
    <w:rsid w:val="4E5FCBD4"/>
    <w:rsid w:val="4E78E7B0"/>
    <w:rsid w:val="4E809181"/>
    <w:rsid w:val="4EA05890"/>
    <w:rsid w:val="4EA27D95"/>
    <w:rsid w:val="4EB5CC9D"/>
    <w:rsid w:val="4EC6264A"/>
    <w:rsid w:val="4EDC13A4"/>
    <w:rsid w:val="4EDF42FE"/>
    <w:rsid w:val="4EEC2ABD"/>
    <w:rsid w:val="4EF3D304"/>
    <w:rsid w:val="4EF3FA31"/>
    <w:rsid w:val="4EF7F3EF"/>
    <w:rsid w:val="4F0D0ED6"/>
    <w:rsid w:val="4F118DDC"/>
    <w:rsid w:val="4F19F563"/>
    <w:rsid w:val="4F1C3D90"/>
    <w:rsid w:val="4F2044D1"/>
    <w:rsid w:val="4F23BA3A"/>
    <w:rsid w:val="4F3A3540"/>
    <w:rsid w:val="4F46F897"/>
    <w:rsid w:val="4F4AA460"/>
    <w:rsid w:val="4F4F2CB3"/>
    <w:rsid w:val="4F520268"/>
    <w:rsid w:val="4F61BAAA"/>
    <w:rsid w:val="4F65C83E"/>
    <w:rsid w:val="4F69E8D4"/>
    <w:rsid w:val="4F6CE20B"/>
    <w:rsid w:val="4F732EBA"/>
    <w:rsid w:val="4F74A7C0"/>
    <w:rsid w:val="4F82CE59"/>
    <w:rsid w:val="4F9EF472"/>
    <w:rsid w:val="4FA96C97"/>
    <w:rsid w:val="4FAC8BDD"/>
    <w:rsid w:val="4FBC5865"/>
    <w:rsid w:val="4FC0EA6D"/>
    <w:rsid w:val="4FC143F1"/>
    <w:rsid w:val="4FC6599F"/>
    <w:rsid w:val="4FC76FAD"/>
    <w:rsid w:val="4FD086B4"/>
    <w:rsid w:val="4FD2A14A"/>
    <w:rsid w:val="4FD532E0"/>
    <w:rsid w:val="4FD65886"/>
    <w:rsid w:val="4FD72505"/>
    <w:rsid w:val="4FE03A70"/>
    <w:rsid w:val="4FFE0CB5"/>
    <w:rsid w:val="50017A58"/>
    <w:rsid w:val="5001B8C9"/>
    <w:rsid w:val="5008C409"/>
    <w:rsid w:val="50121B3D"/>
    <w:rsid w:val="5013A2E8"/>
    <w:rsid w:val="501A42E0"/>
    <w:rsid w:val="50275558"/>
    <w:rsid w:val="50439A68"/>
    <w:rsid w:val="50528CDF"/>
    <w:rsid w:val="5054FF77"/>
    <w:rsid w:val="505ABE28"/>
    <w:rsid w:val="505B4DBA"/>
    <w:rsid w:val="507725FD"/>
    <w:rsid w:val="5079523E"/>
    <w:rsid w:val="5092C2E0"/>
    <w:rsid w:val="5094DB0D"/>
    <w:rsid w:val="509749D2"/>
    <w:rsid w:val="50A8DF09"/>
    <w:rsid w:val="50B26E98"/>
    <w:rsid w:val="50B695EC"/>
    <w:rsid w:val="50BDE44D"/>
    <w:rsid w:val="50D7DE47"/>
    <w:rsid w:val="50FB7B69"/>
    <w:rsid w:val="50FE822B"/>
    <w:rsid w:val="510B5E88"/>
    <w:rsid w:val="5117A7B3"/>
    <w:rsid w:val="511E8876"/>
    <w:rsid w:val="51321066"/>
    <w:rsid w:val="513EA930"/>
    <w:rsid w:val="514B670D"/>
    <w:rsid w:val="5153CE07"/>
    <w:rsid w:val="516A6528"/>
    <w:rsid w:val="516D08F0"/>
    <w:rsid w:val="51764CB1"/>
    <w:rsid w:val="51768496"/>
    <w:rsid w:val="5176F70C"/>
    <w:rsid w:val="517AE185"/>
    <w:rsid w:val="517C35F9"/>
    <w:rsid w:val="517DB70F"/>
    <w:rsid w:val="5188C8C6"/>
    <w:rsid w:val="51943B0C"/>
    <w:rsid w:val="5196CA50"/>
    <w:rsid w:val="51B97BCE"/>
    <w:rsid w:val="51C5E4C6"/>
    <w:rsid w:val="51CA960B"/>
    <w:rsid w:val="51D611C9"/>
    <w:rsid w:val="51D6EA41"/>
    <w:rsid w:val="51EF9093"/>
    <w:rsid w:val="520CA396"/>
    <w:rsid w:val="52124B69"/>
    <w:rsid w:val="5218CA7B"/>
    <w:rsid w:val="521BEE1D"/>
    <w:rsid w:val="522B385F"/>
    <w:rsid w:val="5245ADAD"/>
    <w:rsid w:val="52470185"/>
    <w:rsid w:val="525A7F75"/>
    <w:rsid w:val="525B5AFC"/>
    <w:rsid w:val="52701DCB"/>
    <w:rsid w:val="52753440"/>
    <w:rsid w:val="52842C9F"/>
    <w:rsid w:val="528D5AA2"/>
    <w:rsid w:val="529611A8"/>
    <w:rsid w:val="529DA06B"/>
    <w:rsid w:val="529F0DB6"/>
    <w:rsid w:val="529F22FB"/>
    <w:rsid w:val="52A27C27"/>
    <w:rsid w:val="52A3A687"/>
    <w:rsid w:val="52AFC2BB"/>
    <w:rsid w:val="52B6DEC5"/>
    <w:rsid w:val="52EBCDD7"/>
    <w:rsid w:val="52F6EDD8"/>
    <w:rsid w:val="5306564C"/>
    <w:rsid w:val="53162ABC"/>
    <w:rsid w:val="53178FD7"/>
    <w:rsid w:val="53187D80"/>
    <w:rsid w:val="531A2069"/>
    <w:rsid w:val="5323D124"/>
    <w:rsid w:val="5328100F"/>
    <w:rsid w:val="5328C375"/>
    <w:rsid w:val="53345A40"/>
    <w:rsid w:val="533C7A0B"/>
    <w:rsid w:val="5343DB21"/>
    <w:rsid w:val="53500748"/>
    <w:rsid w:val="53691F89"/>
    <w:rsid w:val="536C11B5"/>
    <w:rsid w:val="53749E25"/>
    <w:rsid w:val="53754F57"/>
    <w:rsid w:val="53760C97"/>
    <w:rsid w:val="5384BDF3"/>
    <w:rsid w:val="53908A7D"/>
    <w:rsid w:val="53A69DFD"/>
    <w:rsid w:val="53BC6A8D"/>
    <w:rsid w:val="53C6FA38"/>
    <w:rsid w:val="53C708C0"/>
    <w:rsid w:val="53C98264"/>
    <w:rsid w:val="53D50DAE"/>
    <w:rsid w:val="53E6707C"/>
    <w:rsid w:val="53F9A2F4"/>
    <w:rsid w:val="5414A95E"/>
    <w:rsid w:val="541D6B02"/>
    <w:rsid w:val="54224561"/>
    <w:rsid w:val="542F43BA"/>
    <w:rsid w:val="5436D16F"/>
    <w:rsid w:val="543D171F"/>
    <w:rsid w:val="54525A13"/>
    <w:rsid w:val="54589F45"/>
    <w:rsid w:val="54704573"/>
    <w:rsid w:val="54718272"/>
    <w:rsid w:val="548B23BE"/>
    <w:rsid w:val="5494B514"/>
    <w:rsid w:val="549D3C91"/>
    <w:rsid w:val="54AA08B1"/>
    <w:rsid w:val="54AC70A8"/>
    <w:rsid w:val="54ADDD71"/>
    <w:rsid w:val="54B8A0F8"/>
    <w:rsid w:val="54BE4943"/>
    <w:rsid w:val="54C45D39"/>
    <w:rsid w:val="54C6E6C4"/>
    <w:rsid w:val="54CB30A7"/>
    <w:rsid w:val="54D6CCF1"/>
    <w:rsid w:val="54DA00A6"/>
    <w:rsid w:val="54DD2ADF"/>
    <w:rsid w:val="54F48577"/>
    <w:rsid w:val="5505BCD7"/>
    <w:rsid w:val="551C2E86"/>
    <w:rsid w:val="553303DE"/>
    <w:rsid w:val="55359B39"/>
    <w:rsid w:val="554D568D"/>
    <w:rsid w:val="555221A1"/>
    <w:rsid w:val="55551BDA"/>
    <w:rsid w:val="5565AEC5"/>
    <w:rsid w:val="55661162"/>
    <w:rsid w:val="5569053C"/>
    <w:rsid w:val="5578B0DA"/>
    <w:rsid w:val="557A4DC3"/>
    <w:rsid w:val="55925CD6"/>
    <w:rsid w:val="5595A1B0"/>
    <w:rsid w:val="55A2DFC5"/>
    <w:rsid w:val="55A6A120"/>
    <w:rsid w:val="55B16941"/>
    <w:rsid w:val="55C9479D"/>
    <w:rsid w:val="55D98990"/>
    <w:rsid w:val="55E39770"/>
    <w:rsid w:val="55E7AF3F"/>
    <w:rsid w:val="55F0CA9F"/>
    <w:rsid w:val="55F568E1"/>
    <w:rsid w:val="56134BEA"/>
    <w:rsid w:val="5616F372"/>
    <w:rsid w:val="5621F2A4"/>
    <w:rsid w:val="562486C1"/>
    <w:rsid w:val="5634F781"/>
    <w:rsid w:val="563809E2"/>
    <w:rsid w:val="563DD64B"/>
    <w:rsid w:val="564AC52C"/>
    <w:rsid w:val="564F6E7D"/>
    <w:rsid w:val="56582CAE"/>
    <w:rsid w:val="56598E5E"/>
    <w:rsid w:val="565FB0D1"/>
    <w:rsid w:val="56791549"/>
    <w:rsid w:val="56798C94"/>
    <w:rsid w:val="5684B946"/>
    <w:rsid w:val="56932714"/>
    <w:rsid w:val="56A1C618"/>
    <w:rsid w:val="56A2F09B"/>
    <w:rsid w:val="56B7CF15"/>
    <w:rsid w:val="56C1160C"/>
    <w:rsid w:val="56D3773F"/>
    <w:rsid w:val="56E699B5"/>
    <w:rsid w:val="56E95A6F"/>
    <w:rsid w:val="56EE1F1C"/>
    <w:rsid w:val="57266BF6"/>
    <w:rsid w:val="572BBAFB"/>
    <w:rsid w:val="57389A77"/>
    <w:rsid w:val="574BEFA1"/>
    <w:rsid w:val="5756881C"/>
    <w:rsid w:val="5763739E"/>
    <w:rsid w:val="576ABCED"/>
    <w:rsid w:val="576D4972"/>
    <w:rsid w:val="576EF5CB"/>
    <w:rsid w:val="5784C499"/>
    <w:rsid w:val="57879677"/>
    <w:rsid w:val="578DA6F6"/>
    <w:rsid w:val="578E4EF8"/>
    <w:rsid w:val="57A0B6E2"/>
    <w:rsid w:val="57A2A64B"/>
    <w:rsid w:val="57B249F4"/>
    <w:rsid w:val="57B2C3D3"/>
    <w:rsid w:val="57B3A328"/>
    <w:rsid w:val="57CE1A98"/>
    <w:rsid w:val="57D675B7"/>
    <w:rsid w:val="57D9A6AC"/>
    <w:rsid w:val="57DE17D6"/>
    <w:rsid w:val="57F1B1B1"/>
    <w:rsid w:val="57FB8132"/>
    <w:rsid w:val="580A398C"/>
    <w:rsid w:val="584358D6"/>
    <w:rsid w:val="584A0053"/>
    <w:rsid w:val="584CA7B0"/>
    <w:rsid w:val="587980F6"/>
    <w:rsid w:val="587B72F4"/>
    <w:rsid w:val="5887193F"/>
    <w:rsid w:val="5895F15B"/>
    <w:rsid w:val="589C3C9D"/>
    <w:rsid w:val="589D37D8"/>
    <w:rsid w:val="58AC7A71"/>
    <w:rsid w:val="58C9E7AA"/>
    <w:rsid w:val="58D7D661"/>
    <w:rsid w:val="58F5F662"/>
    <w:rsid w:val="58FF8645"/>
    <w:rsid w:val="590BFDED"/>
    <w:rsid w:val="5911928B"/>
    <w:rsid w:val="5914001D"/>
    <w:rsid w:val="5928C943"/>
    <w:rsid w:val="5928D5C7"/>
    <w:rsid w:val="59299A5B"/>
    <w:rsid w:val="59324CA1"/>
    <w:rsid w:val="59370EE1"/>
    <w:rsid w:val="594C6B1F"/>
    <w:rsid w:val="594D5988"/>
    <w:rsid w:val="595551A7"/>
    <w:rsid w:val="5958BDD5"/>
    <w:rsid w:val="5965E48D"/>
    <w:rsid w:val="59697C52"/>
    <w:rsid w:val="5987AA4D"/>
    <w:rsid w:val="598A6F62"/>
    <w:rsid w:val="5991E254"/>
    <w:rsid w:val="59971895"/>
    <w:rsid w:val="5997BC93"/>
    <w:rsid w:val="599ACA4E"/>
    <w:rsid w:val="59AA187A"/>
    <w:rsid w:val="59ACF2C4"/>
    <w:rsid w:val="59B9C1D3"/>
    <w:rsid w:val="59CB92D2"/>
    <w:rsid w:val="59E2E059"/>
    <w:rsid w:val="59E314F0"/>
    <w:rsid w:val="59E78D3D"/>
    <w:rsid w:val="59E87811"/>
    <w:rsid w:val="59F7DB68"/>
    <w:rsid w:val="5A0185F0"/>
    <w:rsid w:val="5A01A06E"/>
    <w:rsid w:val="5A0BB656"/>
    <w:rsid w:val="5A0D3879"/>
    <w:rsid w:val="5A17859E"/>
    <w:rsid w:val="5A1AB09A"/>
    <w:rsid w:val="5A3A0271"/>
    <w:rsid w:val="5A411265"/>
    <w:rsid w:val="5A59E268"/>
    <w:rsid w:val="5A5EE9E9"/>
    <w:rsid w:val="5A77B1E0"/>
    <w:rsid w:val="5A8F56D6"/>
    <w:rsid w:val="5A8FCA1E"/>
    <w:rsid w:val="5A917793"/>
    <w:rsid w:val="5A9D2B09"/>
    <w:rsid w:val="5AAF3562"/>
    <w:rsid w:val="5AB477D5"/>
    <w:rsid w:val="5AB4A4EF"/>
    <w:rsid w:val="5AB505BC"/>
    <w:rsid w:val="5AB77928"/>
    <w:rsid w:val="5ABB79DF"/>
    <w:rsid w:val="5AC9089F"/>
    <w:rsid w:val="5ACFB676"/>
    <w:rsid w:val="5ACFF776"/>
    <w:rsid w:val="5AD2502C"/>
    <w:rsid w:val="5AE69C63"/>
    <w:rsid w:val="5AFA16DF"/>
    <w:rsid w:val="5B024AE5"/>
    <w:rsid w:val="5B13F777"/>
    <w:rsid w:val="5B1987AF"/>
    <w:rsid w:val="5B2F9BBF"/>
    <w:rsid w:val="5B39C937"/>
    <w:rsid w:val="5B43D5FB"/>
    <w:rsid w:val="5B553030"/>
    <w:rsid w:val="5B594A88"/>
    <w:rsid w:val="5B63BCF6"/>
    <w:rsid w:val="5B66DF43"/>
    <w:rsid w:val="5B7E290D"/>
    <w:rsid w:val="5B8454D2"/>
    <w:rsid w:val="5B99B144"/>
    <w:rsid w:val="5BA13BBE"/>
    <w:rsid w:val="5BAEB326"/>
    <w:rsid w:val="5BC217CB"/>
    <w:rsid w:val="5BCA338D"/>
    <w:rsid w:val="5BCCF167"/>
    <w:rsid w:val="5BD5F30D"/>
    <w:rsid w:val="5C015A30"/>
    <w:rsid w:val="5C2D40A9"/>
    <w:rsid w:val="5C31CBD9"/>
    <w:rsid w:val="5C412628"/>
    <w:rsid w:val="5C5433F6"/>
    <w:rsid w:val="5C67869C"/>
    <w:rsid w:val="5C69C937"/>
    <w:rsid w:val="5C6D745E"/>
    <w:rsid w:val="5C7AA271"/>
    <w:rsid w:val="5C821599"/>
    <w:rsid w:val="5C8C7332"/>
    <w:rsid w:val="5C8F1797"/>
    <w:rsid w:val="5C925242"/>
    <w:rsid w:val="5C93C845"/>
    <w:rsid w:val="5C95AAF7"/>
    <w:rsid w:val="5C9BB5CB"/>
    <w:rsid w:val="5CA6DAC1"/>
    <w:rsid w:val="5CBD733E"/>
    <w:rsid w:val="5CCC90DB"/>
    <w:rsid w:val="5CCFA5BB"/>
    <w:rsid w:val="5CD4EA52"/>
    <w:rsid w:val="5CEE59D7"/>
    <w:rsid w:val="5CF10683"/>
    <w:rsid w:val="5D02242E"/>
    <w:rsid w:val="5D10960B"/>
    <w:rsid w:val="5D14D3F4"/>
    <w:rsid w:val="5D1DFA17"/>
    <w:rsid w:val="5D212A08"/>
    <w:rsid w:val="5D2246F4"/>
    <w:rsid w:val="5D251FA2"/>
    <w:rsid w:val="5D3693EF"/>
    <w:rsid w:val="5D39E561"/>
    <w:rsid w:val="5D46FB93"/>
    <w:rsid w:val="5D51ED5D"/>
    <w:rsid w:val="5D6764A4"/>
    <w:rsid w:val="5D7EF36E"/>
    <w:rsid w:val="5D8302BE"/>
    <w:rsid w:val="5D833F87"/>
    <w:rsid w:val="5D856E52"/>
    <w:rsid w:val="5D914FB9"/>
    <w:rsid w:val="5D9F6683"/>
    <w:rsid w:val="5DAD204D"/>
    <w:rsid w:val="5DB22AC9"/>
    <w:rsid w:val="5DB3C956"/>
    <w:rsid w:val="5DB4C5A2"/>
    <w:rsid w:val="5DC0E674"/>
    <w:rsid w:val="5DC78DCD"/>
    <w:rsid w:val="5DC94F98"/>
    <w:rsid w:val="5DEC9036"/>
    <w:rsid w:val="5DFAB386"/>
    <w:rsid w:val="5DFC8D97"/>
    <w:rsid w:val="5E00A961"/>
    <w:rsid w:val="5E05E382"/>
    <w:rsid w:val="5E142384"/>
    <w:rsid w:val="5E19803B"/>
    <w:rsid w:val="5E211E3B"/>
    <w:rsid w:val="5E310B7A"/>
    <w:rsid w:val="5E402AE5"/>
    <w:rsid w:val="5E42C7A7"/>
    <w:rsid w:val="5E4E448E"/>
    <w:rsid w:val="5E57003D"/>
    <w:rsid w:val="5E5CD310"/>
    <w:rsid w:val="5E8B3968"/>
    <w:rsid w:val="5E8D56E2"/>
    <w:rsid w:val="5E9D5E08"/>
    <w:rsid w:val="5EAAAA79"/>
    <w:rsid w:val="5EB1A57B"/>
    <w:rsid w:val="5EB30523"/>
    <w:rsid w:val="5EB5456C"/>
    <w:rsid w:val="5EB67947"/>
    <w:rsid w:val="5EC686F0"/>
    <w:rsid w:val="5EC69FF0"/>
    <w:rsid w:val="5ECCF945"/>
    <w:rsid w:val="5ECD6C22"/>
    <w:rsid w:val="5ECDD1C4"/>
    <w:rsid w:val="5ED144A7"/>
    <w:rsid w:val="5EDF2FBC"/>
    <w:rsid w:val="5F1D13B8"/>
    <w:rsid w:val="5F311916"/>
    <w:rsid w:val="5F34C726"/>
    <w:rsid w:val="5F378D25"/>
    <w:rsid w:val="5F4CCB3A"/>
    <w:rsid w:val="5F591555"/>
    <w:rsid w:val="5F5CA675"/>
    <w:rsid w:val="5F6249FA"/>
    <w:rsid w:val="5F7AA624"/>
    <w:rsid w:val="5F7FC9C6"/>
    <w:rsid w:val="5F974911"/>
    <w:rsid w:val="5FA11A91"/>
    <w:rsid w:val="5FCDCD62"/>
    <w:rsid w:val="5FD3D7AB"/>
    <w:rsid w:val="5FD4D24E"/>
    <w:rsid w:val="5FD9FBFB"/>
    <w:rsid w:val="5FE42785"/>
    <w:rsid w:val="5FE62EDE"/>
    <w:rsid w:val="5FFDF62F"/>
    <w:rsid w:val="600F3106"/>
    <w:rsid w:val="60266A17"/>
    <w:rsid w:val="603AD849"/>
    <w:rsid w:val="604B7EF2"/>
    <w:rsid w:val="6062D4E8"/>
    <w:rsid w:val="6064957F"/>
    <w:rsid w:val="60666E28"/>
    <w:rsid w:val="606E07AB"/>
    <w:rsid w:val="6083E503"/>
    <w:rsid w:val="6085B6FC"/>
    <w:rsid w:val="60964DEA"/>
    <w:rsid w:val="60A6E473"/>
    <w:rsid w:val="60AD6A24"/>
    <w:rsid w:val="60AD6B21"/>
    <w:rsid w:val="60C3391C"/>
    <w:rsid w:val="60D19B8C"/>
    <w:rsid w:val="60DB90A4"/>
    <w:rsid w:val="60F83511"/>
    <w:rsid w:val="60FD73BD"/>
    <w:rsid w:val="6106057C"/>
    <w:rsid w:val="61167685"/>
    <w:rsid w:val="612D1ECF"/>
    <w:rsid w:val="613B704C"/>
    <w:rsid w:val="613BD548"/>
    <w:rsid w:val="6149630A"/>
    <w:rsid w:val="614F74BD"/>
    <w:rsid w:val="6185F63B"/>
    <w:rsid w:val="618FAEA6"/>
    <w:rsid w:val="61A1D40C"/>
    <w:rsid w:val="61B13392"/>
    <w:rsid w:val="61B897DD"/>
    <w:rsid w:val="61B911E9"/>
    <w:rsid w:val="61BBA63C"/>
    <w:rsid w:val="61BE49EE"/>
    <w:rsid w:val="61C4AD0D"/>
    <w:rsid w:val="61DCD5A4"/>
    <w:rsid w:val="61DE103B"/>
    <w:rsid w:val="61E2B48F"/>
    <w:rsid w:val="61EA4C23"/>
    <w:rsid w:val="6221BC92"/>
    <w:rsid w:val="62357BFD"/>
    <w:rsid w:val="623C07D3"/>
    <w:rsid w:val="624A2E24"/>
    <w:rsid w:val="624CDF69"/>
    <w:rsid w:val="62507A52"/>
    <w:rsid w:val="6251EAAF"/>
    <w:rsid w:val="625311D2"/>
    <w:rsid w:val="62650434"/>
    <w:rsid w:val="6282B6DD"/>
    <w:rsid w:val="628763ED"/>
    <w:rsid w:val="628E789F"/>
    <w:rsid w:val="6292AF83"/>
    <w:rsid w:val="6296D9D1"/>
    <w:rsid w:val="62A63F09"/>
    <w:rsid w:val="62AC67AA"/>
    <w:rsid w:val="62AD2B0E"/>
    <w:rsid w:val="62B47113"/>
    <w:rsid w:val="62C3757A"/>
    <w:rsid w:val="62CE99C5"/>
    <w:rsid w:val="62D6CE8E"/>
    <w:rsid w:val="62DD50E8"/>
    <w:rsid w:val="62DE567E"/>
    <w:rsid w:val="62E20063"/>
    <w:rsid w:val="62E6C913"/>
    <w:rsid w:val="62E8ADC9"/>
    <w:rsid w:val="62EDAC27"/>
    <w:rsid w:val="62F887C0"/>
    <w:rsid w:val="63078EB7"/>
    <w:rsid w:val="630AC7E0"/>
    <w:rsid w:val="631F7B69"/>
    <w:rsid w:val="6329663A"/>
    <w:rsid w:val="632DFBB2"/>
    <w:rsid w:val="632ECF12"/>
    <w:rsid w:val="633798C0"/>
    <w:rsid w:val="6337F9B7"/>
    <w:rsid w:val="633976A5"/>
    <w:rsid w:val="63399237"/>
    <w:rsid w:val="633A8C83"/>
    <w:rsid w:val="633AB487"/>
    <w:rsid w:val="634686E8"/>
    <w:rsid w:val="637D7A70"/>
    <w:rsid w:val="63805908"/>
    <w:rsid w:val="6396F1D2"/>
    <w:rsid w:val="6399C99D"/>
    <w:rsid w:val="63A47280"/>
    <w:rsid w:val="63B5721B"/>
    <w:rsid w:val="63BC3B19"/>
    <w:rsid w:val="63BE0195"/>
    <w:rsid w:val="63C4042D"/>
    <w:rsid w:val="63C76BA8"/>
    <w:rsid w:val="63C8920C"/>
    <w:rsid w:val="63CC928A"/>
    <w:rsid w:val="63CDA5EF"/>
    <w:rsid w:val="63D7E91D"/>
    <w:rsid w:val="63DB5924"/>
    <w:rsid w:val="63DC766E"/>
    <w:rsid w:val="64293776"/>
    <w:rsid w:val="6445870F"/>
    <w:rsid w:val="644D690A"/>
    <w:rsid w:val="645EB00E"/>
    <w:rsid w:val="646A5A03"/>
    <w:rsid w:val="646EE081"/>
    <w:rsid w:val="64743A88"/>
    <w:rsid w:val="647937F2"/>
    <w:rsid w:val="647DBA29"/>
    <w:rsid w:val="64828EB0"/>
    <w:rsid w:val="6490E1CB"/>
    <w:rsid w:val="64952929"/>
    <w:rsid w:val="649EDA2A"/>
    <w:rsid w:val="64A70FA0"/>
    <w:rsid w:val="64ADEA5D"/>
    <w:rsid w:val="64B8333D"/>
    <w:rsid w:val="64D74443"/>
    <w:rsid w:val="64DEFD63"/>
    <w:rsid w:val="64EA8FAF"/>
    <w:rsid w:val="6503912B"/>
    <w:rsid w:val="650485CF"/>
    <w:rsid w:val="6504B911"/>
    <w:rsid w:val="650758B5"/>
    <w:rsid w:val="650BEFDB"/>
    <w:rsid w:val="650C4D22"/>
    <w:rsid w:val="65164816"/>
    <w:rsid w:val="651B28AD"/>
    <w:rsid w:val="651F95B7"/>
    <w:rsid w:val="6523B648"/>
    <w:rsid w:val="654E3192"/>
    <w:rsid w:val="655308CE"/>
    <w:rsid w:val="655AD3D2"/>
    <w:rsid w:val="65653A12"/>
    <w:rsid w:val="6572762D"/>
    <w:rsid w:val="6580F505"/>
    <w:rsid w:val="6581A3C0"/>
    <w:rsid w:val="6591E167"/>
    <w:rsid w:val="65971BEF"/>
    <w:rsid w:val="65A03924"/>
    <w:rsid w:val="65A3FF21"/>
    <w:rsid w:val="65CFB2A6"/>
    <w:rsid w:val="65D08BE0"/>
    <w:rsid w:val="65E60310"/>
    <w:rsid w:val="660B550A"/>
    <w:rsid w:val="660C9DBC"/>
    <w:rsid w:val="6612A526"/>
    <w:rsid w:val="6624F356"/>
    <w:rsid w:val="6639C366"/>
    <w:rsid w:val="663DB497"/>
    <w:rsid w:val="663F3D49"/>
    <w:rsid w:val="664575DD"/>
    <w:rsid w:val="664FE96A"/>
    <w:rsid w:val="6651EE47"/>
    <w:rsid w:val="6653D2E8"/>
    <w:rsid w:val="66542D32"/>
    <w:rsid w:val="666261A2"/>
    <w:rsid w:val="666B4C30"/>
    <w:rsid w:val="666E2C8E"/>
    <w:rsid w:val="6680DC68"/>
    <w:rsid w:val="6684F282"/>
    <w:rsid w:val="66B0BF20"/>
    <w:rsid w:val="66B7EF7E"/>
    <w:rsid w:val="66CB0169"/>
    <w:rsid w:val="66CC6381"/>
    <w:rsid w:val="66E85E7F"/>
    <w:rsid w:val="66F85142"/>
    <w:rsid w:val="670B207E"/>
    <w:rsid w:val="67211E42"/>
    <w:rsid w:val="67213C01"/>
    <w:rsid w:val="67258BE8"/>
    <w:rsid w:val="6730AE01"/>
    <w:rsid w:val="6732F8E9"/>
    <w:rsid w:val="674387D7"/>
    <w:rsid w:val="6744F909"/>
    <w:rsid w:val="6754ABE9"/>
    <w:rsid w:val="6759DDF8"/>
    <w:rsid w:val="675AAB6E"/>
    <w:rsid w:val="675C8DC8"/>
    <w:rsid w:val="675F6777"/>
    <w:rsid w:val="67642BEB"/>
    <w:rsid w:val="6766034D"/>
    <w:rsid w:val="676C9B2E"/>
    <w:rsid w:val="677787A9"/>
    <w:rsid w:val="677B9E81"/>
    <w:rsid w:val="677D2841"/>
    <w:rsid w:val="6781B45D"/>
    <w:rsid w:val="678687DD"/>
    <w:rsid w:val="678E8DB8"/>
    <w:rsid w:val="679597E0"/>
    <w:rsid w:val="679650D0"/>
    <w:rsid w:val="679ED423"/>
    <w:rsid w:val="67A0AE30"/>
    <w:rsid w:val="67AD28FF"/>
    <w:rsid w:val="67D331BD"/>
    <w:rsid w:val="67DB0DAA"/>
    <w:rsid w:val="67F0A510"/>
    <w:rsid w:val="67F4820D"/>
    <w:rsid w:val="67F69B43"/>
    <w:rsid w:val="67FAD2F8"/>
    <w:rsid w:val="680A20D9"/>
    <w:rsid w:val="68298416"/>
    <w:rsid w:val="682F4CDA"/>
    <w:rsid w:val="683DE574"/>
    <w:rsid w:val="684A4C2D"/>
    <w:rsid w:val="684F82FD"/>
    <w:rsid w:val="68556A30"/>
    <w:rsid w:val="6857FB51"/>
    <w:rsid w:val="68657641"/>
    <w:rsid w:val="686FFCEA"/>
    <w:rsid w:val="68702A5E"/>
    <w:rsid w:val="687673B9"/>
    <w:rsid w:val="68832DEF"/>
    <w:rsid w:val="68863215"/>
    <w:rsid w:val="6893C957"/>
    <w:rsid w:val="689E7915"/>
    <w:rsid w:val="68A03ED1"/>
    <w:rsid w:val="68A2E066"/>
    <w:rsid w:val="68A462F1"/>
    <w:rsid w:val="68CC6FCE"/>
    <w:rsid w:val="68D8656E"/>
    <w:rsid w:val="68E00B74"/>
    <w:rsid w:val="68E1AC27"/>
    <w:rsid w:val="68E216C9"/>
    <w:rsid w:val="68F6F6B4"/>
    <w:rsid w:val="68FE3BB2"/>
    <w:rsid w:val="690CA336"/>
    <w:rsid w:val="6918973F"/>
    <w:rsid w:val="69341F63"/>
    <w:rsid w:val="693B7FB2"/>
    <w:rsid w:val="6943C44B"/>
    <w:rsid w:val="694462D8"/>
    <w:rsid w:val="69695259"/>
    <w:rsid w:val="69726191"/>
    <w:rsid w:val="697791A9"/>
    <w:rsid w:val="6983F5DD"/>
    <w:rsid w:val="69848BD4"/>
    <w:rsid w:val="6985819E"/>
    <w:rsid w:val="698ADFAC"/>
    <w:rsid w:val="698EBCED"/>
    <w:rsid w:val="699991DA"/>
    <w:rsid w:val="69A0773E"/>
    <w:rsid w:val="69BCB21C"/>
    <w:rsid w:val="69D57D54"/>
    <w:rsid w:val="69D7719E"/>
    <w:rsid w:val="69D77CF7"/>
    <w:rsid w:val="69E979CE"/>
    <w:rsid w:val="69F2AD95"/>
    <w:rsid w:val="69FC0355"/>
    <w:rsid w:val="6A00D8B4"/>
    <w:rsid w:val="6A05F5A6"/>
    <w:rsid w:val="6A1DAE4C"/>
    <w:rsid w:val="6A234508"/>
    <w:rsid w:val="6A235E33"/>
    <w:rsid w:val="6A25E424"/>
    <w:rsid w:val="6A40438D"/>
    <w:rsid w:val="6A40E2F7"/>
    <w:rsid w:val="6A4F119E"/>
    <w:rsid w:val="6A58A3EF"/>
    <w:rsid w:val="6A611FE7"/>
    <w:rsid w:val="6A62C64F"/>
    <w:rsid w:val="6A656965"/>
    <w:rsid w:val="6A65D908"/>
    <w:rsid w:val="6A6C6DC8"/>
    <w:rsid w:val="6A7AEC71"/>
    <w:rsid w:val="6A87AD6F"/>
    <w:rsid w:val="6A919A27"/>
    <w:rsid w:val="6AB36C52"/>
    <w:rsid w:val="6AC1DC51"/>
    <w:rsid w:val="6AC76C99"/>
    <w:rsid w:val="6ACF506F"/>
    <w:rsid w:val="6AD677B0"/>
    <w:rsid w:val="6ADBD210"/>
    <w:rsid w:val="6AF9D540"/>
    <w:rsid w:val="6AFA1E3F"/>
    <w:rsid w:val="6AFB4B6F"/>
    <w:rsid w:val="6B005549"/>
    <w:rsid w:val="6B0E42DB"/>
    <w:rsid w:val="6B165124"/>
    <w:rsid w:val="6B1A10D7"/>
    <w:rsid w:val="6B2A46FB"/>
    <w:rsid w:val="6B2BD6C9"/>
    <w:rsid w:val="6B5D92FB"/>
    <w:rsid w:val="6B6BC6CE"/>
    <w:rsid w:val="6B78B6D6"/>
    <w:rsid w:val="6B849DAF"/>
    <w:rsid w:val="6B9E969F"/>
    <w:rsid w:val="6B9E9A37"/>
    <w:rsid w:val="6BA79AF7"/>
    <w:rsid w:val="6BAD7785"/>
    <w:rsid w:val="6BBDB2C4"/>
    <w:rsid w:val="6BDC34EF"/>
    <w:rsid w:val="6BDF68F3"/>
    <w:rsid w:val="6BDF972F"/>
    <w:rsid w:val="6BE020D0"/>
    <w:rsid w:val="6BF7D263"/>
    <w:rsid w:val="6C0DD949"/>
    <w:rsid w:val="6C1557B5"/>
    <w:rsid w:val="6C2A1DCB"/>
    <w:rsid w:val="6C2DA3EA"/>
    <w:rsid w:val="6C48EFE3"/>
    <w:rsid w:val="6C6253E4"/>
    <w:rsid w:val="6C65E144"/>
    <w:rsid w:val="6C689A1D"/>
    <w:rsid w:val="6C76D865"/>
    <w:rsid w:val="6C78003E"/>
    <w:rsid w:val="6C7B650D"/>
    <w:rsid w:val="6C9FDFD6"/>
    <w:rsid w:val="6CA059CA"/>
    <w:rsid w:val="6CA15595"/>
    <w:rsid w:val="6CB22185"/>
    <w:rsid w:val="6CC7742B"/>
    <w:rsid w:val="6CD81800"/>
    <w:rsid w:val="6CF0ACD0"/>
    <w:rsid w:val="6CFEE13D"/>
    <w:rsid w:val="6D028CC8"/>
    <w:rsid w:val="6D373E03"/>
    <w:rsid w:val="6D4A7BB0"/>
    <w:rsid w:val="6D4CBD5A"/>
    <w:rsid w:val="6D66A3FD"/>
    <w:rsid w:val="6D709B02"/>
    <w:rsid w:val="6D73AFF4"/>
    <w:rsid w:val="6D75AE94"/>
    <w:rsid w:val="6D80CF75"/>
    <w:rsid w:val="6D918974"/>
    <w:rsid w:val="6DA46567"/>
    <w:rsid w:val="6DB17A0A"/>
    <w:rsid w:val="6DB1C10F"/>
    <w:rsid w:val="6DB2BBAD"/>
    <w:rsid w:val="6DB2C95B"/>
    <w:rsid w:val="6DB43B95"/>
    <w:rsid w:val="6DB9AE95"/>
    <w:rsid w:val="6DC12086"/>
    <w:rsid w:val="6DC5766C"/>
    <w:rsid w:val="6DF8504F"/>
    <w:rsid w:val="6E0800B5"/>
    <w:rsid w:val="6E138C54"/>
    <w:rsid w:val="6E3D431E"/>
    <w:rsid w:val="6E40149D"/>
    <w:rsid w:val="6E4D5A0B"/>
    <w:rsid w:val="6E5064C4"/>
    <w:rsid w:val="6E56C49D"/>
    <w:rsid w:val="6E5A9333"/>
    <w:rsid w:val="6E65367D"/>
    <w:rsid w:val="6E77CD60"/>
    <w:rsid w:val="6E7DF9BD"/>
    <w:rsid w:val="6E82B52A"/>
    <w:rsid w:val="6E855D1E"/>
    <w:rsid w:val="6E88431D"/>
    <w:rsid w:val="6E89D251"/>
    <w:rsid w:val="6E913FED"/>
    <w:rsid w:val="6E9A15E2"/>
    <w:rsid w:val="6EB5AFA3"/>
    <w:rsid w:val="6EC054B0"/>
    <w:rsid w:val="6EC582FD"/>
    <w:rsid w:val="6ED51BEA"/>
    <w:rsid w:val="6EDEF362"/>
    <w:rsid w:val="6EE389FA"/>
    <w:rsid w:val="6EEA8826"/>
    <w:rsid w:val="6EEA9797"/>
    <w:rsid w:val="6EEBC9CF"/>
    <w:rsid w:val="6EFEEA93"/>
    <w:rsid w:val="6F044CF1"/>
    <w:rsid w:val="6F0628DD"/>
    <w:rsid w:val="6F0E7FD4"/>
    <w:rsid w:val="6F1116FA"/>
    <w:rsid w:val="6F1BD9C3"/>
    <w:rsid w:val="6F2203BC"/>
    <w:rsid w:val="6F31B646"/>
    <w:rsid w:val="6F3AE8BF"/>
    <w:rsid w:val="6F55427E"/>
    <w:rsid w:val="6F561987"/>
    <w:rsid w:val="6F5BB3E8"/>
    <w:rsid w:val="6F5D352D"/>
    <w:rsid w:val="6F5FA1C2"/>
    <w:rsid w:val="6F96D52F"/>
    <w:rsid w:val="6F9A57A5"/>
    <w:rsid w:val="6F9BC9AA"/>
    <w:rsid w:val="6FAA81CC"/>
    <w:rsid w:val="6FB00E12"/>
    <w:rsid w:val="6FB9D5E0"/>
    <w:rsid w:val="6FC244CC"/>
    <w:rsid w:val="6FC5CFF1"/>
    <w:rsid w:val="6FD9137F"/>
    <w:rsid w:val="6FE1388D"/>
    <w:rsid w:val="6FE6FBB4"/>
    <w:rsid w:val="6FE859E8"/>
    <w:rsid w:val="6FECDAA1"/>
    <w:rsid w:val="6FECFD4A"/>
    <w:rsid w:val="7006DA68"/>
    <w:rsid w:val="702554D0"/>
    <w:rsid w:val="70258B10"/>
    <w:rsid w:val="702AD022"/>
    <w:rsid w:val="702ED1BB"/>
    <w:rsid w:val="703628E5"/>
    <w:rsid w:val="7036D7A4"/>
    <w:rsid w:val="704960EE"/>
    <w:rsid w:val="704B92D6"/>
    <w:rsid w:val="7051D73F"/>
    <w:rsid w:val="7058BB52"/>
    <w:rsid w:val="705AA04E"/>
    <w:rsid w:val="70642A71"/>
    <w:rsid w:val="70707A77"/>
    <w:rsid w:val="70748A61"/>
    <w:rsid w:val="708275E2"/>
    <w:rsid w:val="70835043"/>
    <w:rsid w:val="70913381"/>
    <w:rsid w:val="7096201C"/>
    <w:rsid w:val="7098D1BF"/>
    <w:rsid w:val="70AB50B6"/>
    <w:rsid w:val="70AE692A"/>
    <w:rsid w:val="70C2B345"/>
    <w:rsid w:val="70C69C71"/>
    <w:rsid w:val="70CACB80"/>
    <w:rsid w:val="70CE647B"/>
    <w:rsid w:val="70D4F5FF"/>
    <w:rsid w:val="70D89907"/>
    <w:rsid w:val="70E4F6F3"/>
    <w:rsid w:val="70EBDC57"/>
    <w:rsid w:val="710A185E"/>
    <w:rsid w:val="710AC006"/>
    <w:rsid w:val="711897C8"/>
    <w:rsid w:val="711F48B0"/>
    <w:rsid w:val="71293423"/>
    <w:rsid w:val="712DAF42"/>
    <w:rsid w:val="713A3D0E"/>
    <w:rsid w:val="7141CAA9"/>
    <w:rsid w:val="715E4D11"/>
    <w:rsid w:val="715EE61C"/>
    <w:rsid w:val="7161A052"/>
    <w:rsid w:val="716806DE"/>
    <w:rsid w:val="71694F61"/>
    <w:rsid w:val="716B71B4"/>
    <w:rsid w:val="716E5135"/>
    <w:rsid w:val="71803468"/>
    <w:rsid w:val="7185D937"/>
    <w:rsid w:val="718769B3"/>
    <w:rsid w:val="7188E706"/>
    <w:rsid w:val="7191496C"/>
    <w:rsid w:val="71B51FA9"/>
    <w:rsid w:val="71C46E74"/>
    <w:rsid w:val="71C47718"/>
    <w:rsid w:val="71CD57E0"/>
    <w:rsid w:val="71CF43A4"/>
    <w:rsid w:val="71D405AD"/>
    <w:rsid w:val="71D5E981"/>
    <w:rsid w:val="71FA3FDF"/>
    <w:rsid w:val="720AAF26"/>
    <w:rsid w:val="72119B46"/>
    <w:rsid w:val="7220F68F"/>
    <w:rsid w:val="722B4713"/>
    <w:rsid w:val="723A12F9"/>
    <w:rsid w:val="725D065C"/>
    <w:rsid w:val="72661350"/>
    <w:rsid w:val="72718595"/>
    <w:rsid w:val="727CB2E3"/>
    <w:rsid w:val="7282975F"/>
    <w:rsid w:val="72849939"/>
    <w:rsid w:val="72857F75"/>
    <w:rsid w:val="728998D8"/>
    <w:rsid w:val="728D1FB3"/>
    <w:rsid w:val="728D1FB8"/>
    <w:rsid w:val="72905E07"/>
    <w:rsid w:val="7291BC13"/>
    <w:rsid w:val="72938B3B"/>
    <w:rsid w:val="7296848C"/>
    <w:rsid w:val="729F2622"/>
    <w:rsid w:val="72A8BAC4"/>
    <w:rsid w:val="72DCAF8E"/>
    <w:rsid w:val="72E60485"/>
    <w:rsid w:val="72ECFB23"/>
    <w:rsid w:val="72F8D238"/>
    <w:rsid w:val="72F8DFD2"/>
    <w:rsid w:val="7301DF84"/>
    <w:rsid w:val="731C97F5"/>
    <w:rsid w:val="73233A14"/>
    <w:rsid w:val="7340ECBE"/>
    <w:rsid w:val="734B30E1"/>
    <w:rsid w:val="734F9B76"/>
    <w:rsid w:val="7356983F"/>
    <w:rsid w:val="735CCE6D"/>
    <w:rsid w:val="735FCCC8"/>
    <w:rsid w:val="7364E318"/>
    <w:rsid w:val="736576B4"/>
    <w:rsid w:val="73676CEF"/>
    <w:rsid w:val="736DC9A7"/>
    <w:rsid w:val="737DBD5F"/>
    <w:rsid w:val="7388FE6B"/>
    <w:rsid w:val="7397AB28"/>
    <w:rsid w:val="7399ABB2"/>
    <w:rsid w:val="73AC89C5"/>
    <w:rsid w:val="73B35851"/>
    <w:rsid w:val="73B39E0D"/>
    <w:rsid w:val="73C0F5A3"/>
    <w:rsid w:val="73C1148C"/>
    <w:rsid w:val="73D253FB"/>
    <w:rsid w:val="73D5DCDF"/>
    <w:rsid w:val="73E4F018"/>
    <w:rsid w:val="73EFA0BF"/>
    <w:rsid w:val="73FCE2A0"/>
    <w:rsid w:val="74068FCF"/>
    <w:rsid w:val="740AA99A"/>
    <w:rsid w:val="740B2AD2"/>
    <w:rsid w:val="740EDC11"/>
    <w:rsid w:val="7411C7F1"/>
    <w:rsid w:val="74223325"/>
    <w:rsid w:val="743446B4"/>
    <w:rsid w:val="743A2AF0"/>
    <w:rsid w:val="74453D30"/>
    <w:rsid w:val="747BABAA"/>
    <w:rsid w:val="747E6162"/>
    <w:rsid w:val="74933096"/>
    <w:rsid w:val="74A0A294"/>
    <w:rsid w:val="74AD69C8"/>
    <w:rsid w:val="74AF4D1E"/>
    <w:rsid w:val="74B5855D"/>
    <w:rsid w:val="74BF7195"/>
    <w:rsid w:val="74C034BD"/>
    <w:rsid w:val="74D8AE14"/>
    <w:rsid w:val="74E877C4"/>
    <w:rsid w:val="74F9C11F"/>
    <w:rsid w:val="74FCE8BF"/>
    <w:rsid w:val="74FEE496"/>
    <w:rsid w:val="750A817D"/>
    <w:rsid w:val="751A74BD"/>
    <w:rsid w:val="7535A367"/>
    <w:rsid w:val="754DBC16"/>
    <w:rsid w:val="7564A13C"/>
    <w:rsid w:val="756572FF"/>
    <w:rsid w:val="757AEEEC"/>
    <w:rsid w:val="757B4F35"/>
    <w:rsid w:val="75913397"/>
    <w:rsid w:val="75913CF4"/>
    <w:rsid w:val="759810D5"/>
    <w:rsid w:val="75B9FEBB"/>
    <w:rsid w:val="75C75B7B"/>
    <w:rsid w:val="75CA70D5"/>
    <w:rsid w:val="75CF104C"/>
    <w:rsid w:val="75E206DD"/>
    <w:rsid w:val="75E6693E"/>
    <w:rsid w:val="75FBB0D1"/>
    <w:rsid w:val="760400F5"/>
    <w:rsid w:val="7618FEE8"/>
    <w:rsid w:val="761C4502"/>
    <w:rsid w:val="762BE1BA"/>
    <w:rsid w:val="7630BB6D"/>
    <w:rsid w:val="76377ED3"/>
    <w:rsid w:val="7642DCC1"/>
    <w:rsid w:val="76568729"/>
    <w:rsid w:val="76568A4D"/>
    <w:rsid w:val="76644ED5"/>
    <w:rsid w:val="766F2288"/>
    <w:rsid w:val="767746A6"/>
    <w:rsid w:val="767DB312"/>
    <w:rsid w:val="76835B7D"/>
    <w:rsid w:val="768EDAA3"/>
    <w:rsid w:val="7695D92A"/>
    <w:rsid w:val="76B7185F"/>
    <w:rsid w:val="76BFABFB"/>
    <w:rsid w:val="76CFD4B9"/>
    <w:rsid w:val="76D85029"/>
    <w:rsid w:val="76DDD311"/>
    <w:rsid w:val="76FEAA3E"/>
    <w:rsid w:val="77042C42"/>
    <w:rsid w:val="771C90DA"/>
    <w:rsid w:val="772A5A55"/>
    <w:rsid w:val="772DA1C4"/>
    <w:rsid w:val="773D5E4A"/>
    <w:rsid w:val="774471C8"/>
    <w:rsid w:val="7744B875"/>
    <w:rsid w:val="7755BA2E"/>
    <w:rsid w:val="77697A66"/>
    <w:rsid w:val="776F5AA1"/>
    <w:rsid w:val="7777E73D"/>
    <w:rsid w:val="778777CC"/>
    <w:rsid w:val="778DF8FB"/>
    <w:rsid w:val="77A002AA"/>
    <w:rsid w:val="77A7D15B"/>
    <w:rsid w:val="77B27A40"/>
    <w:rsid w:val="77CD46ED"/>
    <w:rsid w:val="77D176D9"/>
    <w:rsid w:val="77D2D275"/>
    <w:rsid w:val="77D57954"/>
    <w:rsid w:val="77D83313"/>
    <w:rsid w:val="77E76293"/>
    <w:rsid w:val="77EC4A88"/>
    <w:rsid w:val="78030F13"/>
    <w:rsid w:val="7803B715"/>
    <w:rsid w:val="781010B5"/>
    <w:rsid w:val="7812F143"/>
    <w:rsid w:val="781ACAA7"/>
    <w:rsid w:val="7826F6F6"/>
    <w:rsid w:val="782F7C04"/>
    <w:rsid w:val="78319B70"/>
    <w:rsid w:val="78425EE3"/>
    <w:rsid w:val="7842672F"/>
    <w:rsid w:val="784281D2"/>
    <w:rsid w:val="78573C98"/>
    <w:rsid w:val="7866D498"/>
    <w:rsid w:val="7874FDD2"/>
    <w:rsid w:val="78AE5BFF"/>
    <w:rsid w:val="78AEDF87"/>
    <w:rsid w:val="78AFF1FB"/>
    <w:rsid w:val="78B29FBF"/>
    <w:rsid w:val="78C08E88"/>
    <w:rsid w:val="78CBCC0A"/>
    <w:rsid w:val="78D8690A"/>
    <w:rsid w:val="78D8E3DC"/>
    <w:rsid w:val="78D92EAB"/>
    <w:rsid w:val="78DC94DC"/>
    <w:rsid w:val="78E2891C"/>
    <w:rsid w:val="78E3C692"/>
    <w:rsid w:val="78E7021D"/>
    <w:rsid w:val="78F61994"/>
    <w:rsid w:val="78F7B070"/>
    <w:rsid w:val="790532FA"/>
    <w:rsid w:val="79058F8C"/>
    <w:rsid w:val="7915BB6A"/>
    <w:rsid w:val="79265821"/>
    <w:rsid w:val="79422167"/>
    <w:rsid w:val="7942C649"/>
    <w:rsid w:val="79528C8E"/>
    <w:rsid w:val="7953720A"/>
    <w:rsid w:val="79660E8E"/>
    <w:rsid w:val="7968DB82"/>
    <w:rsid w:val="79694DDA"/>
    <w:rsid w:val="796BA185"/>
    <w:rsid w:val="797A7D83"/>
    <w:rsid w:val="797F35F6"/>
    <w:rsid w:val="7985B5A8"/>
    <w:rsid w:val="79924828"/>
    <w:rsid w:val="79B67EFC"/>
    <w:rsid w:val="79C4EEA6"/>
    <w:rsid w:val="79F4471B"/>
    <w:rsid w:val="7A05992E"/>
    <w:rsid w:val="7A1E1536"/>
    <w:rsid w:val="7A2A7877"/>
    <w:rsid w:val="7A2E99A9"/>
    <w:rsid w:val="7A3332CD"/>
    <w:rsid w:val="7A396619"/>
    <w:rsid w:val="7A51C3BD"/>
    <w:rsid w:val="7A5A64FC"/>
    <w:rsid w:val="7A69700F"/>
    <w:rsid w:val="7A777C2B"/>
    <w:rsid w:val="7A7C977A"/>
    <w:rsid w:val="7A7E5732"/>
    <w:rsid w:val="7A7F7B4D"/>
    <w:rsid w:val="7AAEC235"/>
    <w:rsid w:val="7ABFFA09"/>
    <w:rsid w:val="7ACA9509"/>
    <w:rsid w:val="7ADC1505"/>
    <w:rsid w:val="7AECA410"/>
    <w:rsid w:val="7AF4CF34"/>
    <w:rsid w:val="7B01D3DC"/>
    <w:rsid w:val="7B2770BD"/>
    <w:rsid w:val="7B281EFA"/>
    <w:rsid w:val="7B2F6F27"/>
    <w:rsid w:val="7B3CAF9A"/>
    <w:rsid w:val="7B3D5785"/>
    <w:rsid w:val="7B3E59C2"/>
    <w:rsid w:val="7B4380D8"/>
    <w:rsid w:val="7B43A3A2"/>
    <w:rsid w:val="7B4EB7F5"/>
    <w:rsid w:val="7B52F123"/>
    <w:rsid w:val="7B5CFD8D"/>
    <w:rsid w:val="7B60BD9A"/>
    <w:rsid w:val="7B75344F"/>
    <w:rsid w:val="7B7690FD"/>
    <w:rsid w:val="7B868967"/>
    <w:rsid w:val="7B8D0540"/>
    <w:rsid w:val="7B9BBA46"/>
    <w:rsid w:val="7BA02D9C"/>
    <w:rsid w:val="7BB40D4D"/>
    <w:rsid w:val="7BC7DE93"/>
    <w:rsid w:val="7BD671A5"/>
    <w:rsid w:val="7BD7D84F"/>
    <w:rsid w:val="7BEDE62A"/>
    <w:rsid w:val="7BF70429"/>
    <w:rsid w:val="7C01D5E7"/>
    <w:rsid w:val="7C0AD4B6"/>
    <w:rsid w:val="7C12C648"/>
    <w:rsid w:val="7C16BEDD"/>
    <w:rsid w:val="7C1FFF59"/>
    <w:rsid w:val="7C5BF3B4"/>
    <w:rsid w:val="7C5EA1A0"/>
    <w:rsid w:val="7C601754"/>
    <w:rsid w:val="7C7229A7"/>
    <w:rsid w:val="7C799752"/>
    <w:rsid w:val="7C7F27BC"/>
    <w:rsid w:val="7C804320"/>
    <w:rsid w:val="7C968B9D"/>
    <w:rsid w:val="7C96FC43"/>
    <w:rsid w:val="7CAF1CF2"/>
    <w:rsid w:val="7CC949D2"/>
    <w:rsid w:val="7CCA7637"/>
    <w:rsid w:val="7CD3994F"/>
    <w:rsid w:val="7CDA4C42"/>
    <w:rsid w:val="7CEA80DB"/>
    <w:rsid w:val="7CFA8A87"/>
    <w:rsid w:val="7D28D5A1"/>
    <w:rsid w:val="7D2C4C9D"/>
    <w:rsid w:val="7D4AAED6"/>
    <w:rsid w:val="7D51DAB3"/>
    <w:rsid w:val="7D54C96F"/>
    <w:rsid w:val="7D5FF7FD"/>
    <w:rsid w:val="7D64D354"/>
    <w:rsid w:val="7D79A109"/>
    <w:rsid w:val="7D8CD02B"/>
    <w:rsid w:val="7D97F7F4"/>
    <w:rsid w:val="7D9C895A"/>
    <w:rsid w:val="7D9D6EE9"/>
    <w:rsid w:val="7DA5EC74"/>
    <w:rsid w:val="7DAAC7B0"/>
    <w:rsid w:val="7DAE6402"/>
    <w:rsid w:val="7DBF2296"/>
    <w:rsid w:val="7DD7C7BE"/>
    <w:rsid w:val="7DEA40AF"/>
    <w:rsid w:val="7DFD19D5"/>
    <w:rsid w:val="7E0165EB"/>
    <w:rsid w:val="7E01CDEB"/>
    <w:rsid w:val="7E039573"/>
    <w:rsid w:val="7E07B33B"/>
    <w:rsid w:val="7E0B75BB"/>
    <w:rsid w:val="7E21A9FE"/>
    <w:rsid w:val="7E2AF332"/>
    <w:rsid w:val="7E418759"/>
    <w:rsid w:val="7E421C8E"/>
    <w:rsid w:val="7E48FE9E"/>
    <w:rsid w:val="7E5FB171"/>
    <w:rsid w:val="7E6722CC"/>
    <w:rsid w:val="7E6BCAAE"/>
    <w:rsid w:val="7E74EC5F"/>
    <w:rsid w:val="7E786564"/>
    <w:rsid w:val="7E8C426C"/>
    <w:rsid w:val="7E925C03"/>
    <w:rsid w:val="7E98753B"/>
    <w:rsid w:val="7EA78009"/>
    <w:rsid w:val="7ECA5B54"/>
    <w:rsid w:val="7ECC9B12"/>
    <w:rsid w:val="7ED62917"/>
    <w:rsid w:val="7EDF305E"/>
    <w:rsid w:val="7EE0667E"/>
    <w:rsid w:val="7EEB9BF0"/>
    <w:rsid w:val="7EEDB84C"/>
    <w:rsid w:val="7EF2B2D1"/>
    <w:rsid w:val="7EFB7070"/>
    <w:rsid w:val="7EFFF559"/>
    <w:rsid w:val="7F0304A1"/>
    <w:rsid w:val="7F05DB4E"/>
    <w:rsid w:val="7F13299B"/>
    <w:rsid w:val="7F1C684C"/>
    <w:rsid w:val="7F406F70"/>
    <w:rsid w:val="7F466D8B"/>
    <w:rsid w:val="7F52EC70"/>
    <w:rsid w:val="7F61112E"/>
    <w:rsid w:val="7F68CB8A"/>
    <w:rsid w:val="7F7C5372"/>
    <w:rsid w:val="7F7F8A63"/>
    <w:rsid w:val="7F846BC7"/>
    <w:rsid w:val="7F8D4B84"/>
    <w:rsid w:val="7F9E5E22"/>
    <w:rsid w:val="7F9F6928"/>
    <w:rsid w:val="7FA8A7C4"/>
    <w:rsid w:val="7FB07B6F"/>
    <w:rsid w:val="7FBA1F2C"/>
    <w:rsid w:val="7FBA8A43"/>
    <w:rsid w:val="7FBE346C"/>
    <w:rsid w:val="7FBEB34C"/>
    <w:rsid w:val="7FBF6E80"/>
    <w:rsid w:val="7FCD75A9"/>
    <w:rsid w:val="7FD2F6D9"/>
    <w:rsid w:val="7FDC7692"/>
    <w:rsid w:val="7FE69CF1"/>
    <w:rsid w:val="7FF47FE2"/>
    <w:rsid w:val="7FF6C38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D73F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6575"/>
  </w:style>
  <w:style w:type="paragraph" w:styleId="Nagwek1">
    <w:name w:val="heading 1"/>
    <w:basedOn w:val="Normalny"/>
    <w:next w:val="Normalny"/>
    <w:link w:val="Nagwek1Znak"/>
    <w:uiPriority w:val="9"/>
    <w:qFormat/>
    <w:rsid w:val="00531CF5"/>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B0EEE"/>
    <w:pPr>
      <w:keepNext/>
      <w:keepLines/>
      <w:spacing w:before="40" w:after="0"/>
      <w:outlineLvl w:val="1"/>
    </w:pPr>
    <w:rPr>
      <w:rFonts w:asciiTheme="majorHAnsi" w:eastAsiaTheme="majorEastAsia" w:hAnsiTheme="majorHAnsi" w:cstheme="majorBidi"/>
      <w:color w:val="2F5496" w:themeColor="accent1" w:themeShade="BF"/>
      <w:sz w:val="20"/>
      <w:szCs w:val="26"/>
    </w:rPr>
  </w:style>
  <w:style w:type="paragraph" w:styleId="Nagwek3">
    <w:name w:val="heading 3"/>
    <w:basedOn w:val="Normalny"/>
    <w:next w:val="Normalny"/>
    <w:link w:val="Nagwek3Znak"/>
    <w:uiPriority w:val="9"/>
    <w:unhideWhenUsed/>
    <w:qFormat/>
    <w:rsid w:val="00531CF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AD215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5A2B30"/>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1518D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1518D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1518D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1518D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maz_wyliczenie,opis dzialania,K-P_odwolanie,A_wyliczenie,Akapit z listą 1,List Paragraph,Akapit z listą BS,CW_Lista"/>
    <w:basedOn w:val="Normalny"/>
    <w:link w:val="AkapitzlistZnak"/>
    <w:uiPriority w:val="34"/>
    <w:qFormat/>
    <w:rsid w:val="00746B44"/>
    <w:pPr>
      <w:ind w:left="720"/>
      <w:contextualSpacing/>
    </w:pPr>
  </w:style>
  <w:style w:type="table" w:styleId="Tabela-Siatka">
    <w:name w:val="Table Grid"/>
    <w:basedOn w:val="Standardowy"/>
    <w:uiPriority w:val="59"/>
    <w:rsid w:val="000B7D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C6C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6C76"/>
    <w:rPr>
      <w:rFonts w:ascii="Segoe UI" w:hAnsi="Segoe UI" w:cs="Segoe UI"/>
      <w:sz w:val="18"/>
      <w:szCs w:val="18"/>
    </w:rPr>
  </w:style>
  <w:style w:type="character" w:styleId="Hipercze">
    <w:name w:val="Hyperlink"/>
    <w:basedOn w:val="Domylnaczcionkaakapitu"/>
    <w:uiPriority w:val="99"/>
    <w:unhideWhenUsed/>
    <w:rsid w:val="00A0052E"/>
    <w:rPr>
      <w:color w:val="0563C1" w:themeColor="hyperlink"/>
      <w:u w:val="single"/>
    </w:rPr>
  </w:style>
  <w:style w:type="character" w:customStyle="1" w:styleId="Nierozpoznanawzmianka1">
    <w:name w:val="Nierozpoznana wzmianka1"/>
    <w:basedOn w:val="Domylnaczcionkaakapitu"/>
    <w:uiPriority w:val="99"/>
    <w:unhideWhenUsed/>
    <w:rsid w:val="00A0052E"/>
    <w:rPr>
      <w:color w:val="605E5C"/>
      <w:shd w:val="clear" w:color="auto" w:fill="E1DFDD"/>
    </w:rPr>
  </w:style>
  <w:style w:type="character" w:customStyle="1" w:styleId="fontstyle01">
    <w:name w:val="fontstyle01"/>
    <w:basedOn w:val="Domylnaczcionkaakapitu"/>
    <w:rsid w:val="00987E33"/>
    <w:rPr>
      <w:rFonts w:ascii="TimesNewRomanPSMT" w:eastAsia="TimesNewRomanPSMT" w:hint="eastAsia"/>
      <w:b w:val="0"/>
      <w:bCs w:val="0"/>
      <w:i w:val="0"/>
      <w:iCs w:val="0"/>
      <w:color w:val="242021"/>
      <w:sz w:val="20"/>
      <w:szCs w:val="20"/>
    </w:rPr>
  </w:style>
  <w:style w:type="character" w:styleId="Odwoaniedokomentarza">
    <w:name w:val="annotation reference"/>
    <w:basedOn w:val="Domylnaczcionkaakapitu"/>
    <w:uiPriority w:val="99"/>
    <w:unhideWhenUsed/>
    <w:rsid w:val="004840B3"/>
    <w:rPr>
      <w:sz w:val="16"/>
      <w:szCs w:val="16"/>
    </w:rPr>
  </w:style>
  <w:style w:type="paragraph" w:styleId="Tekstkomentarza">
    <w:name w:val="annotation text"/>
    <w:basedOn w:val="Normalny"/>
    <w:link w:val="TekstkomentarzaZnak"/>
    <w:uiPriority w:val="99"/>
    <w:unhideWhenUsed/>
    <w:rsid w:val="004840B3"/>
    <w:pPr>
      <w:spacing w:line="240" w:lineRule="auto"/>
    </w:pPr>
    <w:rPr>
      <w:sz w:val="20"/>
      <w:szCs w:val="20"/>
    </w:rPr>
  </w:style>
  <w:style w:type="character" w:customStyle="1" w:styleId="TekstkomentarzaZnak">
    <w:name w:val="Tekst komentarza Znak"/>
    <w:basedOn w:val="Domylnaczcionkaakapitu"/>
    <w:link w:val="Tekstkomentarza"/>
    <w:uiPriority w:val="99"/>
    <w:rsid w:val="004840B3"/>
    <w:rPr>
      <w:sz w:val="20"/>
      <w:szCs w:val="20"/>
    </w:rPr>
  </w:style>
  <w:style w:type="paragraph" w:styleId="Tematkomentarza">
    <w:name w:val="annotation subject"/>
    <w:basedOn w:val="Tekstkomentarza"/>
    <w:next w:val="Tekstkomentarza"/>
    <w:link w:val="TematkomentarzaZnak"/>
    <w:uiPriority w:val="99"/>
    <w:semiHidden/>
    <w:unhideWhenUsed/>
    <w:rsid w:val="004840B3"/>
    <w:rPr>
      <w:b/>
      <w:bCs/>
    </w:rPr>
  </w:style>
  <w:style w:type="character" w:customStyle="1" w:styleId="TematkomentarzaZnak">
    <w:name w:val="Temat komentarza Znak"/>
    <w:basedOn w:val="TekstkomentarzaZnak"/>
    <w:link w:val="Tematkomentarza"/>
    <w:uiPriority w:val="99"/>
    <w:semiHidden/>
    <w:rsid w:val="004840B3"/>
    <w:rPr>
      <w:b/>
      <w:bCs/>
      <w:sz w:val="20"/>
      <w:szCs w:val="20"/>
    </w:rPr>
  </w:style>
  <w:style w:type="paragraph" w:styleId="Nagwek">
    <w:name w:val="header"/>
    <w:basedOn w:val="Normalny"/>
    <w:link w:val="NagwekZnak"/>
    <w:uiPriority w:val="99"/>
    <w:unhideWhenUsed/>
    <w:rsid w:val="00E27778"/>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E27778"/>
    <w:rPr>
      <w:sz w:val="24"/>
      <w:szCs w:val="24"/>
      <w:lang w:bidi="fa-IR"/>
    </w:rPr>
  </w:style>
  <w:style w:type="paragraph" w:styleId="Legenda">
    <w:name w:val="caption"/>
    <w:basedOn w:val="Normalny"/>
    <w:next w:val="Normalny"/>
    <w:uiPriority w:val="35"/>
    <w:unhideWhenUsed/>
    <w:qFormat/>
    <w:rsid w:val="00C9725D"/>
    <w:pPr>
      <w:spacing w:after="120" w:line="240" w:lineRule="auto"/>
    </w:pPr>
    <w:rPr>
      <w:i/>
      <w:iCs/>
      <w:sz w:val="18"/>
      <w:szCs w:val="18"/>
      <w:lang w:bidi="fa-IR"/>
    </w:rPr>
  </w:style>
  <w:style w:type="paragraph" w:styleId="Poprawka">
    <w:name w:val="Revision"/>
    <w:hidden/>
    <w:uiPriority w:val="99"/>
    <w:semiHidden/>
    <w:rsid w:val="00AB5860"/>
    <w:pPr>
      <w:spacing w:after="0" w:line="240" w:lineRule="auto"/>
    </w:pPr>
  </w:style>
  <w:style w:type="paragraph" w:customStyle="1" w:styleId="xmsonormal">
    <w:name w:val="x_msonormal"/>
    <w:basedOn w:val="Normalny"/>
    <w:rsid w:val="00EF464A"/>
    <w:pPr>
      <w:spacing w:after="0" w:line="240" w:lineRule="auto"/>
    </w:pPr>
    <w:rPr>
      <w:rFonts w:ascii="Calibri" w:hAnsi="Calibri" w:cs="Calibri"/>
      <w:lang w:eastAsia="pl-PL"/>
    </w:rPr>
  </w:style>
  <w:style w:type="paragraph" w:styleId="Stopka">
    <w:name w:val="footer"/>
    <w:basedOn w:val="Normalny"/>
    <w:link w:val="StopkaZnak"/>
    <w:uiPriority w:val="99"/>
    <w:unhideWhenUsed/>
    <w:rsid w:val="007B25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54D"/>
  </w:style>
  <w:style w:type="character" w:customStyle="1" w:styleId="AkapitzlistZnak">
    <w:name w:val="Akapit z listą Znak"/>
    <w:aliases w:val="lp1 Znak,Preambuła Znak,Tytuły Znak,T_SZ_List Paragraph Znak,L1 Znak,Numerowanie Znak,Akapit z listą5 Znak,maz_wyliczenie Znak,opis dzialania Znak,K-P_odwolanie Znak,A_wyliczenie Znak,Akapit z listą 1 Znak,List Paragraph Znak"/>
    <w:basedOn w:val="Domylnaczcionkaakapitu"/>
    <w:link w:val="Akapitzlist"/>
    <w:qFormat/>
    <w:locked/>
    <w:rsid w:val="003B4B18"/>
  </w:style>
  <w:style w:type="character" w:customStyle="1" w:styleId="Nagwek2Znak">
    <w:name w:val="Nagłówek 2 Znak"/>
    <w:basedOn w:val="Domylnaczcionkaakapitu"/>
    <w:link w:val="Nagwek2"/>
    <w:uiPriority w:val="9"/>
    <w:rsid w:val="005B0EEE"/>
    <w:rPr>
      <w:rFonts w:asciiTheme="majorHAnsi" w:eastAsiaTheme="majorEastAsia" w:hAnsiTheme="majorHAnsi" w:cstheme="majorBidi"/>
      <w:color w:val="2F5496" w:themeColor="accent1" w:themeShade="BF"/>
      <w:sz w:val="20"/>
      <w:szCs w:val="26"/>
    </w:rPr>
  </w:style>
  <w:style w:type="character" w:customStyle="1" w:styleId="Nagwek1Znak">
    <w:name w:val="Nagłówek 1 Znak"/>
    <w:basedOn w:val="Domylnaczcionkaakapitu"/>
    <w:link w:val="Nagwek1"/>
    <w:uiPriority w:val="9"/>
    <w:rsid w:val="00531CF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31CF5"/>
    <w:rPr>
      <w:rFonts w:asciiTheme="majorHAnsi" w:eastAsiaTheme="majorEastAsia" w:hAnsiTheme="majorHAnsi" w:cstheme="majorBidi"/>
      <w:color w:val="1F3763" w:themeColor="accent1" w:themeShade="7F"/>
      <w:sz w:val="24"/>
      <w:szCs w:val="24"/>
    </w:rPr>
  </w:style>
  <w:style w:type="character" w:customStyle="1" w:styleId="normaltextrun">
    <w:name w:val="normaltextrun"/>
    <w:basedOn w:val="Domylnaczcionkaakapitu"/>
    <w:rsid w:val="000C04A9"/>
  </w:style>
  <w:style w:type="character" w:customStyle="1" w:styleId="Nagwek4Znak">
    <w:name w:val="Nagłówek 4 Znak"/>
    <w:basedOn w:val="Domylnaczcionkaakapitu"/>
    <w:link w:val="Nagwek4"/>
    <w:uiPriority w:val="9"/>
    <w:rsid w:val="00AD2158"/>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5A2B30"/>
    <w:rPr>
      <w:rFonts w:asciiTheme="majorHAnsi" w:eastAsiaTheme="majorEastAsia" w:hAnsiTheme="majorHAnsi" w:cstheme="majorBidi"/>
      <w:color w:val="2F5496" w:themeColor="accent1" w:themeShade="BF"/>
    </w:rPr>
  </w:style>
  <w:style w:type="paragraph" w:styleId="Bezodstpw">
    <w:name w:val="No Spacing"/>
    <w:uiPriority w:val="1"/>
    <w:qFormat/>
    <w:rsid w:val="00A161A9"/>
    <w:pPr>
      <w:spacing w:after="0" w:line="240" w:lineRule="auto"/>
    </w:pPr>
  </w:style>
  <w:style w:type="paragraph" w:styleId="Nagwekspisutreci">
    <w:name w:val="TOC Heading"/>
    <w:basedOn w:val="Nagwek1"/>
    <w:next w:val="Normalny"/>
    <w:uiPriority w:val="39"/>
    <w:unhideWhenUsed/>
    <w:qFormat/>
    <w:rsid w:val="009E3CD0"/>
    <w:pPr>
      <w:numPr>
        <w:numId w:val="0"/>
      </w:numPr>
      <w:outlineLvl w:val="9"/>
    </w:pPr>
    <w:rPr>
      <w:lang w:eastAsia="pl-PL"/>
    </w:rPr>
  </w:style>
  <w:style w:type="paragraph" w:styleId="Spistreci1">
    <w:name w:val="toc 1"/>
    <w:basedOn w:val="Normalny"/>
    <w:next w:val="Normalny"/>
    <w:autoRedefine/>
    <w:uiPriority w:val="39"/>
    <w:unhideWhenUsed/>
    <w:rsid w:val="009E3CD0"/>
    <w:pPr>
      <w:spacing w:after="100"/>
    </w:pPr>
  </w:style>
  <w:style w:type="numbering" w:customStyle="1" w:styleId="Bezlisty1">
    <w:name w:val="Bez listy1"/>
    <w:next w:val="Bezlisty"/>
    <w:uiPriority w:val="99"/>
    <w:semiHidden/>
    <w:unhideWhenUsed/>
    <w:rsid w:val="003E2AC4"/>
  </w:style>
  <w:style w:type="paragraph" w:styleId="Tekstprzypisukocowego">
    <w:name w:val="endnote text"/>
    <w:basedOn w:val="Normalny"/>
    <w:link w:val="TekstprzypisukocowegoZnak"/>
    <w:uiPriority w:val="99"/>
    <w:semiHidden/>
    <w:unhideWhenUsed/>
    <w:rsid w:val="003E2AC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E2AC4"/>
    <w:rPr>
      <w:sz w:val="20"/>
      <w:szCs w:val="20"/>
    </w:rPr>
  </w:style>
  <w:style w:type="character" w:styleId="Odwoanieprzypisukocowego">
    <w:name w:val="endnote reference"/>
    <w:basedOn w:val="Domylnaczcionkaakapitu"/>
    <w:uiPriority w:val="99"/>
    <w:semiHidden/>
    <w:unhideWhenUsed/>
    <w:rsid w:val="003E2AC4"/>
    <w:rPr>
      <w:vertAlign w:val="superscript"/>
    </w:rPr>
  </w:style>
  <w:style w:type="paragraph" w:styleId="Tytu">
    <w:name w:val="Title"/>
    <w:basedOn w:val="Normalny"/>
    <w:next w:val="Normalny"/>
    <w:link w:val="TytuZnak"/>
    <w:uiPriority w:val="10"/>
    <w:qFormat/>
    <w:rsid w:val="003E2A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E2AC4"/>
    <w:rPr>
      <w:rFonts w:asciiTheme="majorHAnsi" w:eastAsiaTheme="majorEastAsia" w:hAnsiTheme="majorHAnsi" w:cstheme="majorBidi"/>
      <w:spacing w:val="-10"/>
      <w:kern w:val="28"/>
      <w:sz w:val="56"/>
      <w:szCs w:val="56"/>
    </w:rPr>
  </w:style>
  <w:style w:type="paragraph" w:customStyle="1" w:styleId="paragraph">
    <w:name w:val="paragraph"/>
    <w:basedOn w:val="Normalny"/>
    <w:rsid w:val="003E2AC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003E2AC4"/>
  </w:style>
  <w:style w:type="character" w:customStyle="1" w:styleId="eop">
    <w:name w:val="eop"/>
    <w:basedOn w:val="Domylnaczcionkaakapitu"/>
    <w:rsid w:val="003E2AC4"/>
  </w:style>
  <w:style w:type="character" w:customStyle="1" w:styleId="scxw146383437">
    <w:name w:val="scxw146383437"/>
    <w:basedOn w:val="Domylnaczcionkaakapitu"/>
    <w:rsid w:val="003E2AC4"/>
  </w:style>
  <w:style w:type="character" w:customStyle="1" w:styleId="mi">
    <w:name w:val="mi"/>
    <w:basedOn w:val="Domylnaczcionkaakapitu"/>
    <w:rsid w:val="003E2AC4"/>
  </w:style>
  <w:style w:type="character" w:customStyle="1" w:styleId="mo">
    <w:name w:val="mo"/>
    <w:basedOn w:val="Domylnaczcionkaakapitu"/>
    <w:rsid w:val="003E2AC4"/>
  </w:style>
  <w:style w:type="character" w:customStyle="1" w:styleId="mn">
    <w:name w:val="mn"/>
    <w:basedOn w:val="Domylnaczcionkaakapitu"/>
    <w:rsid w:val="003E2AC4"/>
  </w:style>
  <w:style w:type="character" w:customStyle="1" w:styleId="equationplaceholdertext">
    <w:name w:val="equationplaceholdertext"/>
    <w:basedOn w:val="Domylnaczcionkaakapitu"/>
    <w:rsid w:val="003E2AC4"/>
  </w:style>
  <w:style w:type="character" w:customStyle="1" w:styleId="scxw79333170">
    <w:name w:val="scxw79333170"/>
    <w:basedOn w:val="Domylnaczcionkaakapitu"/>
    <w:rsid w:val="003E2AC4"/>
  </w:style>
  <w:style w:type="character" w:styleId="Uwydatnienie">
    <w:name w:val="Emphasis"/>
    <w:basedOn w:val="Domylnaczcionkaakapitu"/>
    <w:uiPriority w:val="20"/>
    <w:qFormat/>
    <w:rsid w:val="003E2AC4"/>
    <w:rPr>
      <w:i/>
      <w:iCs/>
    </w:rPr>
  </w:style>
  <w:style w:type="character" w:customStyle="1" w:styleId="alb">
    <w:name w:val="a_lb"/>
    <w:basedOn w:val="Domylnaczcionkaakapitu"/>
    <w:rsid w:val="003E2AC4"/>
  </w:style>
  <w:style w:type="paragraph" w:customStyle="1" w:styleId="Default">
    <w:name w:val="Default"/>
    <w:rsid w:val="003E2AC4"/>
    <w:pPr>
      <w:autoSpaceDE w:val="0"/>
      <w:autoSpaceDN w:val="0"/>
      <w:adjustRightInd w:val="0"/>
      <w:spacing w:after="0" w:line="240" w:lineRule="auto"/>
    </w:pPr>
    <w:rPr>
      <w:rFonts w:ascii="Arial" w:hAnsi="Arial" w:cs="Arial"/>
      <w:color w:val="000000"/>
      <w:sz w:val="24"/>
      <w:szCs w:val="24"/>
    </w:rPr>
  </w:style>
  <w:style w:type="character" w:styleId="Tekstzastpczy">
    <w:name w:val="Placeholder Text"/>
    <w:basedOn w:val="Domylnaczcionkaakapitu"/>
    <w:uiPriority w:val="99"/>
    <w:semiHidden/>
    <w:rsid w:val="003E2AC4"/>
    <w:rPr>
      <w:color w:val="808080"/>
    </w:rPr>
  </w:style>
  <w:style w:type="table" w:customStyle="1" w:styleId="Tabela-Siatka2">
    <w:name w:val="Tabela - Siatka2"/>
    <w:basedOn w:val="Standardowy"/>
    <w:next w:val="Tabela-Siatka"/>
    <w:uiPriority w:val="39"/>
    <w:rsid w:val="001518D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
    <w:semiHidden/>
    <w:rsid w:val="001518D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1518D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1518D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1518DD"/>
    <w:rPr>
      <w:rFonts w:ascii="Calibri Light" w:eastAsia="Times New Roman" w:hAnsi="Calibri Light" w:cs="Times New Roman"/>
      <w:i/>
      <w:iCs/>
      <w:color w:val="272727"/>
      <w:sz w:val="21"/>
      <w:szCs w:val="21"/>
    </w:rPr>
  </w:style>
  <w:style w:type="paragraph" w:customStyle="1" w:styleId="Nagwek31">
    <w:name w:val="Nagłówek 31"/>
    <w:basedOn w:val="Normalny"/>
    <w:next w:val="Normalny"/>
    <w:uiPriority w:val="9"/>
    <w:unhideWhenUsed/>
    <w:qFormat/>
    <w:rsid w:val="001518DD"/>
    <w:pPr>
      <w:spacing w:before="40" w:after="0" w:line="240" w:lineRule="auto"/>
      <w:ind w:left="720" w:hanging="720"/>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1518DD"/>
    <w:pPr>
      <w:keepNext/>
      <w:keepLines/>
      <w:spacing w:before="40" w:after="0" w:line="240" w:lineRule="auto"/>
      <w:ind w:left="864" w:hanging="864"/>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1518DD"/>
    <w:pPr>
      <w:keepNext/>
      <w:keepLines/>
      <w:spacing w:before="40" w:after="0" w:line="240" w:lineRule="auto"/>
      <w:ind w:left="1008" w:hanging="1008"/>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1518DD"/>
    <w:pPr>
      <w:keepNext/>
      <w:keepLines/>
      <w:spacing w:before="40" w:after="0" w:line="240" w:lineRule="auto"/>
      <w:ind w:left="1152" w:hanging="1152"/>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1518DD"/>
    <w:pPr>
      <w:keepNext/>
      <w:keepLines/>
      <w:spacing w:before="40" w:after="0" w:line="240" w:lineRule="auto"/>
      <w:ind w:left="1296" w:hanging="1296"/>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1518DD"/>
    <w:pPr>
      <w:keepNext/>
      <w:keepLines/>
      <w:spacing w:before="40" w:after="0" w:line="240" w:lineRule="auto"/>
      <w:ind w:left="1440" w:hanging="1440"/>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1518DD"/>
    <w:pPr>
      <w:keepNext/>
      <w:keepLines/>
      <w:spacing w:before="40" w:after="0" w:line="240" w:lineRule="auto"/>
      <w:ind w:left="1584" w:hanging="1584"/>
      <w:outlineLvl w:val="8"/>
    </w:pPr>
    <w:rPr>
      <w:rFonts w:ascii="Calibri Light" w:eastAsia="Times New Roman" w:hAnsi="Calibri Light" w:cs="Times New Roman"/>
      <w:i/>
      <w:iCs/>
      <w:color w:val="272727"/>
      <w:sz w:val="21"/>
      <w:szCs w:val="21"/>
      <w:lang w:bidi="fa-IR"/>
    </w:rPr>
  </w:style>
  <w:style w:type="character" w:styleId="UyteHipercze">
    <w:name w:val="FollowedHyperlink"/>
    <w:basedOn w:val="Domylnaczcionkaakapitu"/>
    <w:uiPriority w:val="99"/>
    <w:semiHidden/>
    <w:unhideWhenUsed/>
    <w:rsid w:val="001518DD"/>
    <w:rPr>
      <w:color w:val="800080"/>
      <w:u w:val="single"/>
    </w:rPr>
  </w:style>
  <w:style w:type="character" w:customStyle="1" w:styleId="apple-converted-space">
    <w:name w:val="apple-converted-space"/>
    <w:basedOn w:val="Domylnaczcionkaakapitu"/>
    <w:rsid w:val="001518DD"/>
  </w:style>
  <w:style w:type="character" w:customStyle="1" w:styleId="active">
    <w:name w:val="active"/>
    <w:basedOn w:val="Domylnaczcionkaakapitu"/>
    <w:rsid w:val="001518DD"/>
  </w:style>
  <w:style w:type="paragraph" w:styleId="NormalnyWeb">
    <w:name w:val="Normal (Web)"/>
    <w:basedOn w:val="Normalny"/>
    <w:uiPriority w:val="99"/>
    <w:semiHidden/>
    <w:unhideWhenUsed/>
    <w:rsid w:val="001518DD"/>
    <w:pPr>
      <w:spacing w:before="100" w:beforeAutospacing="1" w:after="100" w:afterAutospacing="1" w:line="240" w:lineRule="auto"/>
    </w:pPr>
    <w:rPr>
      <w:rFonts w:ascii="Times New Roman" w:hAnsi="Times New Roman" w:cs="Times New Roman"/>
      <w:sz w:val="24"/>
      <w:szCs w:val="24"/>
      <w:lang w:eastAsia="en-GB" w:bidi="fa-IR"/>
    </w:rPr>
  </w:style>
  <w:style w:type="paragraph" w:styleId="Mapadokumentu">
    <w:name w:val="Document Map"/>
    <w:basedOn w:val="Normalny"/>
    <w:link w:val="MapadokumentuZnak"/>
    <w:uiPriority w:val="99"/>
    <w:semiHidden/>
    <w:unhideWhenUsed/>
    <w:rsid w:val="001518D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1518DD"/>
    <w:rPr>
      <w:rFonts w:ascii="Times New Roman" w:hAnsi="Times New Roman" w:cs="Times New Roman"/>
      <w:sz w:val="24"/>
      <w:szCs w:val="24"/>
      <w:lang w:bidi="fa-IR"/>
    </w:rPr>
  </w:style>
  <w:style w:type="paragraph" w:customStyle="1" w:styleId="Nagwekspisutreci1">
    <w:name w:val="Nagłówek spisu treści1"/>
    <w:basedOn w:val="Nagwek1"/>
    <w:next w:val="Normalny"/>
    <w:uiPriority w:val="39"/>
    <w:unhideWhenUsed/>
    <w:qFormat/>
    <w:rsid w:val="001518DD"/>
    <w:pPr>
      <w:ind w:left="432" w:hanging="432"/>
      <w:outlineLvl w:val="9"/>
    </w:pPr>
    <w:rPr>
      <w:rFonts w:ascii="Calibri Light" w:eastAsia="Times New Roman" w:hAnsi="Calibri Light" w:cs="Times New Roman"/>
      <w:color w:val="2F5496"/>
      <w:lang w:eastAsia="pl-PL" w:bidi="fa-IR"/>
    </w:rPr>
  </w:style>
  <w:style w:type="paragraph" w:styleId="Spistreci3">
    <w:name w:val="toc 3"/>
    <w:basedOn w:val="Normalny"/>
    <w:next w:val="Normalny"/>
    <w:autoRedefine/>
    <w:uiPriority w:val="39"/>
    <w:unhideWhenUsed/>
    <w:rsid w:val="001518DD"/>
    <w:pPr>
      <w:spacing w:after="100" w:line="240" w:lineRule="auto"/>
      <w:ind w:left="480"/>
    </w:pPr>
    <w:rPr>
      <w:sz w:val="24"/>
      <w:szCs w:val="24"/>
      <w:lang w:bidi="fa-IR"/>
    </w:rPr>
  </w:style>
  <w:style w:type="paragraph" w:styleId="Spistreci2">
    <w:name w:val="toc 2"/>
    <w:basedOn w:val="Normalny"/>
    <w:next w:val="Normalny"/>
    <w:autoRedefine/>
    <w:uiPriority w:val="39"/>
    <w:unhideWhenUsed/>
    <w:rsid w:val="001518D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1518D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1518D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1518D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1518D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1518D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1518DD"/>
    <w:pPr>
      <w:spacing w:after="100"/>
      <w:ind w:left="1760"/>
    </w:pPr>
    <w:rPr>
      <w:rFonts w:eastAsia="Times New Roman"/>
      <w:lang w:eastAsia="pl-PL" w:bidi="fa-IR"/>
    </w:rPr>
  </w:style>
  <w:style w:type="table" w:customStyle="1" w:styleId="Siatkatabelijasna1">
    <w:name w:val="Siatka tabeli — jasna1"/>
    <w:basedOn w:val="Standardowy"/>
    <w:next w:val="Siatkatabelijasna"/>
    <w:uiPriority w:val="40"/>
    <w:rsid w:val="001518D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Bezlisty11">
    <w:name w:val="Bez listy11"/>
    <w:next w:val="Bezlisty"/>
    <w:uiPriority w:val="99"/>
    <w:semiHidden/>
    <w:unhideWhenUsed/>
    <w:rsid w:val="001518DD"/>
  </w:style>
  <w:style w:type="table" w:customStyle="1" w:styleId="Tabela-Siatka1">
    <w:name w:val="Tabela - Siatka1"/>
    <w:basedOn w:val="Standardowy"/>
    <w:next w:val="Tabela-Siatka"/>
    <w:uiPriority w:val="39"/>
    <w:rsid w:val="00151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wiersza">
    <w:name w:val="line number"/>
    <w:basedOn w:val="Domylnaczcionkaakapitu"/>
    <w:uiPriority w:val="99"/>
    <w:semiHidden/>
    <w:unhideWhenUsed/>
    <w:rsid w:val="001518DD"/>
  </w:style>
  <w:style w:type="character" w:customStyle="1" w:styleId="Nagwek3Znak1">
    <w:name w:val="Nagłówek 3 Znak1"/>
    <w:basedOn w:val="Domylnaczcionkaakapitu"/>
    <w:uiPriority w:val="9"/>
    <w:semiHidden/>
    <w:rsid w:val="001518DD"/>
    <w:rPr>
      <w:rFonts w:asciiTheme="majorHAnsi" w:eastAsiaTheme="majorEastAsia" w:hAnsiTheme="majorHAnsi" w:cstheme="majorBidi"/>
      <w:color w:val="1F3763" w:themeColor="accent1" w:themeShade="7F"/>
      <w:sz w:val="24"/>
      <w:szCs w:val="24"/>
    </w:rPr>
  </w:style>
  <w:style w:type="table" w:styleId="Siatkatabelijasna">
    <w:name w:val="Grid Table Light"/>
    <w:basedOn w:val="Standardowy"/>
    <w:uiPriority w:val="40"/>
    <w:rsid w:val="001518D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1518DD"/>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uiPriority w:val="9"/>
    <w:semiHidden/>
    <w:rsid w:val="001518DD"/>
    <w:rPr>
      <w:rFonts w:asciiTheme="majorHAnsi" w:eastAsiaTheme="majorEastAsia" w:hAnsiTheme="majorHAnsi" w:cstheme="majorBidi"/>
      <w:color w:val="2F5496" w:themeColor="accent1" w:themeShade="BF"/>
    </w:rPr>
  </w:style>
  <w:style w:type="character" w:customStyle="1" w:styleId="Nagwek6Znak1">
    <w:name w:val="Nagłówek 6 Znak1"/>
    <w:basedOn w:val="Domylnaczcionkaakapitu"/>
    <w:uiPriority w:val="9"/>
    <w:semiHidden/>
    <w:rsid w:val="001518DD"/>
    <w:rPr>
      <w:rFonts w:asciiTheme="majorHAnsi" w:eastAsiaTheme="majorEastAsia" w:hAnsiTheme="majorHAnsi" w:cstheme="majorBidi"/>
      <w:color w:val="1F3763" w:themeColor="accent1" w:themeShade="7F"/>
    </w:rPr>
  </w:style>
  <w:style w:type="character" w:customStyle="1" w:styleId="Nagwek7Znak1">
    <w:name w:val="Nagłówek 7 Znak1"/>
    <w:basedOn w:val="Domylnaczcionkaakapitu"/>
    <w:uiPriority w:val="9"/>
    <w:semiHidden/>
    <w:rsid w:val="001518DD"/>
    <w:rPr>
      <w:rFonts w:asciiTheme="majorHAnsi" w:eastAsiaTheme="majorEastAsia" w:hAnsiTheme="majorHAnsi" w:cstheme="majorBidi"/>
      <w:i/>
      <w:iCs/>
      <w:color w:val="1F3763" w:themeColor="accent1" w:themeShade="7F"/>
    </w:rPr>
  </w:style>
  <w:style w:type="character" w:customStyle="1" w:styleId="Nagwek8Znak1">
    <w:name w:val="Nagłówek 8 Znak1"/>
    <w:basedOn w:val="Domylnaczcionkaakapitu"/>
    <w:uiPriority w:val="9"/>
    <w:semiHidden/>
    <w:rsid w:val="001518D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1518DD"/>
    <w:rPr>
      <w:rFonts w:asciiTheme="majorHAnsi" w:eastAsiaTheme="majorEastAsia" w:hAnsiTheme="majorHAnsi" w:cstheme="majorBidi"/>
      <w:i/>
      <w:iCs/>
      <w:color w:val="272727" w:themeColor="text1" w:themeTint="D8"/>
      <w:sz w:val="21"/>
      <w:szCs w:val="21"/>
    </w:rPr>
  </w:style>
  <w:style w:type="character" w:customStyle="1" w:styleId="Nierozpoznanawzmianka2">
    <w:name w:val="Nierozpoznana wzmianka2"/>
    <w:basedOn w:val="Domylnaczcionkaakapitu"/>
    <w:uiPriority w:val="99"/>
    <w:semiHidden/>
    <w:unhideWhenUsed/>
    <w:rsid w:val="00BF3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7430">
      <w:bodyDiv w:val="1"/>
      <w:marLeft w:val="0"/>
      <w:marRight w:val="0"/>
      <w:marTop w:val="0"/>
      <w:marBottom w:val="0"/>
      <w:divBdr>
        <w:top w:val="none" w:sz="0" w:space="0" w:color="auto"/>
        <w:left w:val="none" w:sz="0" w:space="0" w:color="auto"/>
        <w:bottom w:val="none" w:sz="0" w:space="0" w:color="auto"/>
        <w:right w:val="none" w:sz="0" w:space="0" w:color="auto"/>
      </w:divBdr>
    </w:div>
    <w:div w:id="214395714">
      <w:bodyDiv w:val="1"/>
      <w:marLeft w:val="0"/>
      <w:marRight w:val="0"/>
      <w:marTop w:val="0"/>
      <w:marBottom w:val="0"/>
      <w:divBdr>
        <w:top w:val="none" w:sz="0" w:space="0" w:color="auto"/>
        <w:left w:val="none" w:sz="0" w:space="0" w:color="auto"/>
        <w:bottom w:val="none" w:sz="0" w:space="0" w:color="auto"/>
        <w:right w:val="none" w:sz="0" w:space="0" w:color="auto"/>
      </w:divBdr>
    </w:div>
    <w:div w:id="557865154">
      <w:bodyDiv w:val="1"/>
      <w:marLeft w:val="0"/>
      <w:marRight w:val="0"/>
      <w:marTop w:val="0"/>
      <w:marBottom w:val="0"/>
      <w:divBdr>
        <w:top w:val="none" w:sz="0" w:space="0" w:color="auto"/>
        <w:left w:val="none" w:sz="0" w:space="0" w:color="auto"/>
        <w:bottom w:val="none" w:sz="0" w:space="0" w:color="auto"/>
        <w:right w:val="none" w:sz="0" w:space="0" w:color="auto"/>
      </w:divBdr>
    </w:div>
    <w:div w:id="634943237">
      <w:bodyDiv w:val="1"/>
      <w:marLeft w:val="0"/>
      <w:marRight w:val="0"/>
      <w:marTop w:val="0"/>
      <w:marBottom w:val="0"/>
      <w:divBdr>
        <w:top w:val="none" w:sz="0" w:space="0" w:color="auto"/>
        <w:left w:val="none" w:sz="0" w:space="0" w:color="auto"/>
        <w:bottom w:val="none" w:sz="0" w:space="0" w:color="auto"/>
        <w:right w:val="none" w:sz="0" w:space="0" w:color="auto"/>
      </w:divBdr>
      <w:divsChild>
        <w:div w:id="465700288">
          <w:marLeft w:val="0"/>
          <w:marRight w:val="0"/>
          <w:marTop w:val="0"/>
          <w:marBottom w:val="0"/>
          <w:divBdr>
            <w:top w:val="none" w:sz="0" w:space="0" w:color="auto"/>
            <w:left w:val="none" w:sz="0" w:space="0" w:color="auto"/>
            <w:bottom w:val="none" w:sz="0" w:space="0" w:color="auto"/>
            <w:right w:val="none" w:sz="0" w:space="0" w:color="auto"/>
          </w:divBdr>
          <w:divsChild>
            <w:div w:id="333186870">
              <w:marLeft w:val="0"/>
              <w:marRight w:val="0"/>
              <w:marTop w:val="0"/>
              <w:marBottom w:val="0"/>
              <w:divBdr>
                <w:top w:val="none" w:sz="0" w:space="0" w:color="auto"/>
                <w:left w:val="none" w:sz="0" w:space="0" w:color="auto"/>
                <w:bottom w:val="none" w:sz="0" w:space="0" w:color="auto"/>
                <w:right w:val="none" w:sz="0" w:space="0" w:color="auto"/>
              </w:divBdr>
            </w:div>
          </w:divsChild>
        </w:div>
        <w:div w:id="939072337">
          <w:marLeft w:val="0"/>
          <w:marRight w:val="0"/>
          <w:marTop w:val="0"/>
          <w:marBottom w:val="0"/>
          <w:divBdr>
            <w:top w:val="none" w:sz="0" w:space="0" w:color="auto"/>
            <w:left w:val="none" w:sz="0" w:space="0" w:color="auto"/>
            <w:bottom w:val="none" w:sz="0" w:space="0" w:color="auto"/>
            <w:right w:val="none" w:sz="0" w:space="0" w:color="auto"/>
          </w:divBdr>
        </w:div>
      </w:divsChild>
    </w:div>
    <w:div w:id="1039207866">
      <w:bodyDiv w:val="1"/>
      <w:marLeft w:val="0"/>
      <w:marRight w:val="0"/>
      <w:marTop w:val="0"/>
      <w:marBottom w:val="0"/>
      <w:divBdr>
        <w:top w:val="none" w:sz="0" w:space="0" w:color="auto"/>
        <w:left w:val="none" w:sz="0" w:space="0" w:color="auto"/>
        <w:bottom w:val="none" w:sz="0" w:space="0" w:color="auto"/>
        <w:right w:val="none" w:sz="0" w:space="0" w:color="auto"/>
      </w:divBdr>
    </w:div>
    <w:div w:id="1517883405">
      <w:bodyDiv w:val="1"/>
      <w:marLeft w:val="0"/>
      <w:marRight w:val="0"/>
      <w:marTop w:val="0"/>
      <w:marBottom w:val="0"/>
      <w:divBdr>
        <w:top w:val="none" w:sz="0" w:space="0" w:color="auto"/>
        <w:left w:val="none" w:sz="0" w:space="0" w:color="auto"/>
        <w:bottom w:val="none" w:sz="0" w:space="0" w:color="auto"/>
        <w:right w:val="none" w:sz="0" w:space="0" w:color="auto"/>
      </w:divBdr>
    </w:div>
    <w:div w:id="1522667908">
      <w:bodyDiv w:val="1"/>
      <w:marLeft w:val="0"/>
      <w:marRight w:val="0"/>
      <w:marTop w:val="0"/>
      <w:marBottom w:val="0"/>
      <w:divBdr>
        <w:top w:val="none" w:sz="0" w:space="0" w:color="auto"/>
        <w:left w:val="none" w:sz="0" w:space="0" w:color="auto"/>
        <w:bottom w:val="none" w:sz="0" w:space="0" w:color="auto"/>
        <w:right w:val="none" w:sz="0" w:space="0" w:color="auto"/>
      </w:divBdr>
    </w:div>
    <w:div w:id="1637024687">
      <w:bodyDiv w:val="1"/>
      <w:marLeft w:val="0"/>
      <w:marRight w:val="0"/>
      <w:marTop w:val="0"/>
      <w:marBottom w:val="0"/>
      <w:divBdr>
        <w:top w:val="none" w:sz="0" w:space="0" w:color="auto"/>
        <w:left w:val="none" w:sz="0" w:space="0" w:color="auto"/>
        <w:bottom w:val="none" w:sz="0" w:space="0" w:color="auto"/>
        <w:right w:val="none" w:sz="0" w:space="0" w:color="auto"/>
      </w:divBdr>
    </w:div>
    <w:div w:id="1801072504">
      <w:bodyDiv w:val="1"/>
      <w:marLeft w:val="0"/>
      <w:marRight w:val="0"/>
      <w:marTop w:val="0"/>
      <w:marBottom w:val="0"/>
      <w:divBdr>
        <w:top w:val="none" w:sz="0" w:space="0" w:color="auto"/>
        <w:left w:val="none" w:sz="0" w:space="0" w:color="auto"/>
        <w:bottom w:val="none" w:sz="0" w:space="0" w:color="auto"/>
        <w:right w:val="none" w:sz="0" w:space="0" w:color="auto"/>
      </w:divBdr>
    </w:div>
    <w:div w:id="1819806190">
      <w:bodyDiv w:val="1"/>
      <w:marLeft w:val="0"/>
      <w:marRight w:val="0"/>
      <w:marTop w:val="0"/>
      <w:marBottom w:val="0"/>
      <w:divBdr>
        <w:top w:val="none" w:sz="0" w:space="0" w:color="auto"/>
        <w:left w:val="none" w:sz="0" w:space="0" w:color="auto"/>
        <w:bottom w:val="none" w:sz="0" w:space="0" w:color="auto"/>
        <w:right w:val="none" w:sz="0" w:space="0" w:color="auto"/>
      </w:divBdr>
    </w:div>
    <w:div w:id="198450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FA6EA-D313-40D6-B7E4-C3A4528B4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40341</Words>
  <Characters>242048</Characters>
  <Application>Microsoft Office Word</Application>
  <DocSecurity>0</DocSecurity>
  <Lines>2017</Lines>
  <Paragraphs>563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2021-08-18T16:57:00Z</dcterms:created>
  <dcterms:modified xsi:type="dcterms:W3CDTF">2021-08-18T16:57:00Z</dcterms:modified>
</cp:coreProperties>
</file>